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00CDA" w14:textId="1F12540D" w:rsidR="00E46697" w:rsidRPr="00126646" w:rsidRDefault="00E46697" w:rsidP="00B02E5A">
      <w:pPr>
        <w:pStyle w:val="Tytudokumentu"/>
        <w:spacing w:before="5400"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14:paraId="5C59B294" w14:textId="77777777" w:rsidR="00E46697" w:rsidRDefault="00E46697" w:rsidP="00911709">
      <w:pPr>
        <w:pStyle w:val="Podtytu"/>
        <w:spacing w:line="288" w:lineRule="auto"/>
      </w:pPr>
      <w:r>
        <w:t>W zakresie e-Recepty</w:t>
      </w:r>
    </w:p>
    <w:p w14:paraId="7824B81F" w14:textId="77777777" w:rsidR="00E46697" w:rsidRDefault="00E46697" w:rsidP="00911709">
      <w:pPr>
        <w:pStyle w:val="Podtytu"/>
        <w:spacing w:line="288" w:lineRule="auto"/>
      </w:pPr>
    </w:p>
    <w:p w14:paraId="33B86DBB" w14:textId="77777777" w:rsidR="00E46697" w:rsidRDefault="00E46697" w:rsidP="00911709">
      <w:pPr>
        <w:pStyle w:val="Podtytu"/>
        <w:spacing w:line="288" w:lineRule="auto"/>
      </w:pPr>
      <w:r w:rsidRPr="00416A74">
        <w:t xml:space="preserve">„Elektroniczna Platforma Gromadzenia, Analizy </w:t>
      </w:r>
      <w:r>
        <w:br/>
      </w:r>
      <w:r w:rsidRPr="00416A74">
        <w:t>i Udostępniania zasobów cyfrowych o Zdarzeniach Medycznych" (P1) – faza 2</w:t>
      </w:r>
      <w:r>
        <w:t xml:space="preserve"> </w:t>
      </w:r>
    </w:p>
    <w:p w14:paraId="45566B23" w14:textId="77777777" w:rsidR="00E46697" w:rsidRPr="00DC68C6" w:rsidRDefault="00E46697" w:rsidP="00911709">
      <w:pPr>
        <w:spacing w:line="288" w:lineRule="auto"/>
      </w:pPr>
    </w:p>
    <w:p w14:paraId="1F58ED24"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3A294291" w14:textId="77777777" w:rsidTr="47176EDB">
        <w:trPr>
          <w:trHeight w:val="340"/>
        </w:trPr>
        <w:tc>
          <w:tcPr>
            <w:tcW w:w="9072" w:type="dxa"/>
            <w:gridSpan w:val="4"/>
            <w:shd w:val="clear" w:color="auto" w:fill="17365D" w:themeFill="text2" w:themeFillShade="BF"/>
          </w:tcPr>
          <w:p w14:paraId="318E463C" w14:textId="77777777" w:rsidR="00E46697" w:rsidRPr="00C93E94" w:rsidRDefault="00E46697" w:rsidP="00911709">
            <w:pPr>
              <w:spacing w:before="48" w:after="48" w:line="288" w:lineRule="auto"/>
              <w:rPr>
                <w:rFonts w:eastAsia="Calibri"/>
              </w:rPr>
            </w:pPr>
            <w:r w:rsidRPr="00C93E94">
              <w:lastRenderedPageBreak/>
              <w:br w:type="page"/>
            </w:r>
            <w:r w:rsidRPr="00C93E94">
              <w:rPr>
                <w:rFonts w:eastAsia="Calibri"/>
                <w:b/>
                <w:color w:val="FFFFFF"/>
              </w:rPr>
              <w:t>Metryka</w:t>
            </w:r>
          </w:p>
        </w:tc>
      </w:tr>
      <w:tr w:rsidR="00E46697" w:rsidRPr="00C93E94" w14:paraId="39831779" w14:textId="77777777" w:rsidTr="47176EDB">
        <w:trPr>
          <w:trHeight w:val="340"/>
        </w:trPr>
        <w:tc>
          <w:tcPr>
            <w:tcW w:w="2482" w:type="dxa"/>
            <w:shd w:val="clear" w:color="auto" w:fill="17365D" w:themeFill="text2" w:themeFillShade="BF"/>
          </w:tcPr>
          <w:p w14:paraId="5BEB7530" w14:textId="77777777" w:rsidR="00E46697" w:rsidRPr="00C93E94" w:rsidRDefault="00E46697" w:rsidP="00845F69">
            <w:pPr>
              <w:pStyle w:val="Tabelanagwekdolewej"/>
            </w:pPr>
            <w:r w:rsidRPr="00C93E94">
              <w:t>Właściciel</w:t>
            </w:r>
          </w:p>
        </w:tc>
        <w:tc>
          <w:tcPr>
            <w:tcW w:w="6590" w:type="dxa"/>
            <w:gridSpan w:val="3"/>
          </w:tcPr>
          <w:p w14:paraId="72FB9B56" w14:textId="4E015182" w:rsidR="00E46697" w:rsidRPr="00C93E94" w:rsidRDefault="00E46697" w:rsidP="00911709">
            <w:pPr>
              <w:spacing w:before="48" w:after="48" w:line="288" w:lineRule="auto"/>
              <w:rPr>
                <w:rFonts w:eastAsia="Calibri"/>
              </w:rPr>
            </w:pPr>
            <w:r w:rsidRPr="0C5B0ADB">
              <w:rPr>
                <w:rFonts w:eastAsia="Calibri"/>
              </w:rPr>
              <w:t xml:space="preserve">Centrum </w:t>
            </w:r>
            <w:r w:rsidR="5634FFA8" w:rsidRPr="0C5B0ADB">
              <w:rPr>
                <w:rFonts w:eastAsia="Calibri"/>
              </w:rPr>
              <w:t>e-</w:t>
            </w:r>
            <w:r w:rsidRPr="0C5B0ADB">
              <w:rPr>
                <w:rFonts w:eastAsia="Calibri"/>
              </w:rPr>
              <w:t>Zdrowia</w:t>
            </w:r>
          </w:p>
        </w:tc>
      </w:tr>
      <w:tr w:rsidR="00E46697" w:rsidRPr="00C93E94" w14:paraId="2C11E8DF" w14:textId="77777777" w:rsidTr="47176EDB">
        <w:trPr>
          <w:trHeight w:val="340"/>
        </w:trPr>
        <w:tc>
          <w:tcPr>
            <w:tcW w:w="2482" w:type="dxa"/>
            <w:shd w:val="clear" w:color="auto" w:fill="17365D" w:themeFill="text2" w:themeFillShade="BF"/>
          </w:tcPr>
          <w:p w14:paraId="75283FB7" w14:textId="77777777" w:rsidR="00E46697" w:rsidRPr="00C93E94" w:rsidRDefault="00E46697" w:rsidP="00845F69">
            <w:pPr>
              <w:pStyle w:val="Tabelanagwekdolewej"/>
            </w:pPr>
            <w:r w:rsidRPr="00C93E94">
              <w:t>Autor</w:t>
            </w:r>
          </w:p>
        </w:tc>
        <w:tc>
          <w:tcPr>
            <w:tcW w:w="6590" w:type="dxa"/>
            <w:gridSpan w:val="3"/>
          </w:tcPr>
          <w:p w14:paraId="2421499E" w14:textId="302E7B66" w:rsidR="00E46697" w:rsidRPr="00C93E94" w:rsidRDefault="4D44F0F9" w:rsidP="00911709">
            <w:pPr>
              <w:spacing w:before="48" w:after="48" w:line="288" w:lineRule="auto"/>
              <w:rPr>
                <w:rFonts w:eastAsia="Calibri"/>
              </w:rPr>
            </w:pPr>
            <w:r w:rsidRPr="0C5B0ADB">
              <w:rPr>
                <w:rFonts w:eastAsia="Calibri"/>
              </w:rPr>
              <w:t>Centrum e-Zdrowia</w:t>
            </w:r>
          </w:p>
        </w:tc>
      </w:tr>
      <w:tr w:rsidR="00E46697" w:rsidRPr="00C93E94" w14:paraId="29AA4116" w14:textId="77777777" w:rsidTr="47176EDB">
        <w:trPr>
          <w:trHeight w:val="340"/>
        </w:trPr>
        <w:tc>
          <w:tcPr>
            <w:tcW w:w="2482" w:type="dxa"/>
            <w:shd w:val="clear" w:color="auto" w:fill="17365D" w:themeFill="text2" w:themeFillShade="BF"/>
          </w:tcPr>
          <w:p w14:paraId="461F8EE0" w14:textId="77777777" w:rsidR="00E46697" w:rsidRPr="00C93E94" w:rsidRDefault="00E46697" w:rsidP="00845F69">
            <w:pPr>
              <w:pStyle w:val="Tabelanagwekdolewej"/>
            </w:pPr>
            <w:r w:rsidRPr="00C93E94">
              <w:t>Recenzent</w:t>
            </w:r>
          </w:p>
        </w:tc>
        <w:tc>
          <w:tcPr>
            <w:tcW w:w="6590" w:type="dxa"/>
            <w:gridSpan w:val="3"/>
          </w:tcPr>
          <w:p w14:paraId="43B8F560" w14:textId="19AAF509" w:rsidR="00E46697" w:rsidRPr="00C93E94" w:rsidRDefault="50B28598" w:rsidP="00911709">
            <w:pPr>
              <w:spacing w:before="48" w:after="48" w:line="288" w:lineRule="auto"/>
              <w:rPr>
                <w:rFonts w:eastAsia="Calibri"/>
              </w:rPr>
            </w:pPr>
            <w:r w:rsidRPr="0C5B0ADB">
              <w:rPr>
                <w:rFonts w:eastAsia="Calibri"/>
              </w:rPr>
              <w:t>Centrum e-Zdrowia</w:t>
            </w:r>
          </w:p>
        </w:tc>
      </w:tr>
      <w:tr w:rsidR="00E46697" w:rsidRPr="00C93E94" w14:paraId="2CF6814D" w14:textId="77777777" w:rsidTr="47176EDB">
        <w:trPr>
          <w:trHeight w:val="340"/>
        </w:trPr>
        <w:tc>
          <w:tcPr>
            <w:tcW w:w="2482" w:type="dxa"/>
            <w:shd w:val="clear" w:color="auto" w:fill="17365D" w:themeFill="text2" w:themeFillShade="BF"/>
          </w:tcPr>
          <w:p w14:paraId="038FC156" w14:textId="77777777" w:rsidR="00E46697" w:rsidRPr="00C93E94" w:rsidRDefault="00E46697" w:rsidP="00845F69">
            <w:pPr>
              <w:pStyle w:val="Tabelanagwekdolewej"/>
            </w:pPr>
            <w:r w:rsidRPr="00C93E94">
              <w:t>Liczba stron</w:t>
            </w:r>
          </w:p>
        </w:tc>
        <w:tc>
          <w:tcPr>
            <w:tcW w:w="6590" w:type="dxa"/>
            <w:gridSpan w:val="3"/>
          </w:tcPr>
          <w:p w14:paraId="3CF8B9A3" w14:textId="5E9C2C30" w:rsidR="00E46697" w:rsidRPr="00C93E94" w:rsidRDefault="1E0187C8" w:rsidP="0C5B0ADB">
            <w:pPr>
              <w:spacing w:before="48" w:after="48" w:line="288" w:lineRule="auto"/>
            </w:pPr>
            <w:r w:rsidRPr="0C5B0ADB">
              <w:rPr>
                <w:rFonts w:eastAsia="Calibri"/>
              </w:rPr>
              <w:t>7</w:t>
            </w:r>
            <w:r w:rsidR="004B42D6">
              <w:rPr>
                <w:rFonts w:eastAsia="Calibri"/>
              </w:rPr>
              <w:t>9</w:t>
            </w:r>
          </w:p>
        </w:tc>
      </w:tr>
      <w:tr w:rsidR="00E46697" w:rsidRPr="00C93E94" w14:paraId="2C21616B" w14:textId="77777777" w:rsidTr="47176EDB">
        <w:trPr>
          <w:trHeight w:val="340"/>
        </w:trPr>
        <w:tc>
          <w:tcPr>
            <w:tcW w:w="2482" w:type="dxa"/>
            <w:shd w:val="clear" w:color="auto" w:fill="17365D" w:themeFill="text2" w:themeFillShade="BF"/>
          </w:tcPr>
          <w:p w14:paraId="07CB2DB5" w14:textId="77777777" w:rsidR="00E46697" w:rsidRPr="00C93E94" w:rsidRDefault="00E46697" w:rsidP="00845F69">
            <w:pPr>
              <w:pStyle w:val="Tabelanagwekdolewej"/>
            </w:pPr>
            <w:r w:rsidRPr="00C93E94">
              <w:t>Zatwierdzający</w:t>
            </w:r>
          </w:p>
        </w:tc>
        <w:tc>
          <w:tcPr>
            <w:tcW w:w="2054" w:type="dxa"/>
            <w:shd w:val="clear" w:color="auto" w:fill="FFFFFF" w:themeFill="background1"/>
          </w:tcPr>
          <w:p w14:paraId="18A53E37" w14:textId="4AE93D7E" w:rsidR="00E46697" w:rsidRPr="00C93E94" w:rsidRDefault="00E46697" w:rsidP="00911709">
            <w:pPr>
              <w:spacing w:before="48" w:after="48" w:line="288" w:lineRule="auto"/>
              <w:rPr>
                <w:rFonts w:eastAsia="Calibri"/>
              </w:rPr>
            </w:pPr>
            <w:r w:rsidRPr="0C5B0ADB">
              <w:rPr>
                <w:rFonts w:eastAsia="Calibri"/>
              </w:rPr>
              <w:t>C</w:t>
            </w:r>
            <w:r w:rsidR="678E5509" w:rsidRPr="0C5B0ADB">
              <w:rPr>
                <w:rFonts w:eastAsia="Calibri"/>
              </w:rPr>
              <w:t>eZ</w:t>
            </w:r>
          </w:p>
        </w:tc>
        <w:tc>
          <w:tcPr>
            <w:tcW w:w="2410" w:type="dxa"/>
            <w:shd w:val="clear" w:color="auto" w:fill="17365D" w:themeFill="text2" w:themeFillShade="BF"/>
          </w:tcPr>
          <w:p w14:paraId="16508612"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2A341BF5" w14:textId="50D5F692" w:rsidR="00E46697" w:rsidRPr="00C93E94" w:rsidRDefault="00CB1104" w:rsidP="70413CB7">
            <w:pPr>
              <w:spacing w:before="48" w:after="48" w:line="288" w:lineRule="auto"/>
              <w:rPr>
                <w:rFonts w:eastAsia="Calibri"/>
              </w:rPr>
            </w:pPr>
            <w:r w:rsidRPr="38F37DC2">
              <w:rPr>
                <w:rFonts w:eastAsia="Calibri"/>
              </w:rPr>
              <w:t>202</w:t>
            </w:r>
            <w:r w:rsidR="00DF47EF">
              <w:rPr>
                <w:rFonts w:eastAsia="Calibri"/>
              </w:rPr>
              <w:t>3</w:t>
            </w:r>
            <w:r w:rsidRPr="38F37DC2">
              <w:rPr>
                <w:rFonts w:eastAsia="Calibri"/>
              </w:rPr>
              <w:t>-0</w:t>
            </w:r>
            <w:r w:rsidR="00DF47EF">
              <w:rPr>
                <w:rFonts w:eastAsia="Calibri"/>
              </w:rPr>
              <w:t>9</w:t>
            </w:r>
            <w:r>
              <w:rPr>
                <w:rFonts w:eastAsia="Calibri"/>
              </w:rPr>
              <w:t>-</w:t>
            </w:r>
            <w:r w:rsidR="00DF47EF">
              <w:rPr>
                <w:rFonts w:eastAsia="Calibri"/>
              </w:rPr>
              <w:t>22</w:t>
            </w:r>
          </w:p>
        </w:tc>
      </w:tr>
      <w:tr w:rsidR="00E46697" w:rsidRPr="00C93E94" w14:paraId="27D7CD03" w14:textId="77777777" w:rsidTr="47176EDB">
        <w:trPr>
          <w:trHeight w:val="340"/>
        </w:trPr>
        <w:tc>
          <w:tcPr>
            <w:tcW w:w="2482" w:type="dxa"/>
            <w:shd w:val="clear" w:color="auto" w:fill="17365D" w:themeFill="text2" w:themeFillShade="BF"/>
          </w:tcPr>
          <w:p w14:paraId="17A3106D" w14:textId="77777777" w:rsidR="00E46697" w:rsidRPr="00C93E94" w:rsidRDefault="00E46697" w:rsidP="00845F69">
            <w:pPr>
              <w:pStyle w:val="Tabelanagwekdolewej"/>
            </w:pPr>
            <w:r w:rsidRPr="00C93E94">
              <w:t>Wersja</w:t>
            </w:r>
          </w:p>
        </w:tc>
        <w:tc>
          <w:tcPr>
            <w:tcW w:w="2054" w:type="dxa"/>
            <w:shd w:val="clear" w:color="auto" w:fill="FFFFFF" w:themeFill="background1"/>
          </w:tcPr>
          <w:p w14:paraId="65B9F52B" w14:textId="2FA07F51" w:rsidR="00E46697" w:rsidRPr="00C93E94" w:rsidRDefault="00764AB7" w:rsidP="70413CB7">
            <w:pPr>
              <w:spacing w:before="48" w:after="48" w:line="288" w:lineRule="auto"/>
              <w:rPr>
                <w:rFonts w:eastAsia="Calibri"/>
              </w:rPr>
            </w:pPr>
            <w:r w:rsidRPr="47176EDB">
              <w:rPr>
                <w:rFonts w:eastAsia="Calibri"/>
              </w:rPr>
              <w:t>6.</w:t>
            </w:r>
            <w:r w:rsidR="6482AB09" w:rsidRPr="47176EDB">
              <w:rPr>
                <w:rFonts w:eastAsia="Calibri"/>
              </w:rPr>
              <w:t>3</w:t>
            </w:r>
            <w:r w:rsidR="00654126">
              <w:rPr>
                <w:rFonts w:eastAsia="Calibri"/>
              </w:rPr>
              <w:t>5</w:t>
            </w:r>
          </w:p>
        </w:tc>
        <w:tc>
          <w:tcPr>
            <w:tcW w:w="2410" w:type="dxa"/>
            <w:shd w:val="clear" w:color="auto" w:fill="17365D" w:themeFill="text2" w:themeFillShade="BF"/>
          </w:tcPr>
          <w:p w14:paraId="29FF6F14"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475520CA" w14:textId="77777777" w:rsidR="00E46697" w:rsidRPr="00C93E94" w:rsidRDefault="00E46697" w:rsidP="00911709">
            <w:pPr>
              <w:spacing w:before="48" w:after="48" w:line="288" w:lineRule="auto"/>
              <w:rPr>
                <w:rFonts w:eastAsia="Calibri"/>
              </w:rPr>
            </w:pPr>
            <w:r w:rsidRPr="00C93E94">
              <w:t>Zaakceptowany</w:t>
            </w:r>
          </w:p>
        </w:tc>
      </w:tr>
      <w:tr w:rsidR="00E46697" w:rsidRPr="00C93E94" w14:paraId="2BC3EF90" w14:textId="77777777" w:rsidTr="47176EDB">
        <w:trPr>
          <w:trHeight w:val="340"/>
        </w:trPr>
        <w:tc>
          <w:tcPr>
            <w:tcW w:w="2482" w:type="dxa"/>
            <w:shd w:val="clear" w:color="auto" w:fill="17365D" w:themeFill="text2" w:themeFillShade="BF"/>
          </w:tcPr>
          <w:p w14:paraId="1CE0A796" w14:textId="77777777" w:rsidR="00E46697" w:rsidRPr="00C93E94" w:rsidRDefault="00E46697" w:rsidP="00845F69">
            <w:pPr>
              <w:pStyle w:val="Tabelanagwekdolewej"/>
            </w:pPr>
            <w:r w:rsidRPr="00C93E94">
              <w:t>Data utworzenia</w:t>
            </w:r>
          </w:p>
        </w:tc>
        <w:tc>
          <w:tcPr>
            <w:tcW w:w="2054" w:type="dxa"/>
            <w:shd w:val="clear" w:color="auto" w:fill="FFFFFF" w:themeFill="background1"/>
          </w:tcPr>
          <w:p w14:paraId="7189E182" w14:textId="77777777" w:rsidR="00E46697" w:rsidRPr="00C93E94" w:rsidRDefault="00E46697" w:rsidP="00911709">
            <w:pPr>
              <w:spacing w:before="48" w:after="48" w:line="288" w:lineRule="auto"/>
              <w:rPr>
                <w:rFonts w:eastAsia="Calibri"/>
              </w:rPr>
            </w:pPr>
            <w:r w:rsidRPr="00C93E94">
              <w:rPr>
                <w:rFonts w:eastAsia="Calibri"/>
              </w:rPr>
              <w:t>201</w:t>
            </w:r>
            <w:r w:rsidR="00AA2E8E">
              <w:rPr>
                <w:rFonts w:eastAsia="Calibri"/>
              </w:rPr>
              <w:t>8</w:t>
            </w:r>
            <w:r w:rsidRPr="00C93E94">
              <w:rPr>
                <w:rFonts w:eastAsia="Calibri"/>
              </w:rPr>
              <w:t>-0</w:t>
            </w:r>
            <w:r w:rsidR="003B76AF">
              <w:rPr>
                <w:rFonts w:eastAsia="Calibri"/>
              </w:rPr>
              <w:t>9</w:t>
            </w:r>
            <w:r w:rsidRPr="00C93E94">
              <w:rPr>
                <w:rFonts w:eastAsia="Calibri"/>
              </w:rPr>
              <w:t>-</w:t>
            </w:r>
            <w:r w:rsidR="003B76AF">
              <w:rPr>
                <w:rFonts w:eastAsia="Calibri"/>
              </w:rPr>
              <w:t>24</w:t>
            </w:r>
          </w:p>
        </w:tc>
        <w:tc>
          <w:tcPr>
            <w:tcW w:w="2410" w:type="dxa"/>
            <w:shd w:val="clear" w:color="auto" w:fill="17365D" w:themeFill="text2" w:themeFillShade="BF"/>
          </w:tcPr>
          <w:p w14:paraId="519D2506"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14A22722" w14:textId="6B88E460" w:rsidR="00E46697" w:rsidRPr="00C93E94" w:rsidRDefault="47176EDB" w:rsidP="47176EDB">
            <w:pPr>
              <w:spacing w:before="48" w:after="48" w:line="288" w:lineRule="auto"/>
              <w:rPr>
                <w:szCs w:val="22"/>
              </w:rPr>
            </w:pPr>
            <w:r w:rsidRPr="47176EDB">
              <w:rPr>
                <w:rFonts w:eastAsia="Calibri"/>
              </w:rPr>
              <w:t>202</w:t>
            </w:r>
            <w:r w:rsidR="00DF47EF">
              <w:rPr>
                <w:rFonts w:eastAsia="Calibri"/>
              </w:rPr>
              <w:t>3</w:t>
            </w:r>
            <w:r w:rsidRPr="47176EDB">
              <w:rPr>
                <w:rFonts w:eastAsia="Calibri"/>
              </w:rPr>
              <w:t>-0</w:t>
            </w:r>
            <w:r w:rsidR="00DF47EF">
              <w:rPr>
                <w:rFonts w:eastAsia="Calibri"/>
              </w:rPr>
              <w:t>9</w:t>
            </w:r>
            <w:r w:rsidRPr="47176EDB">
              <w:rPr>
                <w:rFonts w:eastAsia="Calibri"/>
              </w:rPr>
              <w:t>-</w:t>
            </w:r>
            <w:r w:rsidR="00DF47EF">
              <w:rPr>
                <w:rFonts w:eastAsia="Calibri"/>
              </w:rPr>
              <w:t>22</w:t>
            </w:r>
          </w:p>
        </w:tc>
      </w:tr>
    </w:tbl>
    <w:p w14:paraId="16CA213C" w14:textId="77777777" w:rsidR="00E46697" w:rsidRPr="00D10165" w:rsidRDefault="00E46697" w:rsidP="00911709">
      <w:pPr>
        <w:spacing w:line="288" w:lineRule="auto"/>
        <w:rPr>
          <w:rFonts w:asciiTheme="minorHAnsi" w:eastAsia="Calibri" w:hAnsiTheme="minorHAnsi" w:cs="Calibri"/>
          <w:sz w:val="12"/>
          <w:szCs w:val="12"/>
        </w:rPr>
      </w:pPr>
    </w:p>
    <w:tbl>
      <w:tblPr>
        <w:tblW w:w="900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926"/>
        <w:gridCol w:w="1141"/>
        <w:gridCol w:w="5479"/>
      </w:tblGrid>
      <w:tr w:rsidR="00E46697" w:rsidRPr="00C93E94" w14:paraId="6AA84A12" w14:textId="77777777" w:rsidTr="47176EDB">
        <w:trPr>
          <w:trHeight w:val="340"/>
        </w:trPr>
        <w:tc>
          <w:tcPr>
            <w:tcW w:w="9001" w:type="dxa"/>
            <w:gridSpan w:val="4"/>
            <w:shd w:val="clear" w:color="auto" w:fill="17365D" w:themeFill="text2" w:themeFillShade="BF"/>
          </w:tcPr>
          <w:p w14:paraId="6369BDEE"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D6EBA" w:rsidRPr="00C93E94" w14:paraId="0D0CCD5E" w14:textId="77777777" w:rsidTr="47176EDB">
        <w:trPr>
          <w:trHeight w:val="340"/>
        </w:trPr>
        <w:tc>
          <w:tcPr>
            <w:tcW w:w="1455" w:type="dxa"/>
            <w:shd w:val="clear" w:color="auto" w:fill="17365D" w:themeFill="text2" w:themeFillShade="BF"/>
          </w:tcPr>
          <w:p w14:paraId="552E82FB"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26" w:type="dxa"/>
            <w:shd w:val="clear" w:color="auto" w:fill="17365D" w:themeFill="text2" w:themeFillShade="BF"/>
          </w:tcPr>
          <w:p w14:paraId="7463CD58"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141" w:type="dxa"/>
            <w:shd w:val="clear" w:color="auto" w:fill="17365D" w:themeFill="text2" w:themeFillShade="BF"/>
          </w:tcPr>
          <w:p w14:paraId="33C993F8"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14:paraId="573E5341"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E46697" w:rsidRPr="00C93E94" w14:paraId="7C5B78C6" w14:textId="77777777" w:rsidTr="47176EDB">
        <w:trPr>
          <w:trHeight w:val="340"/>
        </w:trPr>
        <w:tc>
          <w:tcPr>
            <w:tcW w:w="1455" w:type="dxa"/>
          </w:tcPr>
          <w:p w14:paraId="3F2F4014" w14:textId="77777777" w:rsidR="00E46697" w:rsidRPr="00C93E94" w:rsidRDefault="00E46697" w:rsidP="00911709">
            <w:pPr>
              <w:spacing w:before="48" w:after="48" w:line="288" w:lineRule="auto"/>
              <w:rPr>
                <w:rFonts w:eastAsia="Calibri"/>
              </w:rPr>
            </w:pPr>
            <w:r w:rsidRPr="00C93E94">
              <w:rPr>
                <w:rFonts w:eastAsia="Calibri"/>
              </w:rPr>
              <w:t>2017-06-02</w:t>
            </w:r>
          </w:p>
        </w:tc>
        <w:tc>
          <w:tcPr>
            <w:tcW w:w="926" w:type="dxa"/>
          </w:tcPr>
          <w:p w14:paraId="12BA0A32" w14:textId="77777777" w:rsidR="00E46697" w:rsidRPr="00C93E94" w:rsidRDefault="00E46697" w:rsidP="00911709">
            <w:pPr>
              <w:spacing w:before="48" w:after="48" w:line="288" w:lineRule="auto"/>
              <w:rPr>
                <w:rFonts w:eastAsia="Calibri"/>
              </w:rPr>
            </w:pPr>
            <w:r w:rsidRPr="00C93E94">
              <w:rPr>
                <w:rFonts w:eastAsia="Calibri"/>
              </w:rPr>
              <w:t>1.0</w:t>
            </w:r>
          </w:p>
        </w:tc>
        <w:tc>
          <w:tcPr>
            <w:tcW w:w="1141" w:type="dxa"/>
          </w:tcPr>
          <w:p w14:paraId="0625EC38"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77E3E1D4" w14:textId="77777777" w:rsidR="00E46697" w:rsidRPr="00C93E94" w:rsidRDefault="00E46697" w:rsidP="00911709">
            <w:pPr>
              <w:spacing w:before="48" w:after="48" w:line="288" w:lineRule="auto"/>
              <w:rPr>
                <w:rFonts w:eastAsia="Calibri"/>
              </w:rPr>
            </w:pPr>
            <w:r w:rsidRPr="00C93E94">
              <w:rPr>
                <w:rFonts w:eastAsia="Calibri"/>
              </w:rPr>
              <w:t>Wersja inicjalna dokumentu</w:t>
            </w:r>
          </w:p>
        </w:tc>
      </w:tr>
      <w:tr w:rsidR="00E46697" w:rsidRPr="00C93E94" w14:paraId="535CF334" w14:textId="77777777" w:rsidTr="47176EDB">
        <w:trPr>
          <w:trHeight w:val="340"/>
        </w:trPr>
        <w:tc>
          <w:tcPr>
            <w:tcW w:w="1455" w:type="dxa"/>
          </w:tcPr>
          <w:p w14:paraId="5C354062" w14:textId="77777777" w:rsidR="00E46697" w:rsidRPr="00C93E94" w:rsidRDefault="00E46697" w:rsidP="00911709">
            <w:pPr>
              <w:spacing w:before="48" w:after="48" w:line="288" w:lineRule="auto"/>
              <w:rPr>
                <w:rFonts w:eastAsia="Calibri"/>
              </w:rPr>
            </w:pPr>
            <w:r w:rsidRPr="00C93E94">
              <w:rPr>
                <w:rFonts w:eastAsia="Calibri"/>
              </w:rPr>
              <w:t>2017-07-10</w:t>
            </w:r>
          </w:p>
        </w:tc>
        <w:tc>
          <w:tcPr>
            <w:tcW w:w="926" w:type="dxa"/>
          </w:tcPr>
          <w:p w14:paraId="01F3E492" w14:textId="77777777" w:rsidR="00E46697" w:rsidRPr="00C93E94" w:rsidRDefault="00E46697" w:rsidP="00911709">
            <w:pPr>
              <w:spacing w:before="48" w:after="48" w:line="288" w:lineRule="auto"/>
              <w:rPr>
                <w:rFonts w:eastAsia="Calibri"/>
              </w:rPr>
            </w:pPr>
            <w:r w:rsidRPr="00C93E94">
              <w:rPr>
                <w:rFonts w:eastAsia="Calibri"/>
              </w:rPr>
              <w:t>2.0</w:t>
            </w:r>
          </w:p>
        </w:tc>
        <w:tc>
          <w:tcPr>
            <w:tcW w:w="1141" w:type="dxa"/>
          </w:tcPr>
          <w:p w14:paraId="049456E9"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49D6E005" w14:textId="77777777" w:rsidR="00E46697" w:rsidRPr="00C93E94" w:rsidRDefault="00E46697" w:rsidP="00911709">
            <w:pPr>
              <w:spacing w:before="48" w:after="48" w:line="288" w:lineRule="auto"/>
              <w:rPr>
                <w:rFonts w:eastAsia="Calibri"/>
              </w:rPr>
            </w:pPr>
            <w:r w:rsidRPr="00C93E94">
              <w:rPr>
                <w:rFonts w:eastAsia="Calibri"/>
              </w:rPr>
              <w:t>Uzupełnienie dokumentu o realizację recept</w:t>
            </w:r>
          </w:p>
        </w:tc>
      </w:tr>
      <w:tr w:rsidR="00E46697" w:rsidRPr="00C93E94" w14:paraId="0C12E275" w14:textId="77777777" w:rsidTr="47176EDB">
        <w:trPr>
          <w:trHeight w:val="340"/>
        </w:trPr>
        <w:tc>
          <w:tcPr>
            <w:tcW w:w="1455" w:type="dxa"/>
          </w:tcPr>
          <w:p w14:paraId="2FEAE2D1" w14:textId="77777777" w:rsidR="00E46697" w:rsidRPr="001F0EBE" w:rsidRDefault="00E46697" w:rsidP="00911709">
            <w:pPr>
              <w:spacing w:before="48" w:after="48" w:line="288" w:lineRule="auto"/>
            </w:pPr>
            <w:r w:rsidRPr="001F0EBE">
              <w:t>2017-07-31</w:t>
            </w:r>
          </w:p>
        </w:tc>
        <w:tc>
          <w:tcPr>
            <w:tcW w:w="926" w:type="dxa"/>
          </w:tcPr>
          <w:p w14:paraId="610C25FE" w14:textId="77777777" w:rsidR="00E46697" w:rsidRPr="001F0EBE" w:rsidRDefault="00E46697" w:rsidP="00911709">
            <w:pPr>
              <w:spacing w:before="48" w:after="48" w:line="288" w:lineRule="auto"/>
            </w:pPr>
            <w:r w:rsidRPr="001F0EBE">
              <w:t>2.1</w:t>
            </w:r>
          </w:p>
        </w:tc>
        <w:tc>
          <w:tcPr>
            <w:tcW w:w="1141" w:type="dxa"/>
          </w:tcPr>
          <w:p w14:paraId="2A1A78B6"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5495A61F" w14:textId="77777777" w:rsidR="00E46697" w:rsidRPr="00C93E94" w:rsidRDefault="00E46697" w:rsidP="00911709">
            <w:pPr>
              <w:spacing w:before="48" w:after="48" w:line="288" w:lineRule="auto"/>
              <w:rPr>
                <w:rFonts w:eastAsia="Calibri"/>
              </w:rPr>
            </w:pPr>
            <w:r w:rsidRPr="00C93E94">
              <w:rPr>
                <w:rFonts w:eastAsia="Calibri"/>
              </w:rPr>
              <w:t xml:space="preserve">Aktualizacja po udostępnieniu na środowisku integracyjnym usług realizacji </w:t>
            </w:r>
          </w:p>
        </w:tc>
      </w:tr>
      <w:tr w:rsidR="00E46697" w:rsidRPr="00C93E94" w14:paraId="74EA4A47" w14:textId="77777777" w:rsidTr="47176EDB">
        <w:trPr>
          <w:trHeight w:val="340"/>
        </w:trPr>
        <w:tc>
          <w:tcPr>
            <w:tcW w:w="1455" w:type="dxa"/>
          </w:tcPr>
          <w:p w14:paraId="4B866B42" w14:textId="77777777" w:rsidR="00E46697" w:rsidRPr="001F0EBE" w:rsidRDefault="00E46697" w:rsidP="00911709">
            <w:pPr>
              <w:spacing w:before="48" w:after="48" w:line="288" w:lineRule="auto"/>
            </w:pPr>
            <w:r w:rsidRPr="001F0EBE">
              <w:t>2017-08-08</w:t>
            </w:r>
          </w:p>
        </w:tc>
        <w:tc>
          <w:tcPr>
            <w:tcW w:w="926" w:type="dxa"/>
          </w:tcPr>
          <w:p w14:paraId="7ECDAB20" w14:textId="77777777" w:rsidR="00E46697" w:rsidRPr="001F0EBE" w:rsidRDefault="00E46697" w:rsidP="00911709">
            <w:pPr>
              <w:spacing w:before="48" w:after="48" w:line="288" w:lineRule="auto"/>
            </w:pPr>
            <w:r w:rsidRPr="001F0EBE">
              <w:t>3.0</w:t>
            </w:r>
          </w:p>
        </w:tc>
        <w:tc>
          <w:tcPr>
            <w:tcW w:w="1141" w:type="dxa"/>
          </w:tcPr>
          <w:p w14:paraId="332AD6E6"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0D82FB2B" w14:textId="77777777" w:rsidR="00E46697" w:rsidRPr="00C93E94" w:rsidRDefault="00E46697" w:rsidP="00911709">
            <w:pPr>
              <w:spacing w:before="48" w:after="48" w:line="288" w:lineRule="auto"/>
              <w:rPr>
                <w:rFonts w:eastAsia="Calibri"/>
              </w:rPr>
            </w:pPr>
            <w:r w:rsidRPr="00C93E94">
              <w:rPr>
                <w:rFonts w:eastAsia="Calibri"/>
              </w:rPr>
              <w:t>Uzupełnienie dokumentu o zmiany planowane do wprowadzenia w wydaniu P1W3</w:t>
            </w:r>
          </w:p>
        </w:tc>
      </w:tr>
      <w:tr w:rsidR="00E46697" w:rsidRPr="00C93E94" w14:paraId="2909FF6D" w14:textId="77777777" w:rsidTr="47176EDB">
        <w:trPr>
          <w:trHeight w:val="340"/>
        </w:trPr>
        <w:tc>
          <w:tcPr>
            <w:tcW w:w="1455" w:type="dxa"/>
          </w:tcPr>
          <w:p w14:paraId="5B3085B2" w14:textId="77777777" w:rsidR="00E46697" w:rsidRPr="00C93E94" w:rsidRDefault="00E46697" w:rsidP="00911709">
            <w:pPr>
              <w:spacing w:before="48" w:after="48" w:line="288" w:lineRule="auto"/>
              <w:rPr>
                <w:rFonts w:eastAsia="Calibri"/>
              </w:rPr>
            </w:pPr>
            <w:r w:rsidRPr="00C93E94">
              <w:rPr>
                <w:rFonts w:eastAsia="Calibri"/>
              </w:rPr>
              <w:t>2017-08-30</w:t>
            </w:r>
          </w:p>
        </w:tc>
        <w:tc>
          <w:tcPr>
            <w:tcW w:w="926" w:type="dxa"/>
          </w:tcPr>
          <w:p w14:paraId="6F85D9E6" w14:textId="77777777" w:rsidR="00E46697" w:rsidRPr="00C93E94" w:rsidRDefault="00E46697" w:rsidP="00911709">
            <w:pPr>
              <w:spacing w:before="48" w:after="48" w:line="288" w:lineRule="auto"/>
              <w:rPr>
                <w:rFonts w:eastAsia="Calibri"/>
              </w:rPr>
            </w:pPr>
            <w:r w:rsidRPr="00C93E94">
              <w:rPr>
                <w:rFonts w:eastAsia="Calibri"/>
              </w:rPr>
              <w:t>3.1</w:t>
            </w:r>
          </w:p>
        </w:tc>
        <w:tc>
          <w:tcPr>
            <w:tcW w:w="1141" w:type="dxa"/>
          </w:tcPr>
          <w:p w14:paraId="7D053D65"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4D113ACF" w14:textId="77777777" w:rsidR="00E46697" w:rsidRPr="00C93E94" w:rsidRDefault="00E46697" w:rsidP="00911709">
            <w:pPr>
              <w:spacing w:before="48" w:after="48" w:line="288" w:lineRule="auto"/>
              <w:rPr>
                <w:rFonts w:eastAsia="Calibri"/>
              </w:rPr>
            </w:pPr>
            <w:r w:rsidRPr="00C93E94">
              <w:rPr>
                <w:rFonts w:eastAsia="Calibri"/>
              </w:rPr>
              <w:t>Aktualizacja po udostępnieniu na środowisku integracyjnym usług wydania</w:t>
            </w:r>
          </w:p>
        </w:tc>
      </w:tr>
      <w:tr w:rsidR="00E46697" w:rsidRPr="00C93E94" w14:paraId="42580B31" w14:textId="77777777" w:rsidTr="47176EDB">
        <w:trPr>
          <w:trHeight w:val="340"/>
        </w:trPr>
        <w:tc>
          <w:tcPr>
            <w:tcW w:w="1455" w:type="dxa"/>
          </w:tcPr>
          <w:p w14:paraId="7F98C578" w14:textId="77777777" w:rsidR="00E46697" w:rsidRPr="00C93E94" w:rsidRDefault="00E46697" w:rsidP="00911709">
            <w:pPr>
              <w:spacing w:before="48" w:after="48" w:line="288" w:lineRule="auto"/>
              <w:rPr>
                <w:rFonts w:eastAsia="Calibri"/>
              </w:rPr>
            </w:pPr>
            <w:r w:rsidRPr="00C93E94">
              <w:rPr>
                <w:rFonts w:eastAsia="Calibri"/>
              </w:rPr>
              <w:t>2017-12-15</w:t>
            </w:r>
          </w:p>
        </w:tc>
        <w:tc>
          <w:tcPr>
            <w:tcW w:w="926" w:type="dxa"/>
          </w:tcPr>
          <w:p w14:paraId="22DC9ABC" w14:textId="77777777" w:rsidR="00E46697" w:rsidRPr="00C93E94" w:rsidRDefault="00E46697" w:rsidP="00911709">
            <w:pPr>
              <w:spacing w:before="48" w:after="48" w:line="288" w:lineRule="auto"/>
              <w:rPr>
                <w:rFonts w:eastAsia="Calibri"/>
              </w:rPr>
            </w:pPr>
            <w:r w:rsidRPr="00C93E94">
              <w:rPr>
                <w:rFonts w:eastAsia="Calibri"/>
              </w:rPr>
              <w:t>4.0</w:t>
            </w:r>
          </w:p>
        </w:tc>
        <w:tc>
          <w:tcPr>
            <w:tcW w:w="1141" w:type="dxa"/>
          </w:tcPr>
          <w:p w14:paraId="0428E7CE"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30518495" w14:textId="77777777" w:rsidR="00E46697" w:rsidRPr="00C93E94" w:rsidRDefault="00E46697" w:rsidP="00911709">
            <w:pPr>
              <w:spacing w:before="48" w:after="48" w:line="288" w:lineRule="auto"/>
              <w:rPr>
                <w:rFonts w:eastAsia="Calibri"/>
              </w:rPr>
            </w:pPr>
            <w:r w:rsidRPr="00C93E94">
              <w:rPr>
                <w:rFonts w:eastAsia="Calibri"/>
              </w:rPr>
              <w:t>Uzupełnienie dokumentu w zakresie doświadczeń związanych z użytkowaniem środowiska integracyjnego oraz zmianami wynikającymi z aktualizacji do najnowszej wersji IHE</w:t>
            </w:r>
          </w:p>
        </w:tc>
      </w:tr>
      <w:tr w:rsidR="00E46697" w:rsidRPr="00C93E94" w14:paraId="1706140B" w14:textId="77777777" w:rsidTr="47176EDB">
        <w:trPr>
          <w:trHeight w:val="340"/>
        </w:trPr>
        <w:tc>
          <w:tcPr>
            <w:tcW w:w="1455" w:type="dxa"/>
          </w:tcPr>
          <w:p w14:paraId="46B22015" w14:textId="77777777" w:rsidR="00E46697" w:rsidRPr="00C93E94" w:rsidRDefault="00E46697" w:rsidP="00911709">
            <w:pPr>
              <w:spacing w:before="48" w:after="48" w:line="288" w:lineRule="auto"/>
              <w:rPr>
                <w:rFonts w:eastAsia="Calibri"/>
              </w:rPr>
            </w:pPr>
            <w:r w:rsidRPr="00C93E94">
              <w:rPr>
                <w:rFonts w:eastAsia="Calibri"/>
              </w:rPr>
              <w:t>2018-01-03</w:t>
            </w:r>
          </w:p>
        </w:tc>
        <w:tc>
          <w:tcPr>
            <w:tcW w:w="926" w:type="dxa"/>
          </w:tcPr>
          <w:p w14:paraId="3A8591D5" w14:textId="77777777" w:rsidR="00E46697" w:rsidRPr="00C93E94" w:rsidRDefault="00E46697" w:rsidP="00911709">
            <w:pPr>
              <w:spacing w:before="48" w:after="48" w:line="288" w:lineRule="auto"/>
              <w:rPr>
                <w:rFonts w:eastAsia="Calibri"/>
              </w:rPr>
            </w:pPr>
            <w:r w:rsidRPr="00C93E94">
              <w:rPr>
                <w:rFonts w:eastAsia="Calibri"/>
              </w:rPr>
              <w:t>4.1</w:t>
            </w:r>
          </w:p>
        </w:tc>
        <w:tc>
          <w:tcPr>
            <w:tcW w:w="1141" w:type="dxa"/>
          </w:tcPr>
          <w:p w14:paraId="313867CE"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5BF311FE" w14:textId="77777777" w:rsidR="00E46697" w:rsidRPr="00C93E94" w:rsidRDefault="00E46697" w:rsidP="00911709">
            <w:pPr>
              <w:spacing w:before="48" w:after="48" w:line="288" w:lineRule="auto"/>
              <w:rPr>
                <w:rFonts w:eastAsia="Calibri"/>
              </w:rPr>
            </w:pPr>
            <w:r w:rsidRPr="00C93E94">
              <w:rPr>
                <w:rFonts w:eastAsia="Calibri"/>
              </w:rPr>
              <w:t>Aktualizacja rozdz. 7 w zakresie diagramów stanów recepty</w:t>
            </w:r>
          </w:p>
        </w:tc>
      </w:tr>
      <w:tr w:rsidR="00686895" w:rsidRPr="00C93E94" w14:paraId="45F6D390" w14:textId="77777777" w:rsidTr="47176EDB">
        <w:trPr>
          <w:trHeight w:val="340"/>
        </w:trPr>
        <w:tc>
          <w:tcPr>
            <w:tcW w:w="1455" w:type="dxa"/>
          </w:tcPr>
          <w:p w14:paraId="5F3BAA82" w14:textId="77777777" w:rsidR="00686895" w:rsidRPr="00C93E94" w:rsidRDefault="00686895" w:rsidP="00686895">
            <w:pPr>
              <w:spacing w:before="48" w:after="48" w:line="288" w:lineRule="auto"/>
              <w:rPr>
                <w:rFonts w:eastAsia="Calibri"/>
              </w:rPr>
            </w:pPr>
            <w:r>
              <w:rPr>
                <w:rFonts w:eastAsia="Calibri"/>
              </w:rPr>
              <w:t>2018-02-07</w:t>
            </w:r>
          </w:p>
        </w:tc>
        <w:tc>
          <w:tcPr>
            <w:tcW w:w="926" w:type="dxa"/>
          </w:tcPr>
          <w:p w14:paraId="0F092621" w14:textId="77777777" w:rsidR="00686895" w:rsidRPr="00C93E94" w:rsidRDefault="00686895" w:rsidP="00686895">
            <w:pPr>
              <w:spacing w:before="48" w:after="48" w:line="288" w:lineRule="auto"/>
              <w:rPr>
                <w:rFonts w:eastAsia="Calibri"/>
              </w:rPr>
            </w:pPr>
            <w:r w:rsidRPr="00C93E94">
              <w:rPr>
                <w:rFonts w:eastAsia="Calibri"/>
              </w:rPr>
              <w:t>4.</w:t>
            </w:r>
            <w:r>
              <w:rPr>
                <w:rFonts w:eastAsia="Calibri"/>
              </w:rPr>
              <w:t>2</w:t>
            </w:r>
          </w:p>
        </w:tc>
        <w:tc>
          <w:tcPr>
            <w:tcW w:w="1141" w:type="dxa"/>
          </w:tcPr>
          <w:p w14:paraId="6D087EDA" w14:textId="77777777" w:rsidR="00686895" w:rsidRPr="00C93E94" w:rsidRDefault="00686895" w:rsidP="00686895">
            <w:pPr>
              <w:spacing w:before="48" w:after="48" w:line="288" w:lineRule="auto"/>
              <w:rPr>
                <w:rFonts w:eastAsia="Calibri"/>
              </w:rPr>
            </w:pPr>
            <w:r w:rsidRPr="00C93E94">
              <w:rPr>
                <w:rFonts w:eastAsia="Calibri"/>
              </w:rPr>
              <w:t>CSIOZ</w:t>
            </w:r>
          </w:p>
        </w:tc>
        <w:tc>
          <w:tcPr>
            <w:tcW w:w="5479" w:type="dxa"/>
          </w:tcPr>
          <w:p w14:paraId="79F75A3E" w14:textId="3D979334" w:rsidR="00686895" w:rsidRDefault="00686895" w:rsidP="00686895">
            <w:pPr>
              <w:spacing w:before="48" w:after="48" w:line="288" w:lineRule="auto"/>
              <w:rPr>
                <w:rFonts w:eastAsia="Calibri"/>
              </w:rPr>
            </w:pPr>
            <w:r w:rsidRPr="7844911C">
              <w:rPr>
                <w:rFonts w:eastAsia="Calibri"/>
              </w:rPr>
              <w:t>Dostosowanie dokumentu do poprawek PIK CDA 1.2.2, formatowanie dokumentu.</w:t>
            </w:r>
          </w:p>
          <w:p w14:paraId="214DEFD7" w14:textId="77777777" w:rsidR="00686895" w:rsidRPr="00C93E94" w:rsidRDefault="00686895" w:rsidP="00686895">
            <w:pPr>
              <w:spacing w:before="48" w:after="48" w:line="288" w:lineRule="auto"/>
              <w:rPr>
                <w:rFonts w:eastAsia="Calibri"/>
              </w:rPr>
            </w:pPr>
            <w:r>
              <w:rPr>
                <w:rFonts w:eastAsia="Calibri"/>
              </w:rPr>
              <w:lastRenderedPageBreak/>
              <w:t xml:space="preserve">Wydzielenie informacji dot. PIK CDA 1.2.2 do załącznika oraz usunięcie </w:t>
            </w:r>
            <w:r w:rsidR="0034724F">
              <w:rPr>
                <w:rFonts w:eastAsia="Calibri"/>
              </w:rPr>
              <w:t>odwołań do t</w:t>
            </w:r>
            <w:r>
              <w:rPr>
                <w:rFonts w:eastAsia="Calibri"/>
              </w:rPr>
              <w:t>ransformaty</w:t>
            </w:r>
          </w:p>
        </w:tc>
      </w:tr>
      <w:tr w:rsidR="00686895" w:rsidRPr="00C93E94" w14:paraId="64DEFEBF" w14:textId="77777777" w:rsidTr="47176EDB">
        <w:trPr>
          <w:trHeight w:val="340"/>
        </w:trPr>
        <w:tc>
          <w:tcPr>
            <w:tcW w:w="1455" w:type="dxa"/>
          </w:tcPr>
          <w:p w14:paraId="291F0797" w14:textId="77777777" w:rsidR="00686895" w:rsidRPr="00C93E94" w:rsidRDefault="00686895" w:rsidP="00686895">
            <w:pPr>
              <w:spacing w:before="48" w:after="48" w:line="288" w:lineRule="auto"/>
              <w:rPr>
                <w:rFonts w:eastAsia="Calibri"/>
              </w:rPr>
            </w:pPr>
            <w:r>
              <w:rPr>
                <w:rFonts w:eastAsia="Calibri"/>
              </w:rPr>
              <w:lastRenderedPageBreak/>
              <w:t>2018-08-09</w:t>
            </w:r>
          </w:p>
        </w:tc>
        <w:tc>
          <w:tcPr>
            <w:tcW w:w="926" w:type="dxa"/>
          </w:tcPr>
          <w:p w14:paraId="26730240" w14:textId="77777777" w:rsidR="00686895" w:rsidRPr="00C93E94" w:rsidRDefault="00686895" w:rsidP="00686895">
            <w:pPr>
              <w:spacing w:before="48" w:after="48" w:line="288" w:lineRule="auto"/>
              <w:rPr>
                <w:rFonts w:eastAsia="Calibri"/>
              </w:rPr>
            </w:pPr>
            <w:r>
              <w:rPr>
                <w:rFonts w:eastAsia="Calibri"/>
              </w:rPr>
              <w:t>4.3</w:t>
            </w:r>
          </w:p>
        </w:tc>
        <w:tc>
          <w:tcPr>
            <w:tcW w:w="1141" w:type="dxa"/>
          </w:tcPr>
          <w:p w14:paraId="252A1549" w14:textId="77777777" w:rsidR="00686895" w:rsidRPr="00C93E94" w:rsidRDefault="00686895" w:rsidP="00686895">
            <w:pPr>
              <w:spacing w:before="48" w:after="48" w:line="288" w:lineRule="auto"/>
              <w:rPr>
                <w:rFonts w:eastAsia="Calibri"/>
              </w:rPr>
            </w:pPr>
            <w:r>
              <w:rPr>
                <w:rFonts w:eastAsia="Calibri"/>
              </w:rPr>
              <w:t>CSIOZ</w:t>
            </w:r>
          </w:p>
        </w:tc>
        <w:tc>
          <w:tcPr>
            <w:tcW w:w="5479" w:type="dxa"/>
          </w:tcPr>
          <w:p w14:paraId="5A7F68A9" w14:textId="77777777" w:rsidR="007B569C" w:rsidRPr="00D85454" w:rsidRDefault="00686895" w:rsidP="00B37BA7">
            <w:pPr>
              <w:rPr>
                <w:rFonts w:asciiTheme="minorHAnsi" w:hAnsiTheme="minorHAnsi" w:cstheme="minorBidi"/>
                <w:szCs w:val="22"/>
              </w:rPr>
            </w:pPr>
            <w:r>
              <w:t>Dodanie obsługi timeout’u dla operacji synchronicznych zapisu pakietu recept</w:t>
            </w:r>
            <w:r w:rsidR="003B76AF">
              <w:t xml:space="preserve">. </w:t>
            </w:r>
            <w:r w:rsidR="007B569C">
              <w:t xml:space="preserve">Dodanie obsługi tymczasowego blokowania konta </w:t>
            </w:r>
            <w:r w:rsidR="003B76AF">
              <w:t>podmiotu</w:t>
            </w:r>
            <w:r w:rsidR="007B569C">
              <w:t xml:space="preserve"> lub użytkownika w przypadku wykrycia próby nadużyć.</w:t>
            </w:r>
          </w:p>
        </w:tc>
      </w:tr>
      <w:tr w:rsidR="003B76AF" w:rsidRPr="00C93E94" w14:paraId="51631E8A" w14:textId="77777777" w:rsidTr="47176EDB">
        <w:trPr>
          <w:trHeight w:val="340"/>
        </w:trPr>
        <w:tc>
          <w:tcPr>
            <w:tcW w:w="1455" w:type="dxa"/>
          </w:tcPr>
          <w:p w14:paraId="59DFE00B" w14:textId="77777777" w:rsidR="003B76AF" w:rsidRDefault="003B76AF" w:rsidP="000A5FE2">
            <w:pPr>
              <w:spacing w:before="48" w:after="48" w:line="288" w:lineRule="auto"/>
              <w:rPr>
                <w:rFonts w:eastAsia="Calibri"/>
              </w:rPr>
            </w:pPr>
            <w:r>
              <w:rPr>
                <w:rFonts w:eastAsia="Calibri"/>
              </w:rPr>
              <w:t>2018-09-2</w:t>
            </w:r>
            <w:r w:rsidR="00142373">
              <w:rPr>
                <w:rFonts w:eastAsia="Calibri"/>
              </w:rPr>
              <w:t>6</w:t>
            </w:r>
          </w:p>
        </w:tc>
        <w:tc>
          <w:tcPr>
            <w:tcW w:w="926" w:type="dxa"/>
          </w:tcPr>
          <w:p w14:paraId="7CA2ED18" w14:textId="77777777" w:rsidR="003B76AF" w:rsidRDefault="00D623CF" w:rsidP="003B76AF">
            <w:pPr>
              <w:spacing w:before="48" w:after="48" w:line="288" w:lineRule="auto"/>
              <w:rPr>
                <w:rFonts w:eastAsia="Calibri"/>
              </w:rPr>
            </w:pPr>
            <w:r>
              <w:rPr>
                <w:rFonts w:eastAsia="Calibri"/>
              </w:rPr>
              <w:t>5.0</w:t>
            </w:r>
          </w:p>
        </w:tc>
        <w:tc>
          <w:tcPr>
            <w:tcW w:w="1141" w:type="dxa"/>
          </w:tcPr>
          <w:p w14:paraId="116EAF87" w14:textId="77777777" w:rsidR="003B76AF" w:rsidRDefault="003B76AF" w:rsidP="003B76AF">
            <w:pPr>
              <w:spacing w:before="48" w:after="48" w:line="288" w:lineRule="auto"/>
              <w:rPr>
                <w:rFonts w:eastAsia="Calibri"/>
              </w:rPr>
            </w:pPr>
            <w:r>
              <w:rPr>
                <w:rFonts w:eastAsia="Calibri"/>
              </w:rPr>
              <w:t>CSIOZ</w:t>
            </w:r>
          </w:p>
        </w:tc>
        <w:tc>
          <w:tcPr>
            <w:tcW w:w="5479" w:type="dxa"/>
          </w:tcPr>
          <w:p w14:paraId="5E50809E" w14:textId="77777777" w:rsidR="003B76AF" w:rsidRDefault="003B76AF" w:rsidP="00755E45">
            <w:r>
              <w:t>Dodanie operacji wyszukania recept Usługobiorcy</w:t>
            </w:r>
            <w:r w:rsidR="00241ED1">
              <w:t xml:space="preserve"> z uwzględnie</w:t>
            </w:r>
            <w:r w:rsidR="0034724F">
              <w:t>nie</w:t>
            </w:r>
            <w:r w:rsidR="00241ED1">
              <w:t xml:space="preserve">m preautoryzacji/autoryzacji uprawnień </w:t>
            </w:r>
            <w:r w:rsidR="0034724F">
              <w:t xml:space="preserve">dostępu </w:t>
            </w:r>
            <w:r w:rsidR="00241ED1">
              <w:t>do recept, skierowań i zdarzeń medycznych</w:t>
            </w:r>
            <w:r w:rsidR="0067514A">
              <w:t>. Dodanie asynchronicznej obsługi zapisu pakietu recept.</w:t>
            </w:r>
          </w:p>
        </w:tc>
      </w:tr>
      <w:tr w:rsidR="00395645" w:rsidRPr="00C93E94" w14:paraId="4C0BBC61" w14:textId="77777777" w:rsidTr="47176EDB">
        <w:trPr>
          <w:trHeight w:val="340"/>
        </w:trPr>
        <w:tc>
          <w:tcPr>
            <w:tcW w:w="1455" w:type="dxa"/>
          </w:tcPr>
          <w:p w14:paraId="6297789C" w14:textId="77777777" w:rsidR="00395645" w:rsidRDefault="00395645" w:rsidP="000A5FE2">
            <w:pPr>
              <w:spacing w:before="48" w:after="48" w:line="288" w:lineRule="auto"/>
              <w:rPr>
                <w:rFonts w:eastAsia="Calibri"/>
              </w:rPr>
            </w:pPr>
            <w:r>
              <w:rPr>
                <w:rFonts w:eastAsia="Calibri"/>
              </w:rPr>
              <w:t>2018-11-09</w:t>
            </w:r>
          </w:p>
        </w:tc>
        <w:tc>
          <w:tcPr>
            <w:tcW w:w="926" w:type="dxa"/>
          </w:tcPr>
          <w:p w14:paraId="67FAE8C3" w14:textId="77777777" w:rsidR="00395645" w:rsidRDefault="00395645" w:rsidP="003B76AF">
            <w:pPr>
              <w:spacing w:before="48" w:after="48" w:line="288" w:lineRule="auto"/>
              <w:rPr>
                <w:rFonts w:eastAsia="Calibri"/>
              </w:rPr>
            </w:pPr>
            <w:r>
              <w:rPr>
                <w:rFonts w:eastAsia="Calibri"/>
              </w:rPr>
              <w:t>6.0</w:t>
            </w:r>
          </w:p>
        </w:tc>
        <w:tc>
          <w:tcPr>
            <w:tcW w:w="1141" w:type="dxa"/>
          </w:tcPr>
          <w:p w14:paraId="1FC076DB" w14:textId="77777777" w:rsidR="00395645" w:rsidRDefault="00395645" w:rsidP="003B76AF">
            <w:pPr>
              <w:spacing w:before="48" w:after="48" w:line="288" w:lineRule="auto"/>
              <w:rPr>
                <w:rFonts w:eastAsia="Calibri"/>
              </w:rPr>
            </w:pPr>
            <w:r>
              <w:rPr>
                <w:rFonts w:eastAsia="Calibri"/>
              </w:rPr>
              <w:t>CSIOZ</w:t>
            </w:r>
          </w:p>
        </w:tc>
        <w:tc>
          <w:tcPr>
            <w:tcW w:w="5479" w:type="dxa"/>
          </w:tcPr>
          <w:p w14:paraId="359C6642" w14:textId="77777777" w:rsidR="00395645" w:rsidRDefault="00395645" w:rsidP="00395645">
            <w:r>
              <w:t>Dodanie obsługi PIK 1.3.1 i utrzymanie wsparcia dla wersji 1.2.2</w:t>
            </w:r>
          </w:p>
        </w:tc>
      </w:tr>
      <w:tr w:rsidR="00341F5F" w:rsidRPr="00C93E94" w14:paraId="32FFB4A8" w14:textId="77777777" w:rsidTr="47176EDB">
        <w:trPr>
          <w:trHeight w:val="340"/>
        </w:trPr>
        <w:tc>
          <w:tcPr>
            <w:tcW w:w="1455" w:type="dxa"/>
          </w:tcPr>
          <w:p w14:paraId="7946BD3C" w14:textId="77777777" w:rsidR="00341F5F" w:rsidRDefault="00341F5F" w:rsidP="000A5FE2">
            <w:pPr>
              <w:spacing w:before="48" w:after="48" w:line="288" w:lineRule="auto"/>
              <w:rPr>
                <w:rFonts w:eastAsia="Calibri"/>
              </w:rPr>
            </w:pPr>
            <w:r>
              <w:rPr>
                <w:rFonts w:eastAsia="Calibri"/>
              </w:rPr>
              <w:t>2018-12-20</w:t>
            </w:r>
          </w:p>
        </w:tc>
        <w:tc>
          <w:tcPr>
            <w:tcW w:w="926" w:type="dxa"/>
          </w:tcPr>
          <w:p w14:paraId="29D6AB7F" w14:textId="77777777" w:rsidR="00341F5F" w:rsidRDefault="00341F5F" w:rsidP="003B76AF">
            <w:pPr>
              <w:spacing w:before="48" w:after="48" w:line="288" w:lineRule="auto"/>
              <w:rPr>
                <w:rFonts w:eastAsia="Calibri"/>
              </w:rPr>
            </w:pPr>
            <w:r>
              <w:rPr>
                <w:rFonts w:eastAsia="Calibri"/>
              </w:rPr>
              <w:t>6.1</w:t>
            </w:r>
          </w:p>
        </w:tc>
        <w:tc>
          <w:tcPr>
            <w:tcW w:w="1141" w:type="dxa"/>
          </w:tcPr>
          <w:p w14:paraId="2B7DF4FD" w14:textId="77777777" w:rsidR="00341F5F" w:rsidRDefault="00341F5F" w:rsidP="003B76AF">
            <w:pPr>
              <w:spacing w:before="48" w:after="48" w:line="288" w:lineRule="auto"/>
              <w:rPr>
                <w:rFonts w:eastAsia="Calibri"/>
              </w:rPr>
            </w:pPr>
            <w:r>
              <w:rPr>
                <w:rFonts w:eastAsia="Calibri"/>
              </w:rPr>
              <w:t>CSIOZ</w:t>
            </w:r>
          </w:p>
        </w:tc>
        <w:tc>
          <w:tcPr>
            <w:tcW w:w="5479" w:type="dxa"/>
          </w:tcPr>
          <w:p w14:paraId="1A2C5D30" w14:textId="77777777" w:rsidR="00341F5F" w:rsidRDefault="00341F5F" w:rsidP="00395645">
            <w:r>
              <w:t>Usunięcie instrukcji implementacji z paczki integracyjnej (wskazanie linku do strony CSIOZ)</w:t>
            </w:r>
            <w:r w:rsidR="00C474DD">
              <w:t>, zmiana szablonu dokumentu</w:t>
            </w:r>
          </w:p>
        </w:tc>
      </w:tr>
      <w:tr w:rsidR="008106C7" w:rsidRPr="00C93E94" w14:paraId="6AC75437" w14:textId="77777777" w:rsidTr="47176EDB">
        <w:trPr>
          <w:trHeight w:val="340"/>
        </w:trPr>
        <w:tc>
          <w:tcPr>
            <w:tcW w:w="1455" w:type="dxa"/>
          </w:tcPr>
          <w:p w14:paraId="16C2700B" w14:textId="77777777" w:rsidR="008106C7" w:rsidRDefault="008106C7" w:rsidP="000A5FE2">
            <w:pPr>
              <w:spacing w:before="48" w:after="48" w:line="288" w:lineRule="auto"/>
              <w:rPr>
                <w:rFonts w:eastAsia="Calibri"/>
              </w:rPr>
            </w:pPr>
            <w:r>
              <w:rPr>
                <w:rFonts w:eastAsia="Calibri"/>
              </w:rPr>
              <w:t>2019-02-11</w:t>
            </w:r>
          </w:p>
        </w:tc>
        <w:tc>
          <w:tcPr>
            <w:tcW w:w="926" w:type="dxa"/>
          </w:tcPr>
          <w:p w14:paraId="3C5115C3" w14:textId="77777777" w:rsidR="008106C7" w:rsidRDefault="008106C7" w:rsidP="003B76AF">
            <w:pPr>
              <w:spacing w:before="48" w:after="48" w:line="288" w:lineRule="auto"/>
              <w:rPr>
                <w:rFonts w:eastAsia="Calibri"/>
              </w:rPr>
            </w:pPr>
            <w:r>
              <w:rPr>
                <w:rFonts w:eastAsia="Calibri"/>
              </w:rPr>
              <w:t>6.2</w:t>
            </w:r>
          </w:p>
        </w:tc>
        <w:tc>
          <w:tcPr>
            <w:tcW w:w="1141" w:type="dxa"/>
          </w:tcPr>
          <w:p w14:paraId="0DBCA36C" w14:textId="77777777" w:rsidR="008106C7" w:rsidRDefault="008106C7" w:rsidP="00FD1594">
            <w:pPr>
              <w:tabs>
                <w:tab w:val="left" w:pos="639"/>
              </w:tabs>
              <w:spacing w:before="48" w:after="48" w:line="288" w:lineRule="auto"/>
              <w:rPr>
                <w:rFonts w:eastAsia="Calibri"/>
              </w:rPr>
            </w:pPr>
            <w:r>
              <w:rPr>
                <w:rFonts w:eastAsia="Calibri"/>
              </w:rPr>
              <w:t>CSIOZ</w:t>
            </w:r>
            <w:r>
              <w:rPr>
                <w:rFonts w:eastAsia="Calibri"/>
              </w:rPr>
              <w:tab/>
            </w:r>
          </w:p>
        </w:tc>
        <w:tc>
          <w:tcPr>
            <w:tcW w:w="5479" w:type="dxa"/>
          </w:tcPr>
          <w:p w14:paraId="18D627F3" w14:textId="77777777" w:rsidR="009840F2" w:rsidRDefault="008106C7" w:rsidP="00395645">
            <w:r>
              <w:t>Dodanie informacji o kodach GTIN</w:t>
            </w:r>
          </w:p>
        </w:tc>
      </w:tr>
      <w:tr w:rsidR="009840F2" w:rsidRPr="00C93E94" w14:paraId="3C26C276" w14:textId="77777777" w:rsidTr="47176EDB">
        <w:trPr>
          <w:trHeight w:val="340"/>
        </w:trPr>
        <w:tc>
          <w:tcPr>
            <w:tcW w:w="1455" w:type="dxa"/>
          </w:tcPr>
          <w:p w14:paraId="7BF6B1FF" w14:textId="77777777" w:rsidR="009840F2" w:rsidRDefault="009840F2" w:rsidP="000A5FE2">
            <w:pPr>
              <w:spacing w:before="48" w:after="48" w:line="288" w:lineRule="auto"/>
              <w:rPr>
                <w:rFonts w:eastAsia="Calibri"/>
              </w:rPr>
            </w:pPr>
            <w:r>
              <w:rPr>
                <w:rFonts w:eastAsia="Calibri"/>
              </w:rPr>
              <w:t>2019-02-22</w:t>
            </w:r>
          </w:p>
        </w:tc>
        <w:tc>
          <w:tcPr>
            <w:tcW w:w="926" w:type="dxa"/>
          </w:tcPr>
          <w:p w14:paraId="421772C1" w14:textId="77777777" w:rsidR="009840F2" w:rsidRDefault="009840F2" w:rsidP="003B76AF">
            <w:pPr>
              <w:spacing w:before="48" w:after="48" w:line="288" w:lineRule="auto"/>
              <w:rPr>
                <w:rFonts w:eastAsia="Calibri"/>
              </w:rPr>
            </w:pPr>
            <w:r>
              <w:rPr>
                <w:rFonts w:eastAsia="Calibri"/>
              </w:rPr>
              <w:t>6.3</w:t>
            </w:r>
          </w:p>
        </w:tc>
        <w:tc>
          <w:tcPr>
            <w:tcW w:w="1141" w:type="dxa"/>
          </w:tcPr>
          <w:p w14:paraId="189A3E57" w14:textId="77777777" w:rsidR="009840F2" w:rsidRDefault="009840F2">
            <w:pPr>
              <w:tabs>
                <w:tab w:val="left" w:pos="639"/>
              </w:tabs>
              <w:spacing w:before="48" w:after="48" w:line="288" w:lineRule="auto"/>
              <w:rPr>
                <w:rFonts w:eastAsia="Calibri"/>
              </w:rPr>
            </w:pPr>
            <w:r>
              <w:rPr>
                <w:rFonts w:eastAsia="Calibri"/>
              </w:rPr>
              <w:t>CSIOZ</w:t>
            </w:r>
          </w:p>
        </w:tc>
        <w:tc>
          <w:tcPr>
            <w:tcW w:w="5479" w:type="dxa"/>
          </w:tcPr>
          <w:p w14:paraId="70565C7B" w14:textId="77777777" w:rsidR="009840F2" w:rsidRDefault="009840F2" w:rsidP="00395645">
            <w:r>
              <w:t>Dodanie informacji o wydzieleniu reguł dot. korekty DRR dla reguł weryfikujących w rejestrach</w:t>
            </w:r>
          </w:p>
        </w:tc>
      </w:tr>
      <w:tr w:rsidR="00AD53C1" w:rsidRPr="00C93E94" w14:paraId="53C4F107" w14:textId="77777777" w:rsidTr="47176EDB">
        <w:trPr>
          <w:trHeight w:val="340"/>
        </w:trPr>
        <w:tc>
          <w:tcPr>
            <w:tcW w:w="1455" w:type="dxa"/>
          </w:tcPr>
          <w:p w14:paraId="35FEF25F" w14:textId="2AA7C94E" w:rsidR="00AD53C1" w:rsidRDefault="00AD53C1" w:rsidP="000A5FE2">
            <w:pPr>
              <w:spacing w:before="48" w:after="48" w:line="288" w:lineRule="auto"/>
              <w:rPr>
                <w:rFonts w:eastAsia="Calibri"/>
              </w:rPr>
            </w:pPr>
            <w:r>
              <w:rPr>
                <w:rFonts w:eastAsia="Calibri"/>
              </w:rPr>
              <w:t>2019-03-08</w:t>
            </w:r>
          </w:p>
        </w:tc>
        <w:tc>
          <w:tcPr>
            <w:tcW w:w="926" w:type="dxa"/>
          </w:tcPr>
          <w:p w14:paraId="10A5079F" w14:textId="05ECE11E" w:rsidR="00AD53C1" w:rsidRDefault="00AD53C1" w:rsidP="003B76AF">
            <w:pPr>
              <w:spacing w:before="48" w:after="48" w:line="288" w:lineRule="auto"/>
              <w:rPr>
                <w:rFonts w:eastAsia="Calibri"/>
              </w:rPr>
            </w:pPr>
            <w:r>
              <w:rPr>
                <w:rFonts w:eastAsia="Calibri"/>
              </w:rPr>
              <w:t>6.4</w:t>
            </w:r>
          </w:p>
        </w:tc>
        <w:tc>
          <w:tcPr>
            <w:tcW w:w="1141" w:type="dxa"/>
          </w:tcPr>
          <w:p w14:paraId="262221D3" w14:textId="77777777" w:rsidR="00AD53C1" w:rsidRDefault="00AD53C1">
            <w:pPr>
              <w:tabs>
                <w:tab w:val="left" w:pos="639"/>
              </w:tabs>
              <w:spacing w:before="48" w:after="48" w:line="288" w:lineRule="auto"/>
              <w:rPr>
                <w:rFonts w:eastAsia="Calibri"/>
              </w:rPr>
            </w:pPr>
            <w:r>
              <w:rPr>
                <w:rFonts w:eastAsia="Calibri"/>
              </w:rPr>
              <w:t>CSIOZ</w:t>
            </w:r>
          </w:p>
        </w:tc>
        <w:tc>
          <w:tcPr>
            <w:tcW w:w="5479" w:type="dxa"/>
          </w:tcPr>
          <w:p w14:paraId="067864F0" w14:textId="77777777" w:rsidR="00AD53C1" w:rsidRDefault="00AD53C1" w:rsidP="00395645">
            <w:r>
              <w:t xml:space="preserve">Dodanie operacji zapisPakietuRealizacjiRecept + dodanie informacji o dopuszczeniu korekty realizacji tej samej recepty papierowej z rozbieżnymi identyfikatorami + dodanie informacji o braku </w:t>
            </w:r>
            <w:r>
              <w:lastRenderedPageBreak/>
              <w:t>konieczności wprowadzania REGON wystawcy w DRRP pro auctore/familia</w:t>
            </w:r>
          </w:p>
        </w:tc>
      </w:tr>
      <w:tr w:rsidR="00C433C6" w:rsidRPr="00C93E94" w14:paraId="0F633D1D" w14:textId="77777777" w:rsidTr="47176EDB">
        <w:trPr>
          <w:trHeight w:val="340"/>
        </w:trPr>
        <w:tc>
          <w:tcPr>
            <w:tcW w:w="1455" w:type="dxa"/>
          </w:tcPr>
          <w:p w14:paraId="57068060" w14:textId="3B0DAAF3" w:rsidR="00C433C6" w:rsidRDefault="00C433C6" w:rsidP="00F90CEA">
            <w:pPr>
              <w:spacing w:before="48" w:after="48" w:line="288" w:lineRule="auto"/>
              <w:rPr>
                <w:rFonts w:eastAsia="Calibri"/>
              </w:rPr>
            </w:pPr>
            <w:r>
              <w:rPr>
                <w:rFonts w:eastAsia="Calibri"/>
              </w:rPr>
              <w:lastRenderedPageBreak/>
              <w:t>2019-03-21</w:t>
            </w:r>
          </w:p>
        </w:tc>
        <w:tc>
          <w:tcPr>
            <w:tcW w:w="926" w:type="dxa"/>
          </w:tcPr>
          <w:p w14:paraId="2F77C063" w14:textId="762F9204" w:rsidR="00C433C6" w:rsidRDefault="00C433C6" w:rsidP="00F90CEA">
            <w:pPr>
              <w:spacing w:before="48" w:after="48" w:line="288" w:lineRule="auto"/>
              <w:rPr>
                <w:rFonts w:eastAsia="Calibri"/>
              </w:rPr>
            </w:pPr>
            <w:r>
              <w:rPr>
                <w:rFonts w:eastAsia="Calibri"/>
              </w:rPr>
              <w:t>6.5</w:t>
            </w:r>
          </w:p>
        </w:tc>
        <w:tc>
          <w:tcPr>
            <w:tcW w:w="1141" w:type="dxa"/>
          </w:tcPr>
          <w:p w14:paraId="201C63D1" w14:textId="77777777" w:rsidR="00C433C6" w:rsidRDefault="00C433C6" w:rsidP="00F90CEA">
            <w:pPr>
              <w:tabs>
                <w:tab w:val="left" w:pos="639"/>
              </w:tabs>
              <w:spacing w:before="48" w:after="48" w:line="288" w:lineRule="auto"/>
              <w:rPr>
                <w:rFonts w:eastAsia="Calibri"/>
              </w:rPr>
            </w:pPr>
            <w:r>
              <w:rPr>
                <w:rFonts w:eastAsia="Calibri"/>
              </w:rPr>
              <w:t>CSIOZ</w:t>
            </w:r>
          </w:p>
        </w:tc>
        <w:tc>
          <w:tcPr>
            <w:tcW w:w="5479" w:type="dxa"/>
          </w:tcPr>
          <w:p w14:paraId="64E1E26D" w14:textId="3831AC27" w:rsidR="00C433C6" w:rsidRDefault="00C433C6" w:rsidP="00C433C6">
            <w:r>
              <w:t>Dodanie operacji:</w:t>
            </w:r>
          </w:p>
          <w:p w14:paraId="74837D58" w14:textId="33D64969" w:rsidR="00C433C6" w:rsidRDefault="00C433C6" w:rsidP="00FD732A">
            <w:pPr>
              <w:spacing w:before="0" w:after="0"/>
            </w:pPr>
            <w:r>
              <w:t>wyszukanieReceptUslugobiorcyDoKonsultacji</w:t>
            </w:r>
          </w:p>
          <w:p w14:paraId="736C84CA" w14:textId="77777777" w:rsidR="00C433C6" w:rsidRDefault="00C433C6" w:rsidP="00FD732A">
            <w:pPr>
              <w:spacing w:before="0" w:after="0"/>
            </w:pPr>
            <w:r>
              <w:t>odczytReceptyDoKonsultacji</w:t>
            </w:r>
          </w:p>
          <w:p w14:paraId="7C2E1832" w14:textId="727DD0CB" w:rsidR="00C433C6" w:rsidRDefault="00C433C6" w:rsidP="00FD732A">
            <w:pPr>
              <w:spacing w:before="0" w:after="0"/>
            </w:pPr>
            <w:r>
              <w:t>wyszukanieRealizacjiReceptDoKonsultacji</w:t>
            </w:r>
          </w:p>
        </w:tc>
      </w:tr>
      <w:tr w:rsidR="00FD1594" w:rsidRPr="00C93E94" w14:paraId="487F93FA" w14:textId="77777777" w:rsidTr="47176EDB">
        <w:trPr>
          <w:trHeight w:val="340"/>
        </w:trPr>
        <w:tc>
          <w:tcPr>
            <w:tcW w:w="1455" w:type="dxa"/>
          </w:tcPr>
          <w:p w14:paraId="10E38619" w14:textId="0AFB34C9" w:rsidR="00FD1594" w:rsidRDefault="00FD1594" w:rsidP="00F90CEA">
            <w:pPr>
              <w:spacing w:before="48" w:after="48" w:line="288" w:lineRule="auto"/>
              <w:rPr>
                <w:rFonts w:eastAsia="Calibri"/>
              </w:rPr>
            </w:pPr>
            <w:r>
              <w:rPr>
                <w:rFonts w:eastAsia="Calibri"/>
              </w:rPr>
              <w:t>2019-03-27</w:t>
            </w:r>
          </w:p>
        </w:tc>
        <w:tc>
          <w:tcPr>
            <w:tcW w:w="926" w:type="dxa"/>
          </w:tcPr>
          <w:p w14:paraId="039C2595" w14:textId="37C426C6" w:rsidR="00FD1594" w:rsidRDefault="00FD1594" w:rsidP="00F90CEA">
            <w:pPr>
              <w:spacing w:before="48" w:after="48" w:line="288" w:lineRule="auto"/>
              <w:rPr>
                <w:rFonts w:eastAsia="Calibri"/>
              </w:rPr>
            </w:pPr>
            <w:r>
              <w:rPr>
                <w:rFonts w:eastAsia="Calibri"/>
              </w:rPr>
              <w:t>6.6</w:t>
            </w:r>
          </w:p>
        </w:tc>
        <w:tc>
          <w:tcPr>
            <w:tcW w:w="1141" w:type="dxa"/>
          </w:tcPr>
          <w:p w14:paraId="185A76F5" w14:textId="1C24D41F" w:rsidR="00FD1594" w:rsidRDefault="00FD1594" w:rsidP="00F90CEA">
            <w:pPr>
              <w:tabs>
                <w:tab w:val="left" w:pos="639"/>
              </w:tabs>
              <w:spacing w:before="48" w:after="48" w:line="288" w:lineRule="auto"/>
              <w:rPr>
                <w:rFonts w:eastAsia="Calibri"/>
              </w:rPr>
            </w:pPr>
            <w:r>
              <w:rPr>
                <w:rFonts w:eastAsia="Calibri"/>
              </w:rPr>
              <w:t>CSIOZ</w:t>
            </w:r>
          </w:p>
        </w:tc>
        <w:tc>
          <w:tcPr>
            <w:tcW w:w="5479" w:type="dxa"/>
          </w:tcPr>
          <w:p w14:paraId="619266D3" w14:textId="54ADBC19" w:rsidR="00FD1594" w:rsidRDefault="00FD732A" w:rsidP="00C433C6">
            <w:r>
              <w:t>Formatowanie dokumentacji</w:t>
            </w:r>
          </w:p>
        </w:tc>
      </w:tr>
      <w:tr w:rsidR="00A458A4" w:rsidRPr="00C93E94" w14:paraId="651A55F1" w14:textId="77777777" w:rsidTr="47176EDB">
        <w:trPr>
          <w:trHeight w:val="340"/>
        </w:trPr>
        <w:tc>
          <w:tcPr>
            <w:tcW w:w="1455" w:type="dxa"/>
          </w:tcPr>
          <w:p w14:paraId="1B6A9F83" w14:textId="71475257" w:rsidR="00A458A4" w:rsidRDefault="00FD732A" w:rsidP="00F90CEA">
            <w:pPr>
              <w:spacing w:before="48" w:after="48" w:line="288" w:lineRule="auto"/>
              <w:rPr>
                <w:rFonts w:eastAsia="Calibri"/>
              </w:rPr>
            </w:pPr>
            <w:r>
              <w:rPr>
                <w:rFonts w:eastAsia="Calibri"/>
              </w:rPr>
              <w:t>2019-04-15</w:t>
            </w:r>
          </w:p>
        </w:tc>
        <w:tc>
          <w:tcPr>
            <w:tcW w:w="926" w:type="dxa"/>
          </w:tcPr>
          <w:p w14:paraId="6476336A" w14:textId="6DA9E266" w:rsidR="00A458A4" w:rsidRDefault="00A458A4" w:rsidP="00F90CEA">
            <w:pPr>
              <w:spacing w:before="48" w:after="48" w:line="288" w:lineRule="auto"/>
              <w:rPr>
                <w:rFonts w:eastAsia="Calibri"/>
              </w:rPr>
            </w:pPr>
            <w:r>
              <w:rPr>
                <w:rFonts w:eastAsia="Calibri"/>
              </w:rPr>
              <w:t>6.7</w:t>
            </w:r>
          </w:p>
        </w:tc>
        <w:tc>
          <w:tcPr>
            <w:tcW w:w="1141" w:type="dxa"/>
          </w:tcPr>
          <w:p w14:paraId="259F46A5" w14:textId="1D5C86A6" w:rsidR="00A458A4" w:rsidRDefault="00A458A4" w:rsidP="00F90CEA">
            <w:pPr>
              <w:tabs>
                <w:tab w:val="left" w:pos="639"/>
              </w:tabs>
              <w:spacing w:before="48" w:after="48" w:line="288" w:lineRule="auto"/>
              <w:rPr>
                <w:rFonts w:eastAsia="Calibri"/>
              </w:rPr>
            </w:pPr>
            <w:r>
              <w:rPr>
                <w:rFonts w:eastAsia="Calibri"/>
              </w:rPr>
              <w:t>CSIOZ</w:t>
            </w:r>
          </w:p>
        </w:tc>
        <w:tc>
          <w:tcPr>
            <w:tcW w:w="5479" w:type="dxa"/>
          </w:tcPr>
          <w:p w14:paraId="6A65F950" w14:textId="2B4D93BF" w:rsidR="00A458A4" w:rsidRDefault="00FD732A" w:rsidP="007C1B0A">
            <w:r>
              <w:t>Uzupełnienie</w:t>
            </w:r>
            <w:r w:rsidR="00A24126">
              <w:t xml:space="preserve"> informacji o wyścigu wątków oraz </w:t>
            </w:r>
            <w:r w:rsidR="007C1B0A">
              <w:t>rekomendowanym</w:t>
            </w:r>
            <w:r w:rsidR="00A24126">
              <w:t xml:space="preserve"> sposobie wywołania operacji zapisu realizacji recepty</w:t>
            </w:r>
          </w:p>
        </w:tc>
      </w:tr>
      <w:tr w:rsidR="00F361AE" w:rsidRPr="00C93E94" w14:paraId="22D89314" w14:textId="77777777" w:rsidTr="47176EDB">
        <w:trPr>
          <w:trHeight w:val="340"/>
        </w:trPr>
        <w:tc>
          <w:tcPr>
            <w:tcW w:w="1455" w:type="dxa"/>
          </w:tcPr>
          <w:p w14:paraId="2531B521" w14:textId="6E703712" w:rsidR="00F361AE" w:rsidRDefault="56CA9C0A" w:rsidP="23C0EFE2">
            <w:pPr>
              <w:spacing w:before="48" w:after="48" w:line="288" w:lineRule="auto"/>
              <w:rPr>
                <w:rFonts w:eastAsia="Calibri"/>
              </w:rPr>
            </w:pPr>
            <w:r w:rsidRPr="23C0EFE2">
              <w:rPr>
                <w:rFonts w:eastAsia="Calibri"/>
              </w:rPr>
              <w:t>2019-04-15</w:t>
            </w:r>
          </w:p>
        </w:tc>
        <w:tc>
          <w:tcPr>
            <w:tcW w:w="926" w:type="dxa"/>
          </w:tcPr>
          <w:p w14:paraId="7EFE83C2" w14:textId="2FCCC594" w:rsidR="00F361AE" w:rsidRDefault="56CA9C0A" w:rsidP="23C0EFE2">
            <w:pPr>
              <w:spacing w:before="48" w:after="48" w:line="288" w:lineRule="auto"/>
              <w:rPr>
                <w:rFonts w:eastAsia="Calibri"/>
              </w:rPr>
            </w:pPr>
            <w:r w:rsidRPr="23C0EFE2">
              <w:rPr>
                <w:rFonts w:eastAsia="Calibri"/>
              </w:rPr>
              <w:t>6.8</w:t>
            </w:r>
          </w:p>
        </w:tc>
        <w:tc>
          <w:tcPr>
            <w:tcW w:w="1141" w:type="dxa"/>
          </w:tcPr>
          <w:p w14:paraId="0511A257" w14:textId="5B24AD99" w:rsidR="00F361AE" w:rsidRDefault="56CA9C0A" w:rsidP="23C0EFE2">
            <w:pPr>
              <w:spacing w:before="48" w:after="48" w:line="288" w:lineRule="auto"/>
              <w:rPr>
                <w:rFonts w:eastAsia="Calibri"/>
              </w:rPr>
            </w:pPr>
            <w:r w:rsidRPr="23C0EFE2">
              <w:rPr>
                <w:rFonts w:eastAsia="Calibri"/>
              </w:rPr>
              <w:t>CSIOZ</w:t>
            </w:r>
          </w:p>
        </w:tc>
        <w:tc>
          <w:tcPr>
            <w:tcW w:w="5479" w:type="dxa"/>
          </w:tcPr>
          <w:p w14:paraId="108D96A3" w14:textId="09B82B7B" w:rsidR="00F361AE" w:rsidRDefault="17BBA3DC" w:rsidP="23C0EFE2">
            <w:pPr>
              <w:spacing w:before="48" w:after="48" w:line="288" w:lineRule="auto"/>
              <w:rPr>
                <w:rFonts w:eastAsia="Calibri"/>
              </w:rPr>
            </w:pPr>
            <w:r w:rsidRPr="23C0EFE2">
              <w:rPr>
                <w:rFonts w:eastAsia="Calibri"/>
              </w:rPr>
              <w:t>Uzupełnienie informacji o obsłudze realizacji recept pro auctore i pro familia</w:t>
            </w:r>
          </w:p>
        </w:tc>
      </w:tr>
      <w:tr w:rsidR="072F56CF" w14:paraId="396D6FE7" w14:textId="77777777" w:rsidTr="47176EDB">
        <w:trPr>
          <w:trHeight w:val="340"/>
        </w:trPr>
        <w:tc>
          <w:tcPr>
            <w:tcW w:w="1455" w:type="dxa"/>
          </w:tcPr>
          <w:p w14:paraId="6AC6FDAE" w14:textId="7894E4EA" w:rsidR="072F56CF" w:rsidRDefault="072F56CF" w:rsidP="072F56CF">
            <w:pPr>
              <w:spacing w:line="288" w:lineRule="auto"/>
              <w:rPr>
                <w:rFonts w:eastAsia="Calibri"/>
              </w:rPr>
            </w:pPr>
            <w:r w:rsidRPr="072F56CF">
              <w:rPr>
                <w:rFonts w:eastAsia="Calibri"/>
              </w:rPr>
              <w:t>2019-10-21</w:t>
            </w:r>
          </w:p>
        </w:tc>
        <w:tc>
          <w:tcPr>
            <w:tcW w:w="926" w:type="dxa"/>
          </w:tcPr>
          <w:p w14:paraId="6742B953" w14:textId="1FC8E4D5" w:rsidR="072F56CF" w:rsidRDefault="072F56CF" w:rsidP="072F56CF">
            <w:pPr>
              <w:spacing w:line="288" w:lineRule="auto"/>
              <w:rPr>
                <w:rFonts w:eastAsia="Calibri"/>
              </w:rPr>
            </w:pPr>
            <w:r w:rsidRPr="072F56CF">
              <w:rPr>
                <w:rFonts w:eastAsia="Calibri"/>
              </w:rPr>
              <w:t>6.9</w:t>
            </w:r>
          </w:p>
        </w:tc>
        <w:tc>
          <w:tcPr>
            <w:tcW w:w="1141" w:type="dxa"/>
          </w:tcPr>
          <w:p w14:paraId="34558FB2" w14:textId="1342E100" w:rsidR="072F56CF" w:rsidRDefault="072F56CF" w:rsidP="072F56CF">
            <w:pPr>
              <w:spacing w:line="288" w:lineRule="auto"/>
              <w:rPr>
                <w:rFonts w:eastAsia="Calibri"/>
              </w:rPr>
            </w:pPr>
            <w:r w:rsidRPr="072F56CF">
              <w:rPr>
                <w:rFonts w:eastAsia="Calibri"/>
              </w:rPr>
              <w:t>CSIOZ</w:t>
            </w:r>
          </w:p>
        </w:tc>
        <w:tc>
          <w:tcPr>
            <w:tcW w:w="5479" w:type="dxa"/>
          </w:tcPr>
          <w:p w14:paraId="585A3D22" w14:textId="75D61DD4" w:rsidR="072F56CF" w:rsidRDefault="072F56CF" w:rsidP="072F56CF">
            <w:r>
              <w:t>Dodanie informacji na temat transformaty pomocniczej</w:t>
            </w:r>
          </w:p>
        </w:tc>
      </w:tr>
      <w:tr w:rsidR="70413CB7" w14:paraId="2EF44AA1" w14:textId="77777777" w:rsidTr="47176EDB">
        <w:trPr>
          <w:trHeight w:val="340"/>
        </w:trPr>
        <w:tc>
          <w:tcPr>
            <w:tcW w:w="1455" w:type="dxa"/>
          </w:tcPr>
          <w:p w14:paraId="2C36DF7A" w14:textId="7D389334" w:rsidR="70413CB7" w:rsidRDefault="70413CB7" w:rsidP="70413CB7">
            <w:pPr>
              <w:spacing w:line="288" w:lineRule="auto"/>
              <w:rPr>
                <w:rFonts w:eastAsia="Calibri"/>
              </w:rPr>
            </w:pPr>
            <w:r w:rsidRPr="70413CB7">
              <w:rPr>
                <w:rFonts w:eastAsia="Calibri"/>
              </w:rPr>
              <w:t>2019-11-04</w:t>
            </w:r>
          </w:p>
        </w:tc>
        <w:tc>
          <w:tcPr>
            <w:tcW w:w="926" w:type="dxa"/>
          </w:tcPr>
          <w:p w14:paraId="18370F5C" w14:textId="6973C891" w:rsidR="70413CB7" w:rsidRDefault="70413CB7" w:rsidP="70413CB7">
            <w:pPr>
              <w:spacing w:line="288" w:lineRule="auto"/>
              <w:rPr>
                <w:rFonts w:eastAsia="Calibri"/>
              </w:rPr>
            </w:pPr>
            <w:r w:rsidRPr="70413CB7">
              <w:rPr>
                <w:rFonts w:eastAsia="Calibri"/>
              </w:rPr>
              <w:t>6.10</w:t>
            </w:r>
          </w:p>
        </w:tc>
        <w:tc>
          <w:tcPr>
            <w:tcW w:w="1141" w:type="dxa"/>
          </w:tcPr>
          <w:p w14:paraId="4DFC5D0A" w14:textId="5BBCBC10" w:rsidR="70413CB7" w:rsidRDefault="70413CB7" w:rsidP="70413CB7">
            <w:pPr>
              <w:spacing w:line="288" w:lineRule="auto"/>
              <w:rPr>
                <w:rFonts w:eastAsia="Calibri"/>
              </w:rPr>
            </w:pPr>
            <w:r w:rsidRPr="70413CB7">
              <w:rPr>
                <w:rFonts w:eastAsia="Calibri"/>
              </w:rPr>
              <w:t>CSIOZ</w:t>
            </w:r>
          </w:p>
        </w:tc>
        <w:tc>
          <w:tcPr>
            <w:tcW w:w="5479" w:type="dxa"/>
          </w:tcPr>
          <w:p w14:paraId="0882EF08" w14:textId="5C5AF795" w:rsidR="70413CB7" w:rsidRDefault="17BBA3DC" w:rsidP="70413CB7">
            <w:r>
              <w:t>Dodanie informacji o obsłudze recept pro auctore i pro familia oraz asystenta medycznego</w:t>
            </w:r>
          </w:p>
        </w:tc>
      </w:tr>
      <w:tr w:rsidR="00E93401" w14:paraId="665229A8" w14:textId="77777777" w:rsidTr="47176EDB">
        <w:trPr>
          <w:trHeight w:val="340"/>
        </w:trPr>
        <w:tc>
          <w:tcPr>
            <w:tcW w:w="1455" w:type="dxa"/>
          </w:tcPr>
          <w:p w14:paraId="5FFD627E" w14:textId="737BD3FD" w:rsidR="00E93401" w:rsidRPr="70413CB7" w:rsidRDefault="00E93401" w:rsidP="00E93401">
            <w:pPr>
              <w:spacing w:line="288" w:lineRule="auto"/>
              <w:rPr>
                <w:rFonts w:eastAsia="Calibri"/>
              </w:rPr>
            </w:pPr>
            <w:r>
              <w:rPr>
                <w:rFonts w:eastAsia="Calibri"/>
              </w:rPr>
              <w:t>2019-12</w:t>
            </w:r>
            <w:r w:rsidRPr="70413CB7">
              <w:rPr>
                <w:rFonts w:eastAsia="Calibri"/>
              </w:rPr>
              <w:t>-0</w:t>
            </w:r>
            <w:r>
              <w:rPr>
                <w:rFonts w:eastAsia="Calibri"/>
              </w:rPr>
              <w:t>3</w:t>
            </w:r>
          </w:p>
        </w:tc>
        <w:tc>
          <w:tcPr>
            <w:tcW w:w="926" w:type="dxa"/>
          </w:tcPr>
          <w:p w14:paraId="16B86B0B" w14:textId="666C7016" w:rsidR="00E93401" w:rsidRPr="70413CB7" w:rsidRDefault="00E93401" w:rsidP="00E93401">
            <w:pPr>
              <w:spacing w:line="288" w:lineRule="auto"/>
              <w:rPr>
                <w:rFonts w:eastAsia="Calibri"/>
              </w:rPr>
            </w:pPr>
            <w:r w:rsidRPr="70413CB7">
              <w:rPr>
                <w:rFonts w:eastAsia="Calibri"/>
              </w:rPr>
              <w:t>6</w:t>
            </w:r>
            <w:r>
              <w:rPr>
                <w:rFonts w:eastAsia="Calibri"/>
              </w:rPr>
              <w:t>.11</w:t>
            </w:r>
          </w:p>
        </w:tc>
        <w:tc>
          <w:tcPr>
            <w:tcW w:w="1141" w:type="dxa"/>
          </w:tcPr>
          <w:p w14:paraId="3BEF54B8" w14:textId="612DC6A5" w:rsidR="00E93401" w:rsidRPr="70413CB7" w:rsidRDefault="00E93401" w:rsidP="00E93401">
            <w:pPr>
              <w:spacing w:line="288" w:lineRule="auto"/>
              <w:rPr>
                <w:rFonts w:eastAsia="Calibri"/>
              </w:rPr>
            </w:pPr>
            <w:r w:rsidRPr="70413CB7">
              <w:rPr>
                <w:rFonts w:eastAsia="Calibri"/>
              </w:rPr>
              <w:t>CSIOZ</w:t>
            </w:r>
          </w:p>
        </w:tc>
        <w:tc>
          <w:tcPr>
            <w:tcW w:w="5479" w:type="dxa"/>
          </w:tcPr>
          <w:p w14:paraId="6791FADF" w14:textId="68D92B68" w:rsidR="00E93401" w:rsidRDefault="00E93401" w:rsidP="00E93401">
            <w:r>
              <w:t>Dodanie informacji o wskazaniach refundacyjnych</w:t>
            </w:r>
          </w:p>
        </w:tc>
      </w:tr>
      <w:tr w:rsidR="00F51F9A" w14:paraId="74ADEDC4" w14:textId="77777777" w:rsidTr="47176EDB">
        <w:trPr>
          <w:trHeight w:val="340"/>
        </w:trPr>
        <w:tc>
          <w:tcPr>
            <w:tcW w:w="1455" w:type="dxa"/>
          </w:tcPr>
          <w:p w14:paraId="75A74A15" w14:textId="4FB361B0" w:rsidR="00F51F9A" w:rsidRDefault="00F51F9A" w:rsidP="00E93401">
            <w:pPr>
              <w:spacing w:line="288" w:lineRule="auto"/>
              <w:rPr>
                <w:rFonts w:eastAsia="Calibri"/>
              </w:rPr>
            </w:pPr>
            <w:r>
              <w:rPr>
                <w:rFonts w:eastAsia="Calibri"/>
              </w:rPr>
              <w:t>2019-12-16</w:t>
            </w:r>
          </w:p>
        </w:tc>
        <w:tc>
          <w:tcPr>
            <w:tcW w:w="926" w:type="dxa"/>
          </w:tcPr>
          <w:p w14:paraId="2DD20ECD" w14:textId="335B16F8" w:rsidR="00F51F9A" w:rsidRPr="70413CB7" w:rsidRDefault="00F51F9A" w:rsidP="00E93401">
            <w:pPr>
              <w:spacing w:line="288" w:lineRule="auto"/>
              <w:rPr>
                <w:rFonts w:eastAsia="Calibri"/>
              </w:rPr>
            </w:pPr>
            <w:r>
              <w:rPr>
                <w:rFonts w:eastAsia="Calibri"/>
              </w:rPr>
              <w:t>6.12</w:t>
            </w:r>
          </w:p>
        </w:tc>
        <w:tc>
          <w:tcPr>
            <w:tcW w:w="1141" w:type="dxa"/>
          </w:tcPr>
          <w:p w14:paraId="6E8E9C05" w14:textId="075D5590" w:rsidR="00F51F9A" w:rsidRPr="70413CB7" w:rsidRDefault="00F51F9A" w:rsidP="00E93401">
            <w:pPr>
              <w:spacing w:line="288" w:lineRule="auto"/>
              <w:rPr>
                <w:rFonts w:eastAsia="Calibri"/>
              </w:rPr>
            </w:pPr>
            <w:r>
              <w:rPr>
                <w:rFonts w:eastAsia="Calibri"/>
              </w:rPr>
              <w:t>CSIOZ</w:t>
            </w:r>
          </w:p>
        </w:tc>
        <w:tc>
          <w:tcPr>
            <w:tcW w:w="5479" w:type="dxa"/>
          </w:tcPr>
          <w:p w14:paraId="70046BF1" w14:textId="29431086" w:rsidR="00F51F9A" w:rsidRDefault="00F51F9A" w:rsidP="00E93401">
            <w:r>
              <w:t>Dodanie informacji o realizacji recept transgranicznych</w:t>
            </w:r>
          </w:p>
        </w:tc>
      </w:tr>
      <w:tr w:rsidR="44B391C5" w14:paraId="5CED9CEC" w14:textId="77777777" w:rsidTr="47176EDB">
        <w:trPr>
          <w:trHeight w:val="340"/>
        </w:trPr>
        <w:tc>
          <w:tcPr>
            <w:tcW w:w="1455" w:type="dxa"/>
          </w:tcPr>
          <w:p w14:paraId="4E1E0872" w14:textId="1648FC3B" w:rsidR="44B391C5" w:rsidRDefault="44B391C5" w:rsidP="44B391C5">
            <w:pPr>
              <w:spacing w:line="288" w:lineRule="auto"/>
              <w:rPr>
                <w:rFonts w:eastAsia="Calibri"/>
              </w:rPr>
            </w:pPr>
            <w:r w:rsidRPr="44B391C5">
              <w:rPr>
                <w:rFonts w:eastAsia="Calibri"/>
              </w:rPr>
              <w:t>2020-01-23</w:t>
            </w:r>
          </w:p>
        </w:tc>
        <w:tc>
          <w:tcPr>
            <w:tcW w:w="926" w:type="dxa"/>
          </w:tcPr>
          <w:p w14:paraId="54779DFE" w14:textId="6B6CB77D" w:rsidR="44B391C5" w:rsidRDefault="44B391C5" w:rsidP="44B391C5">
            <w:pPr>
              <w:spacing w:line="288" w:lineRule="auto"/>
              <w:rPr>
                <w:rFonts w:eastAsia="Calibri"/>
              </w:rPr>
            </w:pPr>
            <w:r w:rsidRPr="44B391C5">
              <w:rPr>
                <w:rFonts w:eastAsia="Calibri"/>
              </w:rPr>
              <w:t>6.13</w:t>
            </w:r>
          </w:p>
        </w:tc>
        <w:tc>
          <w:tcPr>
            <w:tcW w:w="1141" w:type="dxa"/>
          </w:tcPr>
          <w:p w14:paraId="3FB9BDCB" w14:textId="3DBB687E" w:rsidR="44B391C5" w:rsidRDefault="44B391C5" w:rsidP="44B391C5">
            <w:pPr>
              <w:spacing w:line="288" w:lineRule="auto"/>
              <w:rPr>
                <w:rFonts w:eastAsia="Calibri"/>
              </w:rPr>
            </w:pPr>
            <w:r w:rsidRPr="44B391C5">
              <w:rPr>
                <w:rFonts w:eastAsia="Calibri"/>
              </w:rPr>
              <w:t>CSIOZ</w:t>
            </w:r>
          </w:p>
        </w:tc>
        <w:tc>
          <w:tcPr>
            <w:tcW w:w="5479" w:type="dxa"/>
          </w:tcPr>
          <w:p w14:paraId="1D0934DE" w14:textId="13B97393" w:rsidR="44B391C5" w:rsidRDefault="44B391C5" w:rsidP="44B391C5">
            <w:pPr>
              <w:rPr>
                <w:rFonts w:eastAsia="Arial"/>
              </w:rPr>
            </w:pPr>
            <w:r w:rsidRPr="44B391C5">
              <w:rPr>
                <w:rFonts w:eastAsia="Arial"/>
              </w:rPr>
              <w:t xml:space="preserve">Dodanie w receptach </w:t>
            </w:r>
            <w:r>
              <w:t>pro auctore i pro familia oznaczenie grupy zawodowej - położna),</w:t>
            </w:r>
          </w:p>
        </w:tc>
      </w:tr>
      <w:tr w:rsidR="00BB3A9B" w14:paraId="00F7A397" w14:textId="77777777" w:rsidTr="47176EDB">
        <w:trPr>
          <w:trHeight w:val="340"/>
        </w:trPr>
        <w:tc>
          <w:tcPr>
            <w:tcW w:w="1455" w:type="dxa"/>
          </w:tcPr>
          <w:p w14:paraId="717BA7B6" w14:textId="0358F584" w:rsidR="00BB3A9B" w:rsidRPr="44B391C5" w:rsidRDefault="00BB3A9B" w:rsidP="44B391C5">
            <w:pPr>
              <w:spacing w:line="288" w:lineRule="auto"/>
              <w:rPr>
                <w:rFonts w:eastAsia="Calibri"/>
              </w:rPr>
            </w:pPr>
            <w:r>
              <w:rPr>
                <w:rFonts w:eastAsia="Calibri"/>
              </w:rPr>
              <w:t>2020-01-30</w:t>
            </w:r>
          </w:p>
        </w:tc>
        <w:tc>
          <w:tcPr>
            <w:tcW w:w="926" w:type="dxa"/>
          </w:tcPr>
          <w:p w14:paraId="2FDDF7B1" w14:textId="6850D34D" w:rsidR="00BB3A9B" w:rsidRPr="44B391C5" w:rsidRDefault="00BB3A9B" w:rsidP="44B391C5">
            <w:pPr>
              <w:spacing w:line="288" w:lineRule="auto"/>
              <w:rPr>
                <w:rFonts w:eastAsia="Calibri"/>
              </w:rPr>
            </w:pPr>
            <w:r>
              <w:rPr>
                <w:rFonts w:eastAsia="Calibri"/>
              </w:rPr>
              <w:t>6.14</w:t>
            </w:r>
          </w:p>
        </w:tc>
        <w:tc>
          <w:tcPr>
            <w:tcW w:w="1141" w:type="dxa"/>
          </w:tcPr>
          <w:p w14:paraId="7173FD77" w14:textId="6C16EC4A" w:rsidR="00BB3A9B" w:rsidRPr="44B391C5" w:rsidRDefault="00BB3A9B" w:rsidP="44B391C5">
            <w:pPr>
              <w:spacing w:line="288" w:lineRule="auto"/>
              <w:rPr>
                <w:rFonts w:eastAsia="Calibri"/>
              </w:rPr>
            </w:pPr>
            <w:r>
              <w:rPr>
                <w:rFonts w:eastAsia="Calibri"/>
              </w:rPr>
              <w:t>CSIOZ</w:t>
            </w:r>
          </w:p>
        </w:tc>
        <w:tc>
          <w:tcPr>
            <w:tcW w:w="5479" w:type="dxa"/>
          </w:tcPr>
          <w:p w14:paraId="09CFB8F7" w14:textId="032939F6" w:rsidR="00BB3A9B" w:rsidRPr="44B391C5" w:rsidRDefault="00BB3A9B" w:rsidP="44B391C5">
            <w:pPr>
              <w:rPr>
                <w:rFonts w:eastAsia="Arial"/>
              </w:rPr>
            </w:pPr>
            <w:r>
              <w:rPr>
                <w:rFonts w:eastAsia="Arial"/>
              </w:rPr>
              <w:t>Dodanie informacji o recepcie z terminem realizacji na 365 dni</w:t>
            </w:r>
          </w:p>
        </w:tc>
      </w:tr>
      <w:tr w:rsidR="23C0EFE2" w14:paraId="0F5CB8C7" w14:textId="77777777" w:rsidTr="47176EDB">
        <w:trPr>
          <w:trHeight w:val="340"/>
        </w:trPr>
        <w:tc>
          <w:tcPr>
            <w:tcW w:w="1455" w:type="dxa"/>
          </w:tcPr>
          <w:p w14:paraId="6135066E" w14:textId="1360B2D1" w:rsidR="39D9ABDA" w:rsidRDefault="39D9ABDA" w:rsidP="23C0EFE2">
            <w:pPr>
              <w:spacing w:line="288" w:lineRule="auto"/>
              <w:rPr>
                <w:rFonts w:eastAsia="Calibri"/>
              </w:rPr>
            </w:pPr>
            <w:r w:rsidRPr="23C0EFE2">
              <w:rPr>
                <w:rFonts w:eastAsia="Calibri"/>
              </w:rPr>
              <w:lastRenderedPageBreak/>
              <w:t>2020-03-06</w:t>
            </w:r>
          </w:p>
        </w:tc>
        <w:tc>
          <w:tcPr>
            <w:tcW w:w="926" w:type="dxa"/>
          </w:tcPr>
          <w:p w14:paraId="5396F762" w14:textId="5C3750B9" w:rsidR="39D9ABDA" w:rsidRDefault="39D9ABDA" w:rsidP="23C0EFE2">
            <w:pPr>
              <w:spacing w:line="288" w:lineRule="auto"/>
              <w:rPr>
                <w:rFonts w:eastAsia="Calibri"/>
              </w:rPr>
            </w:pPr>
            <w:r w:rsidRPr="23C0EFE2">
              <w:rPr>
                <w:rFonts w:eastAsia="Calibri"/>
              </w:rPr>
              <w:t>6.15</w:t>
            </w:r>
          </w:p>
        </w:tc>
        <w:tc>
          <w:tcPr>
            <w:tcW w:w="1141" w:type="dxa"/>
          </w:tcPr>
          <w:p w14:paraId="7E5407F1" w14:textId="4AAB6575" w:rsidR="39D9ABDA" w:rsidRDefault="39D9ABDA" w:rsidP="23C0EFE2">
            <w:pPr>
              <w:spacing w:line="288" w:lineRule="auto"/>
              <w:rPr>
                <w:rFonts w:eastAsia="Calibri"/>
              </w:rPr>
            </w:pPr>
            <w:r w:rsidRPr="23C0EFE2">
              <w:rPr>
                <w:rFonts w:eastAsia="Calibri"/>
              </w:rPr>
              <w:t>CSIOZ</w:t>
            </w:r>
          </w:p>
        </w:tc>
        <w:tc>
          <w:tcPr>
            <w:tcW w:w="5479" w:type="dxa"/>
          </w:tcPr>
          <w:p w14:paraId="2C689BFB" w14:textId="4F271F52" w:rsidR="39D9ABDA" w:rsidRDefault="38BD4C31" w:rsidP="23C0EFE2">
            <w:pPr>
              <w:rPr>
                <w:rFonts w:eastAsia="Arial"/>
              </w:rPr>
            </w:pPr>
            <w:r w:rsidRPr="4354A8D1">
              <w:rPr>
                <w:rFonts w:eastAsia="Arial"/>
              </w:rPr>
              <w:t xml:space="preserve">Dodanie rozdziału 1.20 Usługa </w:t>
            </w:r>
            <w:r w:rsidR="37FE50CD" w:rsidRPr="4354A8D1">
              <w:rPr>
                <w:rFonts w:eastAsia="Arial"/>
              </w:rPr>
              <w:t xml:space="preserve">ObslugaEpbRecepty </w:t>
            </w:r>
            <w:r w:rsidRPr="4354A8D1">
              <w:rPr>
                <w:rFonts w:eastAsia="Arial"/>
              </w:rPr>
              <w:t>– transgraniczna realizacja recept i scalenie z informacjami o realizacji recept transgranicznych (dodanych w wersji 6.12)</w:t>
            </w:r>
          </w:p>
        </w:tc>
      </w:tr>
      <w:tr w:rsidR="46C127E3" w14:paraId="7EE17A64" w14:textId="77777777" w:rsidTr="47176EDB">
        <w:trPr>
          <w:trHeight w:val="340"/>
        </w:trPr>
        <w:tc>
          <w:tcPr>
            <w:tcW w:w="1455" w:type="dxa"/>
          </w:tcPr>
          <w:p w14:paraId="22435DFD" w14:textId="653C962C" w:rsidR="3B1F7881" w:rsidRDefault="3B1F7881" w:rsidP="46C127E3">
            <w:pPr>
              <w:spacing w:line="288" w:lineRule="auto"/>
              <w:rPr>
                <w:rFonts w:eastAsia="Calibri"/>
              </w:rPr>
            </w:pPr>
            <w:r w:rsidRPr="46C127E3">
              <w:rPr>
                <w:rFonts w:eastAsia="Calibri"/>
              </w:rPr>
              <w:t>2020-03-12</w:t>
            </w:r>
          </w:p>
        </w:tc>
        <w:tc>
          <w:tcPr>
            <w:tcW w:w="926" w:type="dxa"/>
          </w:tcPr>
          <w:p w14:paraId="6747319E" w14:textId="1BA53BAE" w:rsidR="3B1F7881" w:rsidRDefault="3B1F7881" w:rsidP="46C127E3">
            <w:pPr>
              <w:spacing w:line="288" w:lineRule="auto"/>
              <w:rPr>
                <w:rFonts w:eastAsia="Calibri"/>
              </w:rPr>
            </w:pPr>
            <w:r w:rsidRPr="46C127E3">
              <w:rPr>
                <w:rFonts w:eastAsia="Calibri"/>
              </w:rPr>
              <w:t>6.16</w:t>
            </w:r>
          </w:p>
        </w:tc>
        <w:tc>
          <w:tcPr>
            <w:tcW w:w="1141" w:type="dxa"/>
          </w:tcPr>
          <w:p w14:paraId="6F1C8FFA" w14:textId="15231737" w:rsidR="3B1F7881" w:rsidRDefault="3B1F7881" w:rsidP="46C127E3">
            <w:pPr>
              <w:spacing w:line="288" w:lineRule="auto"/>
              <w:rPr>
                <w:rFonts w:eastAsia="Calibri"/>
              </w:rPr>
            </w:pPr>
            <w:r w:rsidRPr="46C127E3">
              <w:rPr>
                <w:rFonts w:eastAsia="Calibri"/>
              </w:rPr>
              <w:t>CSIOZ</w:t>
            </w:r>
          </w:p>
          <w:p w14:paraId="60680200" w14:textId="47538E24" w:rsidR="46C127E3" w:rsidRDefault="46C127E3" w:rsidP="46C127E3">
            <w:pPr>
              <w:spacing w:line="288" w:lineRule="auto"/>
              <w:rPr>
                <w:rFonts w:eastAsia="Calibri"/>
              </w:rPr>
            </w:pPr>
          </w:p>
        </w:tc>
        <w:tc>
          <w:tcPr>
            <w:tcW w:w="5479" w:type="dxa"/>
          </w:tcPr>
          <w:p w14:paraId="3CF53547" w14:textId="4E0FF6AE" w:rsidR="3B1F7881" w:rsidRDefault="3B1F7881" w:rsidP="46C127E3">
            <w:pPr>
              <w:rPr>
                <w:rFonts w:eastAsia="Arial"/>
              </w:rPr>
            </w:pPr>
            <w:r w:rsidRPr="46C127E3">
              <w:rPr>
                <w:rFonts w:eastAsia="Arial"/>
              </w:rPr>
              <w:t xml:space="preserve">Dodano informacje o WSDL i XSD dla procesu ePB - obsługi recept zagranicznych </w:t>
            </w:r>
            <w:r w:rsidR="00B31F4A">
              <w:rPr>
                <w:rFonts w:eastAsia="Arial"/>
              </w:rPr>
              <w:t>p</w:t>
            </w:r>
            <w:r w:rsidRPr="46C127E3">
              <w:rPr>
                <w:rFonts w:eastAsia="Arial"/>
              </w:rPr>
              <w:t>rzez polską aptekę</w:t>
            </w:r>
            <w:r w:rsidR="2CED2B76" w:rsidRPr="46C127E3">
              <w:rPr>
                <w:rFonts w:eastAsia="Arial"/>
              </w:rPr>
              <w:t xml:space="preserve">, dodano </w:t>
            </w:r>
            <w:r w:rsidR="7B2E0FE1" w:rsidRPr="46C127E3">
              <w:rPr>
                <w:rFonts w:eastAsia="Arial"/>
              </w:rPr>
              <w:t>specyfikację ról dla usług w procesie ePB</w:t>
            </w:r>
          </w:p>
        </w:tc>
      </w:tr>
      <w:tr w:rsidR="25E6BDD1" w14:paraId="0916F9E7" w14:textId="77777777" w:rsidTr="47176EDB">
        <w:trPr>
          <w:trHeight w:val="340"/>
        </w:trPr>
        <w:tc>
          <w:tcPr>
            <w:tcW w:w="1455" w:type="dxa"/>
          </w:tcPr>
          <w:p w14:paraId="75B98C95" w14:textId="231E726A" w:rsidR="56A291C4" w:rsidRDefault="56A291C4" w:rsidP="25E6BDD1">
            <w:pPr>
              <w:spacing w:line="288" w:lineRule="auto"/>
              <w:rPr>
                <w:rFonts w:eastAsia="Calibri"/>
              </w:rPr>
            </w:pPr>
            <w:r w:rsidRPr="4B1BB079">
              <w:rPr>
                <w:rFonts w:eastAsia="Calibri"/>
              </w:rPr>
              <w:t>2020-03-13</w:t>
            </w:r>
          </w:p>
        </w:tc>
        <w:tc>
          <w:tcPr>
            <w:tcW w:w="926" w:type="dxa"/>
          </w:tcPr>
          <w:p w14:paraId="77A56DFD" w14:textId="418DA7CF" w:rsidR="56A291C4" w:rsidRDefault="56A291C4" w:rsidP="25E6BDD1">
            <w:pPr>
              <w:spacing w:line="288" w:lineRule="auto"/>
              <w:rPr>
                <w:rFonts w:eastAsia="Calibri"/>
              </w:rPr>
            </w:pPr>
            <w:r w:rsidRPr="4B1BB079">
              <w:rPr>
                <w:rFonts w:eastAsia="Calibri"/>
              </w:rPr>
              <w:t>6.17</w:t>
            </w:r>
          </w:p>
        </w:tc>
        <w:tc>
          <w:tcPr>
            <w:tcW w:w="1141" w:type="dxa"/>
          </w:tcPr>
          <w:p w14:paraId="1ED4607E" w14:textId="6F35BB22" w:rsidR="56A291C4" w:rsidRDefault="56A291C4" w:rsidP="25E6BDD1">
            <w:pPr>
              <w:spacing w:line="288" w:lineRule="auto"/>
              <w:rPr>
                <w:rFonts w:eastAsia="Calibri"/>
              </w:rPr>
            </w:pPr>
            <w:r w:rsidRPr="4B1BB079">
              <w:rPr>
                <w:rFonts w:eastAsia="Calibri"/>
              </w:rPr>
              <w:t>CSIOZ</w:t>
            </w:r>
          </w:p>
        </w:tc>
        <w:tc>
          <w:tcPr>
            <w:tcW w:w="5479" w:type="dxa"/>
          </w:tcPr>
          <w:p w14:paraId="24D320DB" w14:textId="7C3E42C1" w:rsidR="56A291C4" w:rsidRDefault="000C3533" w:rsidP="25E6BDD1">
            <w:pPr>
              <w:rPr>
                <w:rFonts w:eastAsia="Arial"/>
                <w:color w:val="000000" w:themeColor="text1"/>
                <w:szCs w:val="22"/>
              </w:rPr>
            </w:pPr>
            <w:r w:rsidRPr="000C3533">
              <w:rPr>
                <w:rFonts w:eastAsia="Arial"/>
                <w:color w:val="000000" w:themeColor="text1"/>
              </w:rPr>
              <w:t>Dodanie rozdz. 6.16.</w:t>
            </w:r>
            <w:r w:rsidRPr="000C3533">
              <w:rPr>
                <w:rFonts w:eastAsia="Arial"/>
                <w:color w:val="000000" w:themeColor="text1"/>
              </w:rPr>
              <w:tab/>
              <w:t>poświęconemu realizacji leku podlegającemu ograniczeniom czasowym i ilościowym</w:t>
            </w:r>
            <w:r>
              <w:rPr>
                <w:rFonts w:eastAsia="Arial"/>
                <w:color w:val="000000" w:themeColor="text1"/>
              </w:rPr>
              <w:t>.</w:t>
            </w:r>
          </w:p>
        </w:tc>
      </w:tr>
      <w:tr w:rsidR="6517A6F0" w14:paraId="66ACA3D6" w14:textId="77777777" w:rsidTr="47176EDB">
        <w:trPr>
          <w:trHeight w:val="340"/>
        </w:trPr>
        <w:tc>
          <w:tcPr>
            <w:tcW w:w="1455" w:type="dxa"/>
          </w:tcPr>
          <w:p w14:paraId="67C29F66" w14:textId="4686C347" w:rsidR="14A3CF05" w:rsidRDefault="14A3CF05" w:rsidP="6517A6F0">
            <w:pPr>
              <w:spacing w:line="288" w:lineRule="auto"/>
              <w:rPr>
                <w:rFonts w:eastAsia="Calibri"/>
              </w:rPr>
            </w:pPr>
            <w:r w:rsidRPr="6517A6F0">
              <w:rPr>
                <w:rFonts w:eastAsia="Calibri"/>
              </w:rPr>
              <w:t>2020-03-26</w:t>
            </w:r>
          </w:p>
        </w:tc>
        <w:tc>
          <w:tcPr>
            <w:tcW w:w="926" w:type="dxa"/>
          </w:tcPr>
          <w:p w14:paraId="7A5F6B37" w14:textId="77870330" w:rsidR="14A3CF05" w:rsidRDefault="14A3CF05" w:rsidP="6517A6F0">
            <w:pPr>
              <w:spacing w:line="288" w:lineRule="auto"/>
              <w:rPr>
                <w:rFonts w:eastAsia="Calibri"/>
              </w:rPr>
            </w:pPr>
            <w:r w:rsidRPr="6517A6F0">
              <w:rPr>
                <w:rFonts w:eastAsia="Calibri"/>
              </w:rPr>
              <w:t>6.18</w:t>
            </w:r>
          </w:p>
        </w:tc>
        <w:tc>
          <w:tcPr>
            <w:tcW w:w="1141" w:type="dxa"/>
          </w:tcPr>
          <w:p w14:paraId="392280F0" w14:textId="6F740402" w:rsidR="14A3CF05" w:rsidRDefault="14A3CF05" w:rsidP="6517A6F0">
            <w:pPr>
              <w:spacing w:line="288" w:lineRule="auto"/>
              <w:rPr>
                <w:rFonts w:eastAsia="Calibri"/>
              </w:rPr>
            </w:pPr>
            <w:r w:rsidRPr="6517A6F0">
              <w:rPr>
                <w:rFonts w:eastAsia="Calibri"/>
              </w:rPr>
              <w:t>CSIOZ</w:t>
            </w:r>
          </w:p>
        </w:tc>
        <w:tc>
          <w:tcPr>
            <w:tcW w:w="5479" w:type="dxa"/>
          </w:tcPr>
          <w:p w14:paraId="70F55896" w14:textId="7349367D" w:rsidR="14A3CF05" w:rsidRDefault="14A3CF05" w:rsidP="6517A6F0">
            <w:pPr>
              <w:rPr>
                <w:rFonts w:eastAsia="Arial"/>
                <w:color w:val="000000" w:themeColor="text1"/>
              </w:rPr>
            </w:pPr>
            <w:r w:rsidRPr="6517A6F0">
              <w:rPr>
                <w:rFonts w:eastAsia="Arial"/>
                <w:color w:val="000000" w:themeColor="text1"/>
              </w:rPr>
              <w:t>Uzupełniono roz 5.4.1 o operacje realizacji recepty zagranicznej</w:t>
            </w:r>
            <w:r w:rsidR="06283E46" w:rsidRPr="6517A6F0">
              <w:rPr>
                <w:rFonts w:eastAsia="Arial"/>
                <w:color w:val="000000" w:themeColor="text1"/>
              </w:rPr>
              <w:t>, uzupełninie rozdziału dodanego w wersji 6.15 o zwracane kody błędó</w:t>
            </w:r>
            <w:r w:rsidR="74E21BFD" w:rsidRPr="6517A6F0">
              <w:rPr>
                <w:rFonts w:eastAsia="Arial"/>
                <w:color w:val="000000" w:themeColor="text1"/>
              </w:rPr>
              <w:t>w. Inne drobne zmiany w rozdziale.</w:t>
            </w:r>
          </w:p>
        </w:tc>
      </w:tr>
      <w:tr w:rsidR="5AC89759" w14:paraId="49A801BA" w14:textId="77777777" w:rsidTr="47176EDB">
        <w:trPr>
          <w:trHeight w:val="340"/>
        </w:trPr>
        <w:tc>
          <w:tcPr>
            <w:tcW w:w="1455" w:type="dxa"/>
          </w:tcPr>
          <w:p w14:paraId="3239EB8B" w14:textId="385713BE" w:rsidR="33ED596B" w:rsidRDefault="33ED596B" w:rsidP="5AC89759">
            <w:pPr>
              <w:spacing w:line="288" w:lineRule="auto"/>
              <w:rPr>
                <w:rFonts w:eastAsia="Calibri"/>
              </w:rPr>
            </w:pPr>
            <w:r w:rsidRPr="5AC89759">
              <w:rPr>
                <w:rFonts w:eastAsia="Calibri"/>
              </w:rPr>
              <w:t>2020-04-14</w:t>
            </w:r>
          </w:p>
        </w:tc>
        <w:tc>
          <w:tcPr>
            <w:tcW w:w="926" w:type="dxa"/>
          </w:tcPr>
          <w:p w14:paraId="2C8B4F98" w14:textId="5A620553" w:rsidR="33ED596B" w:rsidRDefault="33ED596B" w:rsidP="5AC89759">
            <w:pPr>
              <w:spacing w:line="288" w:lineRule="auto"/>
              <w:rPr>
                <w:rFonts w:eastAsia="Calibri"/>
              </w:rPr>
            </w:pPr>
            <w:r w:rsidRPr="5AC89759">
              <w:rPr>
                <w:rFonts w:eastAsia="Calibri"/>
              </w:rPr>
              <w:t>6.19</w:t>
            </w:r>
          </w:p>
        </w:tc>
        <w:tc>
          <w:tcPr>
            <w:tcW w:w="1141" w:type="dxa"/>
          </w:tcPr>
          <w:p w14:paraId="08207E71" w14:textId="205225D1" w:rsidR="33ED596B" w:rsidRDefault="33ED596B" w:rsidP="5AC89759">
            <w:pPr>
              <w:spacing w:line="288" w:lineRule="auto"/>
              <w:rPr>
                <w:rFonts w:eastAsia="Calibri"/>
              </w:rPr>
            </w:pPr>
            <w:r w:rsidRPr="5AC89759">
              <w:rPr>
                <w:rFonts w:eastAsia="Calibri"/>
              </w:rPr>
              <w:t>CSIOZ</w:t>
            </w:r>
          </w:p>
        </w:tc>
        <w:tc>
          <w:tcPr>
            <w:tcW w:w="5479" w:type="dxa"/>
          </w:tcPr>
          <w:p w14:paraId="122BD811" w14:textId="35737620" w:rsidR="33ED596B" w:rsidRDefault="33ED596B" w:rsidP="5AC89759">
            <w:pPr>
              <w:rPr>
                <w:rFonts w:eastAsia="Arial"/>
                <w:color w:val="000000" w:themeColor="text1"/>
              </w:rPr>
            </w:pPr>
            <w:r w:rsidRPr="5AC89759">
              <w:rPr>
                <w:rFonts w:eastAsia="Arial"/>
                <w:color w:val="000000" w:themeColor="text1"/>
              </w:rPr>
              <w:t>Uzupełnienie o załącznik z specyfikacja QR-kodów</w:t>
            </w:r>
          </w:p>
        </w:tc>
      </w:tr>
      <w:tr w:rsidR="000C2328" w14:paraId="203389C1" w14:textId="77777777" w:rsidTr="47176EDB">
        <w:trPr>
          <w:trHeight w:val="340"/>
        </w:trPr>
        <w:tc>
          <w:tcPr>
            <w:tcW w:w="1455" w:type="dxa"/>
          </w:tcPr>
          <w:p w14:paraId="361B548F" w14:textId="57BAE8A3" w:rsidR="000C2328" w:rsidRPr="5AC89759" w:rsidRDefault="000C2328" w:rsidP="000C2328">
            <w:pPr>
              <w:spacing w:line="288" w:lineRule="auto"/>
              <w:rPr>
                <w:rFonts w:eastAsia="Calibri"/>
              </w:rPr>
            </w:pPr>
            <w:r w:rsidRPr="5AC89759">
              <w:rPr>
                <w:rFonts w:eastAsia="Calibri"/>
              </w:rPr>
              <w:t>2020-0</w:t>
            </w:r>
            <w:r>
              <w:rPr>
                <w:rFonts w:eastAsia="Calibri"/>
              </w:rPr>
              <w:t>5</w:t>
            </w:r>
            <w:r w:rsidRPr="5AC89759">
              <w:rPr>
                <w:rFonts w:eastAsia="Calibri"/>
              </w:rPr>
              <w:t>-1</w:t>
            </w:r>
            <w:r>
              <w:rPr>
                <w:rFonts w:eastAsia="Calibri"/>
              </w:rPr>
              <w:t>1</w:t>
            </w:r>
          </w:p>
        </w:tc>
        <w:tc>
          <w:tcPr>
            <w:tcW w:w="926" w:type="dxa"/>
          </w:tcPr>
          <w:p w14:paraId="5187C126" w14:textId="762369A7" w:rsidR="000C2328" w:rsidRPr="5AC89759" w:rsidRDefault="000C2328" w:rsidP="000C2328">
            <w:pPr>
              <w:spacing w:line="288" w:lineRule="auto"/>
              <w:rPr>
                <w:rFonts w:eastAsia="Calibri"/>
              </w:rPr>
            </w:pPr>
            <w:r w:rsidRPr="5AC89759">
              <w:rPr>
                <w:rFonts w:eastAsia="Calibri"/>
              </w:rPr>
              <w:t>6</w:t>
            </w:r>
            <w:r>
              <w:rPr>
                <w:rFonts w:eastAsia="Calibri"/>
              </w:rPr>
              <w:t>.20</w:t>
            </w:r>
          </w:p>
        </w:tc>
        <w:tc>
          <w:tcPr>
            <w:tcW w:w="1141" w:type="dxa"/>
          </w:tcPr>
          <w:p w14:paraId="6009A86B" w14:textId="39D7812F" w:rsidR="000C2328" w:rsidRPr="5AC89759" w:rsidRDefault="000C2328" w:rsidP="000C2328">
            <w:pPr>
              <w:spacing w:line="288" w:lineRule="auto"/>
              <w:rPr>
                <w:rFonts w:eastAsia="Calibri"/>
              </w:rPr>
            </w:pPr>
            <w:r w:rsidRPr="5AC89759">
              <w:rPr>
                <w:rFonts w:eastAsia="Calibri"/>
              </w:rPr>
              <w:t>CSIOZ</w:t>
            </w:r>
          </w:p>
        </w:tc>
        <w:tc>
          <w:tcPr>
            <w:tcW w:w="5479" w:type="dxa"/>
          </w:tcPr>
          <w:p w14:paraId="6D8EF400" w14:textId="3CB836C1" w:rsidR="000C2328" w:rsidRPr="5AC89759" w:rsidRDefault="00764AB7" w:rsidP="00764AB7">
            <w:pPr>
              <w:rPr>
                <w:rFonts w:eastAsia="Arial"/>
                <w:color w:val="000000" w:themeColor="text1"/>
              </w:rPr>
            </w:pPr>
            <w:r>
              <w:rPr>
                <w:rFonts w:eastAsia="Arial"/>
                <w:color w:val="000000" w:themeColor="text1"/>
              </w:rPr>
              <w:t>Dodanie obsługi odczytu listy kluczy recept Usługobiorcy z wykorzystaniem elektronicznego dowodu osobistego (eDO).</w:t>
            </w:r>
            <w:r w:rsidR="000C2328">
              <w:rPr>
                <w:rFonts w:eastAsia="Arial"/>
                <w:color w:val="000000" w:themeColor="text1"/>
              </w:rPr>
              <w:t xml:space="preserve"> </w:t>
            </w:r>
          </w:p>
        </w:tc>
      </w:tr>
      <w:tr w:rsidR="0ACAB442" w14:paraId="1CED23E3" w14:textId="77777777" w:rsidTr="47176EDB">
        <w:trPr>
          <w:trHeight w:val="340"/>
        </w:trPr>
        <w:tc>
          <w:tcPr>
            <w:tcW w:w="1455" w:type="dxa"/>
          </w:tcPr>
          <w:p w14:paraId="01D1A866" w14:textId="6600C24E" w:rsidR="719843A1" w:rsidRDefault="719843A1" w:rsidP="0ACAB442">
            <w:pPr>
              <w:spacing w:line="288" w:lineRule="auto"/>
              <w:rPr>
                <w:rFonts w:eastAsia="Calibri"/>
              </w:rPr>
            </w:pPr>
            <w:r w:rsidRPr="0C5B0ADB">
              <w:rPr>
                <w:rFonts w:eastAsia="Calibri"/>
              </w:rPr>
              <w:t>2020-</w:t>
            </w:r>
            <w:r w:rsidR="61870FA9" w:rsidRPr="0C5B0ADB">
              <w:rPr>
                <w:rFonts w:eastAsia="Calibri"/>
              </w:rPr>
              <w:t>0</w:t>
            </w:r>
            <w:r w:rsidRPr="0C5B0ADB">
              <w:rPr>
                <w:rFonts w:eastAsia="Calibri"/>
              </w:rPr>
              <w:t>8-11</w:t>
            </w:r>
          </w:p>
        </w:tc>
        <w:tc>
          <w:tcPr>
            <w:tcW w:w="926" w:type="dxa"/>
          </w:tcPr>
          <w:p w14:paraId="4C4DD135" w14:textId="01D7AA33" w:rsidR="719843A1" w:rsidRDefault="719843A1" w:rsidP="0ACAB442">
            <w:pPr>
              <w:spacing w:line="288" w:lineRule="auto"/>
              <w:rPr>
                <w:rFonts w:eastAsia="Calibri"/>
              </w:rPr>
            </w:pPr>
            <w:r w:rsidRPr="0ACAB442">
              <w:rPr>
                <w:rFonts w:eastAsia="Calibri"/>
              </w:rPr>
              <w:t>6.21</w:t>
            </w:r>
          </w:p>
        </w:tc>
        <w:tc>
          <w:tcPr>
            <w:tcW w:w="1141" w:type="dxa"/>
          </w:tcPr>
          <w:p w14:paraId="76D74AF4" w14:textId="50851D52" w:rsidR="719843A1" w:rsidRDefault="719843A1" w:rsidP="0ACAB442">
            <w:pPr>
              <w:spacing w:line="288" w:lineRule="auto"/>
              <w:rPr>
                <w:rFonts w:eastAsia="Calibri"/>
              </w:rPr>
            </w:pPr>
            <w:r w:rsidRPr="0C5B0ADB">
              <w:rPr>
                <w:rFonts w:eastAsia="Calibri"/>
              </w:rPr>
              <w:t>C</w:t>
            </w:r>
            <w:r w:rsidR="22FFDDA7" w:rsidRPr="0C5B0ADB">
              <w:rPr>
                <w:rFonts w:eastAsia="Calibri"/>
              </w:rPr>
              <w:t>eZ</w:t>
            </w:r>
          </w:p>
        </w:tc>
        <w:tc>
          <w:tcPr>
            <w:tcW w:w="5479" w:type="dxa"/>
          </w:tcPr>
          <w:p w14:paraId="40911CEE" w14:textId="68FB78AB" w:rsidR="00473559" w:rsidRDefault="719843A1" w:rsidP="0ACAB442">
            <w:pPr>
              <w:rPr>
                <w:rFonts w:eastAsia="Arial"/>
                <w:color w:val="000000" w:themeColor="text1"/>
              </w:rPr>
            </w:pPr>
            <w:r w:rsidRPr="40E9FE54">
              <w:rPr>
                <w:rFonts w:eastAsia="Arial"/>
                <w:color w:val="000000" w:themeColor="text1"/>
              </w:rPr>
              <w:t>Uzupełnienie w zakresie nowej wersji PIK 1.3.</w:t>
            </w:r>
            <w:r w:rsidR="684400EA" w:rsidRPr="40E9FE54">
              <w:rPr>
                <w:rFonts w:eastAsia="Arial"/>
                <w:color w:val="000000" w:themeColor="text1"/>
              </w:rPr>
              <w:t>1.3</w:t>
            </w:r>
          </w:p>
        </w:tc>
      </w:tr>
      <w:tr w:rsidR="00473559" w14:paraId="08E91606" w14:textId="77777777" w:rsidTr="47176EDB">
        <w:trPr>
          <w:trHeight w:val="340"/>
        </w:trPr>
        <w:tc>
          <w:tcPr>
            <w:tcW w:w="1455" w:type="dxa"/>
          </w:tcPr>
          <w:p w14:paraId="4714D961" w14:textId="7B9C6F45" w:rsidR="00473559" w:rsidRPr="0ACAB442" w:rsidRDefault="00473559" w:rsidP="0ACAB442">
            <w:pPr>
              <w:spacing w:line="288" w:lineRule="auto"/>
              <w:rPr>
                <w:rFonts w:eastAsia="Calibri"/>
              </w:rPr>
            </w:pPr>
            <w:r>
              <w:rPr>
                <w:rFonts w:eastAsia="Calibri"/>
              </w:rPr>
              <w:t>2020-08-25</w:t>
            </w:r>
          </w:p>
        </w:tc>
        <w:tc>
          <w:tcPr>
            <w:tcW w:w="926" w:type="dxa"/>
          </w:tcPr>
          <w:p w14:paraId="05E438D5" w14:textId="3B65942A" w:rsidR="00473559" w:rsidRPr="0ACAB442" w:rsidRDefault="00473559" w:rsidP="0ACAB442">
            <w:pPr>
              <w:spacing w:line="288" w:lineRule="auto"/>
              <w:rPr>
                <w:rFonts w:eastAsia="Calibri"/>
              </w:rPr>
            </w:pPr>
            <w:r>
              <w:rPr>
                <w:rFonts w:eastAsia="Calibri"/>
              </w:rPr>
              <w:t>6.22</w:t>
            </w:r>
          </w:p>
        </w:tc>
        <w:tc>
          <w:tcPr>
            <w:tcW w:w="1141" w:type="dxa"/>
          </w:tcPr>
          <w:p w14:paraId="1F64E7A6" w14:textId="5BFC369D" w:rsidR="00473559" w:rsidRPr="0ACAB442" w:rsidRDefault="00473559" w:rsidP="0ACAB442">
            <w:pPr>
              <w:spacing w:line="288" w:lineRule="auto"/>
              <w:rPr>
                <w:rFonts w:eastAsia="Calibri"/>
              </w:rPr>
            </w:pPr>
            <w:r w:rsidRPr="0C5B0ADB">
              <w:rPr>
                <w:rFonts w:eastAsia="Calibri"/>
              </w:rPr>
              <w:t>C</w:t>
            </w:r>
            <w:r w:rsidR="6E6A5DE9" w:rsidRPr="0C5B0ADB">
              <w:rPr>
                <w:rFonts w:eastAsia="Calibri"/>
              </w:rPr>
              <w:t>eZ</w:t>
            </w:r>
          </w:p>
        </w:tc>
        <w:tc>
          <w:tcPr>
            <w:tcW w:w="5479" w:type="dxa"/>
          </w:tcPr>
          <w:p w14:paraId="7D177B7B" w14:textId="69AA263D" w:rsidR="00473559" w:rsidRDefault="00A04E9D" w:rsidP="0ACAB442">
            <w:pPr>
              <w:rPr>
                <w:rFonts w:eastAsia="Arial"/>
                <w:color w:val="000000" w:themeColor="text1"/>
              </w:rPr>
            </w:pPr>
            <w:r>
              <w:rPr>
                <w:rFonts w:eastAsia="Arial"/>
                <w:color w:val="000000" w:themeColor="text1"/>
              </w:rPr>
              <w:t>Dodanie operacji rozszerzoneWyszukiwanieReceptUslugobiorcy</w:t>
            </w:r>
          </w:p>
        </w:tc>
      </w:tr>
      <w:tr w:rsidR="00A91D49" w14:paraId="15A9FB88" w14:textId="77777777" w:rsidTr="47176EDB">
        <w:trPr>
          <w:trHeight w:val="340"/>
        </w:trPr>
        <w:tc>
          <w:tcPr>
            <w:tcW w:w="1455" w:type="dxa"/>
          </w:tcPr>
          <w:p w14:paraId="3946C949" w14:textId="54FE2296" w:rsidR="00A91D49" w:rsidRDefault="00A91D49" w:rsidP="0ACAB442">
            <w:pPr>
              <w:spacing w:line="288" w:lineRule="auto"/>
              <w:rPr>
                <w:rFonts w:eastAsia="Calibri"/>
              </w:rPr>
            </w:pPr>
            <w:r>
              <w:rPr>
                <w:rFonts w:eastAsia="Calibri"/>
              </w:rPr>
              <w:lastRenderedPageBreak/>
              <w:t>2020-09-03</w:t>
            </w:r>
          </w:p>
        </w:tc>
        <w:tc>
          <w:tcPr>
            <w:tcW w:w="926" w:type="dxa"/>
          </w:tcPr>
          <w:p w14:paraId="6BA4BEDF" w14:textId="3481A56A" w:rsidR="00A91D49" w:rsidRDefault="00A91D49" w:rsidP="0ACAB442">
            <w:pPr>
              <w:spacing w:line="288" w:lineRule="auto"/>
              <w:rPr>
                <w:rFonts w:eastAsia="Calibri"/>
              </w:rPr>
            </w:pPr>
            <w:r>
              <w:rPr>
                <w:rFonts w:eastAsia="Calibri"/>
              </w:rPr>
              <w:t>6.23</w:t>
            </w:r>
          </w:p>
        </w:tc>
        <w:tc>
          <w:tcPr>
            <w:tcW w:w="1141" w:type="dxa"/>
          </w:tcPr>
          <w:p w14:paraId="2A3B6A8C" w14:textId="2E64CEB8" w:rsidR="00A91D49" w:rsidRDefault="00A91D49" w:rsidP="0ACAB442">
            <w:pPr>
              <w:spacing w:line="288" w:lineRule="auto"/>
              <w:rPr>
                <w:rFonts w:eastAsia="Calibri"/>
              </w:rPr>
            </w:pPr>
            <w:r w:rsidRPr="0C5B0ADB">
              <w:rPr>
                <w:rFonts w:eastAsia="Calibri"/>
              </w:rPr>
              <w:t>C</w:t>
            </w:r>
            <w:r w:rsidR="6E9238AF" w:rsidRPr="0C5B0ADB">
              <w:rPr>
                <w:rFonts w:eastAsia="Calibri"/>
              </w:rPr>
              <w:t>eZ</w:t>
            </w:r>
          </w:p>
        </w:tc>
        <w:tc>
          <w:tcPr>
            <w:tcW w:w="5479" w:type="dxa"/>
          </w:tcPr>
          <w:p w14:paraId="44734850" w14:textId="7C16DC35" w:rsidR="00A91D49" w:rsidRDefault="006E7942" w:rsidP="006E7942">
            <w:pPr>
              <w:rPr>
                <w:rFonts w:eastAsia="Arial"/>
                <w:color w:val="000000" w:themeColor="text1"/>
              </w:rPr>
            </w:pPr>
            <w:r>
              <w:rPr>
                <w:rFonts w:eastAsia="Arial"/>
                <w:color w:val="000000" w:themeColor="text1"/>
              </w:rPr>
              <w:t>Dodanie opisu opcjonalnych parametrów stronicowania zaimplementowanych w</w:t>
            </w:r>
            <w:r w:rsidR="00A91D49">
              <w:rPr>
                <w:rFonts w:eastAsia="Arial"/>
                <w:color w:val="000000" w:themeColor="text1"/>
              </w:rPr>
              <w:t xml:space="preserve"> operacji rozszerzoneWyszukiwanieReceptUslugobiorcy </w:t>
            </w:r>
            <w:r>
              <w:rPr>
                <w:rFonts w:eastAsia="Arial"/>
                <w:color w:val="000000" w:themeColor="text1"/>
              </w:rPr>
              <w:t xml:space="preserve">w rozdziale </w:t>
            </w:r>
            <w:r>
              <w:rPr>
                <w:rFonts w:eastAsia="Arial"/>
                <w:color w:val="000000" w:themeColor="text1"/>
              </w:rPr>
              <w:fldChar w:fldCharType="begin"/>
            </w:r>
            <w:r>
              <w:rPr>
                <w:rFonts w:eastAsia="Arial"/>
                <w:color w:val="000000" w:themeColor="text1"/>
              </w:rPr>
              <w:instrText xml:space="preserve"> REF _Ref50021028 \r \h </w:instrText>
            </w:r>
            <w:r>
              <w:rPr>
                <w:rFonts w:eastAsia="Arial"/>
                <w:color w:val="000000" w:themeColor="text1"/>
              </w:rPr>
            </w:r>
            <w:r>
              <w:rPr>
                <w:rFonts w:eastAsia="Arial"/>
                <w:color w:val="000000" w:themeColor="text1"/>
              </w:rPr>
              <w:fldChar w:fldCharType="separate"/>
            </w:r>
            <w:r>
              <w:rPr>
                <w:rFonts w:eastAsia="Arial"/>
                <w:color w:val="000000" w:themeColor="text1"/>
              </w:rPr>
              <w:t>6.2.28</w:t>
            </w:r>
            <w:r>
              <w:rPr>
                <w:rFonts w:eastAsia="Arial"/>
                <w:color w:val="000000" w:themeColor="text1"/>
              </w:rPr>
              <w:fldChar w:fldCharType="end"/>
            </w:r>
            <w:r>
              <w:rPr>
                <w:rFonts w:eastAsia="Arial"/>
                <w:color w:val="000000" w:themeColor="text1"/>
              </w:rPr>
              <w:t>.</w:t>
            </w:r>
          </w:p>
        </w:tc>
      </w:tr>
      <w:tr w:rsidR="00F35AC6" w14:paraId="67301788" w14:textId="77777777" w:rsidTr="47176EDB">
        <w:trPr>
          <w:trHeight w:val="340"/>
        </w:trPr>
        <w:tc>
          <w:tcPr>
            <w:tcW w:w="1455" w:type="dxa"/>
          </w:tcPr>
          <w:p w14:paraId="371E0006" w14:textId="328DB5AD" w:rsidR="00F35AC6" w:rsidRDefault="00F35AC6" w:rsidP="00F35AC6">
            <w:pPr>
              <w:spacing w:line="288" w:lineRule="auto"/>
              <w:rPr>
                <w:rFonts w:eastAsia="Calibri"/>
              </w:rPr>
            </w:pPr>
            <w:r w:rsidRPr="56068526">
              <w:rPr>
                <w:rFonts w:eastAsia="Calibri"/>
              </w:rPr>
              <w:t>2020-10-23</w:t>
            </w:r>
          </w:p>
        </w:tc>
        <w:tc>
          <w:tcPr>
            <w:tcW w:w="926" w:type="dxa"/>
          </w:tcPr>
          <w:p w14:paraId="14F3BB87" w14:textId="3F66A512" w:rsidR="00F35AC6" w:rsidRDefault="00F35AC6" w:rsidP="00F35AC6">
            <w:pPr>
              <w:spacing w:line="288" w:lineRule="auto"/>
              <w:rPr>
                <w:rFonts w:eastAsia="Calibri"/>
              </w:rPr>
            </w:pPr>
            <w:r w:rsidRPr="56068526">
              <w:rPr>
                <w:rFonts w:eastAsia="Calibri"/>
              </w:rPr>
              <w:t>6.24</w:t>
            </w:r>
          </w:p>
        </w:tc>
        <w:tc>
          <w:tcPr>
            <w:tcW w:w="1141" w:type="dxa"/>
          </w:tcPr>
          <w:p w14:paraId="656DD93F" w14:textId="5FD789AA" w:rsidR="00F35AC6" w:rsidRPr="0C5B0ADB" w:rsidRDefault="00F35AC6" w:rsidP="00F35AC6">
            <w:pPr>
              <w:spacing w:line="288" w:lineRule="auto"/>
              <w:rPr>
                <w:rFonts w:eastAsia="Calibri"/>
              </w:rPr>
            </w:pPr>
            <w:r w:rsidRPr="56068526">
              <w:rPr>
                <w:rFonts w:eastAsia="Calibri"/>
              </w:rPr>
              <w:t>CeZ</w:t>
            </w:r>
          </w:p>
        </w:tc>
        <w:tc>
          <w:tcPr>
            <w:tcW w:w="5479" w:type="dxa"/>
          </w:tcPr>
          <w:p w14:paraId="6AC92EB3" w14:textId="77777777" w:rsidR="00F35AC6" w:rsidRDefault="00F35AC6" w:rsidP="00F35AC6">
            <w:pPr>
              <w:rPr>
                <w:rFonts w:eastAsia="Arial"/>
                <w:color w:val="000000" w:themeColor="text1"/>
              </w:rPr>
            </w:pPr>
            <w:r w:rsidRPr="56068526">
              <w:rPr>
                <w:rFonts w:eastAsia="Arial"/>
                <w:color w:val="000000" w:themeColor="text1"/>
              </w:rPr>
              <w:t xml:space="preserve">1. Zmiana wymagalności pól </w:t>
            </w:r>
            <w:r>
              <w:t xml:space="preserve">&lt;rodzajLeku&gt; oraz &lt;kluczRecepty&gt; w usłudze </w:t>
            </w:r>
            <w:r w:rsidRPr="56068526">
              <w:rPr>
                <w:rFonts w:eastAsia="Arial"/>
                <w:color w:val="000000" w:themeColor="text1"/>
              </w:rPr>
              <w:t>rozszerzoneWyszukiwanieReceptUslugobiorcy ze względu na dodanie obsługi recept papierowych</w:t>
            </w:r>
          </w:p>
          <w:p w14:paraId="4234305C" w14:textId="299E2211" w:rsidR="00F35AC6" w:rsidRDefault="00F35AC6" w:rsidP="00F35AC6">
            <w:pPr>
              <w:rPr>
                <w:rFonts w:eastAsia="Arial"/>
                <w:color w:val="000000" w:themeColor="text1"/>
              </w:rPr>
            </w:pPr>
            <w:r w:rsidRPr="56068526">
              <w:rPr>
                <w:rFonts w:eastAsia="Arial"/>
                <w:color w:val="000000" w:themeColor="text1"/>
              </w:rPr>
              <w:t>2. Dodanie obsługi osób posługujących się innym identyfikatorem niż PESEL podczas realizacji leków podlegających ograniczeniom czasowym i ilościowym</w:t>
            </w:r>
          </w:p>
        </w:tc>
      </w:tr>
      <w:tr w:rsidR="00F35AC6" w14:paraId="477DE23E" w14:textId="77777777" w:rsidTr="47176EDB">
        <w:trPr>
          <w:trHeight w:val="340"/>
        </w:trPr>
        <w:tc>
          <w:tcPr>
            <w:tcW w:w="1455" w:type="dxa"/>
          </w:tcPr>
          <w:p w14:paraId="520B4DBF" w14:textId="66C0BDAD" w:rsidR="00F35AC6" w:rsidRDefault="00F35AC6" w:rsidP="00F35AC6">
            <w:pPr>
              <w:spacing w:line="288" w:lineRule="auto"/>
              <w:rPr>
                <w:rFonts w:eastAsia="Calibri"/>
              </w:rPr>
            </w:pPr>
            <w:r w:rsidRPr="0C5B0ADB">
              <w:rPr>
                <w:rFonts w:eastAsia="Calibri"/>
              </w:rPr>
              <w:t>2020-10-08</w:t>
            </w:r>
          </w:p>
        </w:tc>
        <w:tc>
          <w:tcPr>
            <w:tcW w:w="926" w:type="dxa"/>
          </w:tcPr>
          <w:p w14:paraId="38E6266A" w14:textId="5AC777A6" w:rsidR="00F35AC6" w:rsidRDefault="00F35AC6" w:rsidP="00F35AC6">
            <w:pPr>
              <w:spacing w:line="288" w:lineRule="auto"/>
              <w:rPr>
                <w:rFonts w:eastAsia="Calibri"/>
              </w:rPr>
            </w:pPr>
            <w:r w:rsidRPr="56068526">
              <w:rPr>
                <w:rFonts w:eastAsia="Calibri"/>
              </w:rPr>
              <w:t>6.25</w:t>
            </w:r>
          </w:p>
        </w:tc>
        <w:tc>
          <w:tcPr>
            <w:tcW w:w="1141" w:type="dxa"/>
          </w:tcPr>
          <w:p w14:paraId="5C9571C7" w14:textId="3350F3AF" w:rsidR="00F35AC6" w:rsidRDefault="00F35AC6" w:rsidP="00F35AC6">
            <w:pPr>
              <w:spacing w:line="288" w:lineRule="auto"/>
              <w:rPr>
                <w:rFonts w:eastAsia="Calibri"/>
              </w:rPr>
            </w:pPr>
            <w:r w:rsidRPr="56068526">
              <w:rPr>
                <w:rFonts w:eastAsia="Calibri"/>
              </w:rPr>
              <w:t>CeZ</w:t>
            </w:r>
          </w:p>
        </w:tc>
        <w:tc>
          <w:tcPr>
            <w:tcW w:w="5479" w:type="dxa"/>
          </w:tcPr>
          <w:p w14:paraId="0A312CBA" w14:textId="5356E92A" w:rsidR="00F35AC6" w:rsidRDefault="00F35AC6" w:rsidP="00F35AC6">
            <w:pPr>
              <w:rPr>
                <w:rFonts w:eastAsia="Arial"/>
                <w:color w:val="000000" w:themeColor="text1"/>
              </w:rPr>
            </w:pPr>
            <w:r w:rsidRPr="0C5B0ADB">
              <w:rPr>
                <w:rFonts w:eastAsia="Arial"/>
                <w:color w:val="000000" w:themeColor="text1"/>
              </w:rPr>
              <w:t>Dodanie rozdziału dot. importu docelowego, diagram stanu recepty elektronicznej, diagram mapy atrybutów per operacja</w:t>
            </w:r>
          </w:p>
        </w:tc>
      </w:tr>
      <w:tr w:rsidR="00F35AC6" w14:paraId="555E6C36" w14:textId="77777777" w:rsidTr="47176EDB">
        <w:trPr>
          <w:trHeight w:val="340"/>
        </w:trPr>
        <w:tc>
          <w:tcPr>
            <w:tcW w:w="1455" w:type="dxa"/>
          </w:tcPr>
          <w:p w14:paraId="16305786" w14:textId="75F983F8" w:rsidR="00F35AC6" w:rsidRPr="0C5B0ADB" w:rsidRDefault="00F35AC6" w:rsidP="00F35AC6">
            <w:pPr>
              <w:spacing w:line="288" w:lineRule="auto"/>
              <w:rPr>
                <w:rFonts w:eastAsia="Calibri"/>
              </w:rPr>
            </w:pPr>
            <w:r>
              <w:rPr>
                <w:rFonts w:eastAsia="Calibri"/>
              </w:rPr>
              <w:t>2020-10-12</w:t>
            </w:r>
          </w:p>
        </w:tc>
        <w:tc>
          <w:tcPr>
            <w:tcW w:w="926" w:type="dxa"/>
          </w:tcPr>
          <w:p w14:paraId="579A6960" w14:textId="07276281" w:rsidR="00F35AC6" w:rsidRPr="0C5B0ADB" w:rsidRDefault="00F35AC6" w:rsidP="00F35AC6">
            <w:pPr>
              <w:spacing w:line="288" w:lineRule="auto"/>
              <w:rPr>
                <w:rFonts w:eastAsia="Calibri"/>
              </w:rPr>
            </w:pPr>
            <w:r w:rsidRPr="56068526">
              <w:rPr>
                <w:rFonts w:eastAsia="Calibri"/>
              </w:rPr>
              <w:t>6.26</w:t>
            </w:r>
          </w:p>
        </w:tc>
        <w:tc>
          <w:tcPr>
            <w:tcW w:w="1141" w:type="dxa"/>
          </w:tcPr>
          <w:p w14:paraId="59C95C78" w14:textId="485EAA8A" w:rsidR="00F35AC6" w:rsidRDefault="00F35AC6" w:rsidP="00F35AC6">
            <w:pPr>
              <w:spacing w:line="288" w:lineRule="auto"/>
              <w:rPr>
                <w:rFonts w:eastAsia="Calibri"/>
              </w:rPr>
            </w:pPr>
            <w:r>
              <w:rPr>
                <w:rFonts w:eastAsia="Calibri"/>
              </w:rPr>
              <w:t>CeZ</w:t>
            </w:r>
          </w:p>
        </w:tc>
        <w:tc>
          <w:tcPr>
            <w:tcW w:w="5479" w:type="dxa"/>
          </w:tcPr>
          <w:p w14:paraId="1CED4435" w14:textId="5FE39DA2" w:rsidR="00F35AC6" w:rsidRPr="0C5B0ADB" w:rsidRDefault="00F35AC6" w:rsidP="00F35AC6">
            <w:pPr>
              <w:rPr>
                <w:rFonts w:eastAsia="Arial"/>
                <w:color w:val="000000" w:themeColor="text1"/>
              </w:rPr>
            </w:pPr>
            <w:r>
              <w:rPr>
                <w:rFonts w:eastAsia="Arial"/>
                <w:color w:val="000000" w:themeColor="text1"/>
              </w:rPr>
              <w:t xml:space="preserve">Aktualizacja rozdziału </w:t>
            </w:r>
            <w:r>
              <w:rPr>
                <w:rFonts w:eastAsia="Arial"/>
                <w:color w:val="000000" w:themeColor="text1"/>
              </w:rPr>
              <w:fldChar w:fldCharType="begin"/>
            </w:r>
            <w:r>
              <w:rPr>
                <w:rFonts w:eastAsia="Arial"/>
                <w:color w:val="000000" w:themeColor="text1"/>
              </w:rPr>
              <w:instrText xml:space="preserve"> REF _Ref53393058 \r \h </w:instrText>
            </w:r>
            <w:r>
              <w:rPr>
                <w:rFonts w:eastAsia="Arial"/>
                <w:color w:val="000000" w:themeColor="text1"/>
              </w:rPr>
            </w:r>
            <w:r>
              <w:rPr>
                <w:rFonts w:eastAsia="Arial"/>
                <w:color w:val="000000" w:themeColor="text1"/>
              </w:rPr>
              <w:fldChar w:fldCharType="separate"/>
            </w:r>
            <w:r>
              <w:rPr>
                <w:rFonts w:eastAsia="Arial"/>
                <w:color w:val="000000" w:themeColor="text1"/>
              </w:rPr>
              <w:t>6.16</w:t>
            </w:r>
            <w:r>
              <w:rPr>
                <w:rFonts w:eastAsia="Arial"/>
                <w:color w:val="000000" w:themeColor="text1"/>
              </w:rPr>
              <w:fldChar w:fldCharType="end"/>
            </w:r>
            <w:r>
              <w:rPr>
                <w:rFonts w:eastAsia="Arial"/>
                <w:color w:val="000000" w:themeColor="text1"/>
              </w:rPr>
              <w:t xml:space="preserve"> w kontekście rozszerzenia mechanizmu ograniczającego zakup leku zgodnie z obowiązującym obwieszczeniem Ministra Zdrowia.</w:t>
            </w:r>
          </w:p>
        </w:tc>
      </w:tr>
      <w:tr w:rsidR="5FB0D830" w14:paraId="420AABAD" w14:textId="77777777" w:rsidTr="47176EDB">
        <w:trPr>
          <w:trHeight w:val="340"/>
        </w:trPr>
        <w:tc>
          <w:tcPr>
            <w:tcW w:w="1455" w:type="dxa"/>
          </w:tcPr>
          <w:p w14:paraId="3BAED1B5" w14:textId="1B275F80" w:rsidR="616807B7" w:rsidRDefault="616807B7" w:rsidP="5FB0D830">
            <w:pPr>
              <w:spacing w:line="288" w:lineRule="auto"/>
              <w:rPr>
                <w:rFonts w:eastAsia="Calibri"/>
              </w:rPr>
            </w:pPr>
            <w:r w:rsidRPr="5FB0D830">
              <w:rPr>
                <w:rFonts w:eastAsia="Calibri"/>
              </w:rPr>
              <w:t>2020-11-05</w:t>
            </w:r>
          </w:p>
        </w:tc>
        <w:tc>
          <w:tcPr>
            <w:tcW w:w="926" w:type="dxa"/>
          </w:tcPr>
          <w:p w14:paraId="4C9A39FD" w14:textId="4B278A72" w:rsidR="616807B7" w:rsidRDefault="616807B7" w:rsidP="5FB0D830">
            <w:pPr>
              <w:spacing w:line="288" w:lineRule="auto"/>
              <w:rPr>
                <w:rFonts w:eastAsia="Calibri"/>
              </w:rPr>
            </w:pPr>
            <w:r w:rsidRPr="5FB0D830">
              <w:rPr>
                <w:rFonts w:eastAsia="Calibri"/>
              </w:rPr>
              <w:t>6.27</w:t>
            </w:r>
          </w:p>
        </w:tc>
        <w:tc>
          <w:tcPr>
            <w:tcW w:w="1141" w:type="dxa"/>
          </w:tcPr>
          <w:p w14:paraId="7B6B8F5E" w14:textId="39FCA5B0" w:rsidR="616807B7" w:rsidRDefault="616807B7" w:rsidP="5FB0D830">
            <w:pPr>
              <w:spacing w:line="288" w:lineRule="auto"/>
              <w:rPr>
                <w:rFonts w:eastAsia="Calibri"/>
              </w:rPr>
            </w:pPr>
            <w:r w:rsidRPr="5FB0D830">
              <w:rPr>
                <w:rFonts w:eastAsia="Calibri"/>
              </w:rPr>
              <w:t>CeZ</w:t>
            </w:r>
          </w:p>
        </w:tc>
        <w:tc>
          <w:tcPr>
            <w:tcW w:w="5479" w:type="dxa"/>
          </w:tcPr>
          <w:p w14:paraId="03F17C0B" w14:textId="19FE7FA3" w:rsidR="616807B7" w:rsidRPr="0075350F" w:rsidRDefault="002B253B" w:rsidP="0075350F">
            <w:pPr>
              <w:rPr>
                <w:rFonts w:eastAsia="Arial"/>
                <w:color w:val="000000" w:themeColor="text1"/>
              </w:rPr>
            </w:pPr>
            <w:r>
              <w:rPr>
                <w:rFonts w:eastAsia="Arial"/>
                <w:color w:val="000000" w:themeColor="text1"/>
              </w:rPr>
              <w:t>W</w:t>
            </w:r>
            <w:r w:rsidR="616807B7" w:rsidRPr="008F1B9A">
              <w:rPr>
                <w:rFonts w:eastAsia="Arial"/>
                <w:color w:val="000000" w:themeColor="text1"/>
              </w:rPr>
              <w:t xml:space="preserve"> rozdziale 6.</w:t>
            </w:r>
            <w:r w:rsidR="003D112A" w:rsidRPr="008F1B9A">
              <w:rPr>
                <w:rFonts w:eastAsia="Arial"/>
                <w:color w:val="000000" w:themeColor="text1"/>
              </w:rPr>
              <w:t>17</w:t>
            </w:r>
            <w:r w:rsidR="616807B7" w:rsidRPr="008F1B9A">
              <w:rPr>
                <w:rFonts w:eastAsia="Arial"/>
                <w:color w:val="000000" w:themeColor="text1"/>
              </w:rPr>
              <w:t xml:space="preserve"> dodan</w:t>
            </w:r>
            <w:r w:rsidR="006B6A5E">
              <w:rPr>
                <w:rFonts w:eastAsia="Arial"/>
                <w:color w:val="000000" w:themeColor="text1"/>
              </w:rPr>
              <w:t>a</w:t>
            </w:r>
            <w:r w:rsidR="616807B7" w:rsidRPr="008F1B9A">
              <w:rPr>
                <w:rFonts w:eastAsia="Arial"/>
                <w:color w:val="000000" w:themeColor="text1"/>
              </w:rPr>
              <w:t xml:space="preserve"> informacja o wymaganej wersji PIK 1.3.2</w:t>
            </w:r>
            <w:r w:rsidR="0075350F">
              <w:rPr>
                <w:rFonts w:eastAsia="Arial"/>
                <w:color w:val="000000" w:themeColor="text1"/>
              </w:rPr>
              <w:t xml:space="preserve"> oraz </w:t>
            </w:r>
            <w:r w:rsidR="00EF45E5" w:rsidRPr="0075350F">
              <w:rPr>
                <w:rFonts w:eastAsia="Arial"/>
                <w:color w:val="000000" w:themeColor="text1"/>
              </w:rPr>
              <w:t xml:space="preserve">informacja o wymaganej </w:t>
            </w:r>
            <w:r w:rsidR="616807B7" w:rsidRPr="0075350F">
              <w:rPr>
                <w:rFonts w:eastAsia="Arial"/>
                <w:color w:val="000000" w:themeColor="text1"/>
              </w:rPr>
              <w:t>wartości klasyfikatora TWREC</w:t>
            </w:r>
            <w:r w:rsidR="0075350F">
              <w:rPr>
                <w:rFonts w:eastAsia="Arial"/>
                <w:color w:val="000000" w:themeColor="text1"/>
              </w:rPr>
              <w:t xml:space="preserve">, </w:t>
            </w:r>
            <w:r>
              <w:rPr>
                <w:rFonts w:eastAsia="Arial"/>
                <w:color w:val="000000" w:themeColor="text1"/>
              </w:rPr>
              <w:t>w kontekście</w:t>
            </w:r>
            <w:r w:rsidR="0075350F" w:rsidRPr="5FB0D830">
              <w:rPr>
                <w:rFonts w:eastAsia="Arial"/>
                <w:color w:val="000000" w:themeColor="text1"/>
              </w:rPr>
              <w:t xml:space="preserve"> dokument</w:t>
            </w:r>
            <w:r w:rsidR="00362641">
              <w:rPr>
                <w:rFonts w:eastAsia="Arial"/>
                <w:color w:val="000000" w:themeColor="text1"/>
              </w:rPr>
              <w:t>ów</w:t>
            </w:r>
            <w:r w:rsidR="0075350F" w:rsidRPr="5FB0D830">
              <w:rPr>
                <w:rFonts w:eastAsia="Arial"/>
                <w:color w:val="000000" w:themeColor="text1"/>
              </w:rPr>
              <w:t xml:space="preserve"> realizacji zagranicznej recepty</w:t>
            </w:r>
            <w:r>
              <w:rPr>
                <w:rFonts w:eastAsia="Arial"/>
                <w:color w:val="000000" w:themeColor="text1"/>
              </w:rPr>
              <w:t>.</w:t>
            </w:r>
          </w:p>
        </w:tc>
      </w:tr>
      <w:tr w:rsidR="124FE421" w14:paraId="7E2D6C33" w14:textId="77777777" w:rsidTr="47176EDB">
        <w:trPr>
          <w:trHeight w:val="340"/>
        </w:trPr>
        <w:tc>
          <w:tcPr>
            <w:tcW w:w="1455" w:type="dxa"/>
          </w:tcPr>
          <w:p w14:paraId="6BCF5BF8" w14:textId="5BA956EF" w:rsidR="64D265CE" w:rsidRDefault="64D265CE" w:rsidP="124FE421">
            <w:pPr>
              <w:spacing w:line="288" w:lineRule="auto"/>
              <w:rPr>
                <w:rFonts w:eastAsia="Calibri"/>
              </w:rPr>
            </w:pPr>
            <w:r w:rsidRPr="124FE421">
              <w:rPr>
                <w:rFonts w:eastAsia="Calibri"/>
              </w:rPr>
              <w:t>2020-11-23</w:t>
            </w:r>
          </w:p>
        </w:tc>
        <w:tc>
          <w:tcPr>
            <w:tcW w:w="926" w:type="dxa"/>
          </w:tcPr>
          <w:p w14:paraId="4650EABC" w14:textId="0E27837B" w:rsidR="64D265CE" w:rsidRDefault="64D265CE" w:rsidP="124FE421">
            <w:pPr>
              <w:spacing w:line="288" w:lineRule="auto"/>
              <w:rPr>
                <w:rFonts w:eastAsia="Calibri"/>
              </w:rPr>
            </w:pPr>
            <w:r w:rsidRPr="124FE421">
              <w:rPr>
                <w:rFonts w:eastAsia="Calibri"/>
              </w:rPr>
              <w:t>6.28</w:t>
            </w:r>
          </w:p>
        </w:tc>
        <w:tc>
          <w:tcPr>
            <w:tcW w:w="1141" w:type="dxa"/>
          </w:tcPr>
          <w:p w14:paraId="514CA451" w14:textId="161770B6" w:rsidR="64D265CE" w:rsidRDefault="64D265CE" w:rsidP="124FE421">
            <w:pPr>
              <w:spacing w:line="288" w:lineRule="auto"/>
              <w:rPr>
                <w:rFonts w:eastAsia="Calibri"/>
              </w:rPr>
            </w:pPr>
            <w:r w:rsidRPr="124FE421">
              <w:rPr>
                <w:rFonts w:eastAsia="Calibri"/>
              </w:rPr>
              <w:t>CeZ</w:t>
            </w:r>
          </w:p>
        </w:tc>
        <w:tc>
          <w:tcPr>
            <w:tcW w:w="5479" w:type="dxa"/>
          </w:tcPr>
          <w:p w14:paraId="0F811CA9" w14:textId="78BDDE6E" w:rsidR="64D265CE" w:rsidRDefault="64D265CE" w:rsidP="124FE421">
            <w:pPr>
              <w:rPr>
                <w:rFonts w:eastAsia="Arial"/>
                <w:color w:val="000000" w:themeColor="text1"/>
              </w:rPr>
            </w:pPr>
            <w:r w:rsidRPr="124FE421">
              <w:rPr>
                <w:rFonts w:eastAsia="Arial"/>
                <w:color w:val="000000" w:themeColor="text1"/>
              </w:rPr>
              <w:t>W rozdziale 6.</w:t>
            </w:r>
            <w:r w:rsidR="00094B22">
              <w:rPr>
                <w:rFonts w:eastAsia="Arial"/>
                <w:color w:val="000000" w:themeColor="text1"/>
              </w:rPr>
              <w:t>17</w:t>
            </w:r>
            <w:r w:rsidRPr="124FE421">
              <w:rPr>
                <w:rFonts w:eastAsia="Arial"/>
                <w:color w:val="000000" w:themeColor="text1"/>
              </w:rPr>
              <w:t xml:space="preserve"> dodana informacja o wymaganej obecności szablonu “Dane zlecenia”</w:t>
            </w:r>
            <w:r w:rsidR="006A6364">
              <w:rPr>
                <w:rFonts w:eastAsia="Arial"/>
                <w:color w:val="000000" w:themeColor="text1"/>
              </w:rPr>
              <w:t xml:space="preserve"> oraz zakresu </w:t>
            </w:r>
            <w:r w:rsidR="006A6364">
              <w:rPr>
                <w:rFonts w:eastAsia="Arial"/>
                <w:color w:val="000000" w:themeColor="text1"/>
              </w:rPr>
              <w:lastRenderedPageBreak/>
              <w:t>informacji</w:t>
            </w:r>
            <w:r w:rsidR="000C1EFF">
              <w:rPr>
                <w:rFonts w:eastAsia="Arial"/>
                <w:color w:val="000000" w:themeColor="text1"/>
              </w:rPr>
              <w:t xml:space="preserve"> o rozliczeniu leku</w:t>
            </w:r>
            <w:r w:rsidRPr="124FE421">
              <w:rPr>
                <w:rFonts w:eastAsia="Arial"/>
                <w:color w:val="000000" w:themeColor="text1"/>
              </w:rPr>
              <w:t xml:space="preserve"> dla dokumentów realizacji zagranicznej recepty.</w:t>
            </w:r>
          </w:p>
        </w:tc>
      </w:tr>
      <w:tr w:rsidR="30CA2F08" w14:paraId="06977166" w14:textId="77777777" w:rsidTr="47176EDB">
        <w:trPr>
          <w:trHeight w:val="340"/>
        </w:trPr>
        <w:tc>
          <w:tcPr>
            <w:tcW w:w="1455" w:type="dxa"/>
          </w:tcPr>
          <w:p w14:paraId="068DD1ED" w14:textId="20E9F196" w:rsidR="4001BB04" w:rsidRDefault="4001BB04" w:rsidP="30CA2F08">
            <w:pPr>
              <w:spacing w:line="288" w:lineRule="auto"/>
              <w:rPr>
                <w:rFonts w:eastAsia="Calibri"/>
              </w:rPr>
            </w:pPr>
            <w:r w:rsidRPr="30CA2F08">
              <w:rPr>
                <w:rFonts w:eastAsia="Calibri"/>
              </w:rPr>
              <w:lastRenderedPageBreak/>
              <w:t>2021-01-28</w:t>
            </w:r>
          </w:p>
        </w:tc>
        <w:tc>
          <w:tcPr>
            <w:tcW w:w="926" w:type="dxa"/>
          </w:tcPr>
          <w:p w14:paraId="79FD06AF" w14:textId="68CE5E68" w:rsidR="4001BB04" w:rsidRDefault="4001BB04" w:rsidP="30CA2F08">
            <w:pPr>
              <w:spacing w:line="288" w:lineRule="auto"/>
              <w:rPr>
                <w:rFonts w:eastAsia="Calibri"/>
              </w:rPr>
            </w:pPr>
            <w:r w:rsidRPr="30CA2F08">
              <w:rPr>
                <w:rFonts w:eastAsia="Calibri"/>
              </w:rPr>
              <w:t>6.29</w:t>
            </w:r>
          </w:p>
        </w:tc>
        <w:tc>
          <w:tcPr>
            <w:tcW w:w="1141" w:type="dxa"/>
          </w:tcPr>
          <w:p w14:paraId="34421892" w14:textId="0664299D" w:rsidR="4001BB04" w:rsidRDefault="4001BB04" w:rsidP="30CA2F08">
            <w:pPr>
              <w:spacing w:line="288" w:lineRule="auto"/>
              <w:rPr>
                <w:rFonts w:eastAsia="Calibri"/>
              </w:rPr>
            </w:pPr>
            <w:r w:rsidRPr="30CA2F08">
              <w:rPr>
                <w:rFonts w:eastAsia="Calibri"/>
              </w:rPr>
              <w:t>CeZ</w:t>
            </w:r>
          </w:p>
        </w:tc>
        <w:tc>
          <w:tcPr>
            <w:tcW w:w="5479" w:type="dxa"/>
          </w:tcPr>
          <w:p w14:paraId="613D96AA" w14:textId="089D8943" w:rsidR="4001BB04" w:rsidRDefault="4001BB04" w:rsidP="30CA2F08">
            <w:pPr>
              <w:rPr>
                <w:rFonts w:eastAsia="Arial"/>
                <w:color w:val="000000" w:themeColor="text1"/>
              </w:rPr>
            </w:pPr>
            <w:r w:rsidRPr="30CA2F08">
              <w:rPr>
                <w:rFonts w:eastAsia="Arial"/>
                <w:color w:val="000000" w:themeColor="text1"/>
              </w:rPr>
              <w:t xml:space="preserve">Uzupełnienie usługi rozszerzone wyszukiwania recept o dostęp do danych w sytuacji zagrożenia życia </w:t>
            </w:r>
          </w:p>
        </w:tc>
      </w:tr>
      <w:tr w:rsidR="2FBF74A8" w14:paraId="7C9F9E68" w14:textId="77777777" w:rsidTr="47176EDB">
        <w:trPr>
          <w:trHeight w:val="340"/>
        </w:trPr>
        <w:tc>
          <w:tcPr>
            <w:tcW w:w="1455" w:type="dxa"/>
          </w:tcPr>
          <w:p w14:paraId="43AFE0DE" w14:textId="78EE11AE" w:rsidR="237D0B5A" w:rsidRDefault="237D0B5A" w:rsidP="2FBF74A8">
            <w:pPr>
              <w:spacing w:line="288" w:lineRule="auto"/>
              <w:rPr>
                <w:rFonts w:eastAsia="Calibri"/>
              </w:rPr>
            </w:pPr>
            <w:r w:rsidRPr="2FBF74A8">
              <w:rPr>
                <w:rFonts w:eastAsia="Calibri"/>
              </w:rPr>
              <w:t>2021-02-01</w:t>
            </w:r>
          </w:p>
        </w:tc>
        <w:tc>
          <w:tcPr>
            <w:tcW w:w="926" w:type="dxa"/>
          </w:tcPr>
          <w:p w14:paraId="4B976162" w14:textId="0768C248" w:rsidR="237D0B5A" w:rsidRDefault="237D0B5A" w:rsidP="2FBF74A8">
            <w:pPr>
              <w:spacing w:line="288" w:lineRule="auto"/>
              <w:rPr>
                <w:rFonts w:eastAsia="Calibri"/>
              </w:rPr>
            </w:pPr>
            <w:r w:rsidRPr="2FBF74A8">
              <w:rPr>
                <w:rFonts w:eastAsia="Calibri"/>
              </w:rPr>
              <w:t>6.30</w:t>
            </w:r>
          </w:p>
        </w:tc>
        <w:tc>
          <w:tcPr>
            <w:tcW w:w="1141" w:type="dxa"/>
          </w:tcPr>
          <w:p w14:paraId="4F7B5DB1" w14:textId="7ABC8B92" w:rsidR="237D0B5A" w:rsidRDefault="237D0B5A" w:rsidP="2FBF74A8">
            <w:pPr>
              <w:spacing w:line="288" w:lineRule="auto"/>
              <w:rPr>
                <w:rFonts w:eastAsia="Calibri"/>
              </w:rPr>
            </w:pPr>
            <w:r w:rsidRPr="2FBF74A8">
              <w:rPr>
                <w:rFonts w:eastAsia="Calibri"/>
              </w:rPr>
              <w:t>CeZ</w:t>
            </w:r>
          </w:p>
        </w:tc>
        <w:tc>
          <w:tcPr>
            <w:tcW w:w="5479" w:type="dxa"/>
          </w:tcPr>
          <w:p w14:paraId="6F9AD4DA" w14:textId="314EA5BA" w:rsidR="237D0B5A" w:rsidRDefault="237D0B5A" w:rsidP="2FBF74A8">
            <w:pPr>
              <w:rPr>
                <w:rFonts w:eastAsia="Arial"/>
                <w:color w:val="000000" w:themeColor="text1"/>
              </w:rPr>
            </w:pPr>
            <w:r w:rsidRPr="2FBF74A8">
              <w:rPr>
                <w:rFonts w:eastAsia="Arial"/>
                <w:color w:val="000000" w:themeColor="text1"/>
              </w:rPr>
              <w:t xml:space="preserve">Rozdziały 6.3.2 i 6.3.3 dostosowane do zmienionych usług pobrania atrybutów identyfikacyjnych pacjenta i listy recept w procesie realizacji zagranicznej recepty w </w:t>
            </w:r>
            <w:r w:rsidR="1F16824B" w:rsidRPr="2FBF74A8">
              <w:rPr>
                <w:rFonts w:eastAsia="Arial"/>
                <w:color w:val="000000" w:themeColor="text1"/>
              </w:rPr>
              <w:t>Polsce</w:t>
            </w:r>
          </w:p>
        </w:tc>
      </w:tr>
      <w:tr w:rsidR="08331612" w14:paraId="25E8AC94" w14:textId="77777777" w:rsidTr="47176EDB">
        <w:trPr>
          <w:trHeight w:val="340"/>
        </w:trPr>
        <w:tc>
          <w:tcPr>
            <w:tcW w:w="1455" w:type="dxa"/>
          </w:tcPr>
          <w:p w14:paraId="3727444F" w14:textId="1009C806" w:rsidR="48663E0D" w:rsidRDefault="1D57BD41" w:rsidP="08331612">
            <w:pPr>
              <w:spacing w:line="288" w:lineRule="auto"/>
              <w:rPr>
                <w:rFonts w:eastAsia="Calibri"/>
              </w:rPr>
            </w:pPr>
            <w:r w:rsidRPr="38F37DC2">
              <w:rPr>
                <w:rFonts w:eastAsia="Calibri"/>
              </w:rPr>
              <w:t>2021-02-10</w:t>
            </w:r>
          </w:p>
        </w:tc>
        <w:tc>
          <w:tcPr>
            <w:tcW w:w="926" w:type="dxa"/>
          </w:tcPr>
          <w:p w14:paraId="7231E145" w14:textId="09E9DBA3" w:rsidR="48663E0D" w:rsidRDefault="1D57BD41">
            <w:pPr>
              <w:spacing w:line="288" w:lineRule="auto"/>
              <w:rPr>
                <w:rFonts w:eastAsia="Calibri"/>
              </w:rPr>
            </w:pPr>
            <w:r w:rsidRPr="38F37DC2">
              <w:rPr>
                <w:rFonts w:eastAsia="Calibri"/>
              </w:rPr>
              <w:t>6.31</w:t>
            </w:r>
          </w:p>
        </w:tc>
        <w:tc>
          <w:tcPr>
            <w:tcW w:w="1141" w:type="dxa"/>
          </w:tcPr>
          <w:p w14:paraId="7162752C" w14:textId="032C10F4" w:rsidR="48663E0D" w:rsidRDefault="1D57BD41" w:rsidP="08331612">
            <w:pPr>
              <w:spacing w:line="288" w:lineRule="auto"/>
              <w:rPr>
                <w:rFonts w:eastAsia="Calibri"/>
              </w:rPr>
            </w:pPr>
            <w:r w:rsidRPr="38F37DC2">
              <w:rPr>
                <w:rFonts w:eastAsia="Calibri"/>
              </w:rPr>
              <w:t>CeZ</w:t>
            </w:r>
          </w:p>
        </w:tc>
        <w:tc>
          <w:tcPr>
            <w:tcW w:w="5479" w:type="dxa"/>
          </w:tcPr>
          <w:p w14:paraId="0A1F1F8E" w14:textId="343F9D05" w:rsidR="48663E0D" w:rsidRDefault="1D57BD41" w:rsidP="08331612">
            <w:pPr>
              <w:rPr>
                <w:rFonts w:eastAsia="Arial"/>
                <w:color w:val="000000" w:themeColor="text1"/>
              </w:rPr>
            </w:pPr>
            <w:r w:rsidRPr="38F37DC2">
              <w:rPr>
                <w:rFonts w:eastAsia="Arial"/>
                <w:color w:val="000000" w:themeColor="text1"/>
              </w:rPr>
              <w:t>Zaktualizowano dokument w zakresie nowej operacji anulowanieRealizacjiReceptyZagranicznej</w:t>
            </w:r>
          </w:p>
        </w:tc>
      </w:tr>
      <w:tr w:rsidR="5F304633" w14:paraId="0997B53D" w14:textId="77777777" w:rsidTr="47176EDB">
        <w:trPr>
          <w:trHeight w:val="340"/>
        </w:trPr>
        <w:tc>
          <w:tcPr>
            <w:tcW w:w="1455" w:type="dxa"/>
          </w:tcPr>
          <w:p w14:paraId="66630FF1" w14:textId="5EBF96C7" w:rsidR="59C298EF" w:rsidRDefault="59C298EF" w:rsidP="5F304633">
            <w:pPr>
              <w:spacing w:line="288" w:lineRule="auto"/>
              <w:rPr>
                <w:szCs w:val="22"/>
              </w:rPr>
            </w:pPr>
            <w:r w:rsidRPr="5F304633">
              <w:rPr>
                <w:szCs w:val="22"/>
              </w:rPr>
              <w:t>2021-03-07</w:t>
            </w:r>
          </w:p>
        </w:tc>
        <w:tc>
          <w:tcPr>
            <w:tcW w:w="926" w:type="dxa"/>
          </w:tcPr>
          <w:p w14:paraId="52CFCB0E" w14:textId="4EFB698F" w:rsidR="59C298EF" w:rsidRDefault="59C298EF" w:rsidP="5F304633">
            <w:pPr>
              <w:spacing w:line="288" w:lineRule="auto"/>
              <w:rPr>
                <w:szCs w:val="22"/>
              </w:rPr>
            </w:pPr>
            <w:r w:rsidRPr="5F304633">
              <w:rPr>
                <w:szCs w:val="22"/>
              </w:rPr>
              <w:t>6.32</w:t>
            </w:r>
          </w:p>
        </w:tc>
        <w:tc>
          <w:tcPr>
            <w:tcW w:w="1141" w:type="dxa"/>
          </w:tcPr>
          <w:p w14:paraId="098E1810" w14:textId="7079DE49" w:rsidR="59C298EF" w:rsidRDefault="59C298EF" w:rsidP="5F304633">
            <w:pPr>
              <w:spacing w:line="288" w:lineRule="auto"/>
              <w:rPr>
                <w:szCs w:val="22"/>
              </w:rPr>
            </w:pPr>
            <w:r w:rsidRPr="5F304633">
              <w:rPr>
                <w:szCs w:val="22"/>
              </w:rPr>
              <w:t>CeZ</w:t>
            </w:r>
          </w:p>
        </w:tc>
        <w:tc>
          <w:tcPr>
            <w:tcW w:w="5479" w:type="dxa"/>
          </w:tcPr>
          <w:p w14:paraId="56461860" w14:textId="3908667A" w:rsidR="59C298EF" w:rsidRDefault="59C298EF" w:rsidP="5F304633">
            <w:pPr>
              <w:rPr>
                <w:color w:val="000000" w:themeColor="text1"/>
                <w:szCs w:val="22"/>
              </w:rPr>
            </w:pPr>
            <w:r w:rsidRPr="5F304633">
              <w:rPr>
                <w:color w:val="000000" w:themeColor="text1"/>
                <w:szCs w:val="22"/>
              </w:rPr>
              <w:t xml:space="preserve">Wydzielenie dokumentacji dotyczącej e-recepty transgranicznej do </w:t>
            </w:r>
            <w:r w:rsidR="18677E21" w:rsidRPr="5F304633">
              <w:rPr>
                <w:color w:val="000000" w:themeColor="text1"/>
                <w:szCs w:val="22"/>
              </w:rPr>
              <w:t>niezależnego dokumentu.</w:t>
            </w:r>
          </w:p>
        </w:tc>
      </w:tr>
      <w:tr w:rsidR="00DF433E" w14:paraId="306AF1E3" w14:textId="77777777" w:rsidTr="47176EDB">
        <w:trPr>
          <w:trHeight w:val="340"/>
        </w:trPr>
        <w:tc>
          <w:tcPr>
            <w:tcW w:w="1455" w:type="dxa"/>
          </w:tcPr>
          <w:p w14:paraId="7C3358DC" w14:textId="6BEC6D60" w:rsidR="00DF433E" w:rsidRPr="5F304633" w:rsidRDefault="00DF433E" w:rsidP="5F304633">
            <w:pPr>
              <w:spacing w:line="288" w:lineRule="auto"/>
              <w:rPr>
                <w:szCs w:val="22"/>
              </w:rPr>
            </w:pPr>
            <w:r>
              <w:rPr>
                <w:szCs w:val="22"/>
              </w:rPr>
              <w:t>2021-07-29</w:t>
            </w:r>
          </w:p>
        </w:tc>
        <w:tc>
          <w:tcPr>
            <w:tcW w:w="926" w:type="dxa"/>
          </w:tcPr>
          <w:p w14:paraId="58E4EC4D" w14:textId="67B9CA7B" w:rsidR="00DF433E" w:rsidRPr="5F304633" w:rsidRDefault="00DF433E" w:rsidP="5F304633">
            <w:pPr>
              <w:spacing w:line="288" w:lineRule="auto"/>
              <w:rPr>
                <w:szCs w:val="22"/>
              </w:rPr>
            </w:pPr>
            <w:r>
              <w:rPr>
                <w:szCs w:val="22"/>
              </w:rPr>
              <w:t>6.33</w:t>
            </w:r>
          </w:p>
        </w:tc>
        <w:tc>
          <w:tcPr>
            <w:tcW w:w="1141" w:type="dxa"/>
          </w:tcPr>
          <w:p w14:paraId="614A33E4" w14:textId="6FB42D1B" w:rsidR="00DF433E" w:rsidRPr="5F304633" w:rsidRDefault="00DF433E" w:rsidP="5F304633">
            <w:pPr>
              <w:spacing w:line="288" w:lineRule="auto"/>
              <w:rPr>
                <w:szCs w:val="22"/>
              </w:rPr>
            </w:pPr>
            <w:r>
              <w:rPr>
                <w:szCs w:val="22"/>
              </w:rPr>
              <w:t>CeZ</w:t>
            </w:r>
          </w:p>
        </w:tc>
        <w:tc>
          <w:tcPr>
            <w:tcW w:w="5479" w:type="dxa"/>
          </w:tcPr>
          <w:p w14:paraId="76B59D92" w14:textId="6810A3BF" w:rsidR="00DF433E" w:rsidRPr="5F304633" w:rsidRDefault="00DF433E" w:rsidP="00646B66">
            <w:pPr>
              <w:rPr>
                <w:color w:val="000000" w:themeColor="text1"/>
                <w:szCs w:val="22"/>
              </w:rPr>
            </w:pPr>
            <w:r>
              <w:rPr>
                <w:rFonts w:eastAsia="Arial"/>
                <w:color w:val="000000" w:themeColor="text1"/>
              </w:rPr>
              <w:t>Modyfikacja</w:t>
            </w:r>
            <w:r w:rsidRPr="0C5B0ADB">
              <w:rPr>
                <w:rFonts w:eastAsia="Arial"/>
                <w:color w:val="000000" w:themeColor="text1"/>
              </w:rPr>
              <w:t xml:space="preserve"> rozdziału dot. importu docelowego</w:t>
            </w:r>
            <w:r w:rsidR="00646B66">
              <w:rPr>
                <w:rFonts w:eastAsia="Arial"/>
                <w:color w:val="000000" w:themeColor="text1"/>
              </w:rPr>
              <w:t xml:space="preserve">, </w:t>
            </w:r>
            <w:r w:rsidR="00646B66" w:rsidRPr="0C5B0ADB">
              <w:rPr>
                <w:rFonts w:eastAsia="Arial"/>
                <w:color w:val="000000" w:themeColor="text1"/>
              </w:rPr>
              <w:t>diagra</w:t>
            </w:r>
            <w:r w:rsidR="00646B66">
              <w:rPr>
                <w:rFonts w:eastAsia="Arial"/>
                <w:color w:val="000000" w:themeColor="text1"/>
              </w:rPr>
              <w:t>m stanu recepty elektronicznej</w:t>
            </w:r>
          </w:p>
        </w:tc>
      </w:tr>
      <w:tr w:rsidR="47176EDB" w14:paraId="10DF4C67" w14:textId="77777777" w:rsidTr="47176EDB">
        <w:trPr>
          <w:trHeight w:val="340"/>
        </w:trPr>
        <w:tc>
          <w:tcPr>
            <w:tcW w:w="1455" w:type="dxa"/>
          </w:tcPr>
          <w:p w14:paraId="4396A0BB" w14:textId="2F53E624" w:rsidR="47176EDB" w:rsidRDefault="47176EDB" w:rsidP="47176EDB">
            <w:pPr>
              <w:spacing w:line="288" w:lineRule="auto"/>
              <w:rPr>
                <w:szCs w:val="22"/>
              </w:rPr>
            </w:pPr>
            <w:r w:rsidRPr="47176EDB">
              <w:rPr>
                <w:szCs w:val="22"/>
              </w:rPr>
              <w:t>2022-03-11</w:t>
            </w:r>
          </w:p>
        </w:tc>
        <w:tc>
          <w:tcPr>
            <w:tcW w:w="926" w:type="dxa"/>
          </w:tcPr>
          <w:p w14:paraId="1BBAB06E" w14:textId="6DB5486E" w:rsidR="47176EDB" w:rsidRDefault="47176EDB" w:rsidP="47176EDB">
            <w:pPr>
              <w:spacing w:line="288" w:lineRule="auto"/>
              <w:rPr>
                <w:szCs w:val="22"/>
              </w:rPr>
            </w:pPr>
            <w:r w:rsidRPr="47176EDB">
              <w:rPr>
                <w:szCs w:val="22"/>
              </w:rPr>
              <w:t>6.34</w:t>
            </w:r>
          </w:p>
        </w:tc>
        <w:tc>
          <w:tcPr>
            <w:tcW w:w="1141" w:type="dxa"/>
          </w:tcPr>
          <w:p w14:paraId="7FE5EEB1" w14:textId="32BC0002" w:rsidR="47176EDB" w:rsidRDefault="47176EDB" w:rsidP="47176EDB">
            <w:pPr>
              <w:spacing w:line="288" w:lineRule="auto"/>
              <w:rPr>
                <w:szCs w:val="22"/>
              </w:rPr>
            </w:pPr>
            <w:r w:rsidRPr="47176EDB">
              <w:rPr>
                <w:szCs w:val="22"/>
              </w:rPr>
              <w:t>CeZ</w:t>
            </w:r>
          </w:p>
        </w:tc>
        <w:tc>
          <w:tcPr>
            <w:tcW w:w="5479" w:type="dxa"/>
          </w:tcPr>
          <w:p w14:paraId="78997571" w14:textId="3F84067B" w:rsidR="47176EDB" w:rsidRDefault="47176EDB" w:rsidP="47176EDB">
            <w:pPr>
              <w:rPr>
                <w:color w:val="000000" w:themeColor="text1"/>
                <w:szCs w:val="22"/>
              </w:rPr>
            </w:pPr>
            <w:r w:rsidRPr="47176EDB">
              <w:rPr>
                <w:color w:val="000000" w:themeColor="text1"/>
                <w:szCs w:val="22"/>
              </w:rPr>
              <w:t>Zmodyfikowany opis w rozdziale 6.9. - dodane akceptowalne identyfikatory pacjentów, będących obywatelami UA.</w:t>
            </w:r>
          </w:p>
        </w:tc>
      </w:tr>
      <w:tr w:rsidR="0032611C" w14:paraId="1FB190A4" w14:textId="77777777" w:rsidTr="47176EDB">
        <w:trPr>
          <w:trHeight w:val="340"/>
        </w:trPr>
        <w:tc>
          <w:tcPr>
            <w:tcW w:w="1455" w:type="dxa"/>
          </w:tcPr>
          <w:p w14:paraId="2EDAC5E2" w14:textId="56D74A06" w:rsidR="0032611C" w:rsidRPr="47176EDB" w:rsidRDefault="0032611C" w:rsidP="47176EDB">
            <w:pPr>
              <w:spacing w:line="288" w:lineRule="auto"/>
              <w:rPr>
                <w:szCs w:val="22"/>
              </w:rPr>
            </w:pPr>
            <w:r>
              <w:rPr>
                <w:szCs w:val="22"/>
              </w:rPr>
              <w:t>2022-03-17</w:t>
            </w:r>
          </w:p>
        </w:tc>
        <w:tc>
          <w:tcPr>
            <w:tcW w:w="926" w:type="dxa"/>
          </w:tcPr>
          <w:p w14:paraId="19E6316A" w14:textId="10F6C8D6" w:rsidR="0032611C" w:rsidRPr="47176EDB" w:rsidRDefault="0032611C" w:rsidP="47176EDB">
            <w:pPr>
              <w:spacing w:line="288" w:lineRule="auto"/>
              <w:rPr>
                <w:szCs w:val="22"/>
              </w:rPr>
            </w:pPr>
            <w:r>
              <w:rPr>
                <w:szCs w:val="22"/>
              </w:rPr>
              <w:t>6.35</w:t>
            </w:r>
          </w:p>
        </w:tc>
        <w:tc>
          <w:tcPr>
            <w:tcW w:w="1141" w:type="dxa"/>
          </w:tcPr>
          <w:p w14:paraId="2F027FD5" w14:textId="4054E707" w:rsidR="0032611C" w:rsidRPr="47176EDB" w:rsidRDefault="0032611C" w:rsidP="47176EDB">
            <w:pPr>
              <w:spacing w:line="288" w:lineRule="auto"/>
              <w:rPr>
                <w:szCs w:val="22"/>
              </w:rPr>
            </w:pPr>
            <w:r>
              <w:rPr>
                <w:szCs w:val="22"/>
              </w:rPr>
              <w:t>CeZ</w:t>
            </w:r>
          </w:p>
        </w:tc>
        <w:tc>
          <w:tcPr>
            <w:tcW w:w="5479" w:type="dxa"/>
          </w:tcPr>
          <w:p w14:paraId="0DEEDD6E" w14:textId="0B87EADA" w:rsidR="0032611C" w:rsidRPr="47176EDB" w:rsidRDefault="00662E21" w:rsidP="47176EDB">
            <w:pPr>
              <w:rPr>
                <w:color w:val="000000" w:themeColor="text1"/>
                <w:szCs w:val="22"/>
              </w:rPr>
            </w:pPr>
            <w:r>
              <w:rPr>
                <w:color w:val="000000" w:themeColor="text1"/>
                <w:szCs w:val="22"/>
              </w:rPr>
              <w:t>Usunięcie nadmiarowych identyfikatorów w rozd</w:t>
            </w:r>
            <w:r w:rsidR="00DF47EF">
              <w:rPr>
                <w:color w:val="000000" w:themeColor="text1"/>
                <w:szCs w:val="22"/>
              </w:rPr>
              <w:t>z.</w:t>
            </w:r>
            <w:r>
              <w:rPr>
                <w:color w:val="000000" w:themeColor="text1"/>
                <w:szCs w:val="22"/>
              </w:rPr>
              <w:t xml:space="preserve"> 6.9.</w:t>
            </w:r>
          </w:p>
        </w:tc>
      </w:tr>
      <w:tr w:rsidR="00DF47EF" w14:paraId="54F40EEF" w14:textId="77777777" w:rsidTr="47176EDB">
        <w:trPr>
          <w:trHeight w:val="340"/>
        </w:trPr>
        <w:tc>
          <w:tcPr>
            <w:tcW w:w="1455" w:type="dxa"/>
          </w:tcPr>
          <w:p w14:paraId="11442ABB" w14:textId="476B8C02" w:rsidR="00DF47EF" w:rsidRDefault="00DF47EF" w:rsidP="00DF47EF">
            <w:pPr>
              <w:spacing w:line="288" w:lineRule="auto"/>
              <w:rPr>
                <w:szCs w:val="22"/>
              </w:rPr>
            </w:pPr>
            <w:ins w:id="1" w:author="Autor">
              <w:r>
                <w:rPr>
                  <w:szCs w:val="22"/>
                </w:rPr>
                <w:t>2023-09-22</w:t>
              </w:r>
            </w:ins>
          </w:p>
        </w:tc>
        <w:tc>
          <w:tcPr>
            <w:tcW w:w="926" w:type="dxa"/>
          </w:tcPr>
          <w:p w14:paraId="7F27F663" w14:textId="03E709FD" w:rsidR="00DF47EF" w:rsidRDefault="00DF47EF" w:rsidP="00DF47EF">
            <w:pPr>
              <w:spacing w:line="288" w:lineRule="auto"/>
              <w:rPr>
                <w:szCs w:val="22"/>
              </w:rPr>
            </w:pPr>
            <w:ins w:id="2" w:author="Autor">
              <w:r>
                <w:rPr>
                  <w:szCs w:val="22"/>
                </w:rPr>
                <w:t>6.36</w:t>
              </w:r>
            </w:ins>
          </w:p>
        </w:tc>
        <w:tc>
          <w:tcPr>
            <w:tcW w:w="1141" w:type="dxa"/>
          </w:tcPr>
          <w:p w14:paraId="3B24257B" w14:textId="5176D98B" w:rsidR="00DF47EF" w:rsidRDefault="00DF47EF" w:rsidP="00DF47EF">
            <w:pPr>
              <w:spacing w:line="288" w:lineRule="auto"/>
              <w:rPr>
                <w:szCs w:val="22"/>
              </w:rPr>
            </w:pPr>
            <w:ins w:id="3" w:author="Autor">
              <w:r>
                <w:rPr>
                  <w:szCs w:val="22"/>
                </w:rPr>
                <w:t>CeZ</w:t>
              </w:r>
            </w:ins>
          </w:p>
        </w:tc>
        <w:tc>
          <w:tcPr>
            <w:tcW w:w="5479" w:type="dxa"/>
          </w:tcPr>
          <w:p w14:paraId="74BEC0B6" w14:textId="10DDF8B9" w:rsidR="00DF47EF" w:rsidRDefault="00891782" w:rsidP="00DF47EF">
            <w:pPr>
              <w:rPr>
                <w:color w:val="000000" w:themeColor="text1"/>
                <w:szCs w:val="22"/>
              </w:rPr>
            </w:pPr>
            <w:ins w:id="4" w:author="Autor">
              <w:r>
                <w:rPr>
                  <w:color w:val="000000" w:themeColor="text1"/>
                  <w:szCs w:val="22"/>
                </w:rPr>
                <w:t xml:space="preserve">Uzupełnienie </w:t>
              </w:r>
              <w:r w:rsidR="00DF47EF">
                <w:rPr>
                  <w:color w:val="000000" w:themeColor="text1"/>
                  <w:szCs w:val="22"/>
                </w:rPr>
                <w:t xml:space="preserve"> rozdz. 5.1 Kontekst wywołania o atrybut trybDostepuDoDanych </w:t>
              </w:r>
              <w:r w:rsidR="000C3A7E">
                <w:rPr>
                  <w:color w:val="000000" w:themeColor="text1"/>
                  <w:szCs w:val="22"/>
                </w:rPr>
                <w:t xml:space="preserve">oraz </w:t>
              </w:r>
              <w:r w:rsidR="000C3A7E" w:rsidRPr="000C3A7E">
                <w:rPr>
                  <w:color w:val="000000" w:themeColor="text1"/>
                  <w:szCs w:val="22"/>
                </w:rPr>
                <w:t>6.2.28 Operacja rozszerzonego wyszukiwania</w:t>
              </w:r>
            </w:ins>
          </w:p>
        </w:tc>
      </w:tr>
    </w:tbl>
    <w:p w14:paraId="21F3AE20" w14:textId="5C7F2801" w:rsidR="008856E3" w:rsidDel="006A3CEB" w:rsidRDefault="008856E3" w:rsidP="00845F69">
      <w:pPr>
        <w:rPr>
          <w:del w:id="5" w:author="Autor"/>
        </w:rPr>
      </w:pPr>
    </w:p>
    <w:p w14:paraId="7BAD70BF" w14:textId="3BC411B2" w:rsidR="008856E3" w:rsidDel="006A3CEB" w:rsidRDefault="008856E3">
      <w:pPr>
        <w:spacing w:before="0" w:after="0" w:line="240" w:lineRule="auto"/>
        <w:jc w:val="left"/>
        <w:rPr>
          <w:del w:id="6" w:author="Autor"/>
        </w:rPr>
      </w:pPr>
      <w:del w:id="7" w:author="Autor">
        <w:r w:rsidDel="006A3CEB">
          <w:lastRenderedPageBreak/>
          <w:br w:type="page"/>
        </w:r>
      </w:del>
    </w:p>
    <w:p w14:paraId="0E5115F0" w14:textId="77777777" w:rsidR="00FD1594" w:rsidRPr="00845F69" w:rsidRDefault="00FD1594" w:rsidP="006A3CEB">
      <w:pPr>
        <w:spacing w:before="0" w:after="0" w:line="240" w:lineRule="auto"/>
        <w:jc w:val="left"/>
      </w:pPr>
    </w:p>
    <w:tbl>
      <w:tblPr>
        <w:tblW w:w="9062" w:type="dxa"/>
        <w:tblInd w:w="-1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72"/>
        <w:gridCol w:w="7390"/>
      </w:tblGrid>
      <w:tr w:rsidR="00E46697" w:rsidRPr="00FD1594" w14:paraId="65D80004" w14:textId="77777777" w:rsidTr="756F791C">
        <w:trPr>
          <w:trHeight w:val="283"/>
          <w:tblHeader/>
        </w:trPr>
        <w:tc>
          <w:tcPr>
            <w:tcW w:w="9062" w:type="dxa"/>
            <w:gridSpan w:val="2"/>
            <w:shd w:val="clear" w:color="auto" w:fill="17365D" w:themeFill="text2" w:themeFillShade="BF"/>
          </w:tcPr>
          <w:p w14:paraId="784ABA3F" w14:textId="77777777" w:rsidR="00E46697" w:rsidRPr="00845F69" w:rsidRDefault="00E46697" w:rsidP="00845F69">
            <w:pPr>
              <w:pStyle w:val="Tabelanagwekdolewej"/>
            </w:pPr>
            <w:r w:rsidRPr="00845F69">
              <w:t>Dokumenty powiązane</w:t>
            </w:r>
          </w:p>
        </w:tc>
      </w:tr>
      <w:tr w:rsidR="00E46697" w:rsidRPr="00FD1594" w14:paraId="0B183E85" w14:textId="77777777" w:rsidTr="756F791C">
        <w:trPr>
          <w:trHeight w:val="283"/>
        </w:trPr>
        <w:tc>
          <w:tcPr>
            <w:tcW w:w="1672" w:type="dxa"/>
            <w:shd w:val="clear" w:color="auto" w:fill="17365D" w:themeFill="text2" w:themeFillShade="BF"/>
          </w:tcPr>
          <w:p w14:paraId="2A85807B" w14:textId="77777777" w:rsidR="00E46697" w:rsidRPr="00845F69" w:rsidRDefault="00E46697" w:rsidP="00845F69">
            <w:pPr>
              <w:pStyle w:val="Tabelanagwekdolewej"/>
            </w:pPr>
            <w:r w:rsidRPr="00845F69">
              <w:t>Nazwa pliku</w:t>
            </w:r>
          </w:p>
        </w:tc>
        <w:tc>
          <w:tcPr>
            <w:tcW w:w="7390" w:type="dxa"/>
            <w:shd w:val="clear" w:color="auto" w:fill="auto"/>
          </w:tcPr>
          <w:p w14:paraId="5E9EBF28" w14:textId="77777777" w:rsidR="00E46697" w:rsidRPr="00845F69" w:rsidRDefault="00E46697" w:rsidP="00845F69">
            <w:pPr>
              <w:pStyle w:val="tabelanormalny"/>
              <w:spacing w:line="288" w:lineRule="auto"/>
              <w:rPr>
                <w:sz w:val="16"/>
              </w:rPr>
            </w:pPr>
            <w:r w:rsidRPr="00845F69">
              <w:rPr>
                <w:sz w:val="16"/>
              </w:rPr>
              <w:t>P1-DS-Z1-Wniosek_o_nadanie uprawnien_srodowisko_integracyjne.docx</w:t>
            </w:r>
          </w:p>
        </w:tc>
      </w:tr>
      <w:tr w:rsidR="00E46697" w:rsidRPr="00FD1594" w14:paraId="69DAC4F8" w14:textId="77777777" w:rsidTr="756F791C">
        <w:trPr>
          <w:trHeight w:val="283"/>
        </w:trPr>
        <w:tc>
          <w:tcPr>
            <w:tcW w:w="1672" w:type="dxa"/>
            <w:shd w:val="clear" w:color="auto" w:fill="17365D" w:themeFill="text2" w:themeFillShade="BF"/>
          </w:tcPr>
          <w:p w14:paraId="3C2337C1" w14:textId="77777777" w:rsidR="00E46697" w:rsidRPr="00845F69" w:rsidRDefault="00E46697" w:rsidP="00845F69">
            <w:pPr>
              <w:pStyle w:val="Tabelanagwekdolewej"/>
            </w:pPr>
            <w:r w:rsidRPr="00845F69">
              <w:t>Zakres</w:t>
            </w:r>
          </w:p>
        </w:tc>
        <w:tc>
          <w:tcPr>
            <w:tcW w:w="7390" w:type="dxa"/>
            <w:shd w:val="clear" w:color="auto" w:fill="auto"/>
          </w:tcPr>
          <w:p w14:paraId="2E1EACDF" w14:textId="77777777" w:rsidR="00E46697" w:rsidRPr="00845F69" w:rsidRDefault="00E46697" w:rsidP="00845F69">
            <w:pPr>
              <w:pStyle w:val="tabelanormalny"/>
              <w:spacing w:line="288" w:lineRule="auto"/>
              <w:rPr>
                <w:sz w:val="16"/>
              </w:rPr>
            </w:pPr>
            <w:r w:rsidRPr="00845F69">
              <w:rPr>
                <w:sz w:val="16"/>
              </w:rPr>
              <w:t xml:space="preserve">Załącznik nr 1 - szablon wniosku o nadanie uprawnień do środowiska integracyjnego </w:t>
            </w:r>
          </w:p>
        </w:tc>
      </w:tr>
      <w:tr w:rsidR="00E46697" w:rsidRPr="00FD1594" w14:paraId="2F308B03" w14:textId="77777777" w:rsidTr="756F791C">
        <w:trPr>
          <w:trHeight w:val="283"/>
        </w:trPr>
        <w:tc>
          <w:tcPr>
            <w:tcW w:w="1672" w:type="dxa"/>
            <w:shd w:val="clear" w:color="auto" w:fill="17365D" w:themeFill="text2" w:themeFillShade="BF"/>
          </w:tcPr>
          <w:p w14:paraId="08C355C2" w14:textId="77777777" w:rsidR="00E46697" w:rsidRPr="00845F69" w:rsidRDefault="00E46697" w:rsidP="00845F69">
            <w:pPr>
              <w:pStyle w:val="Tabelanagwekdolewej"/>
            </w:pPr>
            <w:r w:rsidRPr="00845F69">
              <w:t>Nazwa pliku</w:t>
            </w:r>
          </w:p>
        </w:tc>
        <w:tc>
          <w:tcPr>
            <w:tcW w:w="7390" w:type="dxa"/>
            <w:shd w:val="clear" w:color="auto" w:fill="auto"/>
          </w:tcPr>
          <w:p w14:paraId="48BDAA06" w14:textId="1F783375" w:rsidR="00E46697" w:rsidRPr="00845F69" w:rsidRDefault="6ADBD95A" w:rsidP="6ADBD95A">
            <w:pPr>
              <w:pStyle w:val="tabelanormalny"/>
              <w:spacing w:line="288" w:lineRule="auto"/>
              <w:rPr>
                <w:sz w:val="16"/>
                <w:szCs w:val="16"/>
              </w:rPr>
            </w:pPr>
            <w:r w:rsidRPr="6ADBD95A">
              <w:rPr>
                <w:sz w:val="16"/>
                <w:szCs w:val="16"/>
              </w:rPr>
              <w:t>P1-DS-Z2-Pliki_WSDL_XSD_</w:t>
            </w:r>
            <w:del w:id="8" w:author="Autor">
              <w:r w:rsidRPr="6ADBD95A" w:rsidDel="00DF47EF">
                <w:rPr>
                  <w:sz w:val="16"/>
                  <w:szCs w:val="16"/>
                </w:rPr>
                <w:delText>20</w:delText>
              </w:r>
              <w:r w:rsidR="00B10688" w:rsidDel="00DF47EF">
                <w:rPr>
                  <w:sz w:val="16"/>
                  <w:szCs w:val="16"/>
                </w:rPr>
                <w:delText>200903</w:delText>
              </w:r>
            </w:del>
            <w:ins w:id="9" w:author="Autor">
              <w:r w:rsidR="00DF47EF" w:rsidRPr="6ADBD95A">
                <w:rPr>
                  <w:sz w:val="16"/>
                  <w:szCs w:val="16"/>
                </w:rPr>
                <w:t>20</w:t>
              </w:r>
              <w:r w:rsidR="00DF47EF">
                <w:rPr>
                  <w:sz w:val="16"/>
                  <w:szCs w:val="16"/>
                </w:rPr>
                <w:t>2230922</w:t>
              </w:r>
            </w:ins>
          </w:p>
        </w:tc>
      </w:tr>
      <w:tr w:rsidR="00E46697" w:rsidRPr="00FD1594" w14:paraId="1998461B" w14:textId="77777777" w:rsidTr="756F791C">
        <w:trPr>
          <w:trHeight w:val="283"/>
        </w:trPr>
        <w:tc>
          <w:tcPr>
            <w:tcW w:w="1672" w:type="dxa"/>
            <w:shd w:val="clear" w:color="auto" w:fill="17365D" w:themeFill="text2" w:themeFillShade="BF"/>
          </w:tcPr>
          <w:p w14:paraId="7451BBF7" w14:textId="77777777" w:rsidR="00E46697" w:rsidRPr="00845F69" w:rsidRDefault="00E46697" w:rsidP="00845F69">
            <w:pPr>
              <w:pStyle w:val="Tabelanagwekdolewej"/>
            </w:pPr>
            <w:r w:rsidRPr="00845F69">
              <w:t>Zakres</w:t>
            </w:r>
          </w:p>
        </w:tc>
        <w:tc>
          <w:tcPr>
            <w:tcW w:w="7390" w:type="dxa"/>
            <w:shd w:val="clear" w:color="auto" w:fill="auto"/>
          </w:tcPr>
          <w:p w14:paraId="7EA4F6AD" w14:textId="77777777" w:rsidR="00E46697" w:rsidRPr="00845F69" w:rsidRDefault="00E46697" w:rsidP="00845F69">
            <w:pPr>
              <w:pStyle w:val="tabelanormalny"/>
              <w:spacing w:line="288" w:lineRule="auto"/>
              <w:rPr>
                <w:sz w:val="16"/>
              </w:rPr>
            </w:pPr>
            <w:r w:rsidRPr="00845F69">
              <w:rPr>
                <w:sz w:val="16"/>
              </w:rPr>
              <w:t>Załącznik nr 2 - pliki WSDL i XSD</w:t>
            </w:r>
          </w:p>
        </w:tc>
      </w:tr>
      <w:tr w:rsidR="00E46697" w:rsidRPr="00FD1594" w14:paraId="5D19975D" w14:textId="77777777" w:rsidTr="756F791C">
        <w:trPr>
          <w:trHeight w:val="283"/>
        </w:trPr>
        <w:tc>
          <w:tcPr>
            <w:tcW w:w="1672" w:type="dxa"/>
            <w:shd w:val="clear" w:color="auto" w:fill="17365D" w:themeFill="text2" w:themeFillShade="BF"/>
          </w:tcPr>
          <w:p w14:paraId="01C64C02" w14:textId="77777777" w:rsidR="00E46697" w:rsidRPr="00845F69" w:rsidRDefault="00E46697" w:rsidP="00845F69">
            <w:pPr>
              <w:pStyle w:val="Tabelanagwekdolewej"/>
            </w:pPr>
            <w:r w:rsidRPr="00845F69">
              <w:t>Nazwa pliku</w:t>
            </w:r>
          </w:p>
        </w:tc>
        <w:tc>
          <w:tcPr>
            <w:tcW w:w="7390" w:type="dxa"/>
            <w:shd w:val="clear" w:color="auto" w:fill="auto"/>
          </w:tcPr>
          <w:p w14:paraId="2F5EA62B" w14:textId="77777777" w:rsidR="00E46697" w:rsidRPr="00845F69" w:rsidRDefault="00E46697" w:rsidP="00845F69">
            <w:pPr>
              <w:pStyle w:val="tabelanormalny"/>
              <w:spacing w:line="288" w:lineRule="auto"/>
              <w:rPr>
                <w:sz w:val="16"/>
              </w:rPr>
            </w:pPr>
            <w:r w:rsidRPr="00845F69">
              <w:rPr>
                <w:sz w:val="16"/>
              </w:rPr>
              <w:t>P1-DS-Z3_Kody_wyników_operacji.xlsx</w:t>
            </w:r>
          </w:p>
        </w:tc>
      </w:tr>
      <w:tr w:rsidR="00E46697" w:rsidRPr="00FD1594" w14:paraId="0DEBA1AA" w14:textId="77777777" w:rsidTr="756F791C">
        <w:trPr>
          <w:trHeight w:val="283"/>
        </w:trPr>
        <w:tc>
          <w:tcPr>
            <w:tcW w:w="1672" w:type="dxa"/>
            <w:shd w:val="clear" w:color="auto" w:fill="17365D" w:themeFill="text2" w:themeFillShade="BF"/>
          </w:tcPr>
          <w:p w14:paraId="39D0B02A" w14:textId="77777777" w:rsidR="00E46697" w:rsidRPr="00845F69" w:rsidRDefault="00E46697" w:rsidP="00845F69">
            <w:pPr>
              <w:pStyle w:val="Tabelanagwekdolewej"/>
            </w:pPr>
            <w:r w:rsidRPr="00845F69">
              <w:t>Zakres</w:t>
            </w:r>
          </w:p>
        </w:tc>
        <w:tc>
          <w:tcPr>
            <w:tcW w:w="7390" w:type="dxa"/>
            <w:shd w:val="clear" w:color="auto" w:fill="auto"/>
          </w:tcPr>
          <w:p w14:paraId="16030BE2" w14:textId="77777777" w:rsidR="00E46697" w:rsidRPr="00845F69" w:rsidRDefault="00E46697" w:rsidP="00845F69">
            <w:pPr>
              <w:pStyle w:val="tabelanormalny"/>
              <w:spacing w:line="288" w:lineRule="auto"/>
              <w:rPr>
                <w:sz w:val="16"/>
              </w:rPr>
            </w:pPr>
            <w:r w:rsidRPr="00845F69">
              <w:rPr>
                <w:sz w:val="16"/>
              </w:rPr>
              <w:t>Załącznik nr 3 - kody wyników operacji</w:t>
            </w:r>
          </w:p>
        </w:tc>
      </w:tr>
      <w:tr w:rsidR="00E46697" w:rsidRPr="00FD1594" w14:paraId="2EAE1CB9" w14:textId="77777777" w:rsidTr="756F791C">
        <w:trPr>
          <w:trHeight w:val="283"/>
        </w:trPr>
        <w:tc>
          <w:tcPr>
            <w:tcW w:w="1672" w:type="dxa"/>
            <w:shd w:val="clear" w:color="auto" w:fill="17365D" w:themeFill="text2" w:themeFillShade="BF"/>
          </w:tcPr>
          <w:p w14:paraId="23A5B1F4" w14:textId="77777777" w:rsidR="00E46697" w:rsidRPr="00845F69" w:rsidRDefault="00E46697" w:rsidP="00845F69">
            <w:pPr>
              <w:pStyle w:val="Tabelanagwekdolewej"/>
            </w:pPr>
            <w:r w:rsidRPr="00845F69">
              <w:t>Nazwa pliku</w:t>
            </w:r>
          </w:p>
        </w:tc>
        <w:tc>
          <w:tcPr>
            <w:tcW w:w="7390" w:type="dxa"/>
            <w:shd w:val="clear" w:color="auto" w:fill="auto"/>
          </w:tcPr>
          <w:p w14:paraId="26A8A426" w14:textId="66305F65" w:rsidR="00E46697" w:rsidRPr="00845F69" w:rsidRDefault="4E608AB8" w:rsidP="0CCCC319">
            <w:pPr>
              <w:pStyle w:val="tabelanormalny"/>
              <w:spacing w:line="288" w:lineRule="auto"/>
              <w:rPr>
                <w:sz w:val="16"/>
                <w:szCs w:val="16"/>
              </w:rPr>
            </w:pPr>
            <w:r w:rsidRPr="756F791C">
              <w:rPr>
                <w:sz w:val="16"/>
                <w:szCs w:val="16"/>
              </w:rPr>
              <w:t>P1-DS-Z4-HL7_CDA_PL_1.3.1.zip</w:t>
            </w:r>
          </w:p>
        </w:tc>
      </w:tr>
      <w:tr w:rsidR="00E46697" w:rsidRPr="00FD1594" w14:paraId="18AB89EB" w14:textId="77777777" w:rsidTr="756F791C">
        <w:trPr>
          <w:trHeight w:val="283"/>
        </w:trPr>
        <w:tc>
          <w:tcPr>
            <w:tcW w:w="1672" w:type="dxa"/>
            <w:shd w:val="clear" w:color="auto" w:fill="17365D" w:themeFill="text2" w:themeFillShade="BF"/>
          </w:tcPr>
          <w:p w14:paraId="6890B3A8" w14:textId="77777777" w:rsidR="00E46697" w:rsidRPr="00845F69" w:rsidRDefault="00E46697" w:rsidP="00845F69">
            <w:pPr>
              <w:pStyle w:val="Tabelanagwekdolewej"/>
            </w:pPr>
            <w:r w:rsidRPr="00845F69">
              <w:t>Zakres</w:t>
            </w:r>
          </w:p>
        </w:tc>
        <w:tc>
          <w:tcPr>
            <w:tcW w:w="7390" w:type="dxa"/>
            <w:shd w:val="clear" w:color="auto" w:fill="auto"/>
          </w:tcPr>
          <w:p w14:paraId="124914B1" w14:textId="5FA58565" w:rsidR="00E46697" w:rsidRPr="00845F69" w:rsidRDefault="38E033A2" w:rsidP="756F791C">
            <w:pPr>
              <w:pStyle w:val="tabelanormalny"/>
              <w:spacing w:line="288" w:lineRule="auto"/>
              <w:rPr>
                <w:sz w:val="16"/>
                <w:szCs w:val="16"/>
              </w:rPr>
            </w:pPr>
            <w:r w:rsidRPr="756F791C">
              <w:rPr>
                <w:sz w:val="16"/>
                <w:szCs w:val="16"/>
              </w:rPr>
              <w:t xml:space="preserve">Załącznik nr 4 - </w:t>
            </w:r>
            <w:r w:rsidR="7E3BD5A5" w:rsidRPr="756F791C">
              <w:rPr>
                <w:sz w:val="16"/>
                <w:szCs w:val="16"/>
              </w:rPr>
              <w:t>PIK HL7 CDA w wersji 1.3.1</w:t>
            </w:r>
          </w:p>
        </w:tc>
      </w:tr>
      <w:tr w:rsidR="00E46697" w:rsidRPr="00FD1594" w14:paraId="6119E955" w14:textId="77777777" w:rsidTr="756F791C">
        <w:trPr>
          <w:trHeight w:val="283"/>
        </w:trPr>
        <w:tc>
          <w:tcPr>
            <w:tcW w:w="1672" w:type="dxa"/>
            <w:shd w:val="clear" w:color="auto" w:fill="17365D" w:themeFill="text2" w:themeFillShade="BF"/>
          </w:tcPr>
          <w:p w14:paraId="07D6B805" w14:textId="77777777" w:rsidR="00E46697" w:rsidRPr="00845F69" w:rsidRDefault="00E46697" w:rsidP="00845F69">
            <w:pPr>
              <w:pStyle w:val="Tabelanagwekdolewej"/>
            </w:pPr>
            <w:r w:rsidRPr="00845F69">
              <w:t>Nazwa pliku</w:t>
            </w:r>
          </w:p>
        </w:tc>
        <w:tc>
          <w:tcPr>
            <w:tcW w:w="7390" w:type="dxa"/>
            <w:shd w:val="clear" w:color="auto" w:fill="auto"/>
          </w:tcPr>
          <w:p w14:paraId="535E3B68" w14:textId="77777777" w:rsidR="00E46697" w:rsidRPr="00845F69" w:rsidRDefault="00E46697" w:rsidP="00845F69">
            <w:pPr>
              <w:pStyle w:val="tabelanormalny"/>
              <w:spacing w:line="288" w:lineRule="auto"/>
              <w:rPr>
                <w:sz w:val="16"/>
              </w:rPr>
            </w:pPr>
            <w:r w:rsidRPr="00845F69">
              <w:rPr>
                <w:sz w:val="16"/>
              </w:rPr>
              <w:t>P1-DS-Z5_Lista_regul_P1.xlsx</w:t>
            </w:r>
          </w:p>
        </w:tc>
      </w:tr>
      <w:tr w:rsidR="00E46697" w:rsidRPr="00FD1594" w14:paraId="3A4899B4" w14:textId="77777777" w:rsidTr="756F791C">
        <w:trPr>
          <w:trHeight w:val="283"/>
        </w:trPr>
        <w:tc>
          <w:tcPr>
            <w:tcW w:w="1672" w:type="dxa"/>
            <w:shd w:val="clear" w:color="auto" w:fill="17365D" w:themeFill="text2" w:themeFillShade="BF"/>
          </w:tcPr>
          <w:p w14:paraId="3A1958F1" w14:textId="77777777" w:rsidR="00E46697" w:rsidRPr="00845F69" w:rsidRDefault="00E46697" w:rsidP="00845F69">
            <w:pPr>
              <w:pStyle w:val="Tabelanagwekdolewej"/>
            </w:pPr>
            <w:r w:rsidRPr="00845F69">
              <w:t>Zakres</w:t>
            </w:r>
          </w:p>
        </w:tc>
        <w:tc>
          <w:tcPr>
            <w:tcW w:w="7390" w:type="dxa"/>
            <w:shd w:val="clear" w:color="auto" w:fill="auto"/>
          </w:tcPr>
          <w:p w14:paraId="7975E113" w14:textId="77777777" w:rsidR="00E46697" w:rsidRPr="00845F69" w:rsidRDefault="00E46697" w:rsidP="00845F69">
            <w:pPr>
              <w:pStyle w:val="tabelanormalny"/>
              <w:spacing w:line="288" w:lineRule="auto"/>
              <w:rPr>
                <w:sz w:val="16"/>
              </w:rPr>
            </w:pPr>
            <w:r w:rsidRPr="00845F69">
              <w:rPr>
                <w:sz w:val="16"/>
              </w:rPr>
              <w:t>Załącznik nr 5 – Wykaz i opis reguł zwracanych przez system P1</w:t>
            </w:r>
          </w:p>
        </w:tc>
      </w:tr>
      <w:tr w:rsidR="00E46697" w:rsidRPr="00FD1594" w14:paraId="37B3B5C0" w14:textId="77777777" w:rsidTr="756F791C">
        <w:trPr>
          <w:trHeight w:val="283"/>
        </w:trPr>
        <w:tc>
          <w:tcPr>
            <w:tcW w:w="1672" w:type="dxa"/>
            <w:shd w:val="clear" w:color="auto" w:fill="17365D" w:themeFill="text2" w:themeFillShade="BF"/>
          </w:tcPr>
          <w:p w14:paraId="0E3D555A" w14:textId="77777777" w:rsidR="00E46697" w:rsidRPr="00845F69" w:rsidRDefault="00E46697" w:rsidP="00845F69">
            <w:pPr>
              <w:pStyle w:val="Tabelanagwekdolewej"/>
            </w:pPr>
            <w:r w:rsidRPr="00845F69">
              <w:t>Nazwa pliku</w:t>
            </w:r>
          </w:p>
        </w:tc>
        <w:tc>
          <w:tcPr>
            <w:tcW w:w="7390" w:type="dxa"/>
            <w:shd w:val="clear" w:color="auto" w:fill="auto"/>
          </w:tcPr>
          <w:p w14:paraId="620011B2" w14:textId="77777777" w:rsidR="00E46697" w:rsidRPr="00845F69" w:rsidRDefault="00E46697" w:rsidP="00845F69">
            <w:pPr>
              <w:pStyle w:val="tabelanormalny"/>
              <w:spacing w:line="288" w:lineRule="auto"/>
              <w:rPr>
                <w:sz w:val="16"/>
              </w:rPr>
            </w:pPr>
            <w:r w:rsidRPr="00845F69">
              <w:rPr>
                <w:sz w:val="16"/>
              </w:rPr>
              <w:t>P1-DS-Z6-</w:t>
            </w:r>
            <w:r w:rsidR="00395645" w:rsidRPr="00845F69">
              <w:rPr>
                <w:sz w:val="16"/>
              </w:rPr>
              <w:t>Rejestr_OID</w:t>
            </w:r>
            <w:r w:rsidRPr="00845F69">
              <w:rPr>
                <w:sz w:val="16"/>
              </w:rPr>
              <w:t>.xlsx</w:t>
            </w:r>
          </w:p>
        </w:tc>
      </w:tr>
      <w:tr w:rsidR="00E46697" w:rsidRPr="00FD1594" w14:paraId="3330EB34" w14:textId="77777777" w:rsidTr="756F791C">
        <w:trPr>
          <w:trHeight w:val="283"/>
        </w:trPr>
        <w:tc>
          <w:tcPr>
            <w:tcW w:w="1672" w:type="dxa"/>
            <w:shd w:val="clear" w:color="auto" w:fill="17365D" w:themeFill="text2" w:themeFillShade="BF"/>
          </w:tcPr>
          <w:p w14:paraId="045069A9" w14:textId="77777777" w:rsidR="00E46697" w:rsidRPr="00845F69" w:rsidRDefault="00E46697" w:rsidP="00845F69">
            <w:pPr>
              <w:pStyle w:val="Tabelanagwekdolewej"/>
            </w:pPr>
            <w:r w:rsidRPr="00845F69">
              <w:t>Zakres</w:t>
            </w:r>
          </w:p>
        </w:tc>
        <w:tc>
          <w:tcPr>
            <w:tcW w:w="7390" w:type="dxa"/>
            <w:shd w:val="clear" w:color="auto" w:fill="auto"/>
          </w:tcPr>
          <w:p w14:paraId="1BF222E2" w14:textId="77777777" w:rsidR="00E46697" w:rsidRPr="00845F69" w:rsidRDefault="00E46697" w:rsidP="00845F69">
            <w:pPr>
              <w:pStyle w:val="tabelanormalny"/>
              <w:spacing w:line="288" w:lineRule="auto"/>
              <w:rPr>
                <w:sz w:val="16"/>
              </w:rPr>
            </w:pPr>
            <w:r w:rsidRPr="00845F69">
              <w:rPr>
                <w:sz w:val="16"/>
              </w:rPr>
              <w:t xml:space="preserve">Załącznik nr 6 – </w:t>
            </w:r>
            <w:r w:rsidR="00395645" w:rsidRPr="00845F69">
              <w:rPr>
                <w:sz w:val="16"/>
              </w:rPr>
              <w:t>Pełna wersja rejestru OID</w:t>
            </w:r>
          </w:p>
        </w:tc>
      </w:tr>
      <w:tr w:rsidR="00195873" w:rsidRPr="00FD1594" w14:paraId="47F23D90" w14:textId="77777777" w:rsidTr="756F791C">
        <w:trPr>
          <w:trHeight w:val="283"/>
        </w:trPr>
        <w:tc>
          <w:tcPr>
            <w:tcW w:w="1672" w:type="dxa"/>
            <w:shd w:val="clear" w:color="auto" w:fill="17365D" w:themeFill="text2" w:themeFillShade="BF"/>
          </w:tcPr>
          <w:p w14:paraId="2C57CBEF" w14:textId="77777777" w:rsidR="00195873" w:rsidRPr="00845F69" w:rsidRDefault="00195873" w:rsidP="00845F69">
            <w:pPr>
              <w:pStyle w:val="Tabelanagwekdolewej"/>
            </w:pPr>
            <w:r w:rsidRPr="00845F69">
              <w:t>Nazwa pliku</w:t>
            </w:r>
          </w:p>
        </w:tc>
        <w:tc>
          <w:tcPr>
            <w:tcW w:w="7390" w:type="dxa"/>
            <w:shd w:val="clear" w:color="auto" w:fill="auto"/>
          </w:tcPr>
          <w:p w14:paraId="3F374F83" w14:textId="54101CE8" w:rsidR="00195873" w:rsidRPr="00845F69" w:rsidRDefault="00195873" w:rsidP="0ACAB442">
            <w:pPr>
              <w:pStyle w:val="tabelanormalny"/>
              <w:spacing w:line="288" w:lineRule="auto"/>
              <w:rPr>
                <w:sz w:val="16"/>
                <w:szCs w:val="16"/>
              </w:rPr>
            </w:pPr>
            <w:r w:rsidRPr="756F791C">
              <w:rPr>
                <w:sz w:val="16"/>
                <w:szCs w:val="16"/>
              </w:rPr>
              <w:t>P1-DS-Z8-HL7_CDA_PL_1.3.</w:t>
            </w:r>
            <w:r w:rsidR="22557702" w:rsidRPr="756F791C">
              <w:rPr>
                <w:sz w:val="16"/>
                <w:szCs w:val="16"/>
              </w:rPr>
              <w:t>2</w:t>
            </w:r>
            <w:r w:rsidRPr="756F791C">
              <w:rPr>
                <w:sz w:val="16"/>
                <w:szCs w:val="16"/>
              </w:rPr>
              <w:t>.zip</w:t>
            </w:r>
          </w:p>
        </w:tc>
      </w:tr>
      <w:tr w:rsidR="00195873" w:rsidRPr="00FD1594" w14:paraId="790F5CB4" w14:textId="77777777" w:rsidTr="756F791C">
        <w:trPr>
          <w:trHeight w:val="283"/>
        </w:trPr>
        <w:tc>
          <w:tcPr>
            <w:tcW w:w="1672" w:type="dxa"/>
            <w:shd w:val="clear" w:color="auto" w:fill="17365D" w:themeFill="text2" w:themeFillShade="BF"/>
          </w:tcPr>
          <w:p w14:paraId="3330A983" w14:textId="77777777" w:rsidR="00195873" w:rsidRPr="00845F69" w:rsidRDefault="00195873" w:rsidP="00845F69">
            <w:pPr>
              <w:pStyle w:val="Tabelanagwekdolewej"/>
            </w:pPr>
            <w:r w:rsidRPr="00845F69">
              <w:t>Zakres</w:t>
            </w:r>
          </w:p>
        </w:tc>
        <w:tc>
          <w:tcPr>
            <w:tcW w:w="7390" w:type="dxa"/>
            <w:shd w:val="clear" w:color="auto" w:fill="auto"/>
          </w:tcPr>
          <w:p w14:paraId="6CE3C527" w14:textId="79B66417" w:rsidR="00195873" w:rsidRPr="00845F69" w:rsidRDefault="3B568B0F" w:rsidP="0ACAB442">
            <w:pPr>
              <w:pStyle w:val="tabelanormalny"/>
              <w:spacing w:line="288" w:lineRule="auto"/>
              <w:rPr>
                <w:sz w:val="16"/>
                <w:szCs w:val="16"/>
              </w:rPr>
            </w:pPr>
            <w:r w:rsidRPr="756F791C">
              <w:rPr>
                <w:sz w:val="16"/>
                <w:szCs w:val="16"/>
              </w:rPr>
              <w:t>Załącznik nr 8 - PIK HL7 CDA w wersji 1.3.2</w:t>
            </w:r>
          </w:p>
        </w:tc>
      </w:tr>
      <w:tr w:rsidR="003216DF" w:rsidRPr="00FD1594" w14:paraId="3A4843D7" w14:textId="77777777" w:rsidTr="756F791C">
        <w:trPr>
          <w:trHeight w:val="283"/>
        </w:trPr>
        <w:tc>
          <w:tcPr>
            <w:tcW w:w="1672" w:type="dxa"/>
            <w:shd w:val="clear" w:color="auto" w:fill="17365D" w:themeFill="text2" w:themeFillShade="BF"/>
          </w:tcPr>
          <w:p w14:paraId="5D646930" w14:textId="77777777" w:rsidR="003216DF" w:rsidRPr="00845F69" w:rsidRDefault="003216DF" w:rsidP="00845F69">
            <w:pPr>
              <w:pStyle w:val="Tabelanagwekdolewej"/>
            </w:pPr>
            <w:r w:rsidRPr="00845F69">
              <w:t>Nazwa pliku</w:t>
            </w:r>
          </w:p>
        </w:tc>
        <w:tc>
          <w:tcPr>
            <w:tcW w:w="7390" w:type="dxa"/>
            <w:shd w:val="clear" w:color="auto" w:fill="auto"/>
          </w:tcPr>
          <w:p w14:paraId="702443C1" w14:textId="2A9F173C" w:rsidR="003216DF" w:rsidRPr="00845F69" w:rsidRDefault="00F801FD" w:rsidP="00845F69">
            <w:pPr>
              <w:pStyle w:val="tabelanormalny"/>
              <w:spacing w:line="288" w:lineRule="auto"/>
              <w:rPr>
                <w:sz w:val="16"/>
              </w:rPr>
            </w:pPr>
            <w:r w:rsidRPr="00F801FD">
              <w:rPr>
                <w:sz w:val="16"/>
              </w:rPr>
              <w:t>https://www.cez.gov.pl/HL7POL-1.3.1.2/plcda-1.3.1.2/plcda-html-1.3.1.2/files/Instrukcja_stosowania_PIK_HL7_CDA_20191111_v_1.3.1u2.pdf</w:t>
            </w:r>
          </w:p>
        </w:tc>
      </w:tr>
      <w:tr w:rsidR="003216DF" w:rsidRPr="00FD1594" w14:paraId="2993D963" w14:textId="77777777" w:rsidTr="756F791C">
        <w:trPr>
          <w:trHeight w:val="283"/>
        </w:trPr>
        <w:tc>
          <w:tcPr>
            <w:tcW w:w="1672" w:type="dxa"/>
            <w:shd w:val="clear" w:color="auto" w:fill="17365D" w:themeFill="text2" w:themeFillShade="BF"/>
          </w:tcPr>
          <w:p w14:paraId="015F6B59" w14:textId="77777777" w:rsidR="003216DF" w:rsidRPr="00845F69" w:rsidRDefault="003216DF" w:rsidP="00845F69">
            <w:pPr>
              <w:pStyle w:val="Tabelanagwekdolewej"/>
            </w:pPr>
            <w:r w:rsidRPr="00845F69">
              <w:t>Zakres</w:t>
            </w:r>
          </w:p>
        </w:tc>
        <w:tc>
          <w:tcPr>
            <w:tcW w:w="7390" w:type="dxa"/>
            <w:shd w:val="clear" w:color="auto" w:fill="auto"/>
          </w:tcPr>
          <w:p w14:paraId="44A5D973" w14:textId="77777777" w:rsidR="003216DF" w:rsidRPr="00845F69" w:rsidRDefault="003216DF" w:rsidP="00845F69">
            <w:pPr>
              <w:pStyle w:val="tabelanormalny"/>
              <w:spacing w:line="288" w:lineRule="auto"/>
              <w:rPr>
                <w:sz w:val="16"/>
              </w:rPr>
            </w:pPr>
            <w:r w:rsidRPr="00845F69">
              <w:rPr>
                <w:sz w:val="16"/>
              </w:rPr>
              <w:t>Instrukcja stosowania implementacji PIK HL7 CDA</w:t>
            </w:r>
          </w:p>
        </w:tc>
      </w:tr>
      <w:tr w:rsidR="5AC89759" w14:paraId="6A32A3AB" w14:textId="77777777" w:rsidTr="756F791C">
        <w:trPr>
          <w:trHeight w:val="283"/>
        </w:trPr>
        <w:tc>
          <w:tcPr>
            <w:tcW w:w="1672" w:type="dxa"/>
            <w:shd w:val="clear" w:color="auto" w:fill="17365D" w:themeFill="text2" w:themeFillShade="BF"/>
          </w:tcPr>
          <w:p w14:paraId="243627B7" w14:textId="0F281BD5" w:rsidR="17C46796" w:rsidRDefault="17C46796" w:rsidP="5AC89759">
            <w:pPr>
              <w:pStyle w:val="Tabelanagwekdolewej"/>
            </w:pPr>
            <w:r>
              <w:t>Zakres</w:t>
            </w:r>
          </w:p>
        </w:tc>
        <w:tc>
          <w:tcPr>
            <w:tcW w:w="7390" w:type="dxa"/>
            <w:shd w:val="clear" w:color="auto" w:fill="auto"/>
          </w:tcPr>
          <w:p w14:paraId="171CFFA0" w14:textId="445FC219" w:rsidR="3CA0FF17" w:rsidRDefault="3CA0FF17" w:rsidP="5AC89759">
            <w:pPr>
              <w:pStyle w:val="tabelanormalny"/>
              <w:spacing w:line="288" w:lineRule="auto"/>
              <w:rPr>
                <w:sz w:val="16"/>
                <w:szCs w:val="16"/>
              </w:rPr>
            </w:pPr>
            <w:r w:rsidRPr="5AC89759">
              <w:rPr>
                <w:sz w:val="16"/>
                <w:szCs w:val="16"/>
              </w:rPr>
              <w:t>Specyfikacja QR-kodó</w:t>
            </w:r>
            <w:r w:rsidR="3AE11036" w:rsidRPr="5AC89759">
              <w:rPr>
                <w:sz w:val="16"/>
                <w:szCs w:val="16"/>
              </w:rPr>
              <w:t>w</w:t>
            </w:r>
            <w:r w:rsidRPr="5AC89759">
              <w:rPr>
                <w:sz w:val="16"/>
                <w:szCs w:val="16"/>
              </w:rPr>
              <w:t xml:space="preserve"> pakietu recept</w:t>
            </w:r>
          </w:p>
        </w:tc>
      </w:tr>
      <w:tr w:rsidR="5AC89759" w14:paraId="3EDF40FE" w14:textId="77777777" w:rsidTr="756F791C">
        <w:trPr>
          <w:trHeight w:val="283"/>
        </w:trPr>
        <w:tc>
          <w:tcPr>
            <w:tcW w:w="1672" w:type="dxa"/>
            <w:shd w:val="clear" w:color="auto" w:fill="17365D" w:themeFill="text2" w:themeFillShade="BF"/>
          </w:tcPr>
          <w:p w14:paraId="5611B582" w14:textId="19DEDC03" w:rsidR="17C46796" w:rsidRDefault="17C46796" w:rsidP="5AC89759">
            <w:pPr>
              <w:pStyle w:val="Tabelanagwekdolewej"/>
            </w:pPr>
            <w:r>
              <w:t>Nazwa pliku</w:t>
            </w:r>
          </w:p>
        </w:tc>
        <w:tc>
          <w:tcPr>
            <w:tcW w:w="7390" w:type="dxa"/>
            <w:shd w:val="clear" w:color="auto" w:fill="auto"/>
          </w:tcPr>
          <w:p w14:paraId="460BB4E7" w14:textId="097F9564" w:rsidR="1832BB39" w:rsidRDefault="1832BB39" w:rsidP="5AC89759">
            <w:pPr>
              <w:pStyle w:val="tabelanormalny"/>
              <w:spacing w:line="288" w:lineRule="auto"/>
              <w:rPr>
                <w:sz w:val="16"/>
                <w:szCs w:val="16"/>
              </w:rPr>
            </w:pPr>
            <w:r w:rsidRPr="5AC89759">
              <w:rPr>
                <w:sz w:val="16"/>
                <w:szCs w:val="16"/>
              </w:rPr>
              <w:t>P1-DS-Z10-Specyfikacja_QR-kodów</w:t>
            </w:r>
          </w:p>
        </w:tc>
      </w:tr>
      <w:tr w:rsidR="5AC89759" w14:paraId="00253956" w14:textId="77777777" w:rsidTr="756F791C">
        <w:trPr>
          <w:trHeight w:val="283"/>
        </w:trPr>
        <w:tc>
          <w:tcPr>
            <w:tcW w:w="1672" w:type="dxa"/>
            <w:shd w:val="clear" w:color="auto" w:fill="17365D" w:themeFill="text2" w:themeFillShade="BF"/>
          </w:tcPr>
          <w:p w14:paraId="3FD188B7" w14:textId="0AFDCE46" w:rsidR="17C46796" w:rsidRDefault="17C46796" w:rsidP="5AC89759">
            <w:pPr>
              <w:pStyle w:val="Tabelanagwekdolewej"/>
            </w:pPr>
            <w:r>
              <w:t>Zakres</w:t>
            </w:r>
          </w:p>
        </w:tc>
        <w:tc>
          <w:tcPr>
            <w:tcW w:w="7390" w:type="dxa"/>
            <w:shd w:val="clear" w:color="auto" w:fill="auto"/>
          </w:tcPr>
          <w:p w14:paraId="19A23736" w14:textId="0CB5C625" w:rsidR="17C46796" w:rsidRDefault="17C46796" w:rsidP="5AC89759">
            <w:pPr>
              <w:pStyle w:val="tabelanormalny"/>
              <w:spacing w:line="288" w:lineRule="auto"/>
              <w:rPr>
                <w:sz w:val="16"/>
                <w:szCs w:val="16"/>
              </w:rPr>
            </w:pPr>
            <w:r w:rsidRPr="5AC89759">
              <w:rPr>
                <w:sz w:val="16"/>
                <w:szCs w:val="16"/>
              </w:rPr>
              <w:t>Informacje techniczne dot. Algorytmy odczytania danych z QR-kodów</w:t>
            </w:r>
          </w:p>
        </w:tc>
      </w:tr>
    </w:tbl>
    <w:p w14:paraId="28076A48" w14:textId="52F12B37" w:rsidR="00E46697" w:rsidRPr="007B3E49" w:rsidRDefault="130D2C36" w:rsidP="00911709">
      <w:pPr>
        <w:pStyle w:val="spistreci-tytu"/>
        <w:spacing w:line="288" w:lineRule="auto"/>
      </w:pPr>
      <w:r>
        <w:lastRenderedPageBreak/>
        <w:t>Spis treści</w:t>
      </w:r>
    </w:p>
    <w:p w14:paraId="44CCFCC3" w14:textId="4D4929AC" w:rsidR="000D604A" w:rsidRDefault="00E46697">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66051176" w:history="1">
        <w:r w:rsidR="000D604A" w:rsidRPr="00AE4DB2">
          <w:rPr>
            <w:rStyle w:val="Hipercze"/>
            <w:noProof/>
          </w:rPr>
          <w:t>1.</w:t>
        </w:r>
        <w:r w:rsidR="000D604A">
          <w:rPr>
            <w:rFonts w:asciiTheme="minorHAnsi" w:eastAsiaTheme="minorEastAsia" w:hAnsiTheme="minorHAnsi" w:cstheme="minorBidi"/>
            <w:b w:val="0"/>
            <w:noProof/>
            <w:szCs w:val="22"/>
            <w:lang w:eastAsia="pl-PL"/>
          </w:rPr>
          <w:tab/>
        </w:r>
        <w:r w:rsidR="000D604A" w:rsidRPr="00AE4DB2">
          <w:rPr>
            <w:rStyle w:val="Hipercze"/>
            <w:noProof/>
          </w:rPr>
          <w:t>Wstęp</w:t>
        </w:r>
        <w:r w:rsidR="000D604A">
          <w:rPr>
            <w:noProof/>
            <w:webHidden/>
          </w:rPr>
          <w:tab/>
        </w:r>
        <w:r w:rsidR="000D604A">
          <w:rPr>
            <w:noProof/>
            <w:webHidden/>
          </w:rPr>
          <w:fldChar w:fldCharType="begin"/>
        </w:r>
        <w:r w:rsidR="000D604A">
          <w:rPr>
            <w:noProof/>
            <w:webHidden/>
          </w:rPr>
          <w:instrText xml:space="preserve"> PAGEREF _Toc66051176 \h </w:instrText>
        </w:r>
        <w:r w:rsidR="000D604A">
          <w:rPr>
            <w:noProof/>
            <w:webHidden/>
          </w:rPr>
        </w:r>
        <w:r w:rsidR="000D604A">
          <w:rPr>
            <w:noProof/>
            <w:webHidden/>
          </w:rPr>
          <w:fldChar w:fldCharType="separate"/>
        </w:r>
        <w:r w:rsidR="000D604A">
          <w:rPr>
            <w:noProof/>
            <w:webHidden/>
          </w:rPr>
          <w:t>14</w:t>
        </w:r>
        <w:r w:rsidR="000D604A">
          <w:rPr>
            <w:noProof/>
            <w:webHidden/>
          </w:rPr>
          <w:fldChar w:fldCharType="end"/>
        </w:r>
      </w:hyperlink>
    </w:p>
    <w:p w14:paraId="0709B16A" w14:textId="67F526C9" w:rsidR="000D604A" w:rsidRDefault="00000000">
      <w:pPr>
        <w:pStyle w:val="Spistreci2"/>
        <w:rPr>
          <w:rFonts w:asciiTheme="minorHAnsi" w:eastAsiaTheme="minorEastAsia" w:hAnsiTheme="minorHAnsi" w:cstheme="minorBidi"/>
          <w:noProof/>
          <w:szCs w:val="22"/>
          <w:lang w:eastAsia="pl-PL"/>
        </w:rPr>
      </w:pPr>
      <w:hyperlink w:anchor="_Toc66051177" w:history="1">
        <w:r w:rsidR="000D604A" w:rsidRPr="00AE4DB2">
          <w:rPr>
            <w:rStyle w:val="Hipercze"/>
            <w:noProof/>
          </w:rPr>
          <w:t>1.1.</w:t>
        </w:r>
        <w:r w:rsidR="000D604A">
          <w:rPr>
            <w:rFonts w:asciiTheme="minorHAnsi" w:eastAsiaTheme="minorEastAsia" w:hAnsiTheme="minorHAnsi" w:cstheme="minorBidi"/>
            <w:noProof/>
            <w:szCs w:val="22"/>
            <w:lang w:eastAsia="pl-PL"/>
          </w:rPr>
          <w:tab/>
        </w:r>
        <w:r w:rsidR="000D604A" w:rsidRPr="00AE4DB2">
          <w:rPr>
            <w:rStyle w:val="Hipercze"/>
            <w:noProof/>
          </w:rPr>
          <w:t>Cel i zakres dokumentu</w:t>
        </w:r>
        <w:r w:rsidR="000D604A">
          <w:rPr>
            <w:noProof/>
            <w:webHidden/>
          </w:rPr>
          <w:tab/>
        </w:r>
        <w:r w:rsidR="000D604A">
          <w:rPr>
            <w:noProof/>
            <w:webHidden/>
          </w:rPr>
          <w:fldChar w:fldCharType="begin"/>
        </w:r>
        <w:r w:rsidR="000D604A">
          <w:rPr>
            <w:noProof/>
            <w:webHidden/>
          </w:rPr>
          <w:instrText xml:space="preserve"> PAGEREF _Toc66051177 \h </w:instrText>
        </w:r>
        <w:r w:rsidR="000D604A">
          <w:rPr>
            <w:noProof/>
            <w:webHidden/>
          </w:rPr>
        </w:r>
        <w:r w:rsidR="000D604A">
          <w:rPr>
            <w:noProof/>
            <w:webHidden/>
          </w:rPr>
          <w:fldChar w:fldCharType="separate"/>
        </w:r>
        <w:r w:rsidR="000D604A">
          <w:rPr>
            <w:noProof/>
            <w:webHidden/>
          </w:rPr>
          <w:t>14</w:t>
        </w:r>
        <w:r w:rsidR="000D604A">
          <w:rPr>
            <w:noProof/>
            <w:webHidden/>
          </w:rPr>
          <w:fldChar w:fldCharType="end"/>
        </w:r>
      </w:hyperlink>
    </w:p>
    <w:p w14:paraId="19E7EA8E" w14:textId="6CAE3668" w:rsidR="000D604A" w:rsidRDefault="00000000">
      <w:pPr>
        <w:pStyle w:val="Spistreci2"/>
        <w:rPr>
          <w:rFonts w:asciiTheme="minorHAnsi" w:eastAsiaTheme="minorEastAsia" w:hAnsiTheme="minorHAnsi" w:cstheme="minorBidi"/>
          <w:noProof/>
          <w:szCs w:val="22"/>
          <w:lang w:eastAsia="pl-PL"/>
        </w:rPr>
      </w:pPr>
      <w:hyperlink w:anchor="_Toc66051178" w:history="1">
        <w:r w:rsidR="000D604A" w:rsidRPr="00AE4DB2">
          <w:rPr>
            <w:rStyle w:val="Hipercze"/>
            <w:noProof/>
          </w:rPr>
          <w:t>1.2.</w:t>
        </w:r>
        <w:r w:rsidR="000D604A">
          <w:rPr>
            <w:rFonts w:asciiTheme="minorHAnsi" w:eastAsiaTheme="minorEastAsia" w:hAnsiTheme="minorHAnsi" w:cstheme="minorBidi"/>
            <w:noProof/>
            <w:szCs w:val="22"/>
            <w:lang w:eastAsia="pl-PL"/>
          </w:rPr>
          <w:tab/>
        </w:r>
        <w:r w:rsidR="000D604A" w:rsidRPr="00AE4DB2">
          <w:rPr>
            <w:rStyle w:val="Hipercze"/>
            <w:noProof/>
          </w:rPr>
          <w:t>Wykorzystywane skróty i terminy</w:t>
        </w:r>
        <w:r w:rsidR="000D604A">
          <w:rPr>
            <w:noProof/>
            <w:webHidden/>
          </w:rPr>
          <w:tab/>
        </w:r>
        <w:r w:rsidR="000D604A">
          <w:rPr>
            <w:noProof/>
            <w:webHidden/>
          </w:rPr>
          <w:fldChar w:fldCharType="begin"/>
        </w:r>
        <w:r w:rsidR="000D604A">
          <w:rPr>
            <w:noProof/>
            <w:webHidden/>
          </w:rPr>
          <w:instrText xml:space="preserve"> PAGEREF _Toc66051178 \h </w:instrText>
        </w:r>
        <w:r w:rsidR="000D604A">
          <w:rPr>
            <w:noProof/>
            <w:webHidden/>
          </w:rPr>
        </w:r>
        <w:r w:rsidR="000D604A">
          <w:rPr>
            <w:noProof/>
            <w:webHidden/>
          </w:rPr>
          <w:fldChar w:fldCharType="separate"/>
        </w:r>
        <w:r w:rsidR="000D604A">
          <w:rPr>
            <w:noProof/>
            <w:webHidden/>
          </w:rPr>
          <w:t>14</w:t>
        </w:r>
        <w:r w:rsidR="000D604A">
          <w:rPr>
            <w:noProof/>
            <w:webHidden/>
          </w:rPr>
          <w:fldChar w:fldCharType="end"/>
        </w:r>
      </w:hyperlink>
    </w:p>
    <w:p w14:paraId="711E0227" w14:textId="7AB7B39E" w:rsidR="000D604A" w:rsidRDefault="00000000">
      <w:pPr>
        <w:pStyle w:val="Spistreci1"/>
        <w:rPr>
          <w:rFonts w:asciiTheme="minorHAnsi" w:eastAsiaTheme="minorEastAsia" w:hAnsiTheme="minorHAnsi" w:cstheme="minorBidi"/>
          <w:b w:val="0"/>
          <w:noProof/>
          <w:szCs w:val="22"/>
          <w:lang w:eastAsia="pl-PL"/>
        </w:rPr>
      </w:pPr>
      <w:hyperlink w:anchor="_Toc66051179" w:history="1">
        <w:r w:rsidR="000D604A" w:rsidRPr="00AE4DB2">
          <w:rPr>
            <w:rStyle w:val="Hipercze"/>
            <w:noProof/>
          </w:rPr>
          <w:t>2.</w:t>
        </w:r>
        <w:r w:rsidR="000D604A">
          <w:rPr>
            <w:rFonts w:asciiTheme="minorHAnsi" w:eastAsiaTheme="minorEastAsia" w:hAnsiTheme="minorHAnsi" w:cstheme="minorBidi"/>
            <w:b w:val="0"/>
            <w:noProof/>
            <w:szCs w:val="22"/>
            <w:lang w:eastAsia="pl-PL"/>
          </w:rPr>
          <w:tab/>
        </w:r>
        <w:r w:rsidR="000D604A" w:rsidRPr="00AE4DB2">
          <w:rPr>
            <w:rStyle w:val="Hipercze"/>
            <w:noProof/>
          </w:rPr>
          <w:t>Ogólny opis systemu P1 w zakresie e-Recepty</w:t>
        </w:r>
        <w:r w:rsidR="000D604A">
          <w:rPr>
            <w:noProof/>
            <w:webHidden/>
          </w:rPr>
          <w:tab/>
        </w:r>
        <w:r w:rsidR="000D604A">
          <w:rPr>
            <w:noProof/>
            <w:webHidden/>
          </w:rPr>
          <w:fldChar w:fldCharType="begin"/>
        </w:r>
        <w:r w:rsidR="000D604A">
          <w:rPr>
            <w:noProof/>
            <w:webHidden/>
          </w:rPr>
          <w:instrText xml:space="preserve"> PAGEREF _Toc66051179 \h </w:instrText>
        </w:r>
        <w:r w:rsidR="000D604A">
          <w:rPr>
            <w:noProof/>
            <w:webHidden/>
          </w:rPr>
        </w:r>
        <w:r w:rsidR="000D604A">
          <w:rPr>
            <w:noProof/>
            <w:webHidden/>
          </w:rPr>
          <w:fldChar w:fldCharType="separate"/>
        </w:r>
        <w:r w:rsidR="000D604A">
          <w:rPr>
            <w:noProof/>
            <w:webHidden/>
          </w:rPr>
          <w:t>17</w:t>
        </w:r>
        <w:r w:rsidR="000D604A">
          <w:rPr>
            <w:noProof/>
            <w:webHidden/>
          </w:rPr>
          <w:fldChar w:fldCharType="end"/>
        </w:r>
      </w:hyperlink>
    </w:p>
    <w:p w14:paraId="274597B1" w14:textId="79312698" w:rsidR="000D604A" w:rsidRDefault="00000000">
      <w:pPr>
        <w:pStyle w:val="Spistreci1"/>
        <w:rPr>
          <w:rFonts w:asciiTheme="minorHAnsi" w:eastAsiaTheme="minorEastAsia" w:hAnsiTheme="minorHAnsi" w:cstheme="minorBidi"/>
          <w:b w:val="0"/>
          <w:noProof/>
          <w:szCs w:val="22"/>
          <w:lang w:eastAsia="pl-PL"/>
        </w:rPr>
      </w:pPr>
      <w:hyperlink w:anchor="_Toc66051180" w:history="1">
        <w:r w:rsidR="000D604A" w:rsidRPr="00AE4DB2">
          <w:rPr>
            <w:rStyle w:val="Hipercze"/>
            <w:noProof/>
          </w:rPr>
          <w:t>3.</w:t>
        </w:r>
        <w:r w:rsidR="000D604A">
          <w:rPr>
            <w:rFonts w:asciiTheme="minorHAnsi" w:eastAsiaTheme="minorEastAsia" w:hAnsiTheme="minorHAnsi" w:cstheme="minorBidi"/>
            <w:b w:val="0"/>
            <w:noProof/>
            <w:szCs w:val="22"/>
            <w:lang w:eastAsia="pl-PL"/>
          </w:rPr>
          <w:tab/>
        </w:r>
        <w:r w:rsidR="000D604A" w:rsidRPr="00AE4DB2">
          <w:rPr>
            <w:rStyle w:val="Hipercze"/>
            <w:noProof/>
          </w:rPr>
          <w:t>Dostęp do systemu P1</w:t>
        </w:r>
        <w:r w:rsidR="000D604A">
          <w:rPr>
            <w:noProof/>
            <w:webHidden/>
          </w:rPr>
          <w:tab/>
        </w:r>
        <w:r w:rsidR="000D604A">
          <w:rPr>
            <w:noProof/>
            <w:webHidden/>
          </w:rPr>
          <w:fldChar w:fldCharType="begin"/>
        </w:r>
        <w:r w:rsidR="000D604A">
          <w:rPr>
            <w:noProof/>
            <w:webHidden/>
          </w:rPr>
          <w:instrText xml:space="preserve"> PAGEREF _Toc66051180 \h </w:instrText>
        </w:r>
        <w:r w:rsidR="000D604A">
          <w:rPr>
            <w:noProof/>
            <w:webHidden/>
          </w:rPr>
        </w:r>
        <w:r w:rsidR="000D604A">
          <w:rPr>
            <w:noProof/>
            <w:webHidden/>
          </w:rPr>
          <w:fldChar w:fldCharType="separate"/>
        </w:r>
        <w:r w:rsidR="000D604A">
          <w:rPr>
            <w:noProof/>
            <w:webHidden/>
          </w:rPr>
          <w:t>18</w:t>
        </w:r>
        <w:r w:rsidR="000D604A">
          <w:rPr>
            <w:noProof/>
            <w:webHidden/>
          </w:rPr>
          <w:fldChar w:fldCharType="end"/>
        </w:r>
      </w:hyperlink>
    </w:p>
    <w:p w14:paraId="33D92F27" w14:textId="3F0F2644" w:rsidR="000D604A" w:rsidRDefault="00000000">
      <w:pPr>
        <w:pStyle w:val="Spistreci2"/>
        <w:rPr>
          <w:rFonts w:asciiTheme="minorHAnsi" w:eastAsiaTheme="minorEastAsia" w:hAnsiTheme="minorHAnsi" w:cstheme="minorBidi"/>
          <w:noProof/>
          <w:szCs w:val="22"/>
          <w:lang w:eastAsia="pl-PL"/>
        </w:rPr>
      </w:pPr>
      <w:hyperlink w:anchor="_Toc66051181" w:history="1">
        <w:r w:rsidR="000D604A" w:rsidRPr="00AE4DB2">
          <w:rPr>
            <w:rStyle w:val="Hipercze"/>
            <w:noProof/>
          </w:rPr>
          <w:t>3.1.</w:t>
        </w:r>
        <w:r w:rsidR="000D604A">
          <w:rPr>
            <w:rFonts w:asciiTheme="minorHAnsi" w:eastAsiaTheme="minorEastAsia" w:hAnsiTheme="minorHAnsi" w:cstheme="minorBidi"/>
            <w:noProof/>
            <w:szCs w:val="22"/>
            <w:lang w:eastAsia="pl-PL"/>
          </w:rPr>
          <w:tab/>
        </w:r>
        <w:r w:rsidR="000D604A" w:rsidRPr="00AE4DB2">
          <w:rPr>
            <w:rStyle w:val="Hipercze"/>
            <w:noProof/>
          </w:rPr>
          <w:t>Opis środowiska integracyjnego</w:t>
        </w:r>
        <w:r w:rsidR="000D604A">
          <w:rPr>
            <w:noProof/>
            <w:webHidden/>
          </w:rPr>
          <w:tab/>
        </w:r>
        <w:r w:rsidR="000D604A">
          <w:rPr>
            <w:noProof/>
            <w:webHidden/>
          </w:rPr>
          <w:fldChar w:fldCharType="begin"/>
        </w:r>
        <w:r w:rsidR="000D604A">
          <w:rPr>
            <w:noProof/>
            <w:webHidden/>
          </w:rPr>
          <w:instrText xml:space="preserve"> PAGEREF _Toc66051181 \h </w:instrText>
        </w:r>
        <w:r w:rsidR="000D604A">
          <w:rPr>
            <w:noProof/>
            <w:webHidden/>
          </w:rPr>
        </w:r>
        <w:r w:rsidR="000D604A">
          <w:rPr>
            <w:noProof/>
            <w:webHidden/>
          </w:rPr>
          <w:fldChar w:fldCharType="separate"/>
        </w:r>
        <w:r w:rsidR="000D604A">
          <w:rPr>
            <w:noProof/>
            <w:webHidden/>
          </w:rPr>
          <w:t>18</w:t>
        </w:r>
        <w:r w:rsidR="000D604A">
          <w:rPr>
            <w:noProof/>
            <w:webHidden/>
          </w:rPr>
          <w:fldChar w:fldCharType="end"/>
        </w:r>
      </w:hyperlink>
    </w:p>
    <w:p w14:paraId="2DF2BA72" w14:textId="3A384D79" w:rsidR="000D604A" w:rsidRDefault="00000000">
      <w:pPr>
        <w:pStyle w:val="Spistreci2"/>
        <w:rPr>
          <w:rFonts w:asciiTheme="minorHAnsi" w:eastAsiaTheme="minorEastAsia" w:hAnsiTheme="minorHAnsi" w:cstheme="minorBidi"/>
          <w:noProof/>
          <w:szCs w:val="22"/>
          <w:lang w:eastAsia="pl-PL"/>
        </w:rPr>
      </w:pPr>
      <w:hyperlink w:anchor="_Toc66051182" w:history="1">
        <w:r w:rsidR="000D604A" w:rsidRPr="00AE4DB2">
          <w:rPr>
            <w:rStyle w:val="Hipercze"/>
            <w:noProof/>
          </w:rPr>
          <w:t>3.2.</w:t>
        </w:r>
        <w:r w:rsidR="000D604A">
          <w:rPr>
            <w:rFonts w:asciiTheme="minorHAnsi" w:eastAsiaTheme="minorEastAsia" w:hAnsiTheme="minorHAnsi" w:cstheme="minorBidi"/>
            <w:noProof/>
            <w:szCs w:val="22"/>
            <w:lang w:eastAsia="pl-PL"/>
          </w:rPr>
          <w:tab/>
        </w:r>
        <w:r w:rsidR="000D604A" w:rsidRPr="00AE4DB2">
          <w:rPr>
            <w:rStyle w:val="Hipercze"/>
            <w:noProof/>
          </w:rPr>
          <w:t>Zakres informacyjny wniosku o dostęp do środowiska integracyjnego</w:t>
        </w:r>
        <w:r w:rsidR="000D604A">
          <w:rPr>
            <w:noProof/>
            <w:webHidden/>
          </w:rPr>
          <w:tab/>
        </w:r>
        <w:r w:rsidR="000D604A">
          <w:rPr>
            <w:noProof/>
            <w:webHidden/>
          </w:rPr>
          <w:fldChar w:fldCharType="begin"/>
        </w:r>
        <w:r w:rsidR="000D604A">
          <w:rPr>
            <w:noProof/>
            <w:webHidden/>
          </w:rPr>
          <w:instrText xml:space="preserve"> PAGEREF _Toc66051182 \h </w:instrText>
        </w:r>
        <w:r w:rsidR="000D604A">
          <w:rPr>
            <w:noProof/>
            <w:webHidden/>
          </w:rPr>
        </w:r>
        <w:r w:rsidR="000D604A">
          <w:rPr>
            <w:noProof/>
            <w:webHidden/>
          </w:rPr>
          <w:fldChar w:fldCharType="separate"/>
        </w:r>
        <w:r w:rsidR="000D604A">
          <w:rPr>
            <w:noProof/>
            <w:webHidden/>
          </w:rPr>
          <w:t>19</w:t>
        </w:r>
        <w:r w:rsidR="000D604A">
          <w:rPr>
            <w:noProof/>
            <w:webHidden/>
          </w:rPr>
          <w:fldChar w:fldCharType="end"/>
        </w:r>
      </w:hyperlink>
    </w:p>
    <w:p w14:paraId="53E761A2" w14:textId="5BBCB378" w:rsidR="000D604A" w:rsidRDefault="00000000">
      <w:pPr>
        <w:pStyle w:val="Spistreci2"/>
        <w:rPr>
          <w:rFonts w:asciiTheme="minorHAnsi" w:eastAsiaTheme="minorEastAsia" w:hAnsiTheme="minorHAnsi" w:cstheme="minorBidi"/>
          <w:noProof/>
          <w:szCs w:val="22"/>
          <w:lang w:eastAsia="pl-PL"/>
        </w:rPr>
      </w:pPr>
      <w:hyperlink w:anchor="_Toc66051183" w:history="1">
        <w:r w:rsidR="000D604A" w:rsidRPr="00AE4DB2">
          <w:rPr>
            <w:rStyle w:val="Hipercze"/>
            <w:noProof/>
          </w:rPr>
          <w:t>3.3.</w:t>
        </w:r>
        <w:r w:rsidR="000D604A">
          <w:rPr>
            <w:rFonts w:asciiTheme="minorHAnsi" w:eastAsiaTheme="minorEastAsia" w:hAnsiTheme="minorHAnsi" w:cstheme="minorBidi"/>
            <w:noProof/>
            <w:szCs w:val="22"/>
            <w:lang w:eastAsia="pl-PL"/>
          </w:rPr>
          <w:tab/>
        </w:r>
        <w:r w:rsidR="000D604A" w:rsidRPr="00AE4DB2">
          <w:rPr>
            <w:rStyle w:val="Hipercze"/>
            <w:noProof/>
          </w:rPr>
          <w:t>Przebieg procesu nadawania dostępu do środowiska integracyjnego P1</w:t>
        </w:r>
        <w:r w:rsidR="000D604A">
          <w:rPr>
            <w:noProof/>
            <w:webHidden/>
          </w:rPr>
          <w:tab/>
        </w:r>
        <w:r w:rsidR="000D604A">
          <w:rPr>
            <w:noProof/>
            <w:webHidden/>
          </w:rPr>
          <w:fldChar w:fldCharType="begin"/>
        </w:r>
        <w:r w:rsidR="000D604A">
          <w:rPr>
            <w:noProof/>
            <w:webHidden/>
          </w:rPr>
          <w:instrText xml:space="preserve"> PAGEREF _Toc66051183 \h </w:instrText>
        </w:r>
        <w:r w:rsidR="000D604A">
          <w:rPr>
            <w:noProof/>
            <w:webHidden/>
          </w:rPr>
        </w:r>
        <w:r w:rsidR="000D604A">
          <w:rPr>
            <w:noProof/>
            <w:webHidden/>
          </w:rPr>
          <w:fldChar w:fldCharType="separate"/>
        </w:r>
        <w:r w:rsidR="000D604A">
          <w:rPr>
            <w:noProof/>
            <w:webHidden/>
          </w:rPr>
          <w:t>20</w:t>
        </w:r>
        <w:r w:rsidR="000D604A">
          <w:rPr>
            <w:noProof/>
            <w:webHidden/>
          </w:rPr>
          <w:fldChar w:fldCharType="end"/>
        </w:r>
      </w:hyperlink>
    </w:p>
    <w:p w14:paraId="6E9962DC" w14:textId="2F1DE3C5" w:rsidR="000D604A" w:rsidRDefault="00000000">
      <w:pPr>
        <w:pStyle w:val="Spistreci1"/>
        <w:rPr>
          <w:rFonts w:asciiTheme="minorHAnsi" w:eastAsiaTheme="minorEastAsia" w:hAnsiTheme="minorHAnsi" w:cstheme="minorBidi"/>
          <w:b w:val="0"/>
          <w:noProof/>
          <w:szCs w:val="22"/>
          <w:lang w:eastAsia="pl-PL"/>
        </w:rPr>
      </w:pPr>
      <w:hyperlink w:anchor="_Toc66051184" w:history="1">
        <w:r w:rsidR="000D604A" w:rsidRPr="00AE4DB2">
          <w:rPr>
            <w:rStyle w:val="Hipercze"/>
            <w:noProof/>
          </w:rPr>
          <w:t>4.</w:t>
        </w:r>
        <w:r w:rsidR="000D604A">
          <w:rPr>
            <w:rFonts w:asciiTheme="minorHAnsi" w:eastAsiaTheme="minorEastAsia" w:hAnsiTheme="minorHAnsi" w:cstheme="minorBidi"/>
            <w:b w:val="0"/>
            <w:noProof/>
            <w:szCs w:val="22"/>
            <w:lang w:eastAsia="pl-PL"/>
          </w:rPr>
          <w:tab/>
        </w:r>
        <w:r w:rsidR="000D604A" w:rsidRPr="00AE4DB2">
          <w:rPr>
            <w:rStyle w:val="Hipercze"/>
            <w:noProof/>
          </w:rPr>
          <w:t>Dostęp do usług sieciowych</w:t>
        </w:r>
        <w:r w:rsidR="000D604A">
          <w:rPr>
            <w:noProof/>
            <w:webHidden/>
          </w:rPr>
          <w:tab/>
        </w:r>
        <w:r w:rsidR="000D604A">
          <w:rPr>
            <w:noProof/>
            <w:webHidden/>
          </w:rPr>
          <w:fldChar w:fldCharType="begin"/>
        </w:r>
        <w:r w:rsidR="000D604A">
          <w:rPr>
            <w:noProof/>
            <w:webHidden/>
          </w:rPr>
          <w:instrText xml:space="preserve"> PAGEREF _Toc66051184 \h </w:instrText>
        </w:r>
        <w:r w:rsidR="000D604A">
          <w:rPr>
            <w:noProof/>
            <w:webHidden/>
          </w:rPr>
        </w:r>
        <w:r w:rsidR="000D604A">
          <w:rPr>
            <w:noProof/>
            <w:webHidden/>
          </w:rPr>
          <w:fldChar w:fldCharType="separate"/>
        </w:r>
        <w:r w:rsidR="000D604A">
          <w:rPr>
            <w:noProof/>
            <w:webHidden/>
          </w:rPr>
          <w:t>22</w:t>
        </w:r>
        <w:r w:rsidR="000D604A">
          <w:rPr>
            <w:noProof/>
            <w:webHidden/>
          </w:rPr>
          <w:fldChar w:fldCharType="end"/>
        </w:r>
      </w:hyperlink>
    </w:p>
    <w:p w14:paraId="0D72780D" w14:textId="4C25B81B" w:rsidR="000D604A" w:rsidRDefault="00000000">
      <w:pPr>
        <w:pStyle w:val="Spistreci2"/>
        <w:rPr>
          <w:rFonts w:asciiTheme="minorHAnsi" w:eastAsiaTheme="minorEastAsia" w:hAnsiTheme="minorHAnsi" w:cstheme="minorBidi"/>
          <w:noProof/>
          <w:szCs w:val="22"/>
          <w:lang w:eastAsia="pl-PL"/>
        </w:rPr>
      </w:pPr>
      <w:hyperlink w:anchor="_Toc66051185" w:history="1">
        <w:r w:rsidR="000D604A" w:rsidRPr="00AE4DB2">
          <w:rPr>
            <w:rStyle w:val="Hipercze"/>
            <w:noProof/>
          </w:rPr>
          <w:t>4.1.</w:t>
        </w:r>
        <w:r w:rsidR="000D604A">
          <w:rPr>
            <w:rFonts w:asciiTheme="minorHAnsi" w:eastAsiaTheme="minorEastAsia" w:hAnsiTheme="minorHAnsi" w:cstheme="minorBidi"/>
            <w:noProof/>
            <w:szCs w:val="22"/>
            <w:lang w:eastAsia="pl-PL"/>
          </w:rPr>
          <w:tab/>
        </w:r>
        <w:r w:rsidR="000D604A" w:rsidRPr="00AE4DB2">
          <w:rPr>
            <w:rStyle w:val="Hipercze"/>
            <w:noProof/>
          </w:rPr>
          <w:t>Warunki uzyskania dostępu do usług</w:t>
        </w:r>
        <w:r w:rsidR="000D604A">
          <w:rPr>
            <w:noProof/>
            <w:webHidden/>
          </w:rPr>
          <w:tab/>
        </w:r>
        <w:r w:rsidR="000D604A">
          <w:rPr>
            <w:noProof/>
            <w:webHidden/>
          </w:rPr>
          <w:fldChar w:fldCharType="begin"/>
        </w:r>
        <w:r w:rsidR="000D604A">
          <w:rPr>
            <w:noProof/>
            <w:webHidden/>
          </w:rPr>
          <w:instrText xml:space="preserve"> PAGEREF _Toc66051185 \h </w:instrText>
        </w:r>
        <w:r w:rsidR="000D604A">
          <w:rPr>
            <w:noProof/>
            <w:webHidden/>
          </w:rPr>
        </w:r>
        <w:r w:rsidR="000D604A">
          <w:rPr>
            <w:noProof/>
            <w:webHidden/>
          </w:rPr>
          <w:fldChar w:fldCharType="separate"/>
        </w:r>
        <w:r w:rsidR="000D604A">
          <w:rPr>
            <w:noProof/>
            <w:webHidden/>
          </w:rPr>
          <w:t>22</w:t>
        </w:r>
        <w:r w:rsidR="000D604A">
          <w:rPr>
            <w:noProof/>
            <w:webHidden/>
          </w:rPr>
          <w:fldChar w:fldCharType="end"/>
        </w:r>
      </w:hyperlink>
    </w:p>
    <w:p w14:paraId="7B745460" w14:textId="331F02A6" w:rsidR="000D604A" w:rsidRDefault="00000000">
      <w:pPr>
        <w:pStyle w:val="Spistreci2"/>
        <w:rPr>
          <w:rFonts w:asciiTheme="minorHAnsi" w:eastAsiaTheme="minorEastAsia" w:hAnsiTheme="minorHAnsi" w:cstheme="minorBidi"/>
          <w:noProof/>
          <w:szCs w:val="22"/>
          <w:lang w:eastAsia="pl-PL"/>
        </w:rPr>
      </w:pPr>
      <w:hyperlink w:anchor="_Toc66051186" w:history="1">
        <w:r w:rsidR="000D604A" w:rsidRPr="00AE4DB2">
          <w:rPr>
            <w:rStyle w:val="Hipercze"/>
            <w:noProof/>
          </w:rPr>
          <w:t>4.2.</w:t>
        </w:r>
        <w:r w:rsidR="000D604A">
          <w:rPr>
            <w:rFonts w:asciiTheme="minorHAnsi" w:eastAsiaTheme="minorEastAsia" w:hAnsiTheme="minorHAnsi" w:cstheme="minorBidi"/>
            <w:noProof/>
            <w:szCs w:val="22"/>
            <w:lang w:eastAsia="pl-PL"/>
          </w:rPr>
          <w:tab/>
        </w:r>
        <w:r w:rsidR="000D604A" w:rsidRPr="00AE4DB2">
          <w:rPr>
            <w:rStyle w:val="Hipercze"/>
            <w:noProof/>
          </w:rPr>
          <w:t>Uwierzytelnienie systemu</w:t>
        </w:r>
        <w:r w:rsidR="000D604A">
          <w:rPr>
            <w:noProof/>
            <w:webHidden/>
          </w:rPr>
          <w:tab/>
        </w:r>
        <w:r w:rsidR="000D604A">
          <w:rPr>
            <w:noProof/>
            <w:webHidden/>
          </w:rPr>
          <w:fldChar w:fldCharType="begin"/>
        </w:r>
        <w:r w:rsidR="000D604A">
          <w:rPr>
            <w:noProof/>
            <w:webHidden/>
          </w:rPr>
          <w:instrText xml:space="preserve"> PAGEREF _Toc66051186 \h </w:instrText>
        </w:r>
        <w:r w:rsidR="000D604A">
          <w:rPr>
            <w:noProof/>
            <w:webHidden/>
          </w:rPr>
        </w:r>
        <w:r w:rsidR="000D604A">
          <w:rPr>
            <w:noProof/>
            <w:webHidden/>
          </w:rPr>
          <w:fldChar w:fldCharType="separate"/>
        </w:r>
        <w:r w:rsidR="000D604A">
          <w:rPr>
            <w:noProof/>
            <w:webHidden/>
          </w:rPr>
          <w:t>23</w:t>
        </w:r>
        <w:r w:rsidR="000D604A">
          <w:rPr>
            <w:noProof/>
            <w:webHidden/>
          </w:rPr>
          <w:fldChar w:fldCharType="end"/>
        </w:r>
      </w:hyperlink>
    </w:p>
    <w:p w14:paraId="38D5D5EB" w14:textId="6B768945" w:rsidR="000D604A" w:rsidRDefault="00000000">
      <w:pPr>
        <w:pStyle w:val="Spistreci2"/>
        <w:rPr>
          <w:rFonts w:asciiTheme="minorHAnsi" w:eastAsiaTheme="minorEastAsia" w:hAnsiTheme="minorHAnsi" w:cstheme="minorBidi"/>
          <w:noProof/>
          <w:szCs w:val="22"/>
          <w:lang w:eastAsia="pl-PL"/>
        </w:rPr>
      </w:pPr>
      <w:hyperlink w:anchor="_Toc66051187" w:history="1">
        <w:r w:rsidR="000D604A" w:rsidRPr="00AE4DB2">
          <w:rPr>
            <w:rStyle w:val="Hipercze"/>
            <w:noProof/>
          </w:rPr>
          <w:t>4.3.</w:t>
        </w:r>
        <w:r w:rsidR="000D604A">
          <w:rPr>
            <w:rFonts w:asciiTheme="minorHAnsi" w:eastAsiaTheme="minorEastAsia" w:hAnsiTheme="minorHAnsi" w:cstheme="minorBidi"/>
            <w:noProof/>
            <w:szCs w:val="22"/>
            <w:lang w:eastAsia="pl-PL"/>
          </w:rPr>
          <w:tab/>
        </w:r>
        <w:r w:rsidR="000D604A" w:rsidRPr="00AE4DB2">
          <w:rPr>
            <w:rStyle w:val="Hipercze"/>
            <w:noProof/>
          </w:rPr>
          <w:t>Uwierzytelnienie danych</w:t>
        </w:r>
        <w:r w:rsidR="000D604A">
          <w:rPr>
            <w:noProof/>
            <w:webHidden/>
          </w:rPr>
          <w:tab/>
        </w:r>
        <w:r w:rsidR="000D604A">
          <w:rPr>
            <w:noProof/>
            <w:webHidden/>
          </w:rPr>
          <w:fldChar w:fldCharType="begin"/>
        </w:r>
        <w:r w:rsidR="000D604A">
          <w:rPr>
            <w:noProof/>
            <w:webHidden/>
          </w:rPr>
          <w:instrText xml:space="preserve"> PAGEREF _Toc66051187 \h </w:instrText>
        </w:r>
        <w:r w:rsidR="000D604A">
          <w:rPr>
            <w:noProof/>
            <w:webHidden/>
          </w:rPr>
        </w:r>
        <w:r w:rsidR="000D604A">
          <w:rPr>
            <w:noProof/>
            <w:webHidden/>
          </w:rPr>
          <w:fldChar w:fldCharType="separate"/>
        </w:r>
        <w:r w:rsidR="000D604A">
          <w:rPr>
            <w:noProof/>
            <w:webHidden/>
          </w:rPr>
          <w:t>23</w:t>
        </w:r>
        <w:r w:rsidR="000D604A">
          <w:rPr>
            <w:noProof/>
            <w:webHidden/>
          </w:rPr>
          <w:fldChar w:fldCharType="end"/>
        </w:r>
      </w:hyperlink>
    </w:p>
    <w:p w14:paraId="7E7C79B3" w14:textId="37527DD1" w:rsidR="000D604A" w:rsidRDefault="00000000">
      <w:pPr>
        <w:pStyle w:val="Spistreci2"/>
        <w:rPr>
          <w:rFonts w:asciiTheme="minorHAnsi" w:eastAsiaTheme="minorEastAsia" w:hAnsiTheme="minorHAnsi" w:cstheme="minorBidi"/>
          <w:noProof/>
          <w:szCs w:val="22"/>
          <w:lang w:eastAsia="pl-PL"/>
        </w:rPr>
      </w:pPr>
      <w:hyperlink w:anchor="_Toc66051188" w:history="1">
        <w:r w:rsidR="000D604A" w:rsidRPr="00AE4DB2">
          <w:rPr>
            <w:rStyle w:val="Hipercze"/>
            <w:noProof/>
          </w:rPr>
          <w:t>4.4.</w:t>
        </w:r>
        <w:r w:rsidR="000D604A">
          <w:rPr>
            <w:rFonts w:asciiTheme="minorHAnsi" w:eastAsiaTheme="minorEastAsia" w:hAnsiTheme="minorHAnsi" w:cstheme="minorBidi"/>
            <w:noProof/>
            <w:szCs w:val="22"/>
            <w:lang w:eastAsia="pl-PL"/>
          </w:rPr>
          <w:tab/>
        </w:r>
        <w:r w:rsidR="000D604A" w:rsidRPr="00AE4DB2">
          <w:rPr>
            <w:rStyle w:val="Hipercze"/>
            <w:noProof/>
          </w:rPr>
          <w:t>Opis WS-Security</w:t>
        </w:r>
        <w:r w:rsidR="000D604A">
          <w:rPr>
            <w:noProof/>
            <w:webHidden/>
          </w:rPr>
          <w:tab/>
        </w:r>
        <w:r w:rsidR="000D604A">
          <w:rPr>
            <w:noProof/>
            <w:webHidden/>
          </w:rPr>
          <w:fldChar w:fldCharType="begin"/>
        </w:r>
        <w:r w:rsidR="000D604A">
          <w:rPr>
            <w:noProof/>
            <w:webHidden/>
          </w:rPr>
          <w:instrText xml:space="preserve"> PAGEREF _Toc66051188 \h </w:instrText>
        </w:r>
        <w:r w:rsidR="000D604A">
          <w:rPr>
            <w:noProof/>
            <w:webHidden/>
          </w:rPr>
        </w:r>
        <w:r w:rsidR="000D604A">
          <w:rPr>
            <w:noProof/>
            <w:webHidden/>
          </w:rPr>
          <w:fldChar w:fldCharType="separate"/>
        </w:r>
        <w:r w:rsidR="000D604A">
          <w:rPr>
            <w:noProof/>
            <w:webHidden/>
          </w:rPr>
          <w:t>24</w:t>
        </w:r>
        <w:r w:rsidR="000D604A">
          <w:rPr>
            <w:noProof/>
            <w:webHidden/>
          </w:rPr>
          <w:fldChar w:fldCharType="end"/>
        </w:r>
      </w:hyperlink>
    </w:p>
    <w:p w14:paraId="0855C65C" w14:textId="2E3782FE" w:rsidR="000D604A" w:rsidRDefault="00000000">
      <w:pPr>
        <w:pStyle w:val="Spistreci2"/>
        <w:rPr>
          <w:rFonts w:asciiTheme="minorHAnsi" w:eastAsiaTheme="minorEastAsia" w:hAnsiTheme="minorHAnsi" w:cstheme="minorBidi"/>
          <w:noProof/>
          <w:szCs w:val="22"/>
          <w:lang w:eastAsia="pl-PL"/>
        </w:rPr>
      </w:pPr>
      <w:hyperlink w:anchor="_Toc66051189" w:history="1">
        <w:r w:rsidR="000D604A" w:rsidRPr="00AE4DB2">
          <w:rPr>
            <w:rStyle w:val="Hipercze"/>
            <w:noProof/>
          </w:rPr>
          <w:t>4.5.</w:t>
        </w:r>
        <w:r w:rsidR="000D604A">
          <w:rPr>
            <w:rFonts w:asciiTheme="minorHAnsi" w:eastAsiaTheme="minorEastAsia" w:hAnsiTheme="minorHAnsi" w:cstheme="minorBidi"/>
            <w:noProof/>
            <w:szCs w:val="22"/>
            <w:lang w:eastAsia="pl-PL"/>
          </w:rPr>
          <w:tab/>
        </w:r>
        <w:r w:rsidR="000D604A" w:rsidRPr="00AE4DB2">
          <w:rPr>
            <w:rStyle w:val="Hipercze"/>
            <w:noProof/>
          </w:rPr>
          <w:t>Sposób zwracania błędów</w:t>
        </w:r>
        <w:r w:rsidR="000D604A">
          <w:rPr>
            <w:noProof/>
            <w:webHidden/>
          </w:rPr>
          <w:tab/>
        </w:r>
        <w:r w:rsidR="000D604A">
          <w:rPr>
            <w:noProof/>
            <w:webHidden/>
          </w:rPr>
          <w:fldChar w:fldCharType="begin"/>
        </w:r>
        <w:r w:rsidR="000D604A">
          <w:rPr>
            <w:noProof/>
            <w:webHidden/>
          </w:rPr>
          <w:instrText xml:space="preserve"> PAGEREF _Toc66051189 \h </w:instrText>
        </w:r>
        <w:r w:rsidR="000D604A">
          <w:rPr>
            <w:noProof/>
            <w:webHidden/>
          </w:rPr>
        </w:r>
        <w:r w:rsidR="000D604A">
          <w:rPr>
            <w:noProof/>
            <w:webHidden/>
          </w:rPr>
          <w:fldChar w:fldCharType="separate"/>
        </w:r>
        <w:r w:rsidR="000D604A">
          <w:rPr>
            <w:noProof/>
            <w:webHidden/>
          </w:rPr>
          <w:t>24</w:t>
        </w:r>
        <w:r w:rsidR="000D604A">
          <w:rPr>
            <w:noProof/>
            <w:webHidden/>
          </w:rPr>
          <w:fldChar w:fldCharType="end"/>
        </w:r>
      </w:hyperlink>
    </w:p>
    <w:p w14:paraId="5DA7747D" w14:textId="403F43C7" w:rsidR="000D604A" w:rsidRDefault="00000000">
      <w:pPr>
        <w:pStyle w:val="Spistreci2"/>
        <w:rPr>
          <w:rFonts w:asciiTheme="minorHAnsi" w:eastAsiaTheme="minorEastAsia" w:hAnsiTheme="minorHAnsi" w:cstheme="minorBidi"/>
          <w:noProof/>
          <w:szCs w:val="22"/>
          <w:lang w:eastAsia="pl-PL"/>
        </w:rPr>
      </w:pPr>
      <w:hyperlink w:anchor="_Toc66051190" w:history="1">
        <w:r w:rsidR="000D604A" w:rsidRPr="00AE4DB2">
          <w:rPr>
            <w:rStyle w:val="Hipercze"/>
            <w:noProof/>
          </w:rPr>
          <w:t>4.6.</w:t>
        </w:r>
        <w:r w:rsidR="000D604A">
          <w:rPr>
            <w:rFonts w:asciiTheme="minorHAnsi" w:eastAsiaTheme="minorEastAsia" w:hAnsiTheme="minorHAnsi" w:cstheme="minorBidi"/>
            <w:noProof/>
            <w:szCs w:val="22"/>
            <w:lang w:eastAsia="pl-PL"/>
          </w:rPr>
          <w:tab/>
        </w:r>
        <w:r w:rsidR="000D604A" w:rsidRPr="00AE4DB2">
          <w:rPr>
            <w:rStyle w:val="Hipercze"/>
            <w:noProof/>
          </w:rPr>
          <w:t>Tymczasowa blokada konta w przypadku wykrycia nadużyć</w:t>
        </w:r>
        <w:r w:rsidR="000D604A">
          <w:rPr>
            <w:noProof/>
            <w:webHidden/>
          </w:rPr>
          <w:tab/>
        </w:r>
        <w:r w:rsidR="000D604A">
          <w:rPr>
            <w:noProof/>
            <w:webHidden/>
          </w:rPr>
          <w:fldChar w:fldCharType="begin"/>
        </w:r>
        <w:r w:rsidR="000D604A">
          <w:rPr>
            <w:noProof/>
            <w:webHidden/>
          </w:rPr>
          <w:instrText xml:space="preserve"> PAGEREF _Toc66051190 \h </w:instrText>
        </w:r>
        <w:r w:rsidR="000D604A">
          <w:rPr>
            <w:noProof/>
            <w:webHidden/>
          </w:rPr>
        </w:r>
        <w:r w:rsidR="000D604A">
          <w:rPr>
            <w:noProof/>
            <w:webHidden/>
          </w:rPr>
          <w:fldChar w:fldCharType="separate"/>
        </w:r>
        <w:r w:rsidR="000D604A">
          <w:rPr>
            <w:noProof/>
            <w:webHidden/>
          </w:rPr>
          <w:t>25</w:t>
        </w:r>
        <w:r w:rsidR="000D604A">
          <w:rPr>
            <w:noProof/>
            <w:webHidden/>
          </w:rPr>
          <w:fldChar w:fldCharType="end"/>
        </w:r>
      </w:hyperlink>
    </w:p>
    <w:p w14:paraId="7C2CBAAB" w14:textId="4A46ED72" w:rsidR="000D604A" w:rsidRDefault="00000000">
      <w:pPr>
        <w:pStyle w:val="Spistreci2"/>
        <w:rPr>
          <w:rFonts w:asciiTheme="minorHAnsi" w:eastAsiaTheme="minorEastAsia" w:hAnsiTheme="minorHAnsi" w:cstheme="minorBidi"/>
          <w:noProof/>
          <w:szCs w:val="22"/>
          <w:lang w:eastAsia="pl-PL"/>
        </w:rPr>
      </w:pPr>
      <w:hyperlink w:anchor="_Toc66051191" w:history="1">
        <w:r w:rsidR="000D604A" w:rsidRPr="00AE4DB2">
          <w:rPr>
            <w:rStyle w:val="Hipercze"/>
            <w:noProof/>
          </w:rPr>
          <w:t>4.7.</w:t>
        </w:r>
        <w:r w:rsidR="000D604A">
          <w:rPr>
            <w:rFonts w:asciiTheme="minorHAnsi" w:eastAsiaTheme="minorEastAsia" w:hAnsiTheme="minorHAnsi" w:cstheme="minorBidi"/>
            <w:noProof/>
            <w:szCs w:val="22"/>
            <w:lang w:eastAsia="pl-PL"/>
          </w:rPr>
          <w:tab/>
        </w:r>
        <w:r w:rsidR="000D604A" w:rsidRPr="00AE4DB2">
          <w:rPr>
            <w:rStyle w:val="Hipercze"/>
            <w:noProof/>
          </w:rPr>
          <w:t>Uprawnienia dostępu do recept</w:t>
        </w:r>
        <w:r w:rsidR="000D604A">
          <w:rPr>
            <w:noProof/>
            <w:webHidden/>
          </w:rPr>
          <w:tab/>
        </w:r>
        <w:r w:rsidR="000D604A">
          <w:rPr>
            <w:noProof/>
            <w:webHidden/>
          </w:rPr>
          <w:fldChar w:fldCharType="begin"/>
        </w:r>
        <w:r w:rsidR="000D604A">
          <w:rPr>
            <w:noProof/>
            <w:webHidden/>
          </w:rPr>
          <w:instrText xml:space="preserve"> PAGEREF _Toc66051191 \h </w:instrText>
        </w:r>
        <w:r w:rsidR="000D604A">
          <w:rPr>
            <w:noProof/>
            <w:webHidden/>
          </w:rPr>
        </w:r>
        <w:r w:rsidR="000D604A">
          <w:rPr>
            <w:noProof/>
            <w:webHidden/>
          </w:rPr>
          <w:fldChar w:fldCharType="separate"/>
        </w:r>
        <w:r w:rsidR="000D604A">
          <w:rPr>
            <w:noProof/>
            <w:webHidden/>
          </w:rPr>
          <w:t>25</w:t>
        </w:r>
        <w:r w:rsidR="000D604A">
          <w:rPr>
            <w:noProof/>
            <w:webHidden/>
          </w:rPr>
          <w:fldChar w:fldCharType="end"/>
        </w:r>
      </w:hyperlink>
    </w:p>
    <w:p w14:paraId="5B023B77" w14:textId="17A25EE5" w:rsidR="000D604A" w:rsidRDefault="00000000">
      <w:pPr>
        <w:pStyle w:val="Spistreci1"/>
        <w:rPr>
          <w:rFonts w:asciiTheme="minorHAnsi" w:eastAsiaTheme="minorEastAsia" w:hAnsiTheme="minorHAnsi" w:cstheme="minorBidi"/>
          <w:b w:val="0"/>
          <w:noProof/>
          <w:szCs w:val="22"/>
          <w:lang w:eastAsia="pl-PL"/>
        </w:rPr>
      </w:pPr>
      <w:hyperlink w:anchor="_Toc66051192" w:history="1">
        <w:r w:rsidR="000D604A" w:rsidRPr="00AE4DB2">
          <w:rPr>
            <w:rStyle w:val="Hipercze"/>
            <w:noProof/>
          </w:rPr>
          <w:t>5.</w:t>
        </w:r>
        <w:r w:rsidR="000D604A">
          <w:rPr>
            <w:rFonts w:asciiTheme="minorHAnsi" w:eastAsiaTheme="minorEastAsia" w:hAnsiTheme="minorHAnsi" w:cstheme="minorBidi"/>
            <w:b w:val="0"/>
            <w:noProof/>
            <w:szCs w:val="22"/>
            <w:lang w:eastAsia="pl-PL"/>
          </w:rPr>
          <w:tab/>
        </w:r>
        <w:r w:rsidR="000D604A" w:rsidRPr="00AE4DB2">
          <w:rPr>
            <w:rStyle w:val="Hipercze"/>
            <w:noProof/>
          </w:rPr>
          <w:t>Usługi udostępniane przez P1</w:t>
        </w:r>
        <w:r w:rsidR="000D604A">
          <w:rPr>
            <w:noProof/>
            <w:webHidden/>
          </w:rPr>
          <w:tab/>
        </w:r>
        <w:r w:rsidR="000D604A">
          <w:rPr>
            <w:noProof/>
            <w:webHidden/>
          </w:rPr>
          <w:fldChar w:fldCharType="begin"/>
        </w:r>
        <w:r w:rsidR="000D604A">
          <w:rPr>
            <w:noProof/>
            <w:webHidden/>
          </w:rPr>
          <w:instrText xml:space="preserve"> PAGEREF _Toc66051192 \h </w:instrText>
        </w:r>
        <w:r w:rsidR="000D604A">
          <w:rPr>
            <w:noProof/>
            <w:webHidden/>
          </w:rPr>
        </w:r>
        <w:r w:rsidR="000D604A">
          <w:rPr>
            <w:noProof/>
            <w:webHidden/>
          </w:rPr>
          <w:fldChar w:fldCharType="separate"/>
        </w:r>
        <w:r w:rsidR="000D604A">
          <w:rPr>
            <w:noProof/>
            <w:webHidden/>
          </w:rPr>
          <w:t>26</w:t>
        </w:r>
        <w:r w:rsidR="000D604A">
          <w:rPr>
            <w:noProof/>
            <w:webHidden/>
          </w:rPr>
          <w:fldChar w:fldCharType="end"/>
        </w:r>
      </w:hyperlink>
    </w:p>
    <w:p w14:paraId="7FB01C1E" w14:textId="78AA2E85" w:rsidR="000D604A" w:rsidRDefault="00000000">
      <w:pPr>
        <w:pStyle w:val="Spistreci2"/>
        <w:rPr>
          <w:rFonts w:asciiTheme="minorHAnsi" w:eastAsiaTheme="minorEastAsia" w:hAnsiTheme="minorHAnsi" w:cstheme="minorBidi"/>
          <w:noProof/>
          <w:szCs w:val="22"/>
          <w:lang w:eastAsia="pl-PL"/>
        </w:rPr>
      </w:pPr>
      <w:hyperlink w:anchor="_Toc66051193" w:history="1">
        <w:r w:rsidR="000D604A" w:rsidRPr="00AE4DB2">
          <w:rPr>
            <w:rStyle w:val="Hipercze"/>
            <w:rFonts w:eastAsia="Arial"/>
            <w:noProof/>
          </w:rPr>
          <w:t>5.1.</w:t>
        </w:r>
        <w:r w:rsidR="000D604A">
          <w:rPr>
            <w:rFonts w:asciiTheme="minorHAnsi" w:eastAsiaTheme="minorEastAsia" w:hAnsiTheme="minorHAnsi" w:cstheme="minorBidi"/>
            <w:noProof/>
            <w:szCs w:val="22"/>
            <w:lang w:eastAsia="pl-PL"/>
          </w:rPr>
          <w:tab/>
        </w:r>
        <w:r w:rsidR="000D604A" w:rsidRPr="00AE4DB2">
          <w:rPr>
            <w:rStyle w:val="Hipercze"/>
            <w:noProof/>
          </w:rPr>
          <w:t>Kontekst wywołania</w:t>
        </w:r>
        <w:r w:rsidR="000D604A">
          <w:rPr>
            <w:noProof/>
            <w:webHidden/>
          </w:rPr>
          <w:tab/>
        </w:r>
        <w:r w:rsidR="000D604A">
          <w:rPr>
            <w:noProof/>
            <w:webHidden/>
          </w:rPr>
          <w:fldChar w:fldCharType="begin"/>
        </w:r>
        <w:r w:rsidR="000D604A">
          <w:rPr>
            <w:noProof/>
            <w:webHidden/>
          </w:rPr>
          <w:instrText xml:space="preserve"> PAGEREF _Toc66051193 \h </w:instrText>
        </w:r>
        <w:r w:rsidR="000D604A">
          <w:rPr>
            <w:noProof/>
            <w:webHidden/>
          </w:rPr>
        </w:r>
        <w:r w:rsidR="000D604A">
          <w:rPr>
            <w:noProof/>
            <w:webHidden/>
          </w:rPr>
          <w:fldChar w:fldCharType="separate"/>
        </w:r>
        <w:r w:rsidR="000D604A">
          <w:rPr>
            <w:noProof/>
            <w:webHidden/>
          </w:rPr>
          <w:t>26</w:t>
        </w:r>
        <w:r w:rsidR="000D604A">
          <w:rPr>
            <w:noProof/>
            <w:webHidden/>
          </w:rPr>
          <w:fldChar w:fldCharType="end"/>
        </w:r>
      </w:hyperlink>
    </w:p>
    <w:p w14:paraId="2233AD93" w14:textId="116BCEA8" w:rsidR="000D604A" w:rsidRDefault="00000000">
      <w:pPr>
        <w:pStyle w:val="Spistreci2"/>
        <w:rPr>
          <w:rFonts w:asciiTheme="minorHAnsi" w:eastAsiaTheme="minorEastAsia" w:hAnsiTheme="minorHAnsi" w:cstheme="minorBidi"/>
          <w:noProof/>
          <w:szCs w:val="22"/>
          <w:lang w:eastAsia="pl-PL"/>
        </w:rPr>
      </w:pPr>
      <w:hyperlink w:anchor="_Toc66051194" w:history="1">
        <w:r w:rsidR="000D604A" w:rsidRPr="00AE4DB2">
          <w:rPr>
            <w:rStyle w:val="Hipercze"/>
            <w:rFonts w:eastAsia="Arial"/>
            <w:noProof/>
          </w:rPr>
          <w:t>5.2.</w:t>
        </w:r>
        <w:r w:rsidR="000D604A">
          <w:rPr>
            <w:rFonts w:asciiTheme="minorHAnsi" w:eastAsiaTheme="minorEastAsia" w:hAnsiTheme="minorHAnsi" w:cstheme="minorBidi"/>
            <w:noProof/>
            <w:szCs w:val="22"/>
            <w:lang w:eastAsia="pl-PL"/>
          </w:rPr>
          <w:tab/>
        </w:r>
        <w:r w:rsidR="000D604A" w:rsidRPr="00AE4DB2">
          <w:rPr>
            <w:rStyle w:val="Hipercze"/>
            <w:noProof/>
          </w:rPr>
          <w:t>Role podmiotów, role biznesowe i uprawnienia do usług</w:t>
        </w:r>
        <w:r w:rsidR="000D604A">
          <w:rPr>
            <w:noProof/>
            <w:webHidden/>
          </w:rPr>
          <w:tab/>
        </w:r>
        <w:r w:rsidR="000D604A">
          <w:rPr>
            <w:noProof/>
            <w:webHidden/>
          </w:rPr>
          <w:fldChar w:fldCharType="begin"/>
        </w:r>
        <w:r w:rsidR="000D604A">
          <w:rPr>
            <w:noProof/>
            <w:webHidden/>
          </w:rPr>
          <w:instrText xml:space="preserve"> PAGEREF _Toc66051194 \h </w:instrText>
        </w:r>
        <w:r w:rsidR="000D604A">
          <w:rPr>
            <w:noProof/>
            <w:webHidden/>
          </w:rPr>
        </w:r>
        <w:r w:rsidR="000D604A">
          <w:rPr>
            <w:noProof/>
            <w:webHidden/>
          </w:rPr>
          <w:fldChar w:fldCharType="separate"/>
        </w:r>
        <w:r w:rsidR="000D604A">
          <w:rPr>
            <w:noProof/>
            <w:webHidden/>
          </w:rPr>
          <w:t>27</w:t>
        </w:r>
        <w:r w:rsidR="000D604A">
          <w:rPr>
            <w:noProof/>
            <w:webHidden/>
          </w:rPr>
          <w:fldChar w:fldCharType="end"/>
        </w:r>
      </w:hyperlink>
    </w:p>
    <w:p w14:paraId="3396B1DA" w14:textId="2415B9E6" w:rsidR="000D604A" w:rsidRDefault="00000000">
      <w:pPr>
        <w:pStyle w:val="Spistreci2"/>
        <w:rPr>
          <w:rFonts w:asciiTheme="minorHAnsi" w:eastAsiaTheme="minorEastAsia" w:hAnsiTheme="minorHAnsi" w:cstheme="minorBidi"/>
          <w:noProof/>
          <w:szCs w:val="22"/>
          <w:lang w:eastAsia="pl-PL"/>
        </w:rPr>
      </w:pPr>
      <w:hyperlink w:anchor="_Toc66051195" w:history="1">
        <w:r w:rsidR="000D604A" w:rsidRPr="00AE4DB2">
          <w:rPr>
            <w:rStyle w:val="Hipercze"/>
            <w:rFonts w:eastAsia="Arial"/>
            <w:noProof/>
          </w:rPr>
          <w:t>5.3.</w:t>
        </w:r>
        <w:r w:rsidR="000D604A">
          <w:rPr>
            <w:rFonts w:asciiTheme="minorHAnsi" w:eastAsiaTheme="minorEastAsia" w:hAnsiTheme="minorHAnsi" w:cstheme="minorBidi"/>
            <w:noProof/>
            <w:szCs w:val="22"/>
            <w:lang w:eastAsia="pl-PL"/>
          </w:rPr>
          <w:tab/>
        </w:r>
        <w:r w:rsidR="000D604A" w:rsidRPr="00AE4DB2">
          <w:rPr>
            <w:rStyle w:val="Hipercze"/>
            <w:noProof/>
          </w:rPr>
          <w:t>Struktura obiektów biznesowych</w:t>
        </w:r>
        <w:r w:rsidR="000D604A">
          <w:rPr>
            <w:noProof/>
            <w:webHidden/>
          </w:rPr>
          <w:tab/>
        </w:r>
        <w:r w:rsidR="000D604A">
          <w:rPr>
            <w:noProof/>
            <w:webHidden/>
          </w:rPr>
          <w:fldChar w:fldCharType="begin"/>
        </w:r>
        <w:r w:rsidR="000D604A">
          <w:rPr>
            <w:noProof/>
            <w:webHidden/>
          </w:rPr>
          <w:instrText xml:space="preserve"> PAGEREF _Toc66051195 \h </w:instrText>
        </w:r>
        <w:r w:rsidR="000D604A">
          <w:rPr>
            <w:noProof/>
            <w:webHidden/>
          </w:rPr>
        </w:r>
        <w:r w:rsidR="000D604A">
          <w:rPr>
            <w:noProof/>
            <w:webHidden/>
          </w:rPr>
          <w:fldChar w:fldCharType="separate"/>
        </w:r>
        <w:r w:rsidR="000D604A">
          <w:rPr>
            <w:noProof/>
            <w:webHidden/>
          </w:rPr>
          <w:t>29</w:t>
        </w:r>
        <w:r w:rsidR="000D604A">
          <w:rPr>
            <w:noProof/>
            <w:webHidden/>
          </w:rPr>
          <w:fldChar w:fldCharType="end"/>
        </w:r>
      </w:hyperlink>
    </w:p>
    <w:p w14:paraId="3731BCAE" w14:textId="3F102727" w:rsidR="000D604A" w:rsidRDefault="00000000">
      <w:pPr>
        <w:pStyle w:val="Spistreci2"/>
        <w:rPr>
          <w:rFonts w:asciiTheme="minorHAnsi" w:eastAsiaTheme="minorEastAsia" w:hAnsiTheme="minorHAnsi" w:cstheme="minorBidi"/>
          <w:noProof/>
          <w:szCs w:val="22"/>
          <w:lang w:eastAsia="pl-PL"/>
        </w:rPr>
      </w:pPr>
      <w:hyperlink w:anchor="_Toc66051196" w:history="1">
        <w:r w:rsidR="000D604A" w:rsidRPr="00AE4DB2">
          <w:rPr>
            <w:rStyle w:val="Hipercze"/>
            <w:rFonts w:eastAsia="Arial"/>
            <w:noProof/>
          </w:rPr>
          <w:t>5.4.</w:t>
        </w:r>
        <w:r w:rsidR="000D604A">
          <w:rPr>
            <w:rFonts w:asciiTheme="minorHAnsi" w:eastAsiaTheme="minorEastAsia" w:hAnsiTheme="minorHAnsi" w:cstheme="minorBidi"/>
            <w:noProof/>
            <w:szCs w:val="22"/>
            <w:lang w:eastAsia="pl-PL"/>
          </w:rPr>
          <w:tab/>
        </w:r>
        <w:r w:rsidR="000D604A" w:rsidRPr="00AE4DB2">
          <w:rPr>
            <w:rStyle w:val="Hipercze"/>
            <w:noProof/>
          </w:rPr>
          <w:t>Scenariusze wywoływania usług</w:t>
        </w:r>
        <w:r w:rsidR="000D604A">
          <w:rPr>
            <w:noProof/>
            <w:webHidden/>
          </w:rPr>
          <w:tab/>
        </w:r>
        <w:r w:rsidR="000D604A">
          <w:rPr>
            <w:noProof/>
            <w:webHidden/>
          </w:rPr>
          <w:fldChar w:fldCharType="begin"/>
        </w:r>
        <w:r w:rsidR="000D604A">
          <w:rPr>
            <w:noProof/>
            <w:webHidden/>
          </w:rPr>
          <w:instrText xml:space="preserve"> PAGEREF _Toc66051196 \h </w:instrText>
        </w:r>
        <w:r w:rsidR="000D604A">
          <w:rPr>
            <w:noProof/>
            <w:webHidden/>
          </w:rPr>
        </w:r>
        <w:r w:rsidR="000D604A">
          <w:rPr>
            <w:noProof/>
            <w:webHidden/>
          </w:rPr>
          <w:fldChar w:fldCharType="separate"/>
        </w:r>
        <w:r w:rsidR="000D604A">
          <w:rPr>
            <w:noProof/>
            <w:webHidden/>
          </w:rPr>
          <w:t>30</w:t>
        </w:r>
        <w:r w:rsidR="000D604A">
          <w:rPr>
            <w:noProof/>
            <w:webHidden/>
          </w:rPr>
          <w:fldChar w:fldCharType="end"/>
        </w:r>
      </w:hyperlink>
    </w:p>
    <w:p w14:paraId="0A2039CE" w14:textId="0D9A242A"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197" w:history="1">
        <w:r w:rsidR="000D604A" w:rsidRPr="00AE4DB2">
          <w:rPr>
            <w:rStyle w:val="Hipercze"/>
            <w:noProof/>
            <w:snapToGrid w:val="0"/>
            <w:w w:val="0"/>
          </w:rPr>
          <w:t>5.4.1.</w:t>
        </w:r>
        <w:r w:rsidR="000D604A">
          <w:rPr>
            <w:rFonts w:asciiTheme="minorHAnsi" w:eastAsiaTheme="minorEastAsia" w:hAnsiTheme="minorHAnsi" w:cstheme="minorBidi"/>
            <w:noProof/>
            <w:szCs w:val="22"/>
            <w:lang w:eastAsia="pl-PL"/>
          </w:rPr>
          <w:tab/>
        </w:r>
        <w:r w:rsidR="000D604A" w:rsidRPr="00AE4DB2">
          <w:rPr>
            <w:rStyle w:val="Hipercze"/>
            <w:noProof/>
          </w:rPr>
          <w:t>System Zewnętrzny Podmiotu Leczniczego</w:t>
        </w:r>
        <w:r w:rsidR="000D604A">
          <w:rPr>
            <w:noProof/>
            <w:webHidden/>
          </w:rPr>
          <w:tab/>
        </w:r>
        <w:r w:rsidR="000D604A">
          <w:rPr>
            <w:noProof/>
            <w:webHidden/>
          </w:rPr>
          <w:fldChar w:fldCharType="begin"/>
        </w:r>
        <w:r w:rsidR="000D604A">
          <w:rPr>
            <w:noProof/>
            <w:webHidden/>
          </w:rPr>
          <w:instrText xml:space="preserve"> PAGEREF _Toc66051197 \h </w:instrText>
        </w:r>
        <w:r w:rsidR="000D604A">
          <w:rPr>
            <w:noProof/>
            <w:webHidden/>
          </w:rPr>
        </w:r>
        <w:r w:rsidR="000D604A">
          <w:rPr>
            <w:noProof/>
            <w:webHidden/>
          </w:rPr>
          <w:fldChar w:fldCharType="separate"/>
        </w:r>
        <w:r w:rsidR="000D604A">
          <w:rPr>
            <w:noProof/>
            <w:webHidden/>
          </w:rPr>
          <w:t>30</w:t>
        </w:r>
        <w:r w:rsidR="000D604A">
          <w:rPr>
            <w:noProof/>
            <w:webHidden/>
          </w:rPr>
          <w:fldChar w:fldCharType="end"/>
        </w:r>
      </w:hyperlink>
    </w:p>
    <w:p w14:paraId="1156381B" w14:textId="7F69264D"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198" w:history="1">
        <w:r w:rsidR="000D604A" w:rsidRPr="00AE4DB2">
          <w:rPr>
            <w:rStyle w:val="Hipercze"/>
            <w:noProof/>
            <w:snapToGrid w:val="0"/>
            <w:w w:val="0"/>
          </w:rPr>
          <w:t>5.4.2.</w:t>
        </w:r>
        <w:r w:rsidR="000D604A">
          <w:rPr>
            <w:rFonts w:asciiTheme="minorHAnsi" w:eastAsiaTheme="minorEastAsia" w:hAnsiTheme="minorHAnsi" w:cstheme="minorBidi"/>
            <w:noProof/>
            <w:szCs w:val="22"/>
            <w:lang w:eastAsia="pl-PL"/>
          </w:rPr>
          <w:tab/>
        </w:r>
        <w:r w:rsidR="000D604A" w:rsidRPr="00AE4DB2">
          <w:rPr>
            <w:rStyle w:val="Hipercze"/>
            <w:noProof/>
          </w:rPr>
          <w:t>System Zewnętrzny Apteki</w:t>
        </w:r>
        <w:r w:rsidR="000D604A">
          <w:rPr>
            <w:noProof/>
            <w:webHidden/>
          </w:rPr>
          <w:tab/>
        </w:r>
        <w:r w:rsidR="000D604A">
          <w:rPr>
            <w:noProof/>
            <w:webHidden/>
          </w:rPr>
          <w:fldChar w:fldCharType="begin"/>
        </w:r>
        <w:r w:rsidR="000D604A">
          <w:rPr>
            <w:noProof/>
            <w:webHidden/>
          </w:rPr>
          <w:instrText xml:space="preserve"> PAGEREF _Toc66051198 \h </w:instrText>
        </w:r>
        <w:r w:rsidR="000D604A">
          <w:rPr>
            <w:noProof/>
            <w:webHidden/>
          </w:rPr>
        </w:r>
        <w:r w:rsidR="000D604A">
          <w:rPr>
            <w:noProof/>
            <w:webHidden/>
          </w:rPr>
          <w:fldChar w:fldCharType="separate"/>
        </w:r>
        <w:r w:rsidR="000D604A">
          <w:rPr>
            <w:noProof/>
            <w:webHidden/>
          </w:rPr>
          <w:t>31</w:t>
        </w:r>
        <w:r w:rsidR="000D604A">
          <w:rPr>
            <w:noProof/>
            <w:webHidden/>
          </w:rPr>
          <w:fldChar w:fldCharType="end"/>
        </w:r>
      </w:hyperlink>
    </w:p>
    <w:p w14:paraId="33B313FD" w14:textId="6D6E7536" w:rsidR="000D604A" w:rsidRDefault="00000000">
      <w:pPr>
        <w:pStyle w:val="Spistreci2"/>
        <w:rPr>
          <w:rFonts w:asciiTheme="minorHAnsi" w:eastAsiaTheme="minorEastAsia" w:hAnsiTheme="minorHAnsi" w:cstheme="minorBidi"/>
          <w:noProof/>
          <w:szCs w:val="22"/>
          <w:lang w:eastAsia="pl-PL"/>
        </w:rPr>
      </w:pPr>
      <w:hyperlink w:anchor="_Toc66051199" w:history="1">
        <w:r w:rsidR="000D604A" w:rsidRPr="00AE4DB2">
          <w:rPr>
            <w:rStyle w:val="Hipercze"/>
            <w:noProof/>
          </w:rPr>
          <w:t>5.5.</w:t>
        </w:r>
        <w:r w:rsidR="000D604A">
          <w:rPr>
            <w:rFonts w:asciiTheme="minorHAnsi" w:eastAsiaTheme="minorEastAsia" w:hAnsiTheme="minorHAnsi" w:cstheme="minorBidi"/>
            <w:noProof/>
            <w:szCs w:val="22"/>
            <w:lang w:eastAsia="pl-PL"/>
          </w:rPr>
          <w:tab/>
        </w:r>
        <w:r w:rsidR="000D604A" w:rsidRPr="00AE4DB2">
          <w:rPr>
            <w:rStyle w:val="Hipercze"/>
            <w:noProof/>
          </w:rPr>
          <w:t>Wsparcie dla dwóch wersji PIK HL7 CDA</w:t>
        </w:r>
        <w:r w:rsidR="000D604A">
          <w:rPr>
            <w:noProof/>
            <w:webHidden/>
          </w:rPr>
          <w:tab/>
        </w:r>
        <w:r w:rsidR="000D604A">
          <w:rPr>
            <w:noProof/>
            <w:webHidden/>
          </w:rPr>
          <w:fldChar w:fldCharType="begin"/>
        </w:r>
        <w:r w:rsidR="000D604A">
          <w:rPr>
            <w:noProof/>
            <w:webHidden/>
          </w:rPr>
          <w:instrText xml:space="preserve"> PAGEREF _Toc66051199 \h </w:instrText>
        </w:r>
        <w:r w:rsidR="000D604A">
          <w:rPr>
            <w:noProof/>
            <w:webHidden/>
          </w:rPr>
        </w:r>
        <w:r w:rsidR="000D604A">
          <w:rPr>
            <w:noProof/>
            <w:webHidden/>
          </w:rPr>
          <w:fldChar w:fldCharType="separate"/>
        </w:r>
        <w:r w:rsidR="000D604A">
          <w:rPr>
            <w:noProof/>
            <w:webHidden/>
          </w:rPr>
          <w:t>33</w:t>
        </w:r>
        <w:r w:rsidR="000D604A">
          <w:rPr>
            <w:noProof/>
            <w:webHidden/>
          </w:rPr>
          <w:fldChar w:fldCharType="end"/>
        </w:r>
      </w:hyperlink>
    </w:p>
    <w:p w14:paraId="7812A2E1" w14:textId="2BAE0A0A" w:rsidR="000D604A" w:rsidRDefault="00000000">
      <w:pPr>
        <w:pStyle w:val="Spistreci1"/>
        <w:rPr>
          <w:rFonts w:asciiTheme="minorHAnsi" w:eastAsiaTheme="minorEastAsia" w:hAnsiTheme="minorHAnsi" w:cstheme="minorBidi"/>
          <w:b w:val="0"/>
          <w:noProof/>
          <w:szCs w:val="22"/>
          <w:lang w:eastAsia="pl-PL"/>
        </w:rPr>
      </w:pPr>
      <w:hyperlink w:anchor="_Toc66051200" w:history="1">
        <w:r w:rsidR="000D604A" w:rsidRPr="00AE4DB2">
          <w:rPr>
            <w:rStyle w:val="Hipercze"/>
            <w:noProof/>
          </w:rPr>
          <w:t>6.</w:t>
        </w:r>
        <w:r w:rsidR="000D604A">
          <w:rPr>
            <w:rFonts w:asciiTheme="minorHAnsi" w:eastAsiaTheme="minorEastAsia" w:hAnsiTheme="minorHAnsi" w:cstheme="minorBidi"/>
            <w:b w:val="0"/>
            <w:noProof/>
            <w:szCs w:val="22"/>
            <w:lang w:eastAsia="pl-PL"/>
          </w:rPr>
          <w:tab/>
        </w:r>
        <w:r w:rsidR="000D604A" w:rsidRPr="00AE4DB2">
          <w:rPr>
            <w:rStyle w:val="Hipercze"/>
            <w:noProof/>
          </w:rPr>
          <w:t>Wykaz i opis usług</w:t>
        </w:r>
        <w:r w:rsidR="000D604A">
          <w:rPr>
            <w:noProof/>
            <w:webHidden/>
          </w:rPr>
          <w:tab/>
        </w:r>
        <w:r w:rsidR="000D604A">
          <w:rPr>
            <w:noProof/>
            <w:webHidden/>
          </w:rPr>
          <w:fldChar w:fldCharType="begin"/>
        </w:r>
        <w:r w:rsidR="000D604A">
          <w:rPr>
            <w:noProof/>
            <w:webHidden/>
          </w:rPr>
          <w:instrText xml:space="preserve"> PAGEREF _Toc66051200 \h </w:instrText>
        </w:r>
        <w:r w:rsidR="000D604A">
          <w:rPr>
            <w:noProof/>
            <w:webHidden/>
          </w:rPr>
        </w:r>
        <w:r w:rsidR="000D604A">
          <w:rPr>
            <w:noProof/>
            <w:webHidden/>
          </w:rPr>
          <w:fldChar w:fldCharType="separate"/>
        </w:r>
        <w:r w:rsidR="000D604A">
          <w:rPr>
            <w:noProof/>
            <w:webHidden/>
          </w:rPr>
          <w:t>34</w:t>
        </w:r>
        <w:r w:rsidR="000D604A">
          <w:rPr>
            <w:noProof/>
            <w:webHidden/>
          </w:rPr>
          <w:fldChar w:fldCharType="end"/>
        </w:r>
      </w:hyperlink>
    </w:p>
    <w:p w14:paraId="7DFF86FF" w14:textId="5ADF3DCA" w:rsidR="000D604A" w:rsidRDefault="00000000">
      <w:pPr>
        <w:pStyle w:val="Spistreci2"/>
        <w:rPr>
          <w:rFonts w:asciiTheme="minorHAnsi" w:eastAsiaTheme="minorEastAsia" w:hAnsiTheme="minorHAnsi" w:cstheme="minorBidi"/>
          <w:noProof/>
          <w:szCs w:val="22"/>
          <w:lang w:eastAsia="pl-PL"/>
        </w:rPr>
      </w:pPr>
      <w:hyperlink w:anchor="_Toc66051201" w:history="1">
        <w:r w:rsidR="000D604A" w:rsidRPr="00AE4DB2">
          <w:rPr>
            <w:rStyle w:val="Hipercze"/>
            <w:noProof/>
          </w:rPr>
          <w:t>6.1.</w:t>
        </w:r>
        <w:r w:rsidR="000D604A">
          <w:rPr>
            <w:rFonts w:asciiTheme="minorHAnsi" w:eastAsiaTheme="minorEastAsia" w:hAnsiTheme="minorHAnsi" w:cstheme="minorBidi"/>
            <w:noProof/>
            <w:szCs w:val="22"/>
            <w:lang w:eastAsia="pl-PL"/>
          </w:rPr>
          <w:tab/>
        </w:r>
        <w:r w:rsidR="000D604A" w:rsidRPr="00AE4DB2">
          <w:rPr>
            <w:rStyle w:val="Hipercze"/>
            <w:noProof/>
          </w:rPr>
          <w:t>Wykaz usług na środowisku integracyjnym</w:t>
        </w:r>
        <w:r w:rsidR="000D604A">
          <w:rPr>
            <w:noProof/>
            <w:webHidden/>
          </w:rPr>
          <w:tab/>
        </w:r>
        <w:r w:rsidR="000D604A">
          <w:rPr>
            <w:noProof/>
            <w:webHidden/>
          </w:rPr>
          <w:fldChar w:fldCharType="begin"/>
        </w:r>
        <w:r w:rsidR="000D604A">
          <w:rPr>
            <w:noProof/>
            <w:webHidden/>
          </w:rPr>
          <w:instrText xml:space="preserve"> PAGEREF _Toc66051201 \h </w:instrText>
        </w:r>
        <w:r w:rsidR="000D604A">
          <w:rPr>
            <w:noProof/>
            <w:webHidden/>
          </w:rPr>
        </w:r>
        <w:r w:rsidR="000D604A">
          <w:rPr>
            <w:noProof/>
            <w:webHidden/>
          </w:rPr>
          <w:fldChar w:fldCharType="separate"/>
        </w:r>
        <w:r w:rsidR="000D604A">
          <w:rPr>
            <w:noProof/>
            <w:webHidden/>
          </w:rPr>
          <w:t>34</w:t>
        </w:r>
        <w:r w:rsidR="000D604A">
          <w:rPr>
            <w:noProof/>
            <w:webHidden/>
          </w:rPr>
          <w:fldChar w:fldCharType="end"/>
        </w:r>
      </w:hyperlink>
    </w:p>
    <w:p w14:paraId="4EEAEF2E" w14:textId="18011792" w:rsidR="000D604A" w:rsidRDefault="00000000">
      <w:pPr>
        <w:pStyle w:val="Spistreci2"/>
        <w:rPr>
          <w:rFonts w:asciiTheme="minorHAnsi" w:eastAsiaTheme="minorEastAsia" w:hAnsiTheme="minorHAnsi" w:cstheme="minorBidi"/>
          <w:noProof/>
          <w:szCs w:val="22"/>
          <w:lang w:eastAsia="pl-PL"/>
        </w:rPr>
      </w:pPr>
      <w:hyperlink w:anchor="_Toc66051202" w:history="1">
        <w:r w:rsidR="000D604A" w:rsidRPr="00AE4DB2">
          <w:rPr>
            <w:rStyle w:val="Hipercze"/>
            <w:noProof/>
          </w:rPr>
          <w:t>6.2.</w:t>
        </w:r>
        <w:r w:rsidR="000D604A">
          <w:rPr>
            <w:rFonts w:asciiTheme="minorHAnsi" w:eastAsiaTheme="minorEastAsia" w:hAnsiTheme="minorHAnsi" w:cstheme="minorBidi"/>
            <w:noProof/>
            <w:szCs w:val="22"/>
            <w:lang w:eastAsia="pl-PL"/>
          </w:rPr>
          <w:tab/>
        </w:r>
        <w:r w:rsidR="000D604A" w:rsidRPr="00AE4DB2">
          <w:rPr>
            <w:rStyle w:val="Hipercze"/>
            <w:noProof/>
          </w:rPr>
          <w:t>Usługa ObslugaRecepty</w:t>
        </w:r>
        <w:r w:rsidR="000D604A">
          <w:rPr>
            <w:noProof/>
            <w:webHidden/>
          </w:rPr>
          <w:tab/>
        </w:r>
        <w:r w:rsidR="000D604A">
          <w:rPr>
            <w:noProof/>
            <w:webHidden/>
          </w:rPr>
          <w:fldChar w:fldCharType="begin"/>
        </w:r>
        <w:r w:rsidR="000D604A">
          <w:rPr>
            <w:noProof/>
            <w:webHidden/>
          </w:rPr>
          <w:instrText xml:space="preserve"> PAGEREF _Toc66051202 \h </w:instrText>
        </w:r>
        <w:r w:rsidR="000D604A">
          <w:rPr>
            <w:noProof/>
            <w:webHidden/>
          </w:rPr>
        </w:r>
        <w:r w:rsidR="000D604A">
          <w:rPr>
            <w:noProof/>
            <w:webHidden/>
          </w:rPr>
          <w:fldChar w:fldCharType="separate"/>
        </w:r>
        <w:r w:rsidR="000D604A">
          <w:rPr>
            <w:noProof/>
            <w:webHidden/>
          </w:rPr>
          <w:t>35</w:t>
        </w:r>
        <w:r w:rsidR="000D604A">
          <w:rPr>
            <w:noProof/>
            <w:webHidden/>
          </w:rPr>
          <w:fldChar w:fldCharType="end"/>
        </w:r>
      </w:hyperlink>
    </w:p>
    <w:p w14:paraId="25E68C02" w14:textId="7A94FFB8"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3" w:history="1">
        <w:r w:rsidR="000D604A" w:rsidRPr="00AE4DB2">
          <w:rPr>
            <w:rStyle w:val="Hipercze"/>
            <w:noProof/>
            <w:snapToGrid w:val="0"/>
            <w:w w:val="0"/>
          </w:rPr>
          <w:t>6.2.1.</w:t>
        </w:r>
        <w:r w:rsidR="000D604A">
          <w:rPr>
            <w:rFonts w:asciiTheme="minorHAnsi" w:eastAsiaTheme="minorEastAsia" w:hAnsiTheme="minorHAnsi" w:cstheme="minorBidi"/>
            <w:noProof/>
            <w:szCs w:val="22"/>
            <w:lang w:eastAsia="pl-PL"/>
          </w:rPr>
          <w:tab/>
        </w:r>
        <w:r w:rsidR="000D604A" w:rsidRPr="00AE4DB2">
          <w:rPr>
            <w:rStyle w:val="Hipercze"/>
            <w:noProof/>
          </w:rPr>
          <w:t>Operacja zapisPakietuRecept</w:t>
        </w:r>
        <w:r w:rsidR="000D604A">
          <w:rPr>
            <w:noProof/>
            <w:webHidden/>
          </w:rPr>
          <w:tab/>
        </w:r>
        <w:r w:rsidR="000D604A">
          <w:rPr>
            <w:noProof/>
            <w:webHidden/>
          </w:rPr>
          <w:fldChar w:fldCharType="begin"/>
        </w:r>
        <w:r w:rsidR="000D604A">
          <w:rPr>
            <w:noProof/>
            <w:webHidden/>
          </w:rPr>
          <w:instrText xml:space="preserve"> PAGEREF _Toc66051203 \h </w:instrText>
        </w:r>
        <w:r w:rsidR="000D604A">
          <w:rPr>
            <w:noProof/>
            <w:webHidden/>
          </w:rPr>
        </w:r>
        <w:r w:rsidR="000D604A">
          <w:rPr>
            <w:noProof/>
            <w:webHidden/>
          </w:rPr>
          <w:fldChar w:fldCharType="separate"/>
        </w:r>
        <w:r w:rsidR="000D604A">
          <w:rPr>
            <w:noProof/>
            <w:webHidden/>
          </w:rPr>
          <w:t>35</w:t>
        </w:r>
        <w:r w:rsidR="000D604A">
          <w:rPr>
            <w:noProof/>
            <w:webHidden/>
          </w:rPr>
          <w:fldChar w:fldCharType="end"/>
        </w:r>
      </w:hyperlink>
    </w:p>
    <w:p w14:paraId="1895E978" w14:textId="1ECD3A55"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4" w:history="1">
        <w:r w:rsidR="000D604A" w:rsidRPr="00AE4DB2">
          <w:rPr>
            <w:rStyle w:val="Hipercze"/>
            <w:noProof/>
            <w:snapToGrid w:val="0"/>
            <w:w w:val="0"/>
          </w:rPr>
          <w:t>6.2.2.</w:t>
        </w:r>
        <w:r w:rsidR="000D604A">
          <w:rPr>
            <w:rFonts w:asciiTheme="minorHAnsi" w:eastAsiaTheme="minorEastAsia" w:hAnsiTheme="minorHAnsi" w:cstheme="minorBidi"/>
            <w:noProof/>
            <w:szCs w:val="22"/>
            <w:lang w:eastAsia="pl-PL"/>
          </w:rPr>
          <w:tab/>
        </w:r>
        <w:r w:rsidR="000D604A" w:rsidRPr="00AE4DB2">
          <w:rPr>
            <w:rStyle w:val="Hipercze"/>
            <w:noProof/>
          </w:rPr>
          <w:t>Operacja odczytPakietuRecept</w:t>
        </w:r>
        <w:r w:rsidR="000D604A">
          <w:rPr>
            <w:noProof/>
            <w:webHidden/>
          </w:rPr>
          <w:tab/>
        </w:r>
        <w:r w:rsidR="000D604A">
          <w:rPr>
            <w:noProof/>
            <w:webHidden/>
          </w:rPr>
          <w:fldChar w:fldCharType="begin"/>
        </w:r>
        <w:r w:rsidR="000D604A">
          <w:rPr>
            <w:noProof/>
            <w:webHidden/>
          </w:rPr>
          <w:instrText xml:space="preserve"> PAGEREF _Toc66051204 \h </w:instrText>
        </w:r>
        <w:r w:rsidR="000D604A">
          <w:rPr>
            <w:noProof/>
            <w:webHidden/>
          </w:rPr>
        </w:r>
        <w:r w:rsidR="000D604A">
          <w:rPr>
            <w:noProof/>
            <w:webHidden/>
          </w:rPr>
          <w:fldChar w:fldCharType="separate"/>
        </w:r>
        <w:r w:rsidR="000D604A">
          <w:rPr>
            <w:noProof/>
            <w:webHidden/>
          </w:rPr>
          <w:t>37</w:t>
        </w:r>
        <w:r w:rsidR="000D604A">
          <w:rPr>
            <w:noProof/>
            <w:webHidden/>
          </w:rPr>
          <w:fldChar w:fldCharType="end"/>
        </w:r>
      </w:hyperlink>
    </w:p>
    <w:p w14:paraId="4A2A51AC" w14:textId="72C93455"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5" w:history="1">
        <w:r w:rsidR="000D604A" w:rsidRPr="00AE4DB2">
          <w:rPr>
            <w:rStyle w:val="Hipercze"/>
            <w:noProof/>
            <w:snapToGrid w:val="0"/>
            <w:w w:val="0"/>
          </w:rPr>
          <w:t>6.2.3.</w:t>
        </w:r>
        <w:r w:rsidR="000D604A">
          <w:rPr>
            <w:rFonts w:asciiTheme="minorHAnsi" w:eastAsiaTheme="minorEastAsia" w:hAnsiTheme="minorHAnsi" w:cstheme="minorBidi"/>
            <w:noProof/>
            <w:szCs w:val="22"/>
            <w:lang w:eastAsia="pl-PL"/>
          </w:rPr>
          <w:tab/>
        </w:r>
        <w:r w:rsidR="000D604A" w:rsidRPr="00AE4DB2">
          <w:rPr>
            <w:rStyle w:val="Hipercze"/>
            <w:noProof/>
          </w:rPr>
          <w:t>Operacja odczytRecepty</w:t>
        </w:r>
        <w:r w:rsidR="000D604A">
          <w:rPr>
            <w:noProof/>
            <w:webHidden/>
          </w:rPr>
          <w:tab/>
        </w:r>
        <w:r w:rsidR="000D604A">
          <w:rPr>
            <w:noProof/>
            <w:webHidden/>
          </w:rPr>
          <w:fldChar w:fldCharType="begin"/>
        </w:r>
        <w:r w:rsidR="000D604A">
          <w:rPr>
            <w:noProof/>
            <w:webHidden/>
          </w:rPr>
          <w:instrText xml:space="preserve"> PAGEREF _Toc66051205 \h </w:instrText>
        </w:r>
        <w:r w:rsidR="000D604A">
          <w:rPr>
            <w:noProof/>
            <w:webHidden/>
          </w:rPr>
        </w:r>
        <w:r w:rsidR="000D604A">
          <w:rPr>
            <w:noProof/>
            <w:webHidden/>
          </w:rPr>
          <w:fldChar w:fldCharType="separate"/>
        </w:r>
        <w:r w:rsidR="000D604A">
          <w:rPr>
            <w:noProof/>
            <w:webHidden/>
          </w:rPr>
          <w:t>38</w:t>
        </w:r>
        <w:r w:rsidR="000D604A">
          <w:rPr>
            <w:noProof/>
            <w:webHidden/>
          </w:rPr>
          <w:fldChar w:fldCharType="end"/>
        </w:r>
      </w:hyperlink>
    </w:p>
    <w:p w14:paraId="548C0C59" w14:textId="068CEA6F"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6" w:history="1">
        <w:r w:rsidR="000D604A" w:rsidRPr="00AE4DB2">
          <w:rPr>
            <w:rStyle w:val="Hipercze"/>
            <w:noProof/>
            <w:snapToGrid w:val="0"/>
            <w:w w:val="0"/>
          </w:rPr>
          <w:t>6.2.4.</w:t>
        </w:r>
        <w:r w:rsidR="000D604A">
          <w:rPr>
            <w:rFonts w:asciiTheme="minorHAnsi" w:eastAsiaTheme="minorEastAsia" w:hAnsiTheme="minorHAnsi" w:cstheme="minorBidi"/>
            <w:noProof/>
            <w:szCs w:val="22"/>
            <w:lang w:eastAsia="pl-PL"/>
          </w:rPr>
          <w:tab/>
        </w:r>
        <w:r w:rsidR="000D604A" w:rsidRPr="00AE4DB2">
          <w:rPr>
            <w:rStyle w:val="Hipercze"/>
            <w:noProof/>
          </w:rPr>
          <w:t>Operacja wyszukanieReceptWystawiajacego</w:t>
        </w:r>
        <w:r w:rsidR="000D604A">
          <w:rPr>
            <w:noProof/>
            <w:webHidden/>
          </w:rPr>
          <w:tab/>
        </w:r>
        <w:r w:rsidR="000D604A">
          <w:rPr>
            <w:noProof/>
            <w:webHidden/>
          </w:rPr>
          <w:fldChar w:fldCharType="begin"/>
        </w:r>
        <w:r w:rsidR="000D604A">
          <w:rPr>
            <w:noProof/>
            <w:webHidden/>
          </w:rPr>
          <w:instrText xml:space="preserve"> PAGEREF _Toc66051206 \h </w:instrText>
        </w:r>
        <w:r w:rsidR="000D604A">
          <w:rPr>
            <w:noProof/>
            <w:webHidden/>
          </w:rPr>
        </w:r>
        <w:r w:rsidR="000D604A">
          <w:rPr>
            <w:noProof/>
            <w:webHidden/>
          </w:rPr>
          <w:fldChar w:fldCharType="separate"/>
        </w:r>
        <w:r w:rsidR="000D604A">
          <w:rPr>
            <w:noProof/>
            <w:webHidden/>
          </w:rPr>
          <w:t>38</w:t>
        </w:r>
        <w:r w:rsidR="000D604A">
          <w:rPr>
            <w:noProof/>
            <w:webHidden/>
          </w:rPr>
          <w:fldChar w:fldCharType="end"/>
        </w:r>
      </w:hyperlink>
    </w:p>
    <w:p w14:paraId="1BC29C82" w14:textId="4F2457E7"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7" w:history="1">
        <w:r w:rsidR="000D604A" w:rsidRPr="00AE4DB2">
          <w:rPr>
            <w:rStyle w:val="Hipercze"/>
            <w:noProof/>
            <w:snapToGrid w:val="0"/>
            <w:w w:val="0"/>
          </w:rPr>
          <w:t>6.2.5.</w:t>
        </w:r>
        <w:r w:rsidR="000D604A">
          <w:rPr>
            <w:rFonts w:asciiTheme="minorHAnsi" w:eastAsiaTheme="minorEastAsia" w:hAnsiTheme="minorHAnsi" w:cstheme="minorBidi"/>
            <w:noProof/>
            <w:szCs w:val="22"/>
            <w:lang w:eastAsia="pl-PL"/>
          </w:rPr>
          <w:tab/>
        </w:r>
        <w:r w:rsidR="000D604A" w:rsidRPr="00AE4DB2">
          <w:rPr>
            <w:rStyle w:val="Hipercze"/>
            <w:noProof/>
          </w:rPr>
          <w:t>Operacja odczytDanychDostepowychPakietuRecept</w:t>
        </w:r>
        <w:r w:rsidR="000D604A">
          <w:rPr>
            <w:noProof/>
            <w:webHidden/>
          </w:rPr>
          <w:tab/>
        </w:r>
        <w:r w:rsidR="000D604A">
          <w:rPr>
            <w:noProof/>
            <w:webHidden/>
          </w:rPr>
          <w:fldChar w:fldCharType="begin"/>
        </w:r>
        <w:r w:rsidR="000D604A">
          <w:rPr>
            <w:noProof/>
            <w:webHidden/>
          </w:rPr>
          <w:instrText xml:space="preserve"> PAGEREF _Toc66051207 \h </w:instrText>
        </w:r>
        <w:r w:rsidR="000D604A">
          <w:rPr>
            <w:noProof/>
            <w:webHidden/>
          </w:rPr>
        </w:r>
        <w:r w:rsidR="000D604A">
          <w:rPr>
            <w:noProof/>
            <w:webHidden/>
          </w:rPr>
          <w:fldChar w:fldCharType="separate"/>
        </w:r>
        <w:r w:rsidR="000D604A">
          <w:rPr>
            <w:noProof/>
            <w:webHidden/>
          </w:rPr>
          <w:t>39</w:t>
        </w:r>
        <w:r w:rsidR="000D604A">
          <w:rPr>
            <w:noProof/>
            <w:webHidden/>
          </w:rPr>
          <w:fldChar w:fldCharType="end"/>
        </w:r>
      </w:hyperlink>
    </w:p>
    <w:p w14:paraId="13FAE977" w14:textId="5E460215"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8" w:history="1">
        <w:r w:rsidR="000D604A" w:rsidRPr="00AE4DB2">
          <w:rPr>
            <w:rStyle w:val="Hipercze"/>
            <w:noProof/>
            <w:snapToGrid w:val="0"/>
            <w:w w:val="0"/>
          </w:rPr>
          <w:t>6.2.6.</w:t>
        </w:r>
        <w:r w:rsidR="000D604A">
          <w:rPr>
            <w:rFonts w:asciiTheme="minorHAnsi" w:eastAsiaTheme="minorEastAsia" w:hAnsiTheme="minorHAnsi" w:cstheme="minorBidi"/>
            <w:noProof/>
            <w:szCs w:val="22"/>
            <w:lang w:eastAsia="pl-PL"/>
          </w:rPr>
          <w:tab/>
        </w:r>
        <w:r w:rsidR="000D604A" w:rsidRPr="00AE4DB2">
          <w:rPr>
            <w:rStyle w:val="Hipercze"/>
            <w:noProof/>
          </w:rPr>
          <w:t>Operacja weryfikacjaPakietuRecept</w:t>
        </w:r>
        <w:r w:rsidR="000D604A">
          <w:rPr>
            <w:noProof/>
            <w:webHidden/>
          </w:rPr>
          <w:tab/>
        </w:r>
        <w:r w:rsidR="000D604A">
          <w:rPr>
            <w:noProof/>
            <w:webHidden/>
          </w:rPr>
          <w:fldChar w:fldCharType="begin"/>
        </w:r>
        <w:r w:rsidR="000D604A">
          <w:rPr>
            <w:noProof/>
            <w:webHidden/>
          </w:rPr>
          <w:instrText xml:space="preserve"> PAGEREF _Toc66051208 \h </w:instrText>
        </w:r>
        <w:r w:rsidR="000D604A">
          <w:rPr>
            <w:noProof/>
            <w:webHidden/>
          </w:rPr>
        </w:r>
        <w:r w:rsidR="000D604A">
          <w:rPr>
            <w:noProof/>
            <w:webHidden/>
          </w:rPr>
          <w:fldChar w:fldCharType="separate"/>
        </w:r>
        <w:r w:rsidR="000D604A">
          <w:rPr>
            <w:noProof/>
            <w:webHidden/>
          </w:rPr>
          <w:t>39</w:t>
        </w:r>
        <w:r w:rsidR="000D604A">
          <w:rPr>
            <w:noProof/>
            <w:webHidden/>
          </w:rPr>
          <w:fldChar w:fldCharType="end"/>
        </w:r>
      </w:hyperlink>
    </w:p>
    <w:p w14:paraId="1BDB4396" w14:textId="249A9578"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09" w:history="1">
        <w:r w:rsidR="000D604A" w:rsidRPr="00AE4DB2">
          <w:rPr>
            <w:rStyle w:val="Hipercze"/>
            <w:noProof/>
            <w:snapToGrid w:val="0"/>
            <w:w w:val="0"/>
          </w:rPr>
          <w:t>6.2.7.</w:t>
        </w:r>
        <w:r w:rsidR="000D604A">
          <w:rPr>
            <w:rFonts w:asciiTheme="minorHAnsi" w:eastAsiaTheme="minorEastAsia" w:hAnsiTheme="minorHAnsi" w:cstheme="minorBidi"/>
            <w:noProof/>
            <w:szCs w:val="22"/>
            <w:lang w:eastAsia="pl-PL"/>
          </w:rPr>
          <w:tab/>
        </w:r>
        <w:r w:rsidR="000D604A" w:rsidRPr="00AE4DB2">
          <w:rPr>
            <w:rStyle w:val="Hipercze"/>
            <w:noProof/>
          </w:rPr>
          <w:t>Operacja odczytPakietuReceptDoRealizacji</w:t>
        </w:r>
        <w:r w:rsidR="000D604A">
          <w:rPr>
            <w:noProof/>
            <w:webHidden/>
          </w:rPr>
          <w:tab/>
        </w:r>
        <w:r w:rsidR="000D604A">
          <w:rPr>
            <w:noProof/>
            <w:webHidden/>
          </w:rPr>
          <w:fldChar w:fldCharType="begin"/>
        </w:r>
        <w:r w:rsidR="000D604A">
          <w:rPr>
            <w:noProof/>
            <w:webHidden/>
          </w:rPr>
          <w:instrText xml:space="preserve"> PAGEREF _Toc66051209 \h </w:instrText>
        </w:r>
        <w:r w:rsidR="000D604A">
          <w:rPr>
            <w:noProof/>
            <w:webHidden/>
          </w:rPr>
        </w:r>
        <w:r w:rsidR="000D604A">
          <w:rPr>
            <w:noProof/>
            <w:webHidden/>
          </w:rPr>
          <w:fldChar w:fldCharType="separate"/>
        </w:r>
        <w:r w:rsidR="000D604A">
          <w:rPr>
            <w:noProof/>
            <w:webHidden/>
          </w:rPr>
          <w:t>40</w:t>
        </w:r>
        <w:r w:rsidR="000D604A">
          <w:rPr>
            <w:noProof/>
            <w:webHidden/>
          </w:rPr>
          <w:fldChar w:fldCharType="end"/>
        </w:r>
      </w:hyperlink>
    </w:p>
    <w:p w14:paraId="45BCA4AA" w14:textId="41E9EEFE"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10" w:history="1">
        <w:r w:rsidR="000D604A" w:rsidRPr="00AE4DB2">
          <w:rPr>
            <w:rStyle w:val="Hipercze"/>
            <w:noProof/>
            <w:snapToGrid w:val="0"/>
            <w:w w:val="0"/>
          </w:rPr>
          <w:t>6.2.8.</w:t>
        </w:r>
        <w:r w:rsidR="000D604A">
          <w:rPr>
            <w:rFonts w:asciiTheme="minorHAnsi" w:eastAsiaTheme="minorEastAsia" w:hAnsiTheme="minorHAnsi" w:cstheme="minorBidi"/>
            <w:noProof/>
            <w:szCs w:val="22"/>
            <w:lang w:eastAsia="pl-PL"/>
          </w:rPr>
          <w:tab/>
        </w:r>
        <w:r w:rsidR="000D604A" w:rsidRPr="00AE4DB2">
          <w:rPr>
            <w:rStyle w:val="Hipercze"/>
            <w:noProof/>
          </w:rPr>
          <w:t>Operacja odczytReceptyDoRealizacji</w:t>
        </w:r>
        <w:r w:rsidR="000D604A">
          <w:rPr>
            <w:noProof/>
            <w:webHidden/>
          </w:rPr>
          <w:tab/>
        </w:r>
        <w:r w:rsidR="000D604A">
          <w:rPr>
            <w:noProof/>
            <w:webHidden/>
          </w:rPr>
          <w:fldChar w:fldCharType="begin"/>
        </w:r>
        <w:r w:rsidR="000D604A">
          <w:rPr>
            <w:noProof/>
            <w:webHidden/>
          </w:rPr>
          <w:instrText xml:space="preserve"> PAGEREF _Toc66051210 \h </w:instrText>
        </w:r>
        <w:r w:rsidR="000D604A">
          <w:rPr>
            <w:noProof/>
            <w:webHidden/>
          </w:rPr>
        </w:r>
        <w:r w:rsidR="000D604A">
          <w:rPr>
            <w:noProof/>
            <w:webHidden/>
          </w:rPr>
          <w:fldChar w:fldCharType="separate"/>
        </w:r>
        <w:r w:rsidR="000D604A">
          <w:rPr>
            <w:noProof/>
            <w:webHidden/>
          </w:rPr>
          <w:t>40</w:t>
        </w:r>
        <w:r w:rsidR="000D604A">
          <w:rPr>
            <w:noProof/>
            <w:webHidden/>
          </w:rPr>
          <w:fldChar w:fldCharType="end"/>
        </w:r>
      </w:hyperlink>
    </w:p>
    <w:p w14:paraId="7105D90F" w14:textId="37981BB4" w:rsidR="000D604A" w:rsidRDefault="00000000">
      <w:pPr>
        <w:pStyle w:val="Spistreci3"/>
        <w:tabs>
          <w:tab w:val="left" w:pos="1760"/>
        </w:tabs>
        <w:rPr>
          <w:rFonts w:asciiTheme="minorHAnsi" w:eastAsiaTheme="minorEastAsia" w:hAnsiTheme="minorHAnsi" w:cstheme="minorBidi"/>
          <w:noProof/>
          <w:szCs w:val="22"/>
          <w:lang w:eastAsia="pl-PL"/>
        </w:rPr>
      </w:pPr>
      <w:hyperlink w:anchor="_Toc66051211" w:history="1">
        <w:r w:rsidR="000D604A" w:rsidRPr="00AE4DB2">
          <w:rPr>
            <w:rStyle w:val="Hipercze"/>
            <w:noProof/>
            <w:snapToGrid w:val="0"/>
            <w:w w:val="0"/>
          </w:rPr>
          <w:t>6.2.9.</w:t>
        </w:r>
        <w:r w:rsidR="000D604A">
          <w:rPr>
            <w:rFonts w:asciiTheme="minorHAnsi" w:eastAsiaTheme="minorEastAsia" w:hAnsiTheme="minorHAnsi" w:cstheme="minorBidi"/>
            <w:noProof/>
            <w:szCs w:val="22"/>
            <w:lang w:eastAsia="pl-PL"/>
          </w:rPr>
          <w:tab/>
        </w:r>
        <w:r w:rsidR="000D604A" w:rsidRPr="00AE4DB2">
          <w:rPr>
            <w:rStyle w:val="Hipercze"/>
            <w:noProof/>
          </w:rPr>
          <w:t>Operacja przyjecieDoRealizacjiReceptyNaLekRecepturowy</w:t>
        </w:r>
        <w:r w:rsidR="000D604A">
          <w:rPr>
            <w:noProof/>
            <w:webHidden/>
          </w:rPr>
          <w:tab/>
        </w:r>
        <w:r w:rsidR="000D604A">
          <w:rPr>
            <w:noProof/>
            <w:webHidden/>
          </w:rPr>
          <w:fldChar w:fldCharType="begin"/>
        </w:r>
        <w:r w:rsidR="000D604A">
          <w:rPr>
            <w:noProof/>
            <w:webHidden/>
          </w:rPr>
          <w:instrText xml:space="preserve"> PAGEREF _Toc66051211 \h </w:instrText>
        </w:r>
        <w:r w:rsidR="000D604A">
          <w:rPr>
            <w:noProof/>
            <w:webHidden/>
          </w:rPr>
        </w:r>
        <w:r w:rsidR="000D604A">
          <w:rPr>
            <w:noProof/>
            <w:webHidden/>
          </w:rPr>
          <w:fldChar w:fldCharType="separate"/>
        </w:r>
        <w:r w:rsidR="000D604A">
          <w:rPr>
            <w:noProof/>
            <w:webHidden/>
          </w:rPr>
          <w:t>40</w:t>
        </w:r>
        <w:r w:rsidR="000D604A">
          <w:rPr>
            <w:noProof/>
            <w:webHidden/>
          </w:rPr>
          <w:fldChar w:fldCharType="end"/>
        </w:r>
      </w:hyperlink>
    </w:p>
    <w:p w14:paraId="08650359" w14:textId="4416DFD3"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2" w:history="1">
        <w:r w:rsidR="000D604A" w:rsidRPr="00AE4DB2">
          <w:rPr>
            <w:rStyle w:val="Hipercze"/>
            <w:noProof/>
            <w:snapToGrid w:val="0"/>
            <w:w w:val="0"/>
          </w:rPr>
          <w:t>6.2.10.</w:t>
        </w:r>
        <w:r w:rsidR="000D604A">
          <w:rPr>
            <w:rFonts w:asciiTheme="minorHAnsi" w:eastAsiaTheme="minorEastAsia" w:hAnsiTheme="minorHAnsi" w:cstheme="minorBidi"/>
            <w:noProof/>
            <w:szCs w:val="22"/>
            <w:lang w:eastAsia="pl-PL"/>
          </w:rPr>
          <w:tab/>
        </w:r>
        <w:r w:rsidR="000D604A" w:rsidRPr="00AE4DB2">
          <w:rPr>
            <w:rStyle w:val="Hipercze"/>
            <w:noProof/>
          </w:rPr>
          <w:t>Operacja rezygnacjaZRealizacjiReceptyNaLekRecepturowy</w:t>
        </w:r>
        <w:r w:rsidR="000D604A">
          <w:rPr>
            <w:noProof/>
            <w:webHidden/>
          </w:rPr>
          <w:tab/>
        </w:r>
        <w:r w:rsidR="000D604A">
          <w:rPr>
            <w:noProof/>
            <w:webHidden/>
          </w:rPr>
          <w:fldChar w:fldCharType="begin"/>
        </w:r>
        <w:r w:rsidR="000D604A">
          <w:rPr>
            <w:noProof/>
            <w:webHidden/>
          </w:rPr>
          <w:instrText xml:space="preserve"> PAGEREF _Toc66051212 \h </w:instrText>
        </w:r>
        <w:r w:rsidR="000D604A">
          <w:rPr>
            <w:noProof/>
            <w:webHidden/>
          </w:rPr>
        </w:r>
        <w:r w:rsidR="000D604A">
          <w:rPr>
            <w:noProof/>
            <w:webHidden/>
          </w:rPr>
          <w:fldChar w:fldCharType="separate"/>
        </w:r>
        <w:r w:rsidR="000D604A">
          <w:rPr>
            <w:noProof/>
            <w:webHidden/>
          </w:rPr>
          <w:t>41</w:t>
        </w:r>
        <w:r w:rsidR="000D604A">
          <w:rPr>
            <w:noProof/>
            <w:webHidden/>
          </w:rPr>
          <w:fldChar w:fldCharType="end"/>
        </w:r>
      </w:hyperlink>
    </w:p>
    <w:p w14:paraId="263E1A37" w14:textId="7C163C40"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3" w:history="1">
        <w:r w:rsidR="000D604A" w:rsidRPr="00AE4DB2">
          <w:rPr>
            <w:rStyle w:val="Hipercze"/>
            <w:noProof/>
            <w:snapToGrid w:val="0"/>
            <w:w w:val="0"/>
          </w:rPr>
          <w:t>6.2.11.</w:t>
        </w:r>
        <w:r w:rsidR="000D604A">
          <w:rPr>
            <w:rFonts w:asciiTheme="minorHAnsi" w:eastAsiaTheme="minorEastAsia" w:hAnsiTheme="minorHAnsi" w:cstheme="minorBidi"/>
            <w:noProof/>
            <w:szCs w:val="22"/>
            <w:lang w:eastAsia="pl-PL"/>
          </w:rPr>
          <w:tab/>
        </w:r>
        <w:r w:rsidR="000D604A" w:rsidRPr="00AE4DB2">
          <w:rPr>
            <w:rStyle w:val="Hipercze"/>
            <w:noProof/>
          </w:rPr>
          <w:t>Operacja zapisRealizacjiRecepty</w:t>
        </w:r>
        <w:r w:rsidR="000D604A">
          <w:rPr>
            <w:noProof/>
            <w:webHidden/>
          </w:rPr>
          <w:tab/>
        </w:r>
        <w:r w:rsidR="000D604A">
          <w:rPr>
            <w:noProof/>
            <w:webHidden/>
          </w:rPr>
          <w:fldChar w:fldCharType="begin"/>
        </w:r>
        <w:r w:rsidR="000D604A">
          <w:rPr>
            <w:noProof/>
            <w:webHidden/>
          </w:rPr>
          <w:instrText xml:space="preserve"> PAGEREF _Toc66051213 \h </w:instrText>
        </w:r>
        <w:r w:rsidR="000D604A">
          <w:rPr>
            <w:noProof/>
            <w:webHidden/>
          </w:rPr>
        </w:r>
        <w:r w:rsidR="000D604A">
          <w:rPr>
            <w:noProof/>
            <w:webHidden/>
          </w:rPr>
          <w:fldChar w:fldCharType="separate"/>
        </w:r>
        <w:r w:rsidR="000D604A">
          <w:rPr>
            <w:noProof/>
            <w:webHidden/>
          </w:rPr>
          <w:t>41</w:t>
        </w:r>
        <w:r w:rsidR="000D604A">
          <w:rPr>
            <w:noProof/>
            <w:webHidden/>
          </w:rPr>
          <w:fldChar w:fldCharType="end"/>
        </w:r>
      </w:hyperlink>
    </w:p>
    <w:p w14:paraId="37808241" w14:textId="5434D7D8"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4" w:history="1">
        <w:r w:rsidR="000D604A" w:rsidRPr="00AE4DB2">
          <w:rPr>
            <w:rStyle w:val="Hipercze"/>
            <w:noProof/>
            <w:snapToGrid w:val="0"/>
            <w:w w:val="0"/>
          </w:rPr>
          <w:t>6.2.12.</w:t>
        </w:r>
        <w:r w:rsidR="000D604A">
          <w:rPr>
            <w:rFonts w:asciiTheme="minorHAnsi" w:eastAsiaTheme="minorEastAsia" w:hAnsiTheme="minorHAnsi" w:cstheme="minorBidi"/>
            <w:noProof/>
            <w:szCs w:val="22"/>
            <w:lang w:eastAsia="pl-PL"/>
          </w:rPr>
          <w:tab/>
        </w:r>
        <w:r w:rsidR="000D604A" w:rsidRPr="00AE4DB2">
          <w:rPr>
            <w:rStyle w:val="Hipercze"/>
            <w:noProof/>
          </w:rPr>
          <w:t>Operacja zapisRealizacjiReceptyFarmaceutycznej</w:t>
        </w:r>
        <w:r w:rsidR="000D604A">
          <w:rPr>
            <w:noProof/>
            <w:webHidden/>
          </w:rPr>
          <w:tab/>
        </w:r>
        <w:r w:rsidR="000D604A">
          <w:rPr>
            <w:noProof/>
            <w:webHidden/>
          </w:rPr>
          <w:fldChar w:fldCharType="begin"/>
        </w:r>
        <w:r w:rsidR="000D604A">
          <w:rPr>
            <w:noProof/>
            <w:webHidden/>
          </w:rPr>
          <w:instrText xml:space="preserve"> PAGEREF _Toc66051214 \h </w:instrText>
        </w:r>
        <w:r w:rsidR="000D604A">
          <w:rPr>
            <w:noProof/>
            <w:webHidden/>
          </w:rPr>
        </w:r>
        <w:r w:rsidR="000D604A">
          <w:rPr>
            <w:noProof/>
            <w:webHidden/>
          </w:rPr>
          <w:fldChar w:fldCharType="separate"/>
        </w:r>
        <w:r w:rsidR="000D604A">
          <w:rPr>
            <w:noProof/>
            <w:webHidden/>
          </w:rPr>
          <w:t>42</w:t>
        </w:r>
        <w:r w:rsidR="000D604A">
          <w:rPr>
            <w:noProof/>
            <w:webHidden/>
          </w:rPr>
          <w:fldChar w:fldCharType="end"/>
        </w:r>
      </w:hyperlink>
    </w:p>
    <w:p w14:paraId="5811BC06" w14:textId="5AD1DE72"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5" w:history="1">
        <w:r w:rsidR="000D604A" w:rsidRPr="00AE4DB2">
          <w:rPr>
            <w:rStyle w:val="Hipercze"/>
            <w:noProof/>
            <w:snapToGrid w:val="0"/>
            <w:w w:val="0"/>
          </w:rPr>
          <w:t>6.2.13.</w:t>
        </w:r>
        <w:r w:rsidR="000D604A">
          <w:rPr>
            <w:rFonts w:asciiTheme="minorHAnsi" w:eastAsiaTheme="minorEastAsia" w:hAnsiTheme="minorHAnsi" w:cstheme="minorBidi"/>
            <w:noProof/>
            <w:szCs w:val="22"/>
            <w:lang w:eastAsia="pl-PL"/>
          </w:rPr>
          <w:tab/>
        </w:r>
        <w:r w:rsidR="000D604A" w:rsidRPr="00AE4DB2">
          <w:rPr>
            <w:rStyle w:val="Hipercze"/>
            <w:noProof/>
          </w:rPr>
          <w:t>Operacja wyszukanieDokumentowRealizacjiRecept</w:t>
        </w:r>
        <w:r w:rsidR="000D604A">
          <w:rPr>
            <w:noProof/>
            <w:webHidden/>
          </w:rPr>
          <w:tab/>
        </w:r>
        <w:r w:rsidR="000D604A">
          <w:rPr>
            <w:noProof/>
            <w:webHidden/>
          </w:rPr>
          <w:fldChar w:fldCharType="begin"/>
        </w:r>
        <w:r w:rsidR="000D604A">
          <w:rPr>
            <w:noProof/>
            <w:webHidden/>
          </w:rPr>
          <w:instrText xml:space="preserve"> PAGEREF _Toc66051215 \h </w:instrText>
        </w:r>
        <w:r w:rsidR="000D604A">
          <w:rPr>
            <w:noProof/>
            <w:webHidden/>
          </w:rPr>
        </w:r>
        <w:r w:rsidR="000D604A">
          <w:rPr>
            <w:noProof/>
            <w:webHidden/>
          </w:rPr>
          <w:fldChar w:fldCharType="separate"/>
        </w:r>
        <w:r w:rsidR="000D604A">
          <w:rPr>
            <w:noProof/>
            <w:webHidden/>
          </w:rPr>
          <w:t>42</w:t>
        </w:r>
        <w:r w:rsidR="000D604A">
          <w:rPr>
            <w:noProof/>
            <w:webHidden/>
          </w:rPr>
          <w:fldChar w:fldCharType="end"/>
        </w:r>
      </w:hyperlink>
    </w:p>
    <w:p w14:paraId="3B6705CD" w14:textId="4BC388D8"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6" w:history="1">
        <w:r w:rsidR="000D604A" w:rsidRPr="00AE4DB2">
          <w:rPr>
            <w:rStyle w:val="Hipercze"/>
            <w:noProof/>
            <w:snapToGrid w:val="0"/>
            <w:w w:val="0"/>
          </w:rPr>
          <w:t>6.2.14.</w:t>
        </w:r>
        <w:r w:rsidR="000D604A">
          <w:rPr>
            <w:rFonts w:asciiTheme="minorHAnsi" w:eastAsiaTheme="minorEastAsia" w:hAnsiTheme="minorHAnsi" w:cstheme="minorBidi"/>
            <w:noProof/>
            <w:szCs w:val="22"/>
            <w:lang w:eastAsia="pl-PL"/>
          </w:rPr>
          <w:tab/>
        </w:r>
        <w:r w:rsidR="000D604A" w:rsidRPr="00AE4DB2">
          <w:rPr>
            <w:rStyle w:val="Hipercze"/>
            <w:noProof/>
          </w:rPr>
          <w:t>Operacja  zapisKorektyDokumentuRealizacjiRecepty</w:t>
        </w:r>
        <w:r w:rsidR="000D604A">
          <w:rPr>
            <w:noProof/>
            <w:webHidden/>
          </w:rPr>
          <w:tab/>
        </w:r>
        <w:r w:rsidR="000D604A">
          <w:rPr>
            <w:noProof/>
            <w:webHidden/>
          </w:rPr>
          <w:fldChar w:fldCharType="begin"/>
        </w:r>
        <w:r w:rsidR="000D604A">
          <w:rPr>
            <w:noProof/>
            <w:webHidden/>
          </w:rPr>
          <w:instrText xml:space="preserve"> PAGEREF _Toc66051216 \h </w:instrText>
        </w:r>
        <w:r w:rsidR="000D604A">
          <w:rPr>
            <w:noProof/>
            <w:webHidden/>
          </w:rPr>
        </w:r>
        <w:r w:rsidR="000D604A">
          <w:rPr>
            <w:noProof/>
            <w:webHidden/>
          </w:rPr>
          <w:fldChar w:fldCharType="separate"/>
        </w:r>
        <w:r w:rsidR="000D604A">
          <w:rPr>
            <w:noProof/>
            <w:webHidden/>
          </w:rPr>
          <w:t>43</w:t>
        </w:r>
        <w:r w:rsidR="000D604A">
          <w:rPr>
            <w:noProof/>
            <w:webHidden/>
          </w:rPr>
          <w:fldChar w:fldCharType="end"/>
        </w:r>
      </w:hyperlink>
    </w:p>
    <w:p w14:paraId="7A565838" w14:textId="063607B7"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7" w:history="1">
        <w:r w:rsidR="000D604A" w:rsidRPr="00AE4DB2">
          <w:rPr>
            <w:rStyle w:val="Hipercze"/>
            <w:noProof/>
            <w:snapToGrid w:val="0"/>
            <w:w w:val="0"/>
          </w:rPr>
          <w:t>6.2.15.</w:t>
        </w:r>
        <w:r w:rsidR="000D604A">
          <w:rPr>
            <w:rFonts w:asciiTheme="minorHAnsi" w:eastAsiaTheme="minorEastAsia" w:hAnsiTheme="minorHAnsi" w:cstheme="minorBidi"/>
            <w:noProof/>
            <w:szCs w:val="22"/>
            <w:lang w:eastAsia="pl-PL"/>
          </w:rPr>
          <w:tab/>
        </w:r>
        <w:r w:rsidR="000D604A" w:rsidRPr="00AE4DB2">
          <w:rPr>
            <w:rStyle w:val="Hipercze"/>
            <w:noProof/>
          </w:rPr>
          <w:t>Operacja zapisDokumentuAnulowaniaRecepty</w:t>
        </w:r>
        <w:r w:rsidR="000D604A">
          <w:rPr>
            <w:noProof/>
            <w:webHidden/>
          </w:rPr>
          <w:tab/>
        </w:r>
        <w:r w:rsidR="000D604A">
          <w:rPr>
            <w:noProof/>
            <w:webHidden/>
          </w:rPr>
          <w:fldChar w:fldCharType="begin"/>
        </w:r>
        <w:r w:rsidR="000D604A">
          <w:rPr>
            <w:noProof/>
            <w:webHidden/>
          </w:rPr>
          <w:instrText xml:space="preserve"> PAGEREF _Toc66051217 \h </w:instrText>
        </w:r>
        <w:r w:rsidR="000D604A">
          <w:rPr>
            <w:noProof/>
            <w:webHidden/>
          </w:rPr>
        </w:r>
        <w:r w:rsidR="000D604A">
          <w:rPr>
            <w:noProof/>
            <w:webHidden/>
          </w:rPr>
          <w:fldChar w:fldCharType="separate"/>
        </w:r>
        <w:r w:rsidR="000D604A">
          <w:rPr>
            <w:noProof/>
            <w:webHidden/>
          </w:rPr>
          <w:t>43</w:t>
        </w:r>
        <w:r w:rsidR="000D604A">
          <w:rPr>
            <w:noProof/>
            <w:webHidden/>
          </w:rPr>
          <w:fldChar w:fldCharType="end"/>
        </w:r>
      </w:hyperlink>
    </w:p>
    <w:p w14:paraId="5D8358E0" w14:textId="50474C1A"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8" w:history="1">
        <w:r w:rsidR="000D604A" w:rsidRPr="00AE4DB2">
          <w:rPr>
            <w:rStyle w:val="Hipercze"/>
            <w:noProof/>
            <w:snapToGrid w:val="0"/>
            <w:w w:val="0"/>
          </w:rPr>
          <w:t>6.2.16.</w:t>
        </w:r>
        <w:r w:rsidR="000D604A">
          <w:rPr>
            <w:rFonts w:asciiTheme="minorHAnsi" w:eastAsiaTheme="minorEastAsia" w:hAnsiTheme="minorHAnsi" w:cstheme="minorBidi"/>
            <w:noProof/>
            <w:szCs w:val="22"/>
            <w:lang w:eastAsia="pl-PL"/>
          </w:rPr>
          <w:tab/>
        </w:r>
        <w:r w:rsidR="000D604A" w:rsidRPr="00AE4DB2">
          <w:rPr>
            <w:rStyle w:val="Hipercze"/>
            <w:noProof/>
          </w:rPr>
          <w:t>Operacja ZapisDokumentuAnulowaniaReceptyFarmaceutycznej</w:t>
        </w:r>
        <w:r w:rsidR="000D604A">
          <w:rPr>
            <w:noProof/>
            <w:webHidden/>
          </w:rPr>
          <w:tab/>
        </w:r>
        <w:r w:rsidR="000D604A">
          <w:rPr>
            <w:noProof/>
            <w:webHidden/>
          </w:rPr>
          <w:fldChar w:fldCharType="begin"/>
        </w:r>
        <w:r w:rsidR="000D604A">
          <w:rPr>
            <w:noProof/>
            <w:webHidden/>
          </w:rPr>
          <w:instrText xml:space="preserve"> PAGEREF _Toc66051218 \h </w:instrText>
        </w:r>
        <w:r w:rsidR="000D604A">
          <w:rPr>
            <w:noProof/>
            <w:webHidden/>
          </w:rPr>
        </w:r>
        <w:r w:rsidR="000D604A">
          <w:rPr>
            <w:noProof/>
            <w:webHidden/>
          </w:rPr>
          <w:fldChar w:fldCharType="separate"/>
        </w:r>
        <w:r w:rsidR="000D604A">
          <w:rPr>
            <w:noProof/>
            <w:webHidden/>
          </w:rPr>
          <w:t>44</w:t>
        </w:r>
        <w:r w:rsidR="000D604A">
          <w:rPr>
            <w:noProof/>
            <w:webHidden/>
          </w:rPr>
          <w:fldChar w:fldCharType="end"/>
        </w:r>
      </w:hyperlink>
    </w:p>
    <w:p w14:paraId="12F55F05" w14:textId="18A8046E"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19" w:history="1">
        <w:r w:rsidR="000D604A" w:rsidRPr="00AE4DB2">
          <w:rPr>
            <w:rStyle w:val="Hipercze"/>
            <w:noProof/>
            <w:snapToGrid w:val="0"/>
            <w:w w:val="0"/>
          </w:rPr>
          <w:t>6.2.17.</w:t>
        </w:r>
        <w:r w:rsidR="000D604A">
          <w:rPr>
            <w:rFonts w:asciiTheme="minorHAnsi" w:eastAsiaTheme="minorEastAsia" w:hAnsiTheme="minorHAnsi" w:cstheme="minorBidi"/>
            <w:noProof/>
            <w:szCs w:val="22"/>
            <w:lang w:eastAsia="pl-PL"/>
          </w:rPr>
          <w:tab/>
        </w:r>
        <w:r w:rsidR="000D604A" w:rsidRPr="00AE4DB2">
          <w:rPr>
            <w:rStyle w:val="Hipercze"/>
            <w:noProof/>
          </w:rPr>
          <w:t>Operacja odczytDokumentuAnulowaniaRecepty</w:t>
        </w:r>
        <w:r w:rsidR="000D604A">
          <w:rPr>
            <w:noProof/>
            <w:webHidden/>
          </w:rPr>
          <w:tab/>
        </w:r>
        <w:r w:rsidR="000D604A">
          <w:rPr>
            <w:noProof/>
            <w:webHidden/>
          </w:rPr>
          <w:fldChar w:fldCharType="begin"/>
        </w:r>
        <w:r w:rsidR="000D604A">
          <w:rPr>
            <w:noProof/>
            <w:webHidden/>
          </w:rPr>
          <w:instrText xml:space="preserve"> PAGEREF _Toc66051219 \h </w:instrText>
        </w:r>
        <w:r w:rsidR="000D604A">
          <w:rPr>
            <w:noProof/>
            <w:webHidden/>
          </w:rPr>
        </w:r>
        <w:r w:rsidR="000D604A">
          <w:rPr>
            <w:noProof/>
            <w:webHidden/>
          </w:rPr>
          <w:fldChar w:fldCharType="separate"/>
        </w:r>
        <w:r w:rsidR="000D604A">
          <w:rPr>
            <w:noProof/>
            <w:webHidden/>
          </w:rPr>
          <w:t>44</w:t>
        </w:r>
        <w:r w:rsidR="000D604A">
          <w:rPr>
            <w:noProof/>
            <w:webHidden/>
          </w:rPr>
          <w:fldChar w:fldCharType="end"/>
        </w:r>
      </w:hyperlink>
    </w:p>
    <w:p w14:paraId="6A4B0DE4" w14:textId="729F97F9"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0" w:history="1">
        <w:r w:rsidR="000D604A" w:rsidRPr="00AE4DB2">
          <w:rPr>
            <w:rStyle w:val="Hipercze"/>
            <w:noProof/>
            <w:snapToGrid w:val="0"/>
            <w:w w:val="0"/>
          </w:rPr>
          <w:t>6.2.18.</w:t>
        </w:r>
        <w:r w:rsidR="000D604A">
          <w:rPr>
            <w:rFonts w:asciiTheme="minorHAnsi" w:eastAsiaTheme="minorEastAsia" w:hAnsiTheme="minorHAnsi" w:cstheme="minorBidi"/>
            <w:noProof/>
            <w:szCs w:val="22"/>
            <w:lang w:eastAsia="pl-PL"/>
          </w:rPr>
          <w:tab/>
        </w:r>
        <w:r w:rsidR="000D604A" w:rsidRPr="00AE4DB2">
          <w:rPr>
            <w:rStyle w:val="Hipercze"/>
            <w:noProof/>
          </w:rPr>
          <w:t>Operacja odczytDokumentuRealizacjiRecepty</w:t>
        </w:r>
        <w:r w:rsidR="000D604A">
          <w:rPr>
            <w:noProof/>
            <w:webHidden/>
          </w:rPr>
          <w:tab/>
        </w:r>
        <w:r w:rsidR="000D604A">
          <w:rPr>
            <w:noProof/>
            <w:webHidden/>
          </w:rPr>
          <w:fldChar w:fldCharType="begin"/>
        </w:r>
        <w:r w:rsidR="000D604A">
          <w:rPr>
            <w:noProof/>
            <w:webHidden/>
          </w:rPr>
          <w:instrText xml:space="preserve"> PAGEREF _Toc66051220 \h </w:instrText>
        </w:r>
        <w:r w:rsidR="000D604A">
          <w:rPr>
            <w:noProof/>
            <w:webHidden/>
          </w:rPr>
        </w:r>
        <w:r w:rsidR="000D604A">
          <w:rPr>
            <w:noProof/>
            <w:webHidden/>
          </w:rPr>
          <w:fldChar w:fldCharType="separate"/>
        </w:r>
        <w:r w:rsidR="000D604A">
          <w:rPr>
            <w:noProof/>
            <w:webHidden/>
          </w:rPr>
          <w:t>45</w:t>
        </w:r>
        <w:r w:rsidR="000D604A">
          <w:rPr>
            <w:noProof/>
            <w:webHidden/>
          </w:rPr>
          <w:fldChar w:fldCharType="end"/>
        </w:r>
      </w:hyperlink>
    </w:p>
    <w:p w14:paraId="5C60E42E" w14:textId="36F15F07"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1" w:history="1">
        <w:r w:rsidR="000D604A" w:rsidRPr="00AE4DB2">
          <w:rPr>
            <w:rStyle w:val="Hipercze"/>
            <w:noProof/>
            <w:snapToGrid w:val="0"/>
            <w:w w:val="0"/>
          </w:rPr>
          <w:t>6.2.19.</w:t>
        </w:r>
        <w:r w:rsidR="000D604A">
          <w:rPr>
            <w:rFonts w:asciiTheme="minorHAnsi" w:eastAsiaTheme="minorEastAsia" w:hAnsiTheme="minorHAnsi" w:cstheme="minorBidi"/>
            <w:noProof/>
            <w:szCs w:val="22"/>
            <w:lang w:eastAsia="pl-PL"/>
          </w:rPr>
          <w:tab/>
        </w:r>
        <w:r w:rsidR="000D604A" w:rsidRPr="00AE4DB2">
          <w:rPr>
            <w:rStyle w:val="Hipercze"/>
            <w:noProof/>
          </w:rPr>
          <w:t>Operacja wyszukanieDokumentowAnulowaniaRecepty</w:t>
        </w:r>
        <w:r w:rsidR="000D604A">
          <w:rPr>
            <w:noProof/>
            <w:webHidden/>
          </w:rPr>
          <w:tab/>
        </w:r>
        <w:r w:rsidR="000D604A">
          <w:rPr>
            <w:noProof/>
            <w:webHidden/>
          </w:rPr>
          <w:fldChar w:fldCharType="begin"/>
        </w:r>
        <w:r w:rsidR="000D604A">
          <w:rPr>
            <w:noProof/>
            <w:webHidden/>
          </w:rPr>
          <w:instrText xml:space="preserve"> PAGEREF _Toc66051221 \h </w:instrText>
        </w:r>
        <w:r w:rsidR="000D604A">
          <w:rPr>
            <w:noProof/>
            <w:webHidden/>
          </w:rPr>
        </w:r>
        <w:r w:rsidR="000D604A">
          <w:rPr>
            <w:noProof/>
            <w:webHidden/>
          </w:rPr>
          <w:fldChar w:fldCharType="separate"/>
        </w:r>
        <w:r w:rsidR="000D604A">
          <w:rPr>
            <w:noProof/>
            <w:webHidden/>
          </w:rPr>
          <w:t>45</w:t>
        </w:r>
        <w:r w:rsidR="000D604A">
          <w:rPr>
            <w:noProof/>
            <w:webHidden/>
          </w:rPr>
          <w:fldChar w:fldCharType="end"/>
        </w:r>
      </w:hyperlink>
    </w:p>
    <w:p w14:paraId="0C1E9853" w14:textId="73B102C6"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2" w:history="1">
        <w:r w:rsidR="000D604A" w:rsidRPr="00AE4DB2">
          <w:rPr>
            <w:rStyle w:val="Hipercze"/>
            <w:noProof/>
            <w:snapToGrid w:val="0"/>
            <w:w w:val="0"/>
          </w:rPr>
          <w:t>6.2.20.</w:t>
        </w:r>
        <w:r w:rsidR="000D604A">
          <w:rPr>
            <w:rFonts w:asciiTheme="minorHAnsi" w:eastAsiaTheme="minorEastAsia" w:hAnsiTheme="minorHAnsi" w:cstheme="minorBidi"/>
            <w:noProof/>
            <w:szCs w:val="22"/>
            <w:lang w:eastAsia="pl-PL"/>
          </w:rPr>
          <w:tab/>
        </w:r>
        <w:r w:rsidR="000D604A" w:rsidRPr="00AE4DB2">
          <w:rPr>
            <w:rStyle w:val="Hipercze"/>
            <w:noProof/>
          </w:rPr>
          <w:t>Operacja zablokowanieRecepty</w:t>
        </w:r>
        <w:r w:rsidR="000D604A">
          <w:rPr>
            <w:noProof/>
            <w:webHidden/>
          </w:rPr>
          <w:tab/>
        </w:r>
        <w:r w:rsidR="000D604A">
          <w:rPr>
            <w:noProof/>
            <w:webHidden/>
          </w:rPr>
          <w:fldChar w:fldCharType="begin"/>
        </w:r>
        <w:r w:rsidR="000D604A">
          <w:rPr>
            <w:noProof/>
            <w:webHidden/>
          </w:rPr>
          <w:instrText xml:space="preserve"> PAGEREF _Toc66051222 \h </w:instrText>
        </w:r>
        <w:r w:rsidR="000D604A">
          <w:rPr>
            <w:noProof/>
            <w:webHidden/>
          </w:rPr>
        </w:r>
        <w:r w:rsidR="000D604A">
          <w:rPr>
            <w:noProof/>
            <w:webHidden/>
          </w:rPr>
          <w:fldChar w:fldCharType="separate"/>
        </w:r>
        <w:r w:rsidR="000D604A">
          <w:rPr>
            <w:noProof/>
            <w:webHidden/>
          </w:rPr>
          <w:t>45</w:t>
        </w:r>
        <w:r w:rsidR="000D604A">
          <w:rPr>
            <w:noProof/>
            <w:webHidden/>
          </w:rPr>
          <w:fldChar w:fldCharType="end"/>
        </w:r>
      </w:hyperlink>
    </w:p>
    <w:p w14:paraId="0CC652F1" w14:textId="5E858646"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3" w:history="1">
        <w:r w:rsidR="000D604A" w:rsidRPr="00AE4DB2">
          <w:rPr>
            <w:rStyle w:val="Hipercze"/>
            <w:noProof/>
            <w:snapToGrid w:val="0"/>
            <w:w w:val="0"/>
          </w:rPr>
          <w:t>6.2.21.</w:t>
        </w:r>
        <w:r w:rsidR="000D604A">
          <w:rPr>
            <w:rFonts w:asciiTheme="minorHAnsi" w:eastAsiaTheme="minorEastAsia" w:hAnsiTheme="minorHAnsi" w:cstheme="minorBidi"/>
            <w:noProof/>
            <w:szCs w:val="22"/>
            <w:lang w:eastAsia="pl-PL"/>
          </w:rPr>
          <w:tab/>
        </w:r>
        <w:r w:rsidR="000D604A" w:rsidRPr="00AE4DB2">
          <w:rPr>
            <w:rStyle w:val="Hipercze"/>
            <w:noProof/>
          </w:rPr>
          <w:t>Operacja odblokowanieRecepty</w:t>
        </w:r>
        <w:r w:rsidR="000D604A">
          <w:rPr>
            <w:noProof/>
            <w:webHidden/>
          </w:rPr>
          <w:tab/>
        </w:r>
        <w:r w:rsidR="000D604A">
          <w:rPr>
            <w:noProof/>
            <w:webHidden/>
          </w:rPr>
          <w:fldChar w:fldCharType="begin"/>
        </w:r>
        <w:r w:rsidR="000D604A">
          <w:rPr>
            <w:noProof/>
            <w:webHidden/>
          </w:rPr>
          <w:instrText xml:space="preserve"> PAGEREF _Toc66051223 \h </w:instrText>
        </w:r>
        <w:r w:rsidR="000D604A">
          <w:rPr>
            <w:noProof/>
            <w:webHidden/>
          </w:rPr>
        </w:r>
        <w:r w:rsidR="000D604A">
          <w:rPr>
            <w:noProof/>
            <w:webHidden/>
          </w:rPr>
          <w:fldChar w:fldCharType="separate"/>
        </w:r>
        <w:r w:rsidR="000D604A">
          <w:rPr>
            <w:noProof/>
            <w:webHidden/>
          </w:rPr>
          <w:t>46</w:t>
        </w:r>
        <w:r w:rsidR="000D604A">
          <w:rPr>
            <w:noProof/>
            <w:webHidden/>
          </w:rPr>
          <w:fldChar w:fldCharType="end"/>
        </w:r>
      </w:hyperlink>
    </w:p>
    <w:p w14:paraId="2F68902A" w14:textId="10EE6781"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4" w:history="1">
        <w:r w:rsidR="000D604A" w:rsidRPr="00AE4DB2">
          <w:rPr>
            <w:rStyle w:val="Hipercze"/>
            <w:noProof/>
            <w:snapToGrid w:val="0"/>
            <w:w w:val="0"/>
          </w:rPr>
          <w:t>6.2.22.</w:t>
        </w:r>
        <w:r w:rsidR="000D604A">
          <w:rPr>
            <w:rFonts w:asciiTheme="minorHAnsi" w:eastAsiaTheme="minorEastAsia" w:hAnsiTheme="minorHAnsi" w:cstheme="minorBidi"/>
            <w:noProof/>
            <w:szCs w:val="22"/>
            <w:lang w:eastAsia="pl-PL"/>
          </w:rPr>
          <w:tab/>
        </w:r>
        <w:r w:rsidR="000D604A" w:rsidRPr="00AE4DB2">
          <w:rPr>
            <w:rStyle w:val="Hipercze"/>
            <w:noProof/>
          </w:rPr>
          <w:t>Operacja wyszukanieReceptUslugobiorcy</w:t>
        </w:r>
        <w:r w:rsidR="000D604A">
          <w:rPr>
            <w:noProof/>
            <w:webHidden/>
          </w:rPr>
          <w:tab/>
        </w:r>
        <w:r w:rsidR="000D604A">
          <w:rPr>
            <w:noProof/>
            <w:webHidden/>
          </w:rPr>
          <w:fldChar w:fldCharType="begin"/>
        </w:r>
        <w:r w:rsidR="000D604A">
          <w:rPr>
            <w:noProof/>
            <w:webHidden/>
          </w:rPr>
          <w:instrText xml:space="preserve"> PAGEREF _Toc66051224 \h </w:instrText>
        </w:r>
        <w:r w:rsidR="000D604A">
          <w:rPr>
            <w:noProof/>
            <w:webHidden/>
          </w:rPr>
        </w:r>
        <w:r w:rsidR="000D604A">
          <w:rPr>
            <w:noProof/>
            <w:webHidden/>
          </w:rPr>
          <w:fldChar w:fldCharType="separate"/>
        </w:r>
        <w:r w:rsidR="000D604A">
          <w:rPr>
            <w:noProof/>
            <w:webHidden/>
          </w:rPr>
          <w:t>46</w:t>
        </w:r>
        <w:r w:rsidR="000D604A">
          <w:rPr>
            <w:noProof/>
            <w:webHidden/>
          </w:rPr>
          <w:fldChar w:fldCharType="end"/>
        </w:r>
      </w:hyperlink>
    </w:p>
    <w:p w14:paraId="596F5FF7" w14:textId="3B902947"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5" w:history="1">
        <w:r w:rsidR="000D604A" w:rsidRPr="00AE4DB2">
          <w:rPr>
            <w:rStyle w:val="Hipercze"/>
            <w:noProof/>
            <w:snapToGrid w:val="0"/>
            <w:w w:val="0"/>
          </w:rPr>
          <w:t>6.2.23.</w:t>
        </w:r>
        <w:r w:rsidR="000D604A">
          <w:rPr>
            <w:rFonts w:asciiTheme="minorHAnsi" w:eastAsiaTheme="minorEastAsia" w:hAnsiTheme="minorHAnsi" w:cstheme="minorBidi"/>
            <w:noProof/>
            <w:szCs w:val="22"/>
            <w:lang w:eastAsia="pl-PL"/>
          </w:rPr>
          <w:tab/>
        </w:r>
        <w:r w:rsidR="000D604A" w:rsidRPr="00AE4DB2">
          <w:rPr>
            <w:rStyle w:val="Hipercze"/>
            <w:noProof/>
          </w:rPr>
          <w:t>Operacja zapisPakietuRealizacjiRecept</w:t>
        </w:r>
        <w:r w:rsidR="000D604A">
          <w:rPr>
            <w:noProof/>
            <w:webHidden/>
          </w:rPr>
          <w:tab/>
        </w:r>
        <w:r w:rsidR="000D604A">
          <w:rPr>
            <w:noProof/>
            <w:webHidden/>
          </w:rPr>
          <w:fldChar w:fldCharType="begin"/>
        </w:r>
        <w:r w:rsidR="000D604A">
          <w:rPr>
            <w:noProof/>
            <w:webHidden/>
          </w:rPr>
          <w:instrText xml:space="preserve"> PAGEREF _Toc66051225 \h </w:instrText>
        </w:r>
        <w:r w:rsidR="000D604A">
          <w:rPr>
            <w:noProof/>
            <w:webHidden/>
          </w:rPr>
        </w:r>
        <w:r w:rsidR="000D604A">
          <w:rPr>
            <w:noProof/>
            <w:webHidden/>
          </w:rPr>
          <w:fldChar w:fldCharType="separate"/>
        </w:r>
        <w:r w:rsidR="000D604A">
          <w:rPr>
            <w:noProof/>
            <w:webHidden/>
          </w:rPr>
          <w:t>47</w:t>
        </w:r>
        <w:r w:rsidR="000D604A">
          <w:rPr>
            <w:noProof/>
            <w:webHidden/>
          </w:rPr>
          <w:fldChar w:fldCharType="end"/>
        </w:r>
      </w:hyperlink>
    </w:p>
    <w:p w14:paraId="20C1763A" w14:textId="6344F73C"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6" w:history="1">
        <w:r w:rsidR="000D604A" w:rsidRPr="00AE4DB2">
          <w:rPr>
            <w:rStyle w:val="Hipercze"/>
            <w:noProof/>
            <w:snapToGrid w:val="0"/>
            <w:w w:val="0"/>
          </w:rPr>
          <w:t>6.2.24.</w:t>
        </w:r>
        <w:r w:rsidR="000D604A">
          <w:rPr>
            <w:rFonts w:asciiTheme="minorHAnsi" w:eastAsiaTheme="minorEastAsia" w:hAnsiTheme="minorHAnsi" w:cstheme="minorBidi"/>
            <w:noProof/>
            <w:szCs w:val="22"/>
            <w:lang w:eastAsia="pl-PL"/>
          </w:rPr>
          <w:tab/>
        </w:r>
        <w:r w:rsidR="000D604A" w:rsidRPr="00AE4DB2">
          <w:rPr>
            <w:rStyle w:val="Hipercze"/>
            <w:noProof/>
          </w:rPr>
          <w:t>WyszukanieReceptUslugobiorcyDoKonsultacji</w:t>
        </w:r>
        <w:r w:rsidR="000D604A">
          <w:rPr>
            <w:noProof/>
            <w:webHidden/>
          </w:rPr>
          <w:tab/>
        </w:r>
        <w:r w:rsidR="000D604A">
          <w:rPr>
            <w:noProof/>
            <w:webHidden/>
          </w:rPr>
          <w:fldChar w:fldCharType="begin"/>
        </w:r>
        <w:r w:rsidR="000D604A">
          <w:rPr>
            <w:noProof/>
            <w:webHidden/>
          </w:rPr>
          <w:instrText xml:space="preserve"> PAGEREF _Toc66051226 \h </w:instrText>
        </w:r>
        <w:r w:rsidR="000D604A">
          <w:rPr>
            <w:noProof/>
            <w:webHidden/>
          </w:rPr>
        </w:r>
        <w:r w:rsidR="000D604A">
          <w:rPr>
            <w:noProof/>
            <w:webHidden/>
          </w:rPr>
          <w:fldChar w:fldCharType="separate"/>
        </w:r>
        <w:r w:rsidR="000D604A">
          <w:rPr>
            <w:noProof/>
            <w:webHidden/>
          </w:rPr>
          <w:t>47</w:t>
        </w:r>
        <w:r w:rsidR="000D604A">
          <w:rPr>
            <w:noProof/>
            <w:webHidden/>
          </w:rPr>
          <w:fldChar w:fldCharType="end"/>
        </w:r>
      </w:hyperlink>
    </w:p>
    <w:p w14:paraId="38E14D56" w14:textId="78B886D3"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7" w:history="1">
        <w:r w:rsidR="000D604A" w:rsidRPr="00AE4DB2">
          <w:rPr>
            <w:rStyle w:val="Hipercze"/>
            <w:noProof/>
            <w:snapToGrid w:val="0"/>
            <w:w w:val="0"/>
          </w:rPr>
          <w:t>6.2.25.</w:t>
        </w:r>
        <w:r w:rsidR="000D604A">
          <w:rPr>
            <w:rFonts w:asciiTheme="minorHAnsi" w:eastAsiaTheme="minorEastAsia" w:hAnsiTheme="minorHAnsi" w:cstheme="minorBidi"/>
            <w:noProof/>
            <w:szCs w:val="22"/>
            <w:lang w:eastAsia="pl-PL"/>
          </w:rPr>
          <w:tab/>
        </w:r>
        <w:r w:rsidR="000D604A" w:rsidRPr="00AE4DB2">
          <w:rPr>
            <w:rStyle w:val="Hipercze"/>
            <w:noProof/>
          </w:rPr>
          <w:t>OdczytReceptyDoKonsultacji</w:t>
        </w:r>
        <w:r w:rsidR="000D604A">
          <w:rPr>
            <w:noProof/>
            <w:webHidden/>
          </w:rPr>
          <w:tab/>
        </w:r>
        <w:r w:rsidR="000D604A">
          <w:rPr>
            <w:noProof/>
            <w:webHidden/>
          </w:rPr>
          <w:fldChar w:fldCharType="begin"/>
        </w:r>
        <w:r w:rsidR="000D604A">
          <w:rPr>
            <w:noProof/>
            <w:webHidden/>
          </w:rPr>
          <w:instrText xml:space="preserve"> PAGEREF _Toc66051227 \h </w:instrText>
        </w:r>
        <w:r w:rsidR="000D604A">
          <w:rPr>
            <w:noProof/>
            <w:webHidden/>
          </w:rPr>
        </w:r>
        <w:r w:rsidR="000D604A">
          <w:rPr>
            <w:noProof/>
            <w:webHidden/>
          </w:rPr>
          <w:fldChar w:fldCharType="separate"/>
        </w:r>
        <w:r w:rsidR="000D604A">
          <w:rPr>
            <w:noProof/>
            <w:webHidden/>
          </w:rPr>
          <w:t>48</w:t>
        </w:r>
        <w:r w:rsidR="000D604A">
          <w:rPr>
            <w:noProof/>
            <w:webHidden/>
          </w:rPr>
          <w:fldChar w:fldCharType="end"/>
        </w:r>
      </w:hyperlink>
    </w:p>
    <w:p w14:paraId="3660B3E9" w14:textId="50ADE7A2"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8" w:history="1">
        <w:r w:rsidR="000D604A" w:rsidRPr="00AE4DB2">
          <w:rPr>
            <w:rStyle w:val="Hipercze"/>
            <w:noProof/>
            <w:snapToGrid w:val="0"/>
            <w:w w:val="0"/>
          </w:rPr>
          <w:t>6.2.26.</w:t>
        </w:r>
        <w:r w:rsidR="000D604A">
          <w:rPr>
            <w:rFonts w:asciiTheme="minorHAnsi" w:eastAsiaTheme="minorEastAsia" w:hAnsiTheme="minorHAnsi" w:cstheme="minorBidi"/>
            <w:noProof/>
            <w:szCs w:val="22"/>
            <w:lang w:eastAsia="pl-PL"/>
          </w:rPr>
          <w:tab/>
        </w:r>
        <w:r w:rsidR="000D604A" w:rsidRPr="00AE4DB2">
          <w:rPr>
            <w:rStyle w:val="Hipercze"/>
            <w:noProof/>
          </w:rPr>
          <w:t>WyszukanieRealizacjiReceptDoKonsultacji</w:t>
        </w:r>
        <w:r w:rsidR="000D604A">
          <w:rPr>
            <w:noProof/>
            <w:webHidden/>
          </w:rPr>
          <w:tab/>
        </w:r>
        <w:r w:rsidR="000D604A">
          <w:rPr>
            <w:noProof/>
            <w:webHidden/>
          </w:rPr>
          <w:fldChar w:fldCharType="begin"/>
        </w:r>
        <w:r w:rsidR="000D604A">
          <w:rPr>
            <w:noProof/>
            <w:webHidden/>
          </w:rPr>
          <w:instrText xml:space="preserve"> PAGEREF _Toc66051228 \h </w:instrText>
        </w:r>
        <w:r w:rsidR="000D604A">
          <w:rPr>
            <w:noProof/>
            <w:webHidden/>
          </w:rPr>
        </w:r>
        <w:r w:rsidR="000D604A">
          <w:rPr>
            <w:noProof/>
            <w:webHidden/>
          </w:rPr>
          <w:fldChar w:fldCharType="separate"/>
        </w:r>
        <w:r w:rsidR="000D604A">
          <w:rPr>
            <w:noProof/>
            <w:webHidden/>
          </w:rPr>
          <w:t>49</w:t>
        </w:r>
        <w:r w:rsidR="000D604A">
          <w:rPr>
            <w:noProof/>
            <w:webHidden/>
          </w:rPr>
          <w:fldChar w:fldCharType="end"/>
        </w:r>
      </w:hyperlink>
    </w:p>
    <w:p w14:paraId="36E2B90D" w14:textId="4320A36D"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29" w:history="1">
        <w:r w:rsidR="000D604A" w:rsidRPr="00AE4DB2">
          <w:rPr>
            <w:rStyle w:val="Hipercze"/>
            <w:noProof/>
            <w:snapToGrid w:val="0"/>
            <w:w w:val="0"/>
          </w:rPr>
          <w:t>6.2.27.</w:t>
        </w:r>
        <w:r w:rsidR="000D604A">
          <w:rPr>
            <w:rFonts w:asciiTheme="minorHAnsi" w:eastAsiaTheme="minorEastAsia" w:hAnsiTheme="minorHAnsi" w:cstheme="minorBidi"/>
            <w:noProof/>
            <w:szCs w:val="22"/>
            <w:lang w:eastAsia="pl-PL"/>
          </w:rPr>
          <w:tab/>
        </w:r>
        <w:r w:rsidR="000D604A" w:rsidRPr="00AE4DB2">
          <w:rPr>
            <w:rStyle w:val="Hipercze"/>
            <w:noProof/>
          </w:rPr>
          <w:t>OdczytKluczyReceptUslugobiorcy</w:t>
        </w:r>
        <w:r w:rsidR="000D604A">
          <w:rPr>
            <w:noProof/>
            <w:webHidden/>
          </w:rPr>
          <w:tab/>
        </w:r>
        <w:r w:rsidR="000D604A">
          <w:rPr>
            <w:noProof/>
            <w:webHidden/>
          </w:rPr>
          <w:fldChar w:fldCharType="begin"/>
        </w:r>
        <w:r w:rsidR="000D604A">
          <w:rPr>
            <w:noProof/>
            <w:webHidden/>
          </w:rPr>
          <w:instrText xml:space="preserve"> PAGEREF _Toc66051229 \h </w:instrText>
        </w:r>
        <w:r w:rsidR="000D604A">
          <w:rPr>
            <w:noProof/>
            <w:webHidden/>
          </w:rPr>
        </w:r>
        <w:r w:rsidR="000D604A">
          <w:rPr>
            <w:noProof/>
            <w:webHidden/>
          </w:rPr>
          <w:fldChar w:fldCharType="separate"/>
        </w:r>
        <w:r w:rsidR="000D604A">
          <w:rPr>
            <w:noProof/>
            <w:webHidden/>
          </w:rPr>
          <w:t>49</w:t>
        </w:r>
        <w:r w:rsidR="000D604A">
          <w:rPr>
            <w:noProof/>
            <w:webHidden/>
          </w:rPr>
          <w:fldChar w:fldCharType="end"/>
        </w:r>
      </w:hyperlink>
    </w:p>
    <w:p w14:paraId="32E20589" w14:textId="220B863F"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30" w:history="1">
        <w:r w:rsidR="000D604A" w:rsidRPr="00AE4DB2">
          <w:rPr>
            <w:rStyle w:val="Hipercze"/>
            <w:noProof/>
            <w:snapToGrid w:val="0"/>
            <w:w w:val="0"/>
          </w:rPr>
          <w:t>6.2.28.</w:t>
        </w:r>
        <w:r w:rsidR="000D604A">
          <w:rPr>
            <w:rFonts w:asciiTheme="minorHAnsi" w:eastAsiaTheme="minorEastAsia" w:hAnsiTheme="minorHAnsi" w:cstheme="minorBidi"/>
            <w:noProof/>
            <w:szCs w:val="22"/>
            <w:lang w:eastAsia="pl-PL"/>
          </w:rPr>
          <w:tab/>
        </w:r>
        <w:r w:rsidR="000D604A" w:rsidRPr="00AE4DB2">
          <w:rPr>
            <w:rStyle w:val="Hipercze"/>
            <w:noProof/>
          </w:rPr>
          <w:t>Operacja rozszerzoneWyszukiwanieReceptUslugobiorcy</w:t>
        </w:r>
        <w:r w:rsidR="000D604A">
          <w:rPr>
            <w:noProof/>
            <w:webHidden/>
          </w:rPr>
          <w:tab/>
        </w:r>
        <w:r w:rsidR="000D604A">
          <w:rPr>
            <w:noProof/>
            <w:webHidden/>
          </w:rPr>
          <w:fldChar w:fldCharType="begin"/>
        </w:r>
        <w:r w:rsidR="000D604A">
          <w:rPr>
            <w:noProof/>
            <w:webHidden/>
          </w:rPr>
          <w:instrText xml:space="preserve"> PAGEREF _Toc66051230 \h </w:instrText>
        </w:r>
        <w:r w:rsidR="000D604A">
          <w:rPr>
            <w:noProof/>
            <w:webHidden/>
          </w:rPr>
        </w:r>
        <w:r w:rsidR="000D604A">
          <w:rPr>
            <w:noProof/>
            <w:webHidden/>
          </w:rPr>
          <w:fldChar w:fldCharType="separate"/>
        </w:r>
        <w:r w:rsidR="000D604A">
          <w:rPr>
            <w:noProof/>
            <w:webHidden/>
          </w:rPr>
          <w:t>50</w:t>
        </w:r>
        <w:r w:rsidR="000D604A">
          <w:rPr>
            <w:noProof/>
            <w:webHidden/>
          </w:rPr>
          <w:fldChar w:fldCharType="end"/>
        </w:r>
      </w:hyperlink>
    </w:p>
    <w:p w14:paraId="23FB1C22" w14:textId="040B1EAA" w:rsidR="000D604A" w:rsidRDefault="00000000">
      <w:pPr>
        <w:pStyle w:val="Spistreci2"/>
        <w:rPr>
          <w:rFonts w:asciiTheme="minorHAnsi" w:eastAsiaTheme="minorEastAsia" w:hAnsiTheme="minorHAnsi" w:cstheme="minorBidi"/>
          <w:noProof/>
          <w:szCs w:val="22"/>
          <w:lang w:eastAsia="pl-PL"/>
        </w:rPr>
      </w:pPr>
      <w:hyperlink w:anchor="_Toc66051231" w:history="1">
        <w:r w:rsidR="000D604A" w:rsidRPr="00AE4DB2">
          <w:rPr>
            <w:rStyle w:val="Hipercze"/>
            <w:noProof/>
          </w:rPr>
          <w:t>6.3.</w:t>
        </w:r>
        <w:r w:rsidR="000D604A">
          <w:rPr>
            <w:rFonts w:asciiTheme="minorHAnsi" w:eastAsiaTheme="minorEastAsia" w:hAnsiTheme="minorHAnsi" w:cstheme="minorBidi"/>
            <w:noProof/>
            <w:szCs w:val="22"/>
            <w:lang w:eastAsia="pl-PL"/>
          </w:rPr>
          <w:tab/>
        </w:r>
        <w:r w:rsidR="000D604A" w:rsidRPr="00AE4DB2">
          <w:rPr>
            <w:rStyle w:val="Hipercze"/>
            <w:noProof/>
          </w:rPr>
          <w:t>Obsługiwane atrybuty dokumentów dla operacji</w:t>
        </w:r>
        <w:r w:rsidR="000D604A">
          <w:rPr>
            <w:noProof/>
            <w:webHidden/>
          </w:rPr>
          <w:tab/>
        </w:r>
        <w:r w:rsidR="000D604A">
          <w:rPr>
            <w:noProof/>
            <w:webHidden/>
          </w:rPr>
          <w:fldChar w:fldCharType="begin"/>
        </w:r>
        <w:r w:rsidR="000D604A">
          <w:rPr>
            <w:noProof/>
            <w:webHidden/>
          </w:rPr>
          <w:instrText xml:space="preserve"> PAGEREF _Toc66051231 \h </w:instrText>
        </w:r>
        <w:r w:rsidR="000D604A">
          <w:rPr>
            <w:noProof/>
            <w:webHidden/>
          </w:rPr>
        </w:r>
        <w:r w:rsidR="000D604A">
          <w:rPr>
            <w:noProof/>
            <w:webHidden/>
          </w:rPr>
          <w:fldChar w:fldCharType="separate"/>
        </w:r>
        <w:r w:rsidR="000D604A">
          <w:rPr>
            <w:noProof/>
            <w:webHidden/>
          </w:rPr>
          <w:t>53</w:t>
        </w:r>
        <w:r w:rsidR="000D604A">
          <w:rPr>
            <w:noProof/>
            <w:webHidden/>
          </w:rPr>
          <w:fldChar w:fldCharType="end"/>
        </w:r>
      </w:hyperlink>
    </w:p>
    <w:p w14:paraId="73730323" w14:textId="004A32E6" w:rsidR="000D604A" w:rsidRDefault="00000000">
      <w:pPr>
        <w:pStyle w:val="Spistreci2"/>
        <w:rPr>
          <w:rFonts w:asciiTheme="minorHAnsi" w:eastAsiaTheme="minorEastAsia" w:hAnsiTheme="minorHAnsi" w:cstheme="minorBidi"/>
          <w:noProof/>
          <w:szCs w:val="22"/>
          <w:lang w:eastAsia="pl-PL"/>
        </w:rPr>
      </w:pPr>
      <w:hyperlink w:anchor="_Toc66051232" w:history="1">
        <w:r w:rsidR="000D604A" w:rsidRPr="00AE4DB2">
          <w:rPr>
            <w:rStyle w:val="Hipercze"/>
            <w:noProof/>
          </w:rPr>
          <w:t>6.4.</w:t>
        </w:r>
        <w:r w:rsidR="000D604A">
          <w:rPr>
            <w:rFonts w:asciiTheme="minorHAnsi" w:eastAsiaTheme="minorEastAsia" w:hAnsiTheme="minorHAnsi" w:cstheme="minorBidi"/>
            <w:noProof/>
            <w:szCs w:val="22"/>
            <w:lang w:eastAsia="pl-PL"/>
          </w:rPr>
          <w:tab/>
        </w:r>
        <w:r w:rsidR="000D604A" w:rsidRPr="00AE4DB2">
          <w:rPr>
            <w:rStyle w:val="Hipercze"/>
            <w:noProof/>
          </w:rPr>
          <w:t>Obsługa identyfikatorów GTIN</w:t>
        </w:r>
        <w:r w:rsidR="000D604A">
          <w:rPr>
            <w:noProof/>
            <w:webHidden/>
          </w:rPr>
          <w:tab/>
        </w:r>
        <w:r w:rsidR="000D604A">
          <w:rPr>
            <w:noProof/>
            <w:webHidden/>
          </w:rPr>
          <w:fldChar w:fldCharType="begin"/>
        </w:r>
        <w:r w:rsidR="000D604A">
          <w:rPr>
            <w:noProof/>
            <w:webHidden/>
          </w:rPr>
          <w:instrText xml:space="preserve"> PAGEREF _Toc66051232 \h </w:instrText>
        </w:r>
        <w:r w:rsidR="000D604A">
          <w:rPr>
            <w:noProof/>
            <w:webHidden/>
          </w:rPr>
        </w:r>
        <w:r w:rsidR="000D604A">
          <w:rPr>
            <w:noProof/>
            <w:webHidden/>
          </w:rPr>
          <w:fldChar w:fldCharType="separate"/>
        </w:r>
        <w:r w:rsidR="000D604A">
          <w:rPr>
            <w:noProof/>
            <w:webHidden/>
          </w:rPr>
          <w:t>54</w:t>
        </w:r>
        <w:r w:rsidR="000D604A">
          <w:rPr>
            <w:noProof/>
            <w:webHidden/>
          </w:rPr>
          <w:fldChar w:fldCharType="end"/>
        </w:r>
      </w:hyperlink>
    </w:p>
    <w:p w14:paraId="1E4C5E29" w14:textId="67318ED5" w:rsidR="000D604A" w:rsidRDefault="00000000">
      <w:pPr>
        <w:pStyle w:val="Spistreci2"/>
        <w:rPr>
          <w:rFonts w:asciiTheme="minorHAnsi" w:eastAsiaTheme="minorEastAsia" w:hAnsiTheme="minorHAnsi" w:cstheme="minorBidi"/>
          <w:noProof/>
          <w:szCs w:val="22"/>
          <w:lang w:eastAsia="pl-PL"/>
        </w:rPr>
      </w:pPr>
      <w:hyperlink w:anchor="_Toc66051233" w:history="1">
        <w:r w:rsidR="000D604A" w:rsidRPr="00AE4DB2">
          <w:rPr>
            <w:rStyle w:val="Hipercze"/>
            <w:noProof/>
          </w:rPr>
          <w:t>6.5.</w:t>
        </w:r>
        <w:r w:rsidR="000D604A">
          <w:rPr>
            <w:rFonts w:asciiTheme="minorHAnsi" w:eastAsiaTheme="minorEastAsia" w:hAnsiTheme="minorHAnsi" w:cstheme="minorBidi"/>
            <w:noProof/>
            <w:szCs w:val="22"/>
            <w:lang w:eastAsia="pl-PL"/>
          </w:rPr>
          <w:tab/>
        </w:r>
        <w:r w:rsidR="000D604A" w:rsidRPr="00AE4DB2">
          <w:rPr>
            <w:rStyle w:val="Hipercze"/>
            <w:noProof/>
          </w:rPr>
          <w:t>Wydzielenie reguł dotyczących weryfikacji w rejestrach dla korekty dokumentu realizacji recepty (DRR)</w:t>
        </w:r>
        <w:r w:rsidR="000D604A">
          <w:rPr>
            <w:noProof/>
            <w:webHidden/>
          </w:rPr>
          <w:tab/>
        </w:r>
        <w:r w:rsidR="000D604A">
          <w:rPr>
            <w:noProof/>
            <w:webHidden/>
          </w:rPr>
          <w:fldChar w:fldCharType="begin"/>
        </w:r>
        <w:r w:rsidR="000D604A">
          <w:rPr>
            <w:noProof/>
            <w:webHidden/>
          </w:rPr>
          <w:instrText xml:space="preserve"> PAGEREF _Toc66051233 \h </w:instrText>
        </w:r>
        <w:r w:rsidR="000D604A">
          <w:rPr>
            <w:noProof/>
            <w:webHidden/>
          </w:rPr>
        </w:r>
        <w:r w:rsidR="000D604A">
          <w:rPr>
            <w:noProof/>
            <w:webHidden/>
          </w:rPr>
          <w:fldChar w:fldCharType="separate"/>
        </w:r>
        <w:r w:rsidR="000D604A">
          <w:rPr>
            <w:noProof/>
            <w:webHidden/>
          </w:rPr>
          <w:t>54</w:t>
        </w:r>
        <w:r w:rsidR="000D604A">
          <w:rPr>
            <w:noProof/>
            <w:webHidden/>
          </w:rPr>
          <w:fldChar w:fldCharType="end"/>
        </w:r>
      </w:hyperlink>
    </w:p>
    <w:p w14:paraId="72C51BE4" w14:textId="171F3FDD" w:rsidR="000D604A" w:rsidRDefault="00000000">
      <w:pPr>
        <w:pStyle w:val="Spistreci2"/>
        <w:rPr>
          <w:rFonts w:asciiTheme="minorHAnsi" w:eastAsiaTheme="minorEastAsia" w:hAnsiTheme="minorHAnsi" w:cstheme="minorBidi"/>
          <w:noProof/>
          <w:szCs w:val="22"/>
          <w:lang w:eastAsia="pl-PL"/>
        </w:rPr>
      </w:pPr>
      <w:hyperlink w:anchor="_Toc66051234" w:history="1">
        <w:r w:rsidR="000D604A" w:rsidRPr="00AE4DB2">
          <w:rPr>
            <w:rStyle w:val="Hipercze"/>
            <w:noProof/>
          </w:rPr>
          <w:t>6.6.</w:t>
        </w:r>
        <w:r w:rsidR="000D604A">
          <w:rPr>
            <w:rFonts w:asciiTheme="minorHAnsi" w:eastAsiaTheme="minorEastAsia" w:hAnsiTheme="minorHAnsi" w:cstheme="minorBidi"/>
            <w:noProof/>
            <w:szCs w:val="22"/>
            <w:lang w:eastAsia="pl-PL"/>
          </w:rPr>
          <w:tab/>
        </w:r>
        <w:r w:rsidR="000D604A" w:rsidRPr="00AE4DB2">
          <w:rPr>
            <w:rStyle w:val="Hipercze"/>
            <w:noProof/>
          </w:rPr>
          <w:t>Brak konieczności wprowadzanie REGON wystawcy w DRRP pro auctore/pro familia</w:t>
        </w:r>
        <w:r w:rsidR="000D604A">
          <w:rPr>
            <w:noProof/>
            <w:webHidden/>
          </w:rPr>
          <w:tab/>
        </w:r>
        <w:r w:rsidR="000D604A">
          <w:rPr>
            <w:noProof/>
            <w:webHidden/>
          </w:rPr>
          <w:fldChar w:fldCharType="begin"/>
        </w:r>
        <w:r w:rsidR="000D604A">
          <w:rPr>
            <w:noProof/>
            <w:webHidden/>
          </w:rPr>
          <w:instrText xml:space="preserve"> PAGEREF _Toc66051234 \h </w:instrText>
        </w:r>
        <w:r w:rsidR="000D604A">
          <w:rPr>
            <w:noProof/>
            <w:webHidden/>
          </w:rPr>
        </w:r>
        <w:r w:rsidR="000D604A">
          <w:rPr>
            <w:noProof/>
            <w:webHidden/>
          </w:rPr>
          <w:fldChar w:fldCharType="separate"/>
        </w:r>
        <w:r w:rsidR="000D604A">
          <w:rPr>
            <w:noProof/>
            <w:webHidden/>
          </w:rPr>
          <w:t>55</w:t>
        </w:r>
        <w:r w:rsidR="000D604A">
          <w:rPr>
            <w:noProof/>
            <w:webHidden/>
          </w:rPr>
          <w:fldChar w:fldCharType="end"/>
        </w:r>
      </w:hyperlink>
    </w:p>
    <w:p w14:paraId="0ECBE13C" w14:textId="7ECD337C" w:rsidR="000D604A" w:rsidRDefault="00000000">
      <w:pPr>
        <w:pStyle w:val="Spistreci2"/>
        <w:rPr>
          <w:rFonts w:asciiTheme="minorHAnsi" w:eastAsiaTheme="minorEastAsia" w:hAnsiTheme="minorHAnsi" w:cstheme="minorBidi"/>
          <w:noProof/>
          <w:szCs w:val="22"/>
          <w:lang w:eastAsia="pl-PL"/>
        </w:rPr>
      </w:pPr>
      <w:hyperlink w:anchor="_Toc66051235" w:history="1">
        <w:r w:rsidR="000D604A" w:rsidRPr="00AE4DB2">
          <w:rPr>
            <w:rStyle w:val="Hipercze"/>
            <w:noProof/>
          </w:rPr>
          <w:t>6.7.</w:t>
        </w:r>
        <w:r w:rsidR="000D604A">
          <w:rPr>
            <w:rFonts w:asciiTheme="minorHAnsi" w:eastAsiaTheme="minorEastAsia" w:hAnsiTheme="minorHAnsi" w:cstheme="minorBidi"/>
            <w:noProof/>
            <w:szCs w:val="22"/>
            <w:lang w:eastAsia="pl-PL"/>
          </w:rPr>
          <w:tab/>
        </w:r>
        <w:r w:rsidR="000D604A" w:rsidRPr="00AE4DB2">
          <w:rPr>
            <w:rStyle w:val="Hipercze"/>
            <w:noProof/>
          </w:rPr>
          <w:t>Dopuszczenie korekty realizacji tej samej recepty papierowej z rozbieżnymi identyfikatorami usługodawcy</w:t>
        </w:r>
        <w:r w:rsidR="000D604A">
          <w:rPr>
            <w:noProof/>
            <w:webHidden/>
          </w:rPr>
          <w:tab/>
        </w:r>
        <w:r w:rsidR="000D604A">
          <w:rPr>
            <w:noProof/>
            <w:webHidden/>
          </w:rPr>
          <w:fldChar w:fldCharType="begin"/>
        </w:r>
        <w:r w:rsidR="000D604A">
          <w:rPr>
            <w:noProof/>
            <w:webHidden/>
          </w:rPr>
          <w:instrText xml:space="preserve"> PAGEREF _Toc66051235 \h </w:instrText>
        </w:r>
        <w:r w:rsidR="000D604A">
          <w:rPr>
            <w:noProof/>
            <w:webHidden/>
          </w:rPr>
        </w:r>
        <w:r w:rsidR="000D604A">
          <w:rPr>
            <w:noProof/>
            <w:webHidden/>
          </w:rPr>
          <w:fldChar w:fldCharType="separate"/>
        </w:r>
        <w:r w:rsidR="000D604A">
          <w:rPr>
            <w:noProof/>
            <w:webHidden/>
          </w:rPr>
          <w:t>55</w:t>
        </w:r>
        <w:r w:rsidR="000D604A">
          <w:rPr>
            <w:noProof/>
            <w:webHidden/>
          </w:rPr>
          <w:fldChar w:fldCharType="end"/>
        </w:r>
      </w:hyperlink>
    </w:p>
    <w:p w14:paraId="3E8C6163" w14:textId="1294E94B" w:rsidR="000D604A" w:rsidRDefault="00000000">
      <w:pPr>
        <w:pStyle w:val="Spistreci2"/>
        <w:rPr>
          <w:rFonts w:asciiTheme="minorHAnsi" w:eastAsiaTheme="minorEastAsia" w:hAnsiTheme="minorHAnsi" w:cstheme="minorBidi"/>
          <w:noProof/>
          <w:szCs w:val="22"/>
          <w:lang w:eastAsia="pl-PL"/>
        </w:rPr>
      </w:pPr>
      <w:hyperlink w:anchor="_Toc66051236" w:history="1">
        <w:r w:rsidR="000D604A" w:rsidRPr="00AE4DB2">
          <w:rPr>
            <w:rStyle w:val="Hipercze"/>
            <w:noProof/>
          </w:rPr>
          <w:t>6.8.</w:t>
        </w:r>
        <w:r w:rsidR="000D604A">
          <w:rPr>
            <w:rFonts w:asciiTheme="minorHAnsi" w:eastAsiaTheme="minorEastAsia" w:hAnsiTheme="minorHAnsi" w:cstheme="minorBidi"/>
            <w:noProof/>
            <w:szCs w:val="22"/>
            <w:lang w:eastAsia="pl-PL"/>
          </w:rPr>
          <w:tab/>
        </w:r>
        <w:r w:rsidR="000D604A" w:rsidRPr="00AE4DB2">
          <w:rPr>
            <w:rStyle w:val="Hipercze"/>
            <w:noProof/>
          </w:rPr>
          <w:t>Możliwość przyjmowania DRR z datą wystawienia/realizacji przyszłą/przeszłą</w:t>
        </w:r>
        <w:r w:rsidR="000D604A">
          <w:rPr>
            <w:noProof/>
            <w:webHidden/>
          </w:rPr>
          <w:tab/>
        </w:r>
        <w:r w:rsidR="000D604A">
          <w:rPr>
            <w:noProof/>
            <w:webHidden/>
          </w:rPr>
          <w:fldChar w:fldCharType="begin"/>
        </w:r>
        <w:r w:rsidR="000D604A">
          <w:rPr>
            <w:noProof/>
            <w:webHidden/>
          </w:rPr>
          <w:instrText xml:space="preserve"> PAGEREF _Toc66051236 \h </w:instrText>
        </w:r>
        <w:r w:rsidR="000D604A">
          <w:rPr>
            <w:noProof/>
            <w:webHidden/>
          </w:rPr>
        </w:r>
        <w:r w:rsidR="000D604A">
          <w:rPr>
            <w:noProof/>
            <w:webHidden/>
          </w:rPr>
          <w:fldChar w:fldCharType="separate"/>
        </w:r>
        <w:r w:rsidR="000D604A">
          <w:rPr>
            <w:noProof/>
            <w:webHidden/>
          </w:rPr>
          <w:t>55</w:t>
        </w:r>
        <w:r w:rsidR="000D604A">
          <w:rPr>
            <w:noProof/>
            <w:webHidden/>
          </w:rPr>
          <w:fldChar w:fldCharType="end"/>
        </w:r>
      </w:hyperlink>
    </w:p>
    <w:p w14:paraId="2A80DB59" w14:textId="34E8C608" w:rsidR="000D604A" w:rsidRDefault="00000000">
      <w:pPr>
        <w:pStyle w:val="Spistreci2"/>
        <w:rPr>
          <w:rFonts w:asciiTheme="minorHAnsi" w:eastAsiaTheme="minorEastAsia" w:hAnsiTheme="minorHAnsi" w:cstheme="minorBidi"/>
          <w:noProof/>
          <w:szCs w:val="22"/>
          <w:lang w:eastAsia="pl-PL"/>
        </w:rPr>
      </w:pPr>
      <w:hyperlink w:anchor="_Toc66051237" w:history="1">
        <w:r w:rsidR="000D604A" w:rsidRPr="00AE4DB2">
          <w:rPr>
            <w:rStyle w:val="Hipercze"/>
            <w:noProof/>
          </w:rPr>
          <w:t>6.9.</w:t>
        </w:r>
        <w:r w:rsidR="000D604A">
          <w:rPr>
            <w:rFonts w:asciiTheme="minorHAnsi" w:eastAsiaTheme="minorEastAsia" w:hAnsiTheme="minorHAnsi" w:cstheme="minorBidi"/>
            <w:noProof/>
            <w:szCs w:val="22"/>
            <w:lang w:eastAsia="pl-PL"/>
          </w:rPr>
          <w:tab/>
        </w:r>
        <w:r w:rsidR="000D604A" w:rsidRPr="00AE4DB2">
          <w:rPr>
            <w:rStyle w:val="Hipercze"/>
            <w:noProof/>
          </w:rPr>
          <w:t>Identyfikacja usługobiorcy</w:t>
        </w:r>
        <w:r w:rsidR="000D604A">
          <w:rPr>
            <w:noProof/>
            <w:webHidden/>
          </w:rPr>
          <w:tab/>
        </w:r>
        <w:r w:rsidR="000D604A">
          <w:rPr>
            <w:noProof/>
            <w:webHidden/>
          </w:rPr>
          <w:fldChar w:fldCharType="begin"/>
        </w:r>
        <w:r w:rsidR="000D604A">
          <w:rPr>
            <w:noProof/>
            <w:webHidden/>
          </w:rPr>
          <w:instrText xml:space="preserve"> PAGEREF _Toc66051237 \h </w:instrText>
        </w:r>
        <w:r w:rsidR="000D604A">
          <w:rPr>
            <w:noProof/>
            <w:webHidden/>
          </w:rPr>
        </w:r>
        <w:r w:rsidR="000D604A">
          <w:rPr>
            <w:noProof/>
            <w:webHidden/>
          </w:rPr>
          <w:fldChar w:fldCharType="separate"/>
        </w:r>
        <w:r w:rsidR="000D604A">
          <w:rPr>
            <w:noProof/>
            <w:webHidden/>
          </w:rPr>
          <w:t>56</w:t>
        </w:r>
        <w:r w:rsidR="000D604A">
          <w:rPr>
            <w:noProof/>
            <w:webHidden/>
          </w:rPr>
          <w:fldChar w:fldCharType="end"/>
        </w:r>
      </w:hyperlink>
    </w:p>
    <w:p w14:paraId="2C6BAAA4" w14:textId="193D7731" w:rsidR="000D604A" w:rsidRDefault="00000000">
      <w:pPr>
        <w:pStyle w:val="Spistreci2"/>
        <w:rPr>
          <w:rFonts w:asciiTheme="minorHAnsi" w:eastAsiaTheme="minorEastAsia" w:hAnsiTheme="minorHAnsi" w:cstheme="minorBidi"/>
          <w:noProof/>
          <w:szCs w:val="22"/>
          <w:lang w:eastAsia="pl-PL"/>
        </w:rPr>
      </w:pPr>
      <w:hyperlink w:anchor="_Toc66051238" w:history="1">
        <w:r w:rsidR="000D604A" w:rsidRPr="00AE4DB2">
          <w:rPr>
            <w:rStyle w:val="Hipercze"/>
            <w:noProof/>
          </w:rPr>
          <w:t>6.10.</w:t>
        </w:r>
        <w:r w:rsidR="000D604A">
          <w:rPr>
            <w:rFonts w:asciiTheme="minorHAnsi" w:eastAsiaTheme="minorEastAsia" w:hAnsiTheme="minorHAnsi" w:cstheme="minorBidi"/>
            <w:noProof/>
            <w:szCs w:val="22"/>
            <w:lang w:eastAsia="pl-PL"/>
          </w:rPr>
          <w:tab/>
        </w:r>
        <w:r w:rsidR="000D604A" w:rsidRPr="00AE4DB2">
          <w:rPr>
            <w:rStyle w:val="Hipercze"/>
            <w:noProof/>
          </w:rPr>
          <w:t>Transformata pomocnicza bloku narracyjnego</w:t>
        </w:r>
        <w:r w:rsidR="000D604A">
          <w:rPr>
            <w:noProof/>
            <w:webHidden/>
          </w:rPr>
          <w:tab/>
        </w:r>
        <w:r w:rsidR="000D604A">
          <w:rPr>
            <w:noProof/>
            <w:webHidden/>
          </w:rPr>
          <w:fldChar w:fldCharType="begin"/>
        </w:r>
        <w:r w:rsidR="000D604A">
          <w:rPr>
            <w:noProof/>
            <w:webHidden/>
          </w:rPr>
          <w:instrText xml:space="preserve"> PAGEREF _Toc66051238 \h </w:instrText>
        </w:r>
        <w:r w:rsidR="000D604A">
          <w:rPr>
            <w:noProof/>
            <w:webHidden/>
          </w:rPr>
        </w:r>
        <w:r w:rsidR="000D604A">
          <w:rPr>
            <w:noProof/>
            <w:webHidden/>
          </w:rPr>
          <w:fldChar w:fldCharType="separate"/>
        </w:r>
        <w:r w:rsidR="000D604A">
          <w:rPr>
            <w:noProof/>
            <w:webHidden/>
          </w:rPr>
          <w:t>56</w:t>
        </w:r>
        <w:r w:rsidR="000D604A">
          <w:rPr>
            <w:noProof/>
            <w:webHidden/>
          </w:rPr>
          <w:fldChar w:fldCharType="end"/>
        </w:r>
      </w:hyperlink>
    </w:p>
    <w:p w14:paraId="397E3018" w14:textId="0C400C60"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39" w:history="1">
        <w:r w:rsidR="000D604A" w:rsidRPr="00AE4DB2">
          <w:rPr>
            <w:rStyle w:val="Hipercze"/>
            <w:noProof/>
            <w:snapToGrid w:val="0"/>
            <w:w w:val="0"/>
          </w:rPr>
          <w:t>6.10.1.</w:t>
        </w:r>
        <w:r w:rsidR="000D604A">
          <w:rPr>
            <w:rFonts w:asciiTheme="minorHAnsi" w:eastAsiaTheme="minorEastAsia" w:hAnsiTheme="minorHAnsi" w:cstheme="minorBidi"/>
            <w:noProof/>
            <w:szCs w:val="22"/>
            <w:lang w:eastAsia="pl-PL"/>
          </w:rPr>
          <w:tab/>
        </w:r>
        <w:r w:rsidR="000D604A" w:rsidRPr="00AE4DB2">
          <w:rPr>
            <w:rStyle w:val="Hipercze"/>
            <w:noProof/>
          </w:rPr>
          <w:t>Zasady walidacji</w:t>
        </w:r>
        <w:r w:rsidR="000D604A">
          <w:rPr>
            <w:noProof/>
            <w:webHidden/>
          </w:rPr>
          <w:tab/>
        </w:r>
        <w:r w:rsidR="000D604A">
          <w:rPr>
            <w:noProof/>
            <w:webHidden/>
          </w:rPr>
          <w:fldChar w:fldCharType="begin"/>
        </w:r>
        <w:r w:rsidR="000D604A">
          <w:rPr>
            <w:noProof/>
            <w:webHidden/>
          </w:rPr>
          <w:instrText xml:space="preserve"> PAGEREF _Toc66051239 \h </w:instrText>
        </w:r>
        <w:r w:rsidR="000D604A">
          <w:rPr>
            <w:noProof/>
            <w:webHidden/>
          </w:rPr>
        </w:r>
        <w:r w:rsidR="000D604A">
          <w:rPr>
            <w:noProof/>
            <w:webHidden/>
          </w:rPr>
          <w:fldChar w:fldCharType="separate"/>
        </w:r>
        <w:r w:rsidR="000D604A">
          <w:rPr>
            <w:noProof/>
            <w:webHidden/>
          </w:rPr>
          <w:t>57</w:t>
        </w:r>
        <w:r w:rsidR="000D604A">
          <w:rPr>
            <w:noProof/>
            <w:webHidden/>
          </w:rPr>
          <w:fldChar w:fldCharType="end"/>
        </w:r>
      </w:hyperlink>
    </w:p>
    <w:p w14:paraId="3907CC61" w14:textId="6FB8FD93" w:rsidR="000D604A" w:rsidRDefault="00000000">
      <w:pPr>
        <w:pStyle w:val="Spistreci3"/>
        <w:tabs>
          <w:tab w:val="left" w:pos="1800"/>
        </w:tabs>
        <w:rPr>
          <w:rFonts w:asciiTheme="minorHAnsi" w:eastAsiaTheme="minorEastAsia" w:hAnsiTheme="minorHAnsi" w:cstheme="minorBidi"/>
          <w:noProof/>
          <w:szCs w:val="22"/>
          <w:lang w:eastAsia="pl-PL"/>
        </w:rPr>
      </w:pPr>
      <w:hyperlink w:anchor="_Toc66051240" w:history="1">
        <w:r w:rsidR="000D604A" w:rsidRPr="00AE4DB2">
          <w:rPr>
            <w:rStyle w:val="Hipercze"/>
            <w:noProof/>
            <w:snapToGrid w:val="0"/>
            <w:w w:val="0"/>
          </w:rPr>
          <w:t>6.10.2.</w:t>
        </w:r>
        <w:r w:rsidR="000D604A">
          <w:rPr>
            <w:rFonts w:asciiTheme="minorHAnsi" w:eastAsiaTheme="minorEastAsia" w:hAnsiTheme="minorHAnsi" w:cstheme="minorBidi"/>
            <w:noProof/>
            <w:szCs w:val="22"/>
            <w:lang w:eastAsia="pl-PL"/>
          </w:rPr>
          <w:tab/>
        </w:r>
        <w:r w:rsidR="000D604A" w:rsidRPr="00AE4DB2">
          <w:rPr>
            <w:rStyle w:val="Hipercze"/>
            <w:noProof/>
          </w:rPr>
          <w:t>Walidacja bloku narracyjnego e-recepty</w:t>
        </w:r>
        <w:r w:rsidR="000D604A">
          <w:rPr>
            <w:noProof/>
            <w:webHidden/>
          </w:rPr>
          <w:tab/>
        </w:r>
        <w:r w:rsidR="000D604A">
          <w:rPr>
            <w:noProof/>
            <w:webHidden/>
          </w:rPr>
          <w:fldChar w:fldCharType="begin"/>
        </w:r>
        <w:r w:rsidR="000D604A">
          <w:rPr>
            <w:noProof/>
            <w:webHidden/>
          </w:rPr>
          <w:instrText xml:space="preserve"> PAGEREF _Toc66051240 \h </w:instrText>
        </w:r>
        <w:r w:rsidR="000D604A">
          <w:rPr>
            <w:noProof/>
            <w:webHidden/>
          </w:rPr>
        </w:r>
        <w:r w:rsidR="000D604A">
          <w:rPr>
            <w:noProof/>
            <w:webHidden/>
          </w:rPr>
          <w:fldChar w:fldCharType="separate"/>
        </w:r>
        <w:r w:rsidR="000D604A">
          <w:rPr>
            <w:noProof/>
            <w:webHidden/>
          </w:rPr>
          <w:t>57</w:t>
        </w:r>
        <w:r w:rsidR="000D604A">
          <w:rPr>
            <w:noProof/>
            <w:webHidden/>
          </w:rPr>
          <w:fldChar w:fldCharType="end"/>
        </w:r>
      </w:hyperlink>
    </w:p>
    <w:p w14:paraId="7B387FE6" w14:textId="094B9B4E" w:rsidR="000D604A" w:rsidRDefault="00000000">
      <w:pPr>
        <w:pStyle w:val="Spistreci2"/>
        <w:rPr>
          <w:rFonts w:asciiTheme="minorHAnsi" w:eastAsiaTheme="minorEastAsia" w:hAnsiTheme="minorHAnsi" w:cstheme="minorBidi"/>
          <w:noProof/>
          <w:szCs w:val="22"/>
          <w:lang w:eastAsia="pl-PL"/>
        </w:rPr>
      </w:pPr>
      <w:hyperlink w:anchor="_Toc66051241" w:history="1">
        <w:r w:rsidR="000D604A" w:rsidRPr="00AE4DB2">
          <w:rPr>
            <w:rStyle w:val="Hipercze"/>
            <w:noProof/>
            <w:lang w:val="en-GB"/>
          </w:rPr>
          <w:t>6.11.</w:t>
        </w:r>
        <w:r w:rsidR="000D604A">
          <w:rPr>
            <w:rFonts w:asciiTheme="minorHAnsi" w:eastAsiaTheme="minorEastAsia" w:hAnsiTheme="minorHAnsi" w:cstheme="minorBidi"/>
            <w:noProof/>
            <w:szCs w:val="22"/>
            <w:lang w:eastAsia="pl-PL"/>
          </w:rPr>
          <w:tab/>
        </w:r>
        <w:r w:rsidR="000D604A" w:rsidRPr="00AE4DB2">
          <w:rPr>
            <w:rStyle w:val="Hipercze"/>
            <w:noProof/>
            <w:lang w:val="en-GB"/>
          </w:rPr>
          <w:t>Obsługa recept pro auctore/ pro familia</w:t>
        </w:r>
        <w:r w:rsidR="000D604A">
          <w:rPr>
            <w:noProof/>
            <w:webHidden/>
          </w:rPr>
          <w:tab/>
        </w:r>
        <w:r w:rsidR="000D604A">
          <w:rPr>
            <w:noProof/>
            <w:webHidden/>
          </w:rPr>
          <w:fldChar w:fldCharType="begin"/>
        </w:r>
        <w:r w:rsidR="000D604A">
          <w:rPr>
            <w:noProof/>
            <w:webHidden/>
          </w:rPr>
          <w:instrText xml:space="preserve"> PAGEREF _Toc66051241 \h </w:instrText>
        </w:r>
        <w:r w:rsidR="000D604A">
          <w:rPr>
            <w:noProof/>
            <w:webHidden/>
          </w:rPr>
        </w:r>
        <w:r w:rsidR="000D604A">
          <w:rPr>
            <w:noProof/>
            <w:webHidden/>
          </w:rPr>
          <w:fldChar w:fldCharType="separate"/>
        </w:r>
        <w:r w:rsidR="000D604A">
          <w:rPr>
            <w:noProof/>
            <w:webHidden/>
          </w:rPr>
          <w:t>59</w:t>
        </w:r>
        <w:r w:rsidR="000D604A">
          <w:rPr>
            <w:noProof/>
            <w:webHidden/>
          </w:rPr>
          <w:fldChar w:fldCharType="end"/>
        </w:r>
      </w:hyperlink>
    </w:p>
    <w:p w14:paraId="418F9284" w14:textId="5DA4E991" w:rsidR="000D604A" w:rsidRDefault="00000000">
      <w:pPr>
        <w:pStyle w:val="Spistreci2"/>
        <w:rPr>
          <w:rFonts w:asciiTheme="minorHAnsi" w:eastAsiaTheme="minorEastAsia" w:hAnsiTheme="minorHAnsi" w:cstheme="minorBidi"/>
          <w:noProof/>
          <w:szCs w:val="22"/>
          <w:lang w:eastAsia="pl-PL"/>
        </w:rPr>
      </w:pPr>
      <w:hyperlink w:anchor="_Toc66051242" w:history="1">
        <w:r w:rsidR="000D604A" w:rsidRPr="00AE4DB2">
          <w:rPr>
            <w:rStyle w:val="Hipercze"/>
            <w:noProof/>
          </w:rPr>
          <w:t>6.12.</w:t>
        </w:r>
        <w:r w:rsidR="000D604A">
          <w:rPr>
            <w:rFonts w:asciiTheme="minorHAnsi" w:eastAsiaTheme="minorEastAsia" w:hAnsiTheme="minorHAnsi" w:cstheme="minorBidi"/>
            <w:noProof/>
            <w:szCs w:val="22"/>
            <w:lang w:eastAsia="pl-PL"/>
          </w:rPr>
          <w:tab/>
        </w:r>
        <w:r w:rsidR="000D604A" w:rsidRPr="00AE4DB2">
          <w:rPr>
            <w:rStyle w:val="Hipercze"/>
            <w:noProof/>
          </w:rPr>
          <w:t>Obsługa recept przez asystenta medycznego</w:t>
        </w:r>
        <w:r w:rsidR="000D604A">
          <w:rPr>
            <w:noProof/>
            <w:webHidden/>
          </w:rPr>
          <w:tab/>
        </w:r>
        <w:r w:rsidR="000D604A">
          <w:rPr>
            <w:noProof/>
            <w:webHidden/>
          </w:rPr>
          <w:fldChar w:fldCharType="begin"/>
        </w:r>
        <w:r w:rsidR="000D604A">
          <w:rPr>
            <w:noProof/>
            <w:webHidden/>
          </w:rPr>
          <w:instrText xml:space="preserve"> PAGEREF _Toc66051242 \h </w:instrText>
        </w:r>
        <w:r w:rsidR="000D604A">
          <w:rPr>
            <w:noProof/>
            <w:webHidden/>
          </w:rPr>
        </w:r>
        <w:r w:rsidR="000D604A">
          <w:rPr>
            <w:noProof/>
            <w:webHidden/>
          </w:rPr>
          <w:fldChar w:fldCharType="separate"/>
        </w:r>
        <w:r w:rsidR="000D604A">
          <w:rPr>
            <w:noProof/>
            <w:webHidden/>
          </w:rPr>
          <w:t>60</w:t>
        </w:r>
        <w:r w:rsidR="000D604A">
          <w:rPr>
            <w:noProof/>
            <w:webHidden/>
          </w:rPr>
          <w:fldChar w:fldCharType="end"/>
        </w:r>
      </w:hyperlink>
    </w:p>
    <w:p w14:paraId="3BF4A473" w14:textId="4F419091" w:rsidR="000D604A" w:rsidRDefault="00000000">
      <w:pPr>
        <w:pStyle w:val="Spistreci2"/>
        <w:rPr>
          <w:rFonts w:asciiTheme="minorHAnsi" w:eastAsiaTheme="minorEastAsia" w:hAnsiTheme="minorHAnsi" w:cstheme="minorBidi"/>
          <w:noProof/>
          <w:szCs w:val="22"/>
          <w:lang w:eastAsia="pl-PL"/>
        </w:rPr>
      </w:pPr>
      <w:hyperlink w:anchor="_Toc66051243" w:history="1">
        <w:r w:rsidR="000D604A" w:rsidRPr="00AE4DB2">
          <w:rPr>
            <w:rStyle w:val="Hipercze"/>
            <w:noProof/>
          </w:rPr>
          <w:t>6.13.</w:t>
        </w:r>
        <w:r w:rsidR="000D604A">
          <w:rPr>
            <w:rFonts w:asciiTheme="minorHAnsi" w:eastAsiaTheme="minorEastAsia" w:hAnsiTheme="minorHAnsi" w:cstheme="minorBidi"/>
            <w:noProof/>
            <w:szCs w:val="22"/>
            <w:lang w:eastAsia="pl-PL"/>
          </w:rPr>
          <w:tab/>
        </w:r>
        <w:r w:rsidR="000D604A" w:rsidRPr="00AE4DB2">
          <w:rPr>
            <w:rStyle w:val="Hipercze"/>
            <w:noProof/>
          </w:rPr>
          <w:t>Obsługa wskazań refundacyjnych</w:t>
        </w:r>
        <w:r w:rsidR="000D604A">
          <w:rPr>
            <w:noProof/>
            <w:webHidden/>
          </w:rPr>
          <w:tab/>
        </w:r>
        <w:r w:rsidR="000D604A">
          <w:rPr>
            <w:noProof/>
            <w:webHidden/>
          </w:rPr>
          <w:fldChar w:fldCharType="begin"/>
        </w:r>
        <w:r w:rsidR="000D604A">
          <w:rPr>
            <w:noProof/>
            <w:webHidden/>
          </w:rPr>
          <w:instrText xml:space="preserve"> PAGEREF _Toc66051243 \h </w:instrText>
        </w:r>
        <w:r w:rsidR="000D604A">
          <w:rPr>
            <w:noProof/>
            <w:webHidden/>
          </w:rPr>
        </w:r>
        <w:r w:rsidR="000D604A">
          <w:rPr>
            <w:noProof/>
            <w:webHidden/>
          </w:rPr>
          <w:fldChar w:fldCharType="separate"/>
        </w:r>
        <w:r w:rsidR="000D604A">
          <w:rPr>
            <w:noProof/>
            <w:webHidden/>
          </w:rPr>
          <w:t>62</w:t>
        </w:r>
        <w:r w:rsidR="000D604A">
          <w:rPr>
            <w:noProof/>
            <w:webHidden/>
          </w:rPr>
          <w:fldChar w:fldCharType="end"/>
        </w:r>
      </w:hyperlink>
    </w:p>
    <w:p w14:paraId="3355A918" w14:textId="185C477E" w:rsidR="000D604A" w:rsidRDefault="00000000">
      <w:pPr>
        <w:pStyle w:val="Spistreci2"/>
        <w:rPr>
          <w:rFonts w:asciiTheme="minorHAnsi" w:eastAsiaTheme="minorEastAsia" w:hAnsiTheme="minorHAnsi" w:cstheme="minorBidi"/>
          <w:noProof/>
          <w:szCs w:val="22"/>
          <w:lang w:eastAsia="pl-PL"/>
        </w:rPr>
      </w:pPr>
      <w:hyperlink w:anchor="_Toc66051244" w:history="1">
        <w:r w:rsidR="000D604A" w:rsidRPr="00AE4DB2">
          <w:rPr>
            <w:rStyle w:val="Hipercze"/>
            <w:noProof/>
          </w:rPr>
          <w:t>6.14.</w:t>
        </w:r>
        <w:r w:rsidR="000D604A">
          <w:rPr>
            <w:rFonts w:asciiTheme="minorHAnsi" w:eastAsiaTheme="minorEastAsia" w:hAnsiTheme="minorHAnsi" w:cstheme="minorBidi"/>
            <w:noProof/>
            <w:szCs w:val="22"/>
            <w:lang w:eastAsia="pl-PL"/>
          </w:rPr>
          <w:tab/>
        </w:r>
        <w:r w:rsidR="000D604A" w:rsidRPr="00AE4DB2">
          <w:rPr>
            <w:rStyle w:val="Hipercze"/>
            <w:noProof/>
          </w:rPr>
          <w:t>Obsługa recept do realizacji na 365 dni</w:t>
        </w:r>
        <w:r w:rsidR="000D604A">
          <w:rPr>
            <w:noProof/>
            <w:webHidden/>
          </w:rPr>
          <w:tab/>
        </w:r>
        <w:r w:rsidR="000D604A">
          <w:rPr>
            <w:noProof/>
            <w:webHidden/>
          </w:rPr>
          <w:fldChar w:fldCharType="begin"/>
        </w:r>
        <w:r w:rsidR="000D604A">
          <w:rPr>
            <w:noProof/>
            <w:webHidden/>
          </w:rPr>
          <w:instrText xml:space="preserve"> PAGEREF _Toc66051244 \h </w:instrText>
        </w:r>
        <w:r w:rsidR="000D604A">
          <w:rPr>
            <w:noProof/>
            <w:webHidden/>
          </w:rPr>
        </w:r>
        <w:r w:rsidR="000D604A">
          <w:rPr>
            <w:noProof/>
            <w:webHidden/>
          </w:rPr>
          <w:fldChar w:fldCharType="separate"/>
        </w:r>
        <w:r w:rsidR="000D604A">
          <w:rPr>
            <w:noProof/>
            <w:webHidden/>
          </w:rPr>
          <w:t>63</w:t>
        </w:r>
        <w:r w:rsidR="000D604A">
          <w:rPr>
            <w:noProof/>
            <w:webHidden/>
          </w:rPr>
          <w:fldChar w:fldCharType="end"/>
        </w:r>
      </w:hyperlink>
    </w:p>
    <w:p w14:paraId="7844C4F9" w14:textId="719162A0" w:rsidR="000D604A" w:rsidRDefault="00000000">
      <w:pPr>
        <w:pStyle w:val="Spistreci2"/>
        <w:rPr>
          <w:rFonts w:asciiTheme="minorHAnsi" w:eastAsiaTheme="minorEastAsia" w:hAnsiTheme="minorHAnsi" w:cstheme="minorBidi"/>
          <w:noProof/>
          <w:szCs w:val="22"/>
          <w:lang w:eastAsia="pl-PL"/>
        </w:rPr>
      </w:pPr>
      <w:hyperlink w:anchor="_Toc66051245" w:history="1">
        <w:r w:rsidR="000D604A" w:rsidRPr="00AE4DB2">
          <w:rPr>
            <w:rStyle w:val="Hipercze"/>
            <w:noProof/>
          </w:rPr>
          <w:t>6.15.</w:t>
        </w:r>
        <w:r w:rsidR="000D604A">
          <w:rPr>
            <w:rFonts w:asciiTheme="minorHAnsi" w:eastAsiaTheme="minorEastAsia" w:hAnsiTheme="minorHAnsi" w:cstheme="minorBidi"/>
            <w:noProof/>
            <w:szCs w:val="22"/>
            <w:lang w:eastAsia="pl-PL"/>
          </w:rPr>
          <w:tab/>
        </w:r>
        <w:r w:rsidR="000D604A" w:rsidRPr="00AE4DB2">
          <w:rPr>
            <w:rStyle w:val="Hipercze"/>
            <w:noProof/>
          </w:rPr>
          <w:t>Realizacja leku podlegającego ograniczeniu czasowej i ilościowej sprzedaży</w:t>
        </w:r>
        <w:r w:rsidR="000D604A">
          <w:rPr>
            <w:noProof/>
            <w:webHidden/>
          </w:rPr>
          <w:tab/>
        </w:r>
        <w:r w:rsidR="000D604A">
          <w:rPr>
            <w:noProof/>
            <w:webHidden/>
          </w:rPr>
          <w:fldChar w:fldCharType="begin"/>
        </w:r>
        <w:r w:rsidR="000D604A">
          <w:rPr>
            <w:noProof/>
            <w:webHidden/>
          </w:rPr>
          <w:instrText xml:space="preserve"> PAGEREF _Toc66051245 \h </w:instrText>
        </w:r>
        <w:r w:rsidR="000D604A">
          <w:rPr>
            <w:noProof/>
            <w:webHidden/>
          </w:rPr>
        </w:r>
        <w:r w:rsidR="000D604A">
          <w:rPr>
            <w:noProof/>
            <w:webHidden/>
          </w:rPr>
          <w:fldChar w:fldCharType="separate"/>
        </w:r>
        <w:r w:rsidR="000D604A">
          <w:rPr>
            <w:noProof/>
            <w:webHidden/>
          </w:rPr>
          <w:t>64</w:t>
        </w:r>
        <w:r w:rsidR="000D604A">
          <w:rPr>
            <w:noProof/>
            <w:webHidden/>
          </w:rPr>
          <w:fldChar w:fldCharType="end"/>
        </w:r>
      </w:hyperlink>
    </w:p>
    <w:p w14:paraId="01457AB3" w14:textId="6140EA70" w:rsidR="000D604A" w:rsidRDefault="00000000">
      <w:pPr>
        <w:pStyle w:val="Spistreci2"/>
        <w:rPr>
          <w:rFonts w:asciiTheme="minorHAnsi" w:eastAsiaTheme="minorEastAsia" w:hAnsiTheme="minorHAnsi" w:cstheme="minorBidi"/>
          <w:noProof/>
          <w:szCs w:val="22"/>
          <w:lang w:eastAsia="pl-PL"/>
        </w:rPr>
      </w:pPr>
      <w:hyperlink w:anchor="_Toc66051246" w:history="1">
        <w:r w:rsidR="000D604A" w:rsidRPr="00AE4DB2">
          <w:rPr>
            <w:rStyle w:val="Hipercze"/>
            <w:noProof/>
          </w:rPr>
          <w:t>6.16.</w:t>
        </w:r>
        <w:r w:rsidR="000D604A">
          <w:rPr>
            <w:rFonts w:asciiTheme="minorHAnsi" w:eastAsiaTheme="minorEastAsia" w:hAnsiTheme="minorHAnsi" w:cstheme="minorBidi"/>
            <w:noProof/>
            <w:szCs w:val="22"/>
            <w:lang w:eastAsia="pl-PL"/>
          </w:rPr>
          <w:tab/>
        </w:r>
        <w:r w:rsidR="000D604A" w:rsidRPr="00AE4DB2">
          <w:rPr>
            <w:rStyle w:val="Hipercze"/>
            <w:noProof/>
          </w:rPr>
          <w:t>Obsługa recept na import docelowy</w:t>
        </w:r>
        <w:r w:rsidR="000D604A">
          <w:rPr>
            <w:noProof/>
            <w:webHidden/>
          </w:rPr>
          <w:tab/>
        </w:r>
        <w:r w:rsidR="000D604A">
          <w:rPr>
            <w:noProof/>
            <w:webHidden/>
          </w:rPr>
          <w:fldChar w:fldCharType="begin"/>
        </w:r>
        <w:r w:rsidR="000D604A">
          <w:rPr>
            <w:noProof/>
            <w:webHidden/>
          </w:rPr>
          <w:instrText xml:space="preserve"> PAGEREF _Toc66051246 \h </w:instrText>
        </w:r>
        <w:r w:rsidR="000D604A">
          <w:rPr>
            <w:noProof/>
            <w:webHidden/>
          </w:rPr>
        </w:r>
        <w:r w:rsidR="000D604A">
          <w:rPr>
            <w:noProof/>
            <w:webHidden/>
          </w:rPr>
          <w:fldChar w:fldCharType="separate"/>
        </w:r>
        <w:r w:rsidR="000D604A">
          <w:rPr>
            <w:noProof/>
            <w:webHidden/>
          </w:rPr>
          <w:t>66</w:t>
        </w:r>
        <w:r w:rsidR="000D604A">
          <w:rPr>
            <w:noProof/>
            <w:webHidden/>
          </w:rPr>
          <w:fldChar w:fldCharType="end"/>
        </w:r>
      </w:hyperlink>
    </w:p>
    <w:p w14:paraId="6180CA6A" w14:textId="09B9E2B3" w:rsidR="000D604A" w:rsidRDefault="00000000">
      <w:pPr>
        <w:pStyle w:val="Spistreci1"/>
        <w:rPr>
          <w:rFonts w:asciiTheme="minorHAnsi" w:eastAsiaTheme="minorEastAsia" w:hAnsiTheme="minorHAnsi" w:cstheme="minorBidi"/>
          <w:b w:val="0"/>
          <w:noProof/>
          <w:szCs w:val="22"/>
          <w:lang w:eastAsia="pl-PL"/>
        </w:rPr>
      </w:pPr>
      <w:hyperlink w:anchor="_Toc66051247" w:history="1">
        <w:r w:rsidR="000D604A" w:rsidRPr="00AE4DB2">
          <w:rPr>
            <w:rStyle w:val="Hipercze"/>
            <w:noProof/>
          </w:rPr>
          <w:t>7.</w:t>
        </w:r>
        <w:r w:rsidR="000D604A">
          <w:rPr>
            <w:rFonts w:asciiTheme="minorHAnsi" w:eastAsiaTheme="minorEastAsia" w:hAnsiTheme="minorHAnsi" w:cstheme="minorBidi"/>
            <w:b w:val="0"/>
            <w:noProof/>
            <w:szCs w:val="22"/>
            <w:lang w:eastAsia="pl-PL"/>
          </w:rPr>
          <w:tab/>
        </w:r>
        <w:r w:rsidR="000D604A" w:rsidRPr="00AE4DB2">
          <w:rPr>
            <w:rStyle w:val="Hipercze"/>
            <w:noProof/>
          </w:rPr>
          <w:t>Diagramy stanów recepty i dokumentu realizacji</w:t>
        </w:r>
        <w:r w:rsidR="000D604A">
          <w:rPr>
            <w:noProof/>
            <w:webHidden/>
          </w:rPr>
          <w:tab/>
        </w:r>
        <w:r w:rsidR="000D604A">
          <w:rPr>
            <w:noProof/>
            <w:webHidden/>
          </w:rPr>
          <w:fldChar w:fldCharType="begin"/>
        </w:r>
        <w:r w:rsidR="000D604A">
          <w:rPr>
            <w:noProof/>
            <w:webHidden/>
          </w:rPr>
          <w:instrText xml:space="preserve"> PAGEREF _Toc66051247 \h </w:instrText>
        </w:r>
        <w:r w:rsidR="000D604A">
          <w:rPr>
            <w:noProof/>
            <w:webHidden/>
          </w:rPr>
        </w:r>
        <w:r w:rsidR="000D604A">
          <w:rPr>
            <w:noProof/>
            <w:webHidden/>
          </w:rPr>
          <w:fldChar w:fldCharType="separate"/>
        </w:r>
        <w:r w:rsidR="000D604A">
          <w:rPr>
            <w:noProof/>
            <w:webHidden/>
          </w:rPr>
          <w:t>68</w:t>
        </w:r>
        <w:r w:rsidR="000D604A">
          <w:rPr>
            <w:noProof/>
            <w:webHidden/>
          </w:rPr>
          <w:fldChar w:fldCharType="end"/>
        </w:r>
      </w:hyperlink>
    </w:p>
    <w:p w14:paraId="24E236DA" w14:textId="04687C95" w:rsidR="000D604A" w:rsidRDefault="00000000">
      <w:pPr>
        <w:pStyle w:val="Spistreci2"/>
        <w:rPr>
          <w:rFonts w:asciiTheme="minorHAnsi" w:eastAsiaTheme="minorEastAsia" w:hAnsiTheme="minorHAnsi" w:cstheme="minorBidi"/>
          <w:noProof/>
          <w:szCs w:val="22"/>
          <w:lang w:eastAsia="pl-PL"/>
        </w:rPr>
      </w:pPr>
      <w:hyperlink w:anchor="_Toc66051248" w:history="1">
        <w:r w:rsidR="000D604A" w:rsidRPr="00AE4DB2">
          <w:rPr>
            <w:rStyle w:val="Hipercze"/>
            <w:noProof/>
          </w:rPr>
          <w:t>7.1.</w:t>
        </w:r>
        <w:r w:rsidR="000D604A">
          <w:rPr>
            <w:rFonts w:asciiTheme="minorHAnsi" w:eastAsiaTheme="minorEastAsia" w:hAnsiTheme="minorHAnsi" w:cstheme="minorBidi"/>
            <w:noProof/>
            <w:szCs w:val="22"/>
            <w:lang w:eastAsia="pl-PL"/>
          </w:rPr>
          <w:tab/>
        </w:r>
        <w:r w:rsidR="000D604A" w:rsidRPr="00AE4DB2">
          <w:rPr>
            <w:rStyle w:val="Hipercze"/>
            <w:noProof/>
          </w:rPr>
          <w:t>Recepta elektroniczna (zwykła, pielęgniarska, pielęgniarska na zlecenia)</w:t>
        </w:r>
        <w:r w:rsidR="000D604A">
          <w:rPr>
            <w:noProof/>
            <w:webHidden/>
          </w:rPr>
          <w:tab/>
        </w:r>
        <w:r w:rsidR="000D604A">
          <w:rPr>
            <w:noProof/>
            <w:webHidden/>
          </w:rPr>
          <w:fldChar w:fldCharType="begin"/>
        </w:r>
        <w:r w:rsidR="000D604A">
          <w:rPr>
            <w:noProof/>
            <w:webHidden/>
          </w:rPr>
          <w:instrText xml:space="preserve"> PAGEREF _Toc66051248 \h </w:instrText>
        </w:r>
        <w:r w:rsidR="000D604A">
          <w:rPr>
            <w:noProof/>
            <w:webHidden/>
          </w:rPr>
        </w:r>
        <w:r w:rsidR="000D604A">
          <w:rPr>
            <w:noProof/>
            <w:webHidden/>
          </w:rPr>
          <w:fldChar w:fldCharType="separate"/>
        </w:r>
        <w:r w:rsidR="000D604A">
          <w:rPr>
            <w:noProof/>
            <w:webHidden/>
          </w:rPr>
          <w:t>68</w:t>
        </w:r>
        <w:r w:rsidR="000D604A">
          <w:rPr>
            <w:noProof/>
            <w:webHidden/>
          </w:rPr>
          <w:fldChar w:fldCharType="end"/>
        </w:r>
      </w:hyperlink>
    </w:p>
    <w:p w14:paraId="155F0F2E" w14:textId="4246E5E7" w:rsidR="000D604A" w:rsidRDefault="00000000">
      <w:pPr>
        <w:pStyle w:val="Spistreci2"/>
        <w:rPr>
          <w:rFonts w:asciiTheme="minorHAnsi" w:eastAsiaTheme="minorEastAsia" w:hAnsiTheme="minorHAnsi" w:cstheme="minorBidi"/>
          <w:noProof/>
          <w:szCs w:val="22"/>
          <w:lang w:eastAsia="pl-PL"/>
        </w:rPr>
      </w:pPr>
      <w:hyperlink w:anchor="_Toc66051249" w:history="1">
        <w:r w:rsidR="000D604A" w:rsidRPr="00AE4DB2">
          <w:rPr>
            <w:rStyle w:val="Hipercze"/>
            <w:noProof/>
          </w:rPr>
          <w:t>7.2.</w:t>
        </w:r>
        <w:r w:rsidR="000D604A">
          <w:rPr>
            <w:rFonts w:asciiTheme="minorHAnsi" w:eastAsiaTheme="minorEastAsia" w:hAnsiTheme="minorHAnsi" w:cstheme="minorBidi"/>
            <w:noProof/>
            <w:szCs w:val="22"/>
            <w:lang w:eastAsia="pl-PL"/>
          </w:rPr>
          <w:tab/>
        </w:r>
        <w:r w:rsidR="000D604A" w:rsidRPr="00AE4DB2">
          <w:rPr>
            <w:rStyle w:val="Hipercze"/>
            <w:noProof/>
          </w:rPr>
          <w:t>Pozycja recepty papierowej</w:t>
        </w:r>
        <w:r w:rsidR="000D604A">
          <w:rPr>
            <w:noProof/>
            <w:webHidden/>
          </w:rPr>
          <w:tab/>
        </w:r>
        <w:r w:rsidR="000D604A">
          <w:rPr>
            <w:noProof/>
            <w:webHidden/>
          </w:rPr>
          <w:fldChar w:fldCharType="begin"/>
        </w:r>
        <w:r w:rsidR="000D604A">
          <w:rPr>
            <w:noProof/>
            <w:webHidden/>
          </w:rPr>
          <w:instrText xml:space="preserve"> PAGEREF _Toc66051249 \h </w:instrText>
        </w:r>
        <w:r w:rsidR="000D604A">
          <w:rPr>
            <w:noProof/>
            <w:webHidden/>
          </w:rPr>
        </w:r>
        <w:r w:rsidR="000D604A">
          <w:rPr>
            <w:noProof/>
            <w:webHidden/>
          </w:rPr>
          <w:fldChar w:fldCharType="separate"/>
        </w:r>
        <w:r w:rsidR="000D604A">
          <w:rPr>
            <w:noProof/>
            <w:webHidden/>
          </w:rPr>
          <w:t>69</w:t>
        </w:r>
        <w:r w:rsidR="000D604A">
          <w:rPr>
            <w:noProof/>
            <w:webHidden/>
          </w:rPr>
          <w:fldChar w:fldCharType="end"/>
        </w:r>
      </w:hyperlink>
    </w:p>
    <w:p w14:paraId="7AD62436" w14:textId="617EB1BC" w:rsidR="000D604A" w:rsidRDefault="00000000">
      <w:pPr>
        <w:pStyle w:val="Spistreci2"/>
        <w:rPr>
          <w:rFonts w:asciiTheme="minorHAnsi" w:eastAsiaTheme="minorEastAsia" w:hAnsiTheme="minorHAnsi" w:cstheme="minorBidi"/>
          <w:noProof/>
          <w:szCs w:val="22"/>
          <w:lang w:eastAsia="pl-PL"/>
        </w:rPr>
      </w:pPr>
      <w:hyperlink w:anchor="_Toc66051250" w:history="1">
        <w:r w:rsidR="000D604A" w:rsidRPr="00AE4DB2">
          <w:rPr>
            <w:rStyle w:val="Hipercze"/>
            <w:noProof/>
          </w:rPr>
          <w:t>7.3.</w:t>
        </w:r>
        <w:r w:rsidR="000D604A">
          <w:rPr>
            <w:rFonts w:asciiTheme="minorHAnsi" w:eastAsiaTheme="minorEastAsia" w:hAnsiTheme="minorHAnsi" w:cstheme="minorBidi"/>
            <w:noProof/>
            <w:szCs w:val="22"/>
            <w:lang w:eastAsia="pl-PL"/>
          </w:rPr>
          <w:tab/>
        </w:r>
        <w:r w:rsidR="000D604A" w:rsidRPr="00AE4DB2">
          <w:rPr>
            <w:rStyle w:val="Hipercze"/>
            <w:noProof/>
          </w:rPr>
          <w:t>Recepta elektroniczna (farmaceutyczna)</w:t>
        </w:r>
        <w:r w:rsidR="000D604A">
          <w:rPr>
            <w:noProof/>
            <w:webHidden/>
          </w:rPr>
          <w:tab/>
        </w:r>
        <w:r w:rsidR="000D604A">
          <w:rPr>
            <w:noProof/>
            <w:webHidden/>
          </w:rPr>
          <w:fldChar w:fldCharType="begin"/>
        </w:r>
        <w:r w:rsidR="000D604A">
          <w:rPr>
            <w:noProof/>
            <w:webHidden/>
          </w:rPr>
          <w:instrText xml:space="preserve"> PAGEREF _Toc66051250 \h </w:instrText>
        </w:r>
        <w:r w:rsidR="000D604A">
          <w:rPr>
            <w:noProof/>
            <w:webHidden/>
          </w:rPr>
        </w:r>
        <w:r w:rsidR="000D604A">
          <w:rPr>
            <w:noProof/>
            <w:webHidden/>
          </w:rPr>
          <w:fldChar w:fldCharType="separate"/>
        </w:r>
        <w:r w:rsidR="000D604A">
          <w:rPr>
            <w:noProof/>
            <w:webHidden/>
          </w:rPr>
          <w:t>70</w:t>
        </w:r>
        <w:r w:rsidR="000D604A">
          <w:rPr>
            <w:noProof/>
            <w:webHidden/>
          </w:rPr>
          <w:fldChar w:fldCharType="end"/>
        </w:r>
      </w:hyperlink>
    </w:p>
    <w:p w14:paraId="043816EB" w14:textId="4637DDA5" w:rsidR="000D604A" w:rsidRDefault="00000000">
      <w:pPr>
        <w:pStyle w:val="Spistreci2"/>
        <w:rPr>
          <w:rFonts w:asciiTheme="minorHAnsi" w:eastAsiaTheme="minorEastAsia" w:hAnsiTheme="minorHAnsi" w:cstheme="minorBidi"/>
          <w:noProof/>
          <w:szCs w:val="22"/>
          <w:lang w:eastAsia="pl-PL"/>
        </w:rPr>
      </w:pPr>
      <w:hyperlink w:anchor="_Toc66051251" w:history="1">
        <w:r w:rsidR="000D604A" w:rsidRPr="00AE4DB2">
          <w:rPr>
            <w:rStyle w:val="Hipercze"/>
            <w:noProof/>
          </w:rPr>
          <w:t>7.4.</w:t>
        </w:r>
        <w:r w:rsidR="000D604A">
          <w:rPr>
            <w:rFonts w:asciiTheme="minorHAnsi" w:eastAsiaTheme="minorEastAsia" w:hAnsiTheme="minorHAnsi" w:cstheme="minorBidi"/>
            <w:noProof/>
            <w:szCs w:val="22"/>
            <w:lang w:eastAsia="pl-PL"/>
          </w:rPr>
          <w:tab/>
        </w:r>
        <w:r w:rsidR="000D604A" w:rsidRPr="00AE4DB2">
          <w:rPr>
            <w:rStyle w:val="Hipercze"/>
            <w:noProof/>
          </w:rPr>
          <w:t>Dokument realizacji recepty</w:t>
        </w:r>
        <w:r w:rsidR="000D604A">
          <w:rPr>
            <w:noProof/>
            <w:webHidden/>
          </w:rPr>
          <w:tab/>
        </w:r>
        <w:r w:rsidR="000D604A">
          <w:rPr>
            <w:noProof/>
            <w:webHidden/>
          </w:rPr>
          <w:fldChar w:fldCharType="begin"/>
        </w:r>
        <w:r w:rsidR="000D604A">
          <w:rPr>
            <w:noProof/>
            <w:webHidden/>
          </w:rPr>
          <w:instrText xml:space="preserve"> PAGEREF _Toc66051251 \h </w:instrText>
        </w:r>
        <w:r w:rsidR="000D604A">
          <w:rPr>
            <w:noProof/>
            <w:webHidden/>
          </w:rPr>
        </w:r>
        <w:r w:rsidR="000D604A">
          <w:rPr>
            <w:noProof/>
            <w:webHidden/>
          </w:rPr>
          <w:fldChar w:fldCharType="separate"/>
        </w:r>
        <w:r w:rsidR="000D604A">
          <w:rPr>
            <w:noProof/>
            <w:webHidden/>
          </w:rPr>
          <w:t>71</w:t>
        </w:r>
        <w:r w:rsidR="000D604A">
          <w:rPr>
            <w:noProof/>
            <w:webHidden/>
          </w:rPr>
          <w:fldChar w:fldCharType="end"/>
        </w:r>
      </w:hyperlink>
    </w:p>
    <w:p w14:paraId="76D3ED0A" w14:textId="0BA6A542" w:rsidR="000D604A" w:rsidRDefault="00000000">
      <w:pPr>
        <w:pStyle w:val="Spistreci1"/>
        <w:rPr>
          <w:rFonts w:asciiTheme="minorHAnsi" w:eastAsiaTheme="minorEastAsia" w:hAnsiTheme="minorHAnsi" w:cstheme="minorBidi"/>
          <w:b w:val="0"/>
          <w:noProof/>
          <w:szCs w:val="22"/>
          <w:lang w:eastAsia="pl-PL"/>
        </w:rPr>
      </w:pPr>
      <w:hyperlink w:anchor="_Toc66051252" w:history="1">
        <w:r w:rsidR="000D604A" w:rsidRPr="00AE4DB2">
          <w:rPr>
            <w:rStyle w:val="Hipercze"/>
            <w:noProof/>
          </w:rPr>
          <w:t>8.</w:t>
        </w:r>
        <w:r w:rsidR="000D604A">
          <w:rPr>
            <w:rFonts w:asciiTheme="minorHAnsi" w:eastAsiaTheme="minorEastAsia" w:hAnsiTheme="minorHAnsi" w:cstheme="minorBidi"/>
            <w:b w:val="0"/>
            <w:noProof/>
            <w:szCs w:val="22"/>
            <w:lang w:eastAsia="pl-PL"/>
          </w:rPr>
          <w:tab/>
        </w:r>
        <w:r w:rsidR="000D604A" w:rsidRPr="00AE4DB2">
          <w:rPr>
            <w:rStyle w:val="Hipercze"/>
            <w:noProof/>
          </w:rPr>
          <w:t>Adresy usług</w:t>
        </w:r>
        <w:r w:rsidR="000D604A">
          <w:rPr>
            <w:noProof/>
            <w:webHidden/>
          </w:rPr>
          <w:tab/>
        </w:r>
        <w:r w:rsidR="000D604A">
          <w:rPr>
            <w:noProof/>
            <w:webHidden/>
          </w:rPr>
          <w:fldChar w:fldCharType="begin"/>
        </w:r>
        <w:r w:rsidR="000D604A">
          <w:rPr>
            <w:noProof/>
            <w:webHidden/>
          </w:rPr>
          <w:instrText xml:space="preserve"> PAGEREF _Toc66051252 \h </w:instrText>
        </w:r>
        <w:r w:rsidR="000D604A">
          <w:rPr>
            <w:noProof/>
            <w:webHidden/>
          </w:rPr>
        </w:r>
        <w:r w:rsidR="000D604A">
          <w:rPr>
            <w:noProof/>
            <w:webHidden/>
          </w:rPr>
          <w:fldChar w:fldCharType="separate"/>
        </w:r>
        <w:r w:rsidR="000D604A">
          <w:rPr>
            <w:noProof/>
            <w:webHidden/>
          </w:rPr>
          <w:t>72</w:t>
        </w:r>
        <w:r w:rsidR="000D604A">
          <w:rPr>
            <w:noProof/>
            <w:webHidden/>
          </w:rPr>
          <w:fldChar w:fldCharType="end"/>
        </w:r>
      </w:hyperlink>
    </w:p>
    <w:p w14:paraId="3B399743" w14:textId="1C46AAB0" w:rsidR="000D604A" w:rsidRDefault="00000000">
      <w:pPr>
        <w:pStyle w:val="Spistreci1"/>
        <w:rPr>
          <w:rFonts w:asciiTheme="minorHAnsi" w:eastAsiaTheme="minorEastAsia" w:hAnsiTheme="minorHAnsi" w:cstheme="minorBidi"/>
          <w:b w:val="0"/>
          <w:noProof/>
          <w:szCs w:val="22"/>
          <w:lang w:eastAsia="pl-PL"/>
        </w:rPr>
      </w:pPr>
      <w:hyperlink w:anchor="_Toc66051253" w:history="1">
        <w:r w:rsidR="000D604A" w:rsidRPr="00AE4DB2">
          <w:rPr>
            <w:rStyle w:val="Hipercze"/>
            <w:noProof/>
          </w:rPr>
          <w:t>9.</w:t>
        </w:r>
        <w:r w:rsidR="000D604A">
          <w:rPr>
            <w:rFonts w:asciiTheme="minorHAnsi" w:eastAsiaTheme="minorEastAsia" w:hAnsiTheme="minorHAnsi" w:cstheme="minorBidi"/>
            <w:b w:val="0"/>
            <w:noProof/>
            <w:szCs w:val="22"/>
            <w:lang w:eastAsia="pl-PL"/>
          </w:rPr>
          <w:tab/>
        </w:r>
        <w:r w:rsidR="000D604A" w:rsidRPr="00AE4DB2">
          <w:rPr>
            <w:rStyle w:val="Hipercze"/>
            <w:noProof/>
          </w:rPr>
          <w:t>Opis WSDL</w:t>
        </w:r>
        <w:r w:rsidR="000D604A">
          <w:rPr>
            <w:noProof/>
            <w:webHidden/>
          </w:rPr>
          <w:tab/>
        </w:r>
        <w:r w:rsidR="000D604A">
          <w:rPr>
            <w:noProof/>
            <w:webHidden/>
          </w:rPr>
          <w:fldChar w:fldCharType="begin"/>
        </w:r>
        <w:r w:rsidR="000D604A">
          <w:rPr>
            <w:noProof/>
            <w:webHidden/>
          </w:rPr>
          <w:instrText xml:space="preserve"> PAGEREF _Toc66051253 \h </w:instrText>
        </w:r>
        <w:r w:rsidR="000D604A">
          <w:rPr>
            <w:noProof/>
            <w:webHidden/>
          </w:rPr>
        </w:r>
        <w:r w:rsidR="000D604A">
          <w:rPr>
            <w:noProof/>
            <w:webHidden/>
          </w:rPr>
          <w:fldChar w:fldCharType="separate"/>
        </w:r>
        <w:r w:rsidR="000D604A">
          <w:rPr>
            <w:noProof/>
            <w:webHidden/>
          </w:rPr>
          <w:t>73</w:t>
        </w:r>
        <w:r w:rsidR="000D604A">
          <w:rPr>
            <w:noProof/>
            <w:webHidden/>
          </w:rPr>
          <w:fldChar w:fldCharType="end"/>
        </w:r>
      </w:hyperlink>
    </w:p>
    <w:p w14:paraId="2B6CBE48" w14:textId="3E944DAC" w:rsidR="000D604A" w:rsidRDefault="00000000">
      <w:pPr>
        <w:pStyle w:val="Spistreci2"/>
        <w:rPr>
          <w:rFonts w:asciiTheme="minorHAnsi" w:eastAsiaTheme="minorEastAsia" w:hAnsiTheme="minorHAnsi" w:cstheme="minorBidi"/>
          <w:noProof/>
          <w:szCs w:val="22"/>
          <w:lang w:eastAsia="pl-PL"/>
        </w:rPr>
      </w:pPr>
      <w:hyperlink w:anchor="_Toc66051254" w:history="1">
        <w:r w:rsidR="000D604A" w:rsidRPr="00AE4DB2">
          <w:rPr>
            <w:rStyle w:val="Hipercze"/>
            <w:noProof/>
          </w:rPr>
          <w:t>9.1.</w:t>
        </w:r>
        <w:r w:rsidR="000D604A">
          <w:rPr>
            <w:rFonts w:asciiTheme="minorHAnsi" w:eastAsiaTheme="minorEastAsia" w:hAnsiTheme="minorHAnsi" w:cstheme="minorBidi"/>
            <w:noProof/>
            <w:szCs w:val="22"/>
            <w:lang w:eastAsia="pl-PL"/>
          </w:rPr>
          <w:tab/>
        </w:r>
        <w:r w:rsidR="000D604A" w:rsidRPr="00AE4DB2">
          <w:rPr>
            <w:rStyle w:val="Hipercze"/>
            <w:noProof/>
          </w:rPr>
          <w:t>Zasady wersjonowania</w:t>
        </w:r>
        <w:r w:rsidR="000D604A">
          <w:rPr>
            <w:noProof/>
            <w:webHidden/>
          </w:rPr>
          <w:tab/>
        </w:r>
        <w:r w:rsidR="000D604A">
          <w:rPr>
            <w:noProof/>
            <w:webHidden/>
          </w:rPr>
          <w:fldChar w:fldCharType="begin"/>
        </w:r>
        <w:r w:rsidR="000D604A">
          <w:rPr>
            <w:noProof/>
            <w:webHidden/>
          </w:rPr>
          <w:instrText xml:space="preserve"> PAGEREF _Toc66051254 \h </w:instrText>
        </w:r>
        <w:r w:rsidR="000D604A">
          <w:rPr>
            <w:noProof/>
            <w:webHidden/>
          </w:rPr>
        </w:r>
        <w:r w:rsidR="000D604A">
          <w:rPr>
            <w:noProof/>
            <w:webHidden/>
          </w:rPr>
          <w:fldChar w:fldCharType="separate"/>
        </w:r>
        <w:r w:rsidR="000D604A">
          <w:rPr>
            <w:noProof/>
            <w:webHidden/>
          </w:rPr>
          <w:t>73</w:t>
        </w:r>
        <w:r w:rsidR="000D604A">
          <w:rPr>
            <w:noProof/>
            <w:webHidden/>
          </w:rPr>
          <w:fldChar w:fldCharType="end"/>
        </w:r>
      </w:hyperlink>
    </w:p>
    <w:p w14:paraId="05CC9AF0" w14:textId="1426D3C1" w:rsidR="000D604A" w:rsidRDefault="00000000">
      <w:pPr>
        <w:pStyle w:val="Spistreci2"/>
        <w:rPr>
          <w:rFonts w:asciiTheme="minorHAnsi" w:eastAsiaTheme="minorEastAsia" w:hAnsiTheme="minorHAnsi" w:cstheme="minorBidi"/>
          <w:noProof/>
          <w:szCs w:val="22"/>
          <w:lang w:eastAsia="pl-PL"/>
        </w:rPr>
      </w:pPr>
      <w:hyperlink w:anchor="_Toc66051255" w:history="1">
        <w:r w:rsidR="000D604A" w:rsidRPr="00AE4DB2">
          <w:rPr>
            <w:rStyle w:val="Hipercze"/>
            <w:noProof/>
          </w:rPr>
          <w:t>9.2.</w:t>
        </w:r>
        <w:r w:rsidR="000D604A">
          <w:rPr>
            <w:rFonts w:asciiTheme="minorHAnsi" w:eastAsiaTheme="minorEastAsia" w:hAnsiTheme="minorHAnsi" w:cstheme="minorBidi"/>
            <w:noProof/>
            <w:szCs w:val="22"/>
            <w:lang w:eastAsia="pl-PL"/>
          </w:rPr>
          <w:tab/>
        </w:r>
        <w:r w:rsidR="000D604A" w:rsidRPr="00AE4DB2">
          <w:rPr>
            <w:rStyle w:val="Hipercze"/>
            <w:noProof/>
          </w:rPr>
          <w:t>Udostępnione pliki WSDL</w:t>
        </w:r>
        <w:r w:rsidR="000D604A">
          <w:rPr>
            <w:noProof/>
            <w:webHidden/>
          </w:rPr>
          <w:tab/>
        </w:r>
        <w:r w:rsidR="000D604A">
          <w:rPr>
            <w:noProof/>
            <w:webHidden/>
          </w:rPr>
          <w:fldChar w:fldCharType="begin"/>
        </w:r>
        <w:r w:rsidR="000D604A">
          <w:rPr>
            <w:noProof/>
            <w:webHidden/>
          </w:rPr>
          <w:instrText xml:space="preserve"> PAGEREF _Toc66051255 \h </w:instrText>
        </w:r>
        <w:r w:rsidR="000D604A">
          <w:rPr>
            <w:noProof/>
            <w:webHidden/>
          </w:rPr>
        </w:r>
        <w:r w:rsidR="000D604A">
          <w:rPr>
            <w:noProof/>
            <w:webHidden/>
          </w:rPr>
          <w:fldChar w:fldCharType="separate"/>
        </w:r>
        <w:r w:rsidR="000D604A">
          <w:rPr>
            <w:noProof/>
            <w:webHidden/>
          </w:rPr>
          <w:t>73</w:t>
        </w:r>
        <w:r w:rsidR="000D604A">
          <w:rPr>
            <w:noProof/>
            <w:webHidden/>
          </w:rPr>
          <w:fldChar w:fldCharType="end"/>
        </w:r>
      </w:hyperlink>
    </w:p>
    <w:p w14:paraId="1560A74E" w14:textId="26920B74" w:rsidR="000D604A" w:rsidRDefault="00000000">
      <w:pPr>
        <w:pStyle w:val="Spistreci1"/>
        <w:rPr>
          <w:rFonts w:asciiTheme="minorHAnsi" w:eastAsiaTheme="minorEastAsia" w:hAnsiTheme="minorHAnsi" w:cstheme="minorBidi"/>
          <w:b w:val="0"/>
          <w:noProof/>
          <w:szCs w:val="22"/>
          <w:lang w:eastAsia="pl-PL"/>
        </w:rPr>
      </w:pPr>
      <w:hyperlink w:anchor="_Toc66051256" w:history="1">
        <w:r w:rsidR="000D604A" w:rsidRPr="00AE4DB2">
          <w:rPr>
            <w:rStyle w:val="Hipercze"/>
            <w:noProof/>
          </w:rPr>
          <w:t>10.</w:t>
        </w:r>
        <w:r w:rsidR="000D604A">
          <w:rPr>
            <w:rFonts w:asciiTheme="minorHAnsi" w:eastAsiaTheme="minorEastAsia" w:hAnsiTheme="minorHAnsi" w:cstheme="minorBidi"/>
            <w:b w:val="0"/>
            <w:noProof/>
            <w:szCs w:val="22"/>
            <w:lang w:eastAsia="pl-PL"/>
          </w:rPr>
          <w:tab/>
        </w:r>
        <w:r w:rsidR="000D604A" w:rsidRPr="00AE4DB2">
          <w:rPr>
            <w:rStyle w:val="Hipercze"/>
            <w:noProof/>
          </w:rPr>
          <w:t>Dane testowe</w:t>
        </w:r>
        <w:r w:rsidR="000D604A">
          <w:rPr>
            <w:noProof/>
            <w:webHidden/>
          </w:rPr>
          <w:tab/>
        </w:r>
        <w:r w:rsidR="000D604A">
          <w:rPr>
            <w:noProof/>
            <w:webHidden/>
          </w:rPr>
          <w:fldChar w:fldCharType="begin"/>
        </w:r>
        <w:r w:rsidR="000D604A">
          <w:rPr>
            <w:noProof/>
            <w:webHidden/>
          </w:rPr>
          <w:instrText xml:space="preserve"> PAGEREF _Toc66051256 \h </w:instrText>
        </w:r>
        <w:r w:rsidR="000D604A">
          <w:rPr>
            <w:noProof/>
            <w:webHidden/>
          </w:rPr>
        </w:r>
        <w:r w:rsidR="000D604A">
          <w:rPr>
            <w:noProof/>
            <w:webHidden/>
          </w:rPr>
          <w:fldChar w:fldCharType="separate"/>
        </w:r>
        <w:r w:rsidR="000D604A">
          <w:rPr>
            <w:noProof/>
            <w:webHidden/>
          </w:rPr>
          <w:t>74</w:t>
        </w:r>
        <w:r w:rsidR="000D604A">
          <w:rPr>
            <w:noProof/>
            <w:webHidden/>
          </w:rPr>
          <w:fldChar w:fldCharType="end"/>
        </w:r>
      </w:hyperlink>
    </w:p>
    <w:p w14:paraId="37FF2511" w14:textId="3C03A9F8" w:rsidR="000D604A" w:rsidRDefault="00000000">
      <w:pPr>
        <w:pStyle w:val="Spistreci1"/>
        <w:rPr>
          <w:rFonts w:asciiTheme="minorHAnsi" w:eastAsiaTheme="minorEastAsia" w:hAnsiTheme="minorHAnsi" w:cstheme="minorBidi"/>
          <w:b w:val="0"/>
          <w:noProof/>
          <w:szCs w:val="22"/>
          <w:lang w:eastAsia="pl-PL"/>
        </w:rPr>
      </w:pPr>
      <w:hyperlink w:anchor="_Toc66051257" w:history="1">
        <w:r w:rsidR="000D604A" w:rsidRPr="00AE4DB2">
          <w:rPr>
            <w:rStyle w:val="Hipercze"/>
            <w:noProof/>
          </w:rPr>
          <w:t>11.</w:t>
        </w:r>
        <w:r w:rsidR="000D604A">
          <w:rPr>
            <w:rFonts w:asciiTheme="minorHAnsi" w:eastAsiaTheme="minorEastAsia" w:hAnsiTheme="minorHAnsi" w:cstheme="minorBidi"/>
            <w:b w:val="0"/>
            <w:noProof/>
            <w:szCs w:val="22"/>
            <w:lang w:eastAsia="pl-PL"/>
          </w:rPr>
          <w:tab/>
        </w:r>
        <w:r w:rsidR="000D604A" w:rsidRPr="00AE4DB2">
          <w:rPr>
            <w:rStyle w:val="Hipercze"/>
            <w:noProof/>
          </w:rPr>
          <w:t>Procedury</w:t>
        </w:r>
        <w:r w:rsidR="000D604A">
          <w:rPr>
            <w:noProof/>
            <w:webHidden/>
          </w:rPr>
          <w:tab/>
        </w:r>
        <w:r w:rsidR="000D604A">
          <w:rPr>
            <w:noProof/>
            <w:webHidden/>
          </w:rPr>
          <w:fldChar w:fldCharType="begin"/>
        </w:r>
        <w:r w:rsidR="000D604A">
          <w:rPr>
            <w:noProof/>
            <w:webHidden/>
          </w:rPr>
          <w:instrText xml:space="preserve"> PAGEREF _Toc66051257 \h </w:instrText>
        </w:r>
        <w:r w:rsidR="000D604A">
          <w:rPr>
            <w:noProof/>
            <w:webHidden/>
          </w:rPr>
        </w:r>
        <w:r w:rsidR="000D604A">
          <w:rPr>
            <w:noProof/>
            <w:webHidden/>
          </w:rPr>
          <w:fldChar w:fldCharType="separate"/>
        </w:r>
        <w:r w:rsidR="000D604A">
          <w:rPr>
            <w:noProof/>
            <w:webHidden/>
          </w:rPr>
          <w:t>75</w:t>
        </w:r>
        <w:r w:rsidR="000D604A">
          <w:rPr>
            <w:noProof/>
            <w:webHidden/>
          </w:rPr>
          <w:fldChar w:fldCharType="end"/>
        </w:r>
      </w:hyperlink>
    </w:p>
    <w:p w14:paraId="523DCCD3" w14:textId="529478C3" w:rsidR="000D604A" w:rsidRDefault="00000000">
      <w:pPr>
        <w:pStyle w:val="Spistreci2"/>
        <w:rPr>
          <w:rFonts w:asciiTheme="minorHAnsi" w:eastAsiaTheme="minorEastAsia" w:hAnsiTheme="minorHAnsi" w:cstheme="minorBidi"/>
          <w:noProof/>
          <w:szCs w:val="22"/>
          <w:lang w:eastAsia="pl-PL"/>
        </w:rPr>
      </w:pPr>
      <w:hyperlink w:anchor="_Toc66051258" w:history="1">
        <w:r w:rsidR="000D604A" w:rsidRPr="00AE4DB2">
          <w:rPr>
            <w:rStyle w:val="Hipercze"/>
            <w:noProof/>
          </w:rPr>
          <w:t>11.1.</w:t>
        </w:r>
        <w:r w:rsidR="000D604A">
          <w:rPr>
            <w:rFonts w:asciiTheme="minorHAnsi" w:eastAsiaTheme="minorEastAsia" w:hAnsiTheme="minorHAnsi" w:cstheme="minorBidi"/>
            <w:noProof/>
            <w:szCs w:val="22"/>
            <w:lang w:eastAsia="pl-PL"/>
          </w:rPr>
          <w:tab/>
        </w:r>
        <w:r w:rsidR="000D604A" w:rsidRPr="00AE4DB2">
          <w:rPr>
            <w:rStyle w:val="Hipercze"/>
            <w:noProof/>
          </w:rPr>
          <w:t>Procedura nadania uprawnień Usługodawcy</w:t>
        </w:r>
        <w:r w:rsidR="000D604A">
          <w:rPr>
            <w:noProof/>
            <w:webHidden/>
          </w:rPr>
          <w:tab/>
        </w:r>
        <w:r w:rsidR="000D604A">
          <w:rPr>
            <w:noProof/>
            <w:webHidden/>
          </w:rPr>
          <w:fldChar w:fldCharType="begin"/>
        </w:r>
        <w:r w:rsidR="000D604A">
          <w:rPr>
            <w:noProof/>
            <w:webHidden/>
          </w:rPr>
          <w:instrText xml:space="preserve"> PAGEREF _Toc66051258 \h </w:instrText>
        </w:r>
        <w:r w:rsidR="000D604A">
          <w:rPr>
            <w:noProof/>
            <w:webHidden/>
          </w:rPr>
        </w:r>
        <w:r w:rsidR="000D604A">
          <w:rPr>
            <w:noProof/>
            <w:webHidden/>
          </w:rPr>
          <w:fldChar w:fldCharType="separate"/>
        </w:r>
        <w:r w:rsidR="000D604A">
          <w:rPr>
            <w:noProof/>
            <w:webHidden/>
          </w:rPr>
          <w:t>75</w:t>
        </w:r>
        <w:r w:rsidR="000D604A">
          <w:rPr>
            <w:noProof/>
            <w:webHidden/>
          </w:rPr>
          <w:fldChar w:fldCharType="end"/>
        </w:r>
      </w:hyperlink>
    </w:p>
    <w:p w14:paraId="27E797B7" w14:textId="05F1078A" w:rsidR="000D604A" w:rsidRDefault="00000000">
      <w:pPr>
        <w:pStyle w:val="Spistreci2"/>
        <w:rPr>
          <w:rFonts w:asciiTheme="minorHAnsi" w:eastAsiaTheme="minorEastAsia" w:hAnsiTheme="minorHAnsi" w:cstheme="minorBidi"/>
          <w:noProof/>
          <w:szCs w:val="22"/>
          <w:lang w:eastAsia="pl-PL"/>
        </w:rPr>
      </w:pPr>
      <w:hyperlink w:anchor="_Toc66051259" w:history="1">
        <w:r w:rsidR="000D604A" w:rsidRPr="00AE4DB2">
          <w:rPr>
            <w:rStyle w:val="Hipercze"/>
            <w:noProof/>
          </w:rPr>
          <w:t>11.2.</w:t>
        </w:r>
        <w:r w:rsidR="000D604A">
          <w:rPr>
            <w:rFonts w:asciiTheme="minorHAnsi" w:eastAsiaTheme="minorEastAsia" w:hAnsiTheme="minorHAnsi" w:cstheme="minorBidi"/>
            <w:noProof/>
            <w:szCs w:val="22"/>
            <w:lang w:eastAsia="pl-PL"/>
          </w:rPr>
          <w:tab/>
        </w:r>
        <w:r w:rsidR="000D604A" w:rsidRPr="00AE4DB2">
          <w:rPr>
            <w:rStyle w:val="Hipercze"/>
            <w:noProof/>
          </w:rPr>
          <w:t>Sposób zgłaszania błędów i zagadnień</w:t>
        </w:r>
        <w:r w:rsidR="000D604A">
          <w:rPr>
            <w:noProof/>
            <w:webHidden/>
          </w:rPr>
          <w:tab/>
        </w:r>
        <w:r w:rsidR="000D604A">
          <w:rPr>
            <w:noProof/>
            <w:webHidden/>
          </w:rPr>
          <w:fldChar w:fldCharType="begin"/>
        </w:r>
        <w:r w:rsidR="000D604A">
          <w:rPr>
            <w:noProof/>
            <w:webHidden/>
          </w:rPr>
          <w:instrText xml:space="preserve"> PAGEREF _Toc66051259 \h </w:instrText>
        </w:r>
        <w:r w:rsidR="000D604A">
          <w:rPr>
            <w:noProof/>
            <w:webHidden/>
          </w:rPr>
        </w:r>
        <w:r w:rsidR="000D604A">
          <w:rPr>
            <w:noProof/>
            <w:webHidden/>
          </w:rPr>
          <w:fldChar w:fldCharType="separate"/>
        </w:r>
        <w:r w:rsidR="000D604A">
          <w:rPr>
            <w:noProof/>
            <w:webHidden/>
          </w:rPr>
          <w:t>75</w:t>
        </w:r>
        <w:r w:rsidR="000D604A">
          <w:rPr>
            <w:noProof/>
            <w:webHidden/>
          </w:rPr>
          <w:fldChar w:fldCharType="end"/>
        </w:r>
      </w:hyperlink>
    </w:p>
    <w:p w14:paraId="7AB411E2" w14:textId="7ED20A32" w:rsidR="000D604A" w:rsidRDefault="00000000">
      <w:pPr>
        <w:pStyle w:val="Spistreci1"/>
        <w:rPr>
          <w:rFonts w:asciiTheme="minorHAnsi" w:eastAsiaTheme="minorEastAsia" w:hAnsiTheme="minorHAnsi" w:cstheme="minorBidi"/>
          <w:b w:val="0"/>
          <w:noProof/>
          <w:szCs w:val="22"/>
          <w:lang w:eastAsia="pl-PL"/>
        </w:rPr>
      </w:pPr>
      <w:hyperlink w:anchor="_Toc66051260" w:history="1">
        <w:r w:rsidR="000D604A" w:rsidRPr="00AE4DB2">
          <w:rPr>
            <w:rStyle w:val="Hipercze"/>
            <w:noProof/>
          </w:rPr>
          <w:t>12.</w:t>
        </w:r>
        <w:r w:rsidR="000D604A">
          <w:rPr>
            <w:rFonts w:asciiTheme="minorHAnsi" w:eastAsiaTheme="minorEastAsia" w:hAnsiTheme="minorHAnsi" w:cstheme="minorBidi"/>
            <w:b w:val="0"/>
            <w:noProof/>
            <w:szCs w:val="22"/>
            <w:lang w:eastAsia="pl-PL"/>
          </w:rPr>
          <w:tab/>
        </w:r>
        <w:r w:rsidR="000D604A" w:rsidRPr="00AE4DB2">
          <w:rPr>
            <w:rStyle w:val="Hipercze"/>
            <w:noProof/>
          </w:rPr>
          <w:t>Stosowanie identyfikatorów ISO OID</w:t>
        </w:r>
        <w:r w:rsidR="000D604A">
          <w:rPr>
            <w:noProof/>
            <w:webHidden/>
          </w:rPr>
          <w:tab/>
        </w:r>
        <w:r w:rsidR="000D604A">
          <w:rPr>
            <w:noProof/>
            <w:webHidden/>
          </w:rPr>
          <w:fldChar w:fldCharType="begin"/>
        </w:r>
        <w:r w:rsidR="000D604A">
          <w:rPr>
            <w:noProof/>
            <w:webHidden/>
          </w:rPr>
          <w:instrText xml:space="preserve"> PAGEREF _Toc66051260 \h </w:instrText>
        </w:r>
        <w:r w:rsidR="000D604A">
          <w:rPr>
            <w:noProof/>
            <w:webHidden/>
          </w:rPr>
        </w:r>
        <w:r w:rsidR="000D604A">
          <w:rPr>
            <w:noProof/>
            <w:webHidden/>
          </w:rPr>
          <w:fldChar w:fldCharType="separate"/>
        </w:r>
        <w:r w:rsidR="000D604A">
          <w:rPr>
            <w:noProof/>
            <w:webHidden/>
          </w:rPr>
          <w:t>77</w:t>
        </w:r>
        <w:r w:rsidR="000D604A">
          <w:rPr>
            <w:noProof/>
            <w:webHidden/>
          </w:rPr>
          <w:fldChar w:fldCharType="end"/>
        </w:r>
      </w:hyperlink>
    </w:p>
    <w:p w14:paraId="691EF31A" w14:textId="5FF3167A" w:rsidR="000D604A" w:rsidRDefault="00000000">
      <w:pPr>
        <w:pStyle w:val="Spistreci1"/>
        <w:rPr>
          <w:rFonts w:asciiTheme="minorHAnsi" w:eastAsiaTheme="minorEastAsia" w:hAnsiTheme="minorHAnsi" w:cstheme="minorBidi"/>
          <w:b w:val="0"/>
          <w:noProof/>
          <w:szCs w:val="22"/>
          <w:lang w:eastAsia="pl-PL"/>
        </w:rPr>
      </w:pPr>
      <w:hyperlink w:anchor="_Toc66051261" w:history="1">
        <w:r w:rsidR="000D604A" w:rsidRPr="00AE4DB2">
          <w:rPr>
            <w:rStyle w:val="Hipercze"/>
            <w:noProof/>
          </w:rPr>
          <w:t>13.</w:t>
        </w:r>
        <w:r w:rsidR="000D604A">
          <w:rPr>
            <w:rFonts w:asciiTheme="minorHAnsi" w:eastAsiaTheme="minorEastAsia" w:hAnsiTheme="minorHAnsi" w:cstheme="minorBidi"/>
            <w:b w:val="0"/>
            <w:noProof/>
            <w:szCs w:val="22"/>
            <w:lang w:eastAsia="pl-PL"/>
          </w:rPr>
          <w:tab/>
        </w:r>
        <w:r w:rsidR="000D604A" w:rsidRPr="00AE4DB2">
          <w:rPr>
            <w:rStyle w:val="Hipercze"/>
            <w:noProof/>
          </w:rPr>
          <w:t>Informacje uzupełniające</w:t>
        </w:r>
        <w:r w:rsidR="000D604A">
          <w:rPr>
            <w:noProof/>
            <w:webHidden/>
          </w:rPr>
          <w:tab/>
        </w:r>
        <w:r w:rsidR="000D604A">
          <w:rPr>
            <w:noProof/>
            <w:webHidden/>
          </w:rPr>
          <w:fldChar w:fldCharType="begin"/>
        </w:r>
        <w:r w:rsidR="000D604A">
          <w:rPr>
            <w:noProof/>
            <w:webHidden/>
          </w:rPr>
          <w:instrText xml:space="preserve"> PAGEREF _Toc66051261 \h </w:instrText>
        </w:r>
        <w:r w:rsidR="000D604A">
          <w:rPr>
            <w:noProof/>
            <w:webHidden/>
          </w:rPr>
        </w:r>
        <w:r w:rsidR="000D604A">
          <w:rPr>
            <w:noProof/>
            <w:webHidden/>
          </w:rPr>
          <w:fldChar w:fldCharType="separate"/>
        </w:r>
        <w:r w:rsidR="000D604A">
          <w:rPr>
            <w:noProof/>
            <w:webHidden/>
          </w:rPr>
          <w:t>78</w:t>
        </w:r>
        <w:r w:rsidR="000D604A">
          <w:rPr>
            <w:noProof/>
            <w:webHidden/>
          </w:rPr>
          <w:fldChar w:fldCharType="end"/>
        </w:r>
      </w:hyperlink>
    </w:p>
    <w:p w14:paraId="63610AC7" w14:textId="37EF5875" w:rsidR="000D604A" w:rsidRDefault="00000000">
      <w:pPr>
        <w:pStyle w:val="Spistreci1"/>
        <w:rPr>
          <w:rFonts w:asciiTheme="minorHAnsi" w:eastAsiaTheme="minorEastAsia" w:hAnsiTheme="minorHAnsi" w:cstheme="minorBidi"/>
          <w:b w:val="0"/>
          <w:noProof/>
          <w:szCs w:val="22"/>
          <w:lang w:eastAsia="pl-PL"/>
        </w:rPr>
      </w:pPr>
      <w:hyperlink w:anchor="_Toc66051262" w:history="1">
        <w:r w:rsidR="000D604A" w:rsidRPr="00AE4DB2">
          <w:rPr>
            <w:rStyle w:val="Hipercze"/>
            <w:noProof/>
          </w:rPr>
          <w:t>14.</w:t>
        </w:r>
        <w:r w:rsidR="000D604A">
          <w:rPr>
            <w:rFonts w:asciiTheme="minorHAnsi" w:eastAsiaTheme="minorEastAsia" w:hAnsiTheme="minorHAnsi" w:cstheme="minorBidi"/>
            <w:b w:val="0"/>
            <w:noProof/>
            <w:szCs w:val="22"/>
            <w:lang w:eastAsia="pl-PL"/>
          </w:rPr>
          <w:tab/>
        </w:r>
        <w:r w:rsidR="000D604A" w:rsidRPr="00AE4DB2">
          <w:rPr>
            <w:rStyle w:val="Hipercze"/>
            <w:noProof/>
          </w:rPr>
          <w:t>Indeks tabel i rysunków</w:t>
        </w:r>
        <w:r w:rsidR="000D604A">
          <w:rPr>
            <w:noProof/>
            <w:webHidden/>
          </w:rPr>
          <w:tab/>
        </w:r>
        <w:r w:rsidR="000D604A">
          <w:rPr>
            <w:noProof/>
            <w:webHidden/>
          </w:rPr>
          <w:fldChar w:fldCharType="begin"/>
        </w:r>
        <w:r w:rsidR="000D604A">
          <w:rPr>
            <w:noProof/>
            <w:webHidden/>
          </w:rPr>
          <w:instrText xml:space="preserve"> PAGEREF _Toc66051262 \h </w:instrText>
        </w:r>
        <w:r w:rsidR="000D604A">
          <w:rPr>
            <w:noProof/>
            <w:webHidden/>
          </w:rPr>
        </w:r>
        <w:r w:rsidR="000D604A">
          <w:rPr>
            <w:noProof/>
            <w:webHidden/>
          </w:rPr>
          <w:fldChar w:fldCharType="separate"/>
        </w:r>
        <w:r w:rsidR="000D604A">
          <w:rPr>
            <w:noProof/>
            <w:webHidden/>
          </w:rPr>
          <w:t>79</w:t>
        </w:r>
        <w:r w:rsidR="000D604A">
          <w:rPr>
            <w:noProof/>
            <w:webHidden/>
          </w:rPr>
          <w:fldChar w:fldCharType="end"/>
        </w:r>
      </w:hyperlink>
    </w:p>
    <w:p w14:paraId="520BEAFA" w14:textId="1CE7686F" w:rsidR="003464AC" w:rsidRDefault="00E46697" w:rsidP="00B57192">
      <w:pPr>
        <w:pStyle w:val="Nagwek1"/>
        <w:numPr>
          <w:ilvl w:val="0"/>
          <w:numId w:val="31"/>
        </w:numPr>
        <w:spacing w:line="288" w:lineRule="auto"/>
      </w:pPr>
      <w:r>
        <w:lastRenderedPageBreak/>
        <w:fldChar w:fldCharType="end"/>
      </w:r>
      <w:r w:rsidR="6DBFD0F4">
        <w:t xml:space="preserve"> </w:t>
      </w:r>
      <w:bookmarkStart w:id="10" w:name="_Toc49411547"/>
      <w:bookmarkStart w:id="11" w:name="_Toc66051176"/>
      <w:r w:rsidR="6DBFD0F4">
        <w:t>Wstęp</w:t>
      </w:r>
      <w:bookmarkStart w:id="12" w:name="_Toc487461976"/>
      <w:bookmarkStart w:id="13" w:name="_Toc501107016"/>
      <w:bookmarkStart w:id="14" w:name="_Toc1402452"/>
      <w:bookmarkEnd w:id="10"/>
      <w:bookmarkEnd w:id="11"/>
      <w:bookmarkEnd w:id="12"/>
      <w:bookmarkEnd w:id="13"/>
      <w:bookmarkEnd w:id="14"/>
    </w:p>
    <w:p w14:paraId="2E42653E" w14:textId="2696AF77" w:rsidR="00F7455D" w:rsidRPr="003464AC" w:rsidRDefault="00F7455D" w:rsidP="130D2C36">
      <w:pPr>
        <w:spacing w:line="288" w:lineRule="auto"/>
        <w:rPr>
          <w:b/>
          <w:bCs/>
          <w:sz w:val="4"/>
          <w:szCs w:val="4"/>
        </w:rPr>
      </w:pPr>
    </w:p>
    <w:p w14:paraId="4432CEFE" w14:textId="536A1650" w:rsidR="00E46697" w:rsidRDefault="130D2C36" w:rsidP="006A3CEB">
      <w:pPr>
        <w:pStyle w:val="Nagwek2"/>
      </w:pPr>
      <w:bookmarkStart w:id="15" w:name="_Toc487461977"/>
      <w:bookmarkStart w:id="16" w:name="_Toc501107017"/>
      <w:bookmarkStart w:id="17" w:name="_Toc1402453"/>
      <w:bookmarkStart w:id="18" w:name="_Toc49411548"/>
      <w:bookmarkStart w:id="19" w:name="_Toc66051177"/>
      <w:r>
        <w:t>Cel i zakres dokumentu</w:t>
      </w:r>
      <w:bookmarkEnd w:id="15"/>
      <w:bookmarkEnd w:id="16"/>
      <w:bookmarkEnd w:id="17"/>
      <w:bookmarkEnd w:id="18"/>
      <w:bookmarkEnd w:id="19"/>
    </w:p>
    <w:p w14:paraId="6C3BCD73" w14:textId="4C0C910D" w:rsidR="00E46697" w:rsidRPr="00C93E94" w:rsidRDefault="00E46697" w:rsidP="00911709">
      <w:pPr>
        <w:spacing w:line="288" w:lineRule="auto"/>
      </w:pPr>
      <w:r>
        <w:t>Niniejsze opracowanie stanowi dokumentację techniczną dla dostawców oprogramowania podlegającego integracji z systemem P1 w zakresie e-Recepty. Dla potrzeb przedmiotowej integracji C</w:t>
      </w:r>
      <w:r w:rsidR="00D60C06">
        <w:t>e</w:t>
      </w:r>
      <w:r>
        <w:t xml:space="preserve">Z udostępnia dedykowane w systemie P1 środowisko integracyjne zasilone danymi testowymi. Ponadto w dokumencie przedstawione zostały procedury związane z uzyskaniem uprawnień do systemu P1, wraz z szablonem wniosku, oraz sposób zgłaszania </w:t>
      </w:r>
      <w:r w:rsidRPr="00C93E94">
        <w:t>do C</w:t>
      </w:r>
      <w:r w:rsidR="00D60C06">
        <w:t>e</w:t>
      </w:r>
      <w:r w:rsidRPr="00C93E94">
        <w:t>Z błędów i zagadnień.</w:t>
      </w:r>
    </w:p>
    <w:p w14:paraId="4D459330" w14:textId="77777777" w:rsidR="00E46697" w:rsidRPr="00C93E94" w:rsidRDefault="00E46697" w:rsidP="00911709">
      <w:pPr>
        <w:spacing w:line="288" w:lineRule="auto"/>
      </w:pPr>
      <w:r w:rsidRPr="00C93E94">
        <w:t>Dokument obejmuje swoim zakresem specyfikację usług związanych z zapisem, odczytem, realizacją, anulowaniem recept oraz korekt realizacji.</w:t>
      </w:r>
    </w:p>
    <w:p w14:paraId="012C6D30" w14:textId="39DA2A04" w:rsidR="00E46697" w:rsidRPr="00C93E94" w:rsidRDefault="6ADBD95A" w:rsidP="006A3CEB">
      <w:pPr>
        <w:pStyle w:val="Nagwek2"/>
      </w:pPr>
      <w:bookmarkStart w:id="20" w:name="_Toc487461978"/>
      <w:bookmarkStart w:id="21" w:name="_Toc501107018"/>
      <w:bookmarkStart w:id="22" w:name="_Toc1402454"/>
      <w:bookmarkStart w:id="23" w:name="_Toc49411549"/>
      <w:bookmarkStart w:id="24" w:name="_Toc66051178"/>
      <w:r>
        <w:t>Wykorzystywane skróty i terminy</w:t>
      </w:r>
      <w:bookmarkEnd w:id="20"/>
      <w:bookmarkEnd w:id="21"/>
      <w:bookmarkEnd w:id="22"/>
      <w:bookmarkEnd w:id="23"/>
      <w:bookmarkEnd w:id="24"/>
    </w:p>
    <w:p w14:paraId="20656843" w14:textId="09A63B8B" w:rsidR="00E46697" w:rsidRPr="00C93E94" w:rsidRDefault="00E46697" w:rsidP="00911709">
      <w:pPr>
        <w:pStyle w:val="Legenda"/>
        <w:spacing w:line="288" w:lineRule="auto"/>
      </w:pPr>
      <w:bookmarkStart w:id="25" w:name="_Toc484089073"/>
      <w:bookmarkStart w:id="26" w:name="_Toc35862882"/>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0434A">
        <w:rPr>
          <w:noProof/>
        </w:rPr>
        <w:t>1</w:t>
      </w:r>
      <w:r w:rsidR="0037136F">
        <w:rPr>
          <w:noProof/>
        </w:rPr>
        <w:fldChar w:fldCharType="end"/>
      </w:r>
      <w:r w:rsidRPr="00C93E94">
        <w:t>. Wykorzystywane skróty i terminy</w:t>
      </w:r>
      <w:bookmarkEnd w:id="25"/>
      <w:bookmarkEnd w:id="26"/>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78"/>
        <w:gridCol w:w="2693"/>
        <w:gridCol w:w="5670"/>
      </w:tblGrid>
      <w:tr w:rsidR="00E46697" w:rsidRPr="00C93E94" w14:paraId="2EC00D40" w14:textId="77777777" w:rsidTr="30CA2F08">
        <w:trPr>
          <w:cantSplit/>
          <w:tblHeader/>
        </w:trPr>
        <w:tc>
          <w:tcPr>
            <w:tcW w:w="578" w:type="dxa"/>
            <w:shd w:val="clear" w:color="auto" w:fill="17365D" w:themeFill="text2" w:themeFillShade="BF"/>
          </w:tcPr>
          <w:p w14:paraId="6D5D910E" w14:textId="77777777" w:rsidR="00E46697" w:rsidRPr="00C93E94" w:rsidRDefault="00E46697" w:rsidP="00845F69">
            <w:pPr>
              <w:pStyle w:val="Tabelanagwekdolewej"/>
            </w:pPr>
            <w:r w:rsidRPr="00C93E94">
              <w:t>Lp.</w:t>
            </w:r>
          </w:p>
        </w:tc>
        <w:tc>
          <w:tcPr>
            <w:tcW w:w="2693" w:type="dxa"/>
            <w:shd w:val="clear" w:color="auto" w:fill="17365D" w:themeFill="text2" w:themeFillShade="BF"/>
          </w:tcPr>
          <w:p w14:paraId="3992ACB3" w14:textId="77777777" w:rsidR="00E46697" w:rsidRPr="00C93E94" w:rsidRDefault="00E46697" w:rsidP="00845F69">
            <w:pPr>
              <w:pStyle w:val="Tabelanagwekdolewej"/>
            </w:pPr>
            <w:r w:rsidRPr="00C93E94">
              <w:t>Skrót / termin</w:t>
            </w:r>
          </w:p>
        </w:tc>
        <w:tc>
          <w:tcPr>
            <w:tcW w:w="5670" w:type="dxa"/>
            <w:shd w:val="clear" w:color="auto" w:fill="17365D" w:themeFill="text2" w:themeFillShade="BF"/>
          </w:tcPr>
          <w:p w14:paraId="4AF832C2" w14:textId="77777777" w:rsidR="00E46697" w:rsidRPr="00C93E94" w:rsidRDefault="00E46697" w:rsidP="00845F69">
            <w:pPr>
              <w:pStyle w:val="Tabelanagwekdolewej"/>
            </w:pPr>
            <w:r w:rsidRPr="00C93E94">
              <w:t>Wyjaśnienie skrótu / terminu</w:t>
            </w:r>
          </w:p>
        </w:tc>
      </w:tr>
      <w:tr w:rsidR="00F6442F" w:rsidRPr="00C93E94" w14:paraId="7CBB5240" w14:textId="77777777" w:rsidTr="30CA2F08">
        <w:trPr>
          <w:cantSplit/>
        </w:trPr>
        <w:tc>
          <w:tcPr>
            <w:tcW w:w="578" w:type="dxa"/>
          </w:tcPr>
          <w:p w14:paraId="18C922C0" w14:textId="77777777" w:rsidR="00F6442F" w:rsidRPr="00C93E94" w:rsidRDefault="00F6442F" w:rsidP="00B57192">
            <w:pPr>
              <w:pStyle w:val="tabelanormalny"/>
              <w:numPr>
                <w:ilvl w:val="0"/>
                <w:numId w:val="45"/>
              </w:numPr>
              <w:spacing w:line="288" w:lineRule="auto"/>
            </w:pPr>
          </w:p>
        </w:tc>
        <w:tc>
          <w:tcPr>
            <w:tcW w:w="2693" w:type="dxa"/>
          </w:tcPr>
          <w:p w14:paraId="7746D2B3" w14:textId="77777777" w:rsidR="00F6442F" w:rsidRPr="00C93E94" w:rsidRDefault="00F6442F" w:rsidP="00845F69">
            <w:pPr>
              <w:pStyle w:val="tabelanormalny"/>
              <w:spacing w:line="288" w:lineRule="auto"/>
            </w:pPr>
            <w:r>
              <w:t>Autoryzacja uprawnień</w:t>
            </w:r>
          </w:p>
        </w:tc>
        <w:tc>
          <w:tcPr>
            <w:tcW w:w="5670" w:type="dxa"/>
          </w:tcPr>
          <w:p w14:paraId="730E0AA5" w14:textId="77777777" w:rsidR="00F6442F" w:rsidRPr="00C93E94" w:rsidRDefault="00F6442F" w:rsidP="00845F69">
            <w:pPr>
              <w:pStyle w:val="tabelanormalny"/>
              <w:spacing w:line="288" w:lineRule="auto"/>
            </w:pPr>
            <w:r>
              <w:t xml:space="preserve">Nadanie dostępu do danych recept, skierowań, zdarzeń medycznych </w:t>
            </w:r>
            <w:r w:rsidR="009315C2">
              <w:t xml:space="preserve">Usługobiorcy </w:t>
            </w:r>
            <w:r>
              <w:t>realizowane za pośrednictwem usługi sieciowej dostępnej dla system</w:t>
            </w:r>
            <w:r w:rsidR="009315C2">
              <w:t>ów</w:t>
            </w:r>
            <w:r>
              <w:t xml:space="preserve"> zewnętrznych podmiotów leczniczych.</w:t>
            </w:r>
          </w:p>
        </w:tc>
      </w:tr>
      <w:tr w:rsidR="00E46697" w:rsidRPr="00C93E94" w14:paraId="6D21194A" w14:textId="77777777" w:rsidTr="30CA2F08">
        <w:trPr>
          <w:cantSplit/>
        </w:trPr>
        <w:tc>
          <w:tcPr>
            <w:tcW w:w="578" w:type="dxa"/>
          </w:tcPr>
          <w:p w14:paraId="394F5A43" w14:textId="77777777" w:rsidR="00E46697" w:rsidRPr="00C93E94" w:rsidRDefault="00E46697" w:rsidP="00B57192">
            <w:pPr>
              <w:pStyle w:val="tabelanormalny"/>
              <w:numPr>
                <w:ilvl w:val="0"/>
                <w:numId w:val="45"/>
              </w:numPr>
              <w:spacing w:line="288" w:lineRule="auto"/>
            </w:pPr>
          </w:p>
        </w:tc>
        <w:tc>
          <w:tcPr>
            <w:tcW w:w="2693" w:type="dxa"/>
          </w:tcPr>
          <w:p w14:paraId="34467D4E" w14:textId="2B83D582" w:rsidR="00E46697" w:rsidRPr="00C93E94" w:rsidRDefault="00E46697" w:rsidP="00845F69">
            <w:pPr>
              <w:pStyle w:val="tabelanormalny"/>
              <w:spacing w:line="288" w:lineRule="auto"/>
            </w:pPr>
            <w:r>
              <w:t>C</w:t>
            </w:r>
            <w:r w:rsidR="6CE76D64">
              <w:t>eZ</w:t>
            </w:r>
          </w:p>
        </w:tc>
        <w:tc>
          <w:tcPr>
            <w:tcW w:w="5670" w:type="dxa"/>
          </w:tcPr>
          <w:p w14:paraId="0F41DF52" w14:textId="0EC23795" w:rsidR="00E46697" w:rsidRPr="00C93E94" w:rsidRDefault="00E46697" w:rsidP="00845F69">
            <w:pPr>
              <w:pStyle w:val="tabelanormalny"/>
              <w:spacing w:line="288" w:lineRule="auto"/>
            </w:pPr>
            <w:r>
              <w:t xml:space="preserve">Centrum </w:t>
            </w:r>
            <w:r w:rsidR="41136128">
              <w:t>e-</w:t>
            </w:r>
            <w:r>
              <w:t>Zdrowia</w:t>
            </w:r>
          </w:p>
        </w:tc>
      </w:tr>
      <w:tr w:rsidR="00E46697" w:rsidRPr="00C93E94" w14:paraId="2FB9DF76" w14:textId="77777777" w:rsidTr="30CA2F08">
        <w:trPr>
          <w:cantSplit/>
        </w:trPr>
        <w:tc>
          <w:tcPr>
            <w:tcW w:w="578" w:type="dxa"/>
          </w:tcPr>
          <w:p w14:paraId="29D4172F" w14:textId="77777777" w:rsidR="00E46697" w:rsidRPr="00C93E94" w:rsidRDefault="00E46697" w:rsidP="00B57192">
            <w:pPr>
              <w:pStyle w:val="tabelanormalny"/>
              <w:numPr>
                <w:ilvl w:val="0"/>
                <w:numId w:val="45"/>
              </w:numPr>
              <w:spacing w:line="288" w:lineRule="auto"/>
            </w:pPr>
          </w:p>
        </w:tc>
        <w:tc>
          <w:tcPr>
            <w:tcW w:w="2693" w:type="dxa"/>
          </w:tcPr>
          <w:p w14:paraId="488A1DBF" w14:textId="77777777" w:rsidR="00E46697" w:rsidRPr="00C93E94" w:rsidRDefault="00E46697" w:rsidP="00845F69">
            <w:pPr>
              <w:pStyle w:val="tabelanormalny"/>
              <w:spacing w:line="288" w:lineRule="auto"/>
            </w:pPr>
            <w:r w:rsidRPr="00C93E94">
              <w:t>Certyfikat do uwierzytelnienia systemu</w:t>
            </w:r>
          </w:p>
        </w:tc>
        <w:tc>
          <w:tcPr>
            <w:tcW w:w="5670" w:type="dxa"/>
          </w:tcPr>
          <w:p w14:paraId="75A400A6" w14:textId="77777777" w:rsidR="00E46697" w:rsidRPr="00C93E94" w:rsidRDefault="00E46697" w:rsidP="00845F69">
            <w:pPr>
              <w:pStyle w:val="tabelanormalny"/>
              <w:spacing w:line="288" w:lineRule="auto"/>
            </w:pPr>
            <w:r w:rsidRPr="00C93E94">
              <w:t>Certyfikat zdefiniowany w Art. 2 ust. 3a) Ustawy o SIOZ, używany do uwierzytelnienia systemu zewnętrznego w warstwie transportowej (TLS).</w:t>
            </w:r>
          </w:p>
        </w:tc>
      </w:tr>
      <w:tr w:rsidR="00E46697" w:rsidRPr="00C93E94" w14:paraId="08296FDF" w14:textId="77777777" w:rsidTr="30CA2F08">
        <w:trPr>
          <w:cantSplit/>
        </w:trPr>
        <w:tc>
          <w:tcPr>
            <w:tcW w:w="578" w:type="dxa"/>
          </w:tcPr>
          <w:p w14:paraId="08BE6ECA" w14:textId="77777777" w:rsidR="00E46697" w:rsidRPr="00C93E94" w:rsidRDefault="00E46697" w:rsidP="00B57192">
            <w:pPr>
              <w:pStyle w:val="tabelanormalny"/>
              <w:numPr>
                <w:ilvl w:val="0"/>
                <w:numId w:val="45"/>
              </w:numPr>
              <w:spacing w:line="288" w:lineRule="auto"/>
            </w:pPr>
          </w:p>
        </w:tc>
        <w:tc>
          <w:tcPr>
            <w:tcW w:w="2693" w:type="dxa"/>
          </w:tcPr>
          <w:p w14:paraId="0CACE259" w14:textId="77777777" w:rsidR="00E46697" w:rsidRPr="00C93E94" w:rsidRDefault="00E46697" w:rsidP="00845F69">
            <w:pPr>
              <w:pStyle w:val="tabelanormalny"/>
              <w:spacing w:line="288" w:lineRule="auto"/>
            </w:pPr>
            <w:r w:rsidRPr="00C93E94">
              <w:t>Certyfikat do uwierzytelnienia danych</w:t>
            </w:r>
          </w:p>
        </w:tc>
        <w:tc>
          <w:tcPr>
            <w:tcW w:w="5670" w:type="dxa"/>
          </w:tcPr>
          <w:p w14:paraId="5F743531" w14:textId="77777777" w:rsidR="00E46697" w:rsidRPr="00C93E94" w:rsidRDefault="00E46697" w:rsidP="00845F69">
            <w:pPr>
              <w:pStyle w:val="tabelanormalny"/>
              <w:spacing w:line="288" w:lineRule="auto"/>
            </w:pPr>
            <w:r w:rsidRPr="00C93E94">
              <w:t>Certyfikat zdefiniowany w Art. 2 ust. 3) Ustawy o SIOZ, używany do potwierdzenia pochodzenia i integralności danych przesyłanych przez system zewnętrzny (podpis komunikatu WS-Security).</w:t>
            </w:r>
          </w:p>
        </w:tc>
      </w:tr>
      <w:tr w:rsidR="00764AB7" w:rsidRPr="00C93E94" w14:paraId="01BF4BC6" w14:textId="77777777" w:rsidTr="30CA2F08">
        <w:trPr>
          <w:cantSplit/>
        </w:trPr>
        <w:tc>
          <w:tcPr>
            <w:tcW w:w="578" w:type="dxa"/>
          </w:tcPr>
          <w:p w14:paraId="13A2F34D" w14:textId="77777777" w:rsidR="00764AB7" w:rsidRPr="00C93E94" w:rsidRDefault="00764AB7" w:rsidP="00B57192">
            <w:pPr>
              <w:pStyle w:val="tabelanormalny"/>
              <w:numPr>
                <w:ilvl w:val="0"/>
                <w:numId w:val="45"/>
              </w:numPr>
              <w:spacing w:line="288" w:lineRule="auto"/>
            </w:pPr>
          </w:p>
        </w:tc>
        <w:tc>
          <w:tcPr>
            <w:tcW w:w="2693" w:type="dxa"/>
          </w:tcPr>
          <w:p w14:paraId="6D5C9AB3" w14:textId="22CA95F1" w:rsidR="00764AB7" w:rsidRPr="00C93E94" w:rsidRDefault="00764AB7" w:rsidP="00845F69">
            <w:pPr>
              <w:pStyle w:val="tabelanormalny"/>
              <w:spacing w:line="288" w:lineRule="auto"/>
            </w:pPr>
            <w:r>
              <w:t>Certyfikat obecności</w:t>
            </w:r>
          </w:p>
        </w:tc>
        <w:tc>
          <w:tcPr>
            <w:tcW w:w="5670" w:type="dxa"/>
          </w:tcPr>
          <w:p w14:paraId="14A7BB0B" w14:textId="3803C786" w:rsidR="00764AB7" w:rsidRPr="00C93E94" w:rsidRDefault="00764AB7" w:rsidP="00845F69">
            <w:pPr>
              <w:pStyle w:val="tabelanormalny"/>
              <w:spacing w:line="288" w:lineRule="auto"/>
            </w:pPr>
            <w:r>
              <w:t>Certyfikat obecności jest używany</w:t>
            </w:r>
            <w:r w:rsidR="00E544C8">
              <w:t xml:space="preserve"> do</w:t>
            </w:r>
            <w:r>
              <w:t xml:space="preserve"> identyfikacji osoby oraz do weryfikacji podpisu składanego z wykorzystaniem interfejsu bezstykowego elektronicznego dowodu osobistego (eDO)</w:t>
            </w:r>
          </w:p>
        </w:tc>
      </w:tr>
      <w:tr w:rsidR="00E46697" w:rsidRPr="00C93E94" w14:paraId="088BC1F0" w14:textId="77777777" w:rsidTr="30CA2F08">
        <w:trPr>
          <w:cantSplit/>
        </w:trPr>
        <w:tc>
          <w:tcPr>
            <w:tcW w:w="578" w:type="dxa"/>
          </w:tcPr>
          <w:p w14:paraId="38B57409" w14:textId="77777777" w:rsidR="00E46697" w:rsidRPr="00C93E94" w:rsidRDefault="00E46697" w:rsidP="00B57192">
            <w:pPr>
              <w:pStyle w:val="tabelanormalny"/>
              <w:numPr>
                <w:ilvl w:val="0"/>
                <w:numId w:val="45"/>
              </w:numPr>
              <w:spacing w:line="288" w:lineRule="auto"/>
            </w:pPr>
          </w:p>
        </w:tc>
        <w:tc>
          <w:tcPr>
            <w:tcW w:w="2693" w:type="dxa"/>
          </w:tcPr>
          <w:p w14:paraId="243155B0" w14:textId="77777777" w:rsidR="00E46697" w:rsidRPr="00C93E94" w:rsidRDefault="00E46697" w:rsidP="00845F69">
            <w:pPr>
              <w:pStyle w:val="tabelanormalny"/>
              <w:spacing w:line="288" w:lineRule="auto"/>
            </w:pPr>
            <w:r w:rsidRPr="00C93E94">
              <w:t>Centrum Certyfikacji P1</w:t>
            </w:r>
          </w:p>
        </w:tc>
        <w:tc>
          <w:tcPr>
            <w:tcW w:w="5670" w:type="dxa"/>
          </w:tcPr>
          <w:p w14:paraId="13B1014E" w14:textId="77777777" w:rsidR="00E46697" w:rsidRPr="00C93E94" w:rsidRDefault="00E46697" w:rsidP="00845F69">
            <w:pPr>
              <w:pStyle w:val="tabelanormalny"/>
              <w:spacing w:line="288" w:lineRule="auto"/>
            </w:pPr>
            <w:r w:rsidRPr="00C93E94">
              <w:t>Komponent systemu P1 wystawiający certyfikaty cyfrowe na potrzeby komunikacji systemów zewnętrznych z systemem P1 oraz wzajemnego uwierzytelniania systemów teleinformatycznych Usługodawców.</w:t>
            </w:r>
          </w:p>
        </w:tc>
      </w:tr>
      <w:tr w:rsidR="000A453F" w:rsidRPr="00C93E94" w14:paraId="40793763" w14:textId="77777777" w:rsidTr="30CA2F08">
        <w:trPr>
          <w:cantSplit/>
        </w:trPr>
        <w:tc>
          <w:tcPr>
            <w:tcW w:w="578" w:type="dxa"/>
          </w:tcPr>
          <w:p w14:paraId="739B84DF" w14:textId="77777777" w:rsidR="000A453F" w:rsidRPr="00C93E94" w:rsidRDefault="000A453F" w:rsidP="00B57192">
            <w:pPr>
              <w:pStyle w:val="tabelanormalny"/>
              <w:numPr>
                <w:ilvl w:val="0"/>
                <w:numId w:val="45"/>
              </w:numPr>
              <w:spacing w:line="288" w:lineRule="auto"/>
            </w:pPr>
          </w:p>
        </w:tc>
        <w:tc>
          <w:tcPr>
            <w:tcW w:w="2693" w:type="dxa"/>
          </w:tcPr>
          <w:p w14:paraId="3045484A" w14:textId="2A485CEC" w:rsidR="000A453F" w:rsidRPr="00C93E94" w:rsidRDefault="000A453F" w:rsidP="00845F69">
            <w:pPr>
              <w:pStyle w:val="tabelanormalny"/>
              <w:spacing w:line="288" w:lineRule="auto"/>
            </w:pPr>
            <w:r>
              <w:t>Deklaracja POZ</w:t>
            </w:r>
          </w:p>
        </w:tc>
        <w:tc>
          <w:tcPr>
            <w:tcW w:w="5670" w:type="dxa"/>
          </w:tcPr>
          <w:p w14:paraId="6CF2FA4C" w14:textId="3B57C976" w:rsidR="000A453F" w:rsidRPr="00C93E94" w:rsidRDefault="000A453F">
            <w:pPr>
              <w:pStyle w:val="tabelanormalny"/>
              <w:spacing w:line="288" w:lineRule="auto"/>
            </w:pPr>
            <w:r w:rsidRPr="000A453F">
              <w:t xml:space="preserve">Deklaracja wyboru lekarza, pielęgniarki, położnej </w:t>
            </w:r>
            <w:r>
              <w:t>P</w:t>
            </w:r>
            <w:r w:rsidRPr="000A453F">
              <w:t xml:space="preserve">odstawowej </w:t>
            </w:r>
            <w:r>
              <w:t>O</w:t>
            </w:r>
            <w:r w:rsidRPr="000A453F">
              <w:t xml:space="preserve">pieki </w:t>
            </w:r>
            <w:r>
              <w:t>Z</w:t>
            </w:r>
            <w:r w:rsidRPr="000A453F">
              <w:t>drowotnej</w:t>
            </w:r>
          </w:p>
        </w:tc>
      </w:tr>
      <w:tr w:rsidR="00E46697" w:rsidRPr="00C93E94" w14:paraId="3A6D070C" w14:textId="77777777" w:rsidTr="30CA2F08">
        <w:trPr>
          <w:cantSplit/>
        </w:trPr>
        <w:tc>
          <w:tcPr>
            <w:tcW w:w="578" w:type="dxa"/>
          </w:tcPr>
          <w:p w14:paraId="749BDB4B" w14:textId="77777777" w:rsidR="00E46697" w:rsidRPr="00C93E94" w:rsidRDefault="00E46697" w:rsidP="00B57192">
            <w:pPr>
              <w:pStyle w:val="tabelanormalny"/>
              <w:numPr>
                <w:ilvl w:val="0"/>
                <w:numId w:val="45"/>
              </w:numPr>
              <w:spacing w:line="288" w:lineRule="auto"/>
            </w:pPr>
          </w:p>
        </w:tc>
        <w:tc>
          <w:tcPr>
            <w:tcW w:w="2693" w:type="dxa"/>
          </w:tcPr>
          <w:p w14:paraId="1A38B48D" w14:textId="77777777" w:rsidR="00E46697" w:rsidRPr="00C93E94" w:rsidRDefault="00E46697" w:rsidP="00845F69">
            <w:pPr>
              <w:pStyle w:val="tabelanormalny"/>
              <w:spacing w:line="288" w:lineRule="auto"/>
            </w:pPr>
            <w:r w:rsidRPr="00C93E94">
              <w:t xml:space="preserve">Elektroniczna recepta, </w:t>
            </w:r>
            <w:r w:rsidRPr="00C93E94">
              <w:br/>
              <w:t>e-Recepta</w:t>
            </w:r>
          </w:p>
        </w:tc>
        <w:tc>
          <w:tcPr>
            <w:tcW w:w="5670" w:type="dxa"/>
          </w:tcPr>
          <w:p w14:paraId="0C7332B5" w14:textId="77777777" w:rsidR="00E46697" w:rsidRPr="00C93E94" w:rsidRDefault="00E46697" w:rsidP="00845F69">
            <w:pPr>
              <w:pStyle w:val="tabelanormalny"/>
              <w:spacing w:line="288" w:lineRule="auto"/>
            </w:pPr>
            <w:r w:rsidRPr="00C93E94">
              <w:t xml:space="preserve">Recepta elektroniczna obejmuje tylko jedną pozycję leku lub produktu leczniczego (do systemu P1 przekazywany jest pakiet recept). Jest podpisywana w sposób określony w </w:t>
            </w:r>
            <w:r w:rsidRPr="00C93E94">
              <w:rPr>
                <w:i/>
              </w:rPr>
              <w:t>art. 96a ustawy z dnia 6 września 2001 prawo farmaceutyczne (Dz. U. 2001, nr 126, poz. 1381 z późn. zm.).</w:t>
            </w:r>
            <w:r w:rsidRPr="00C93E94">
              <w:t xml:space="preserve"> Wymagany format podpisu elektronicznego dla dokumentów XML to XAdES-BES.</w:t>
            </w:r>
          </w:p>
        </w:tc>
      </w:tr>
      <w:tr w:rsidR="00764AB7" w:rsidRPr="00C93E94" w14:paraId="5FAFE9C3" w14:textId="77777777" w:rsidTr="30CA2F08">
        <w:trPr>
          <w:cantSplit/>
        </w:trPr>
        <w:tc>
          <w:tcPr>
            <w:tcW w:w="578" w:type="dxa"/>
          </w:tcPr>
          <w:p w14:paraId="07A5290F" w14:textId="77777777" w:rsidR="00764AB7" w:rsidRPr="00C93E94" w:rsidRDefault="00764AB7" w:rsidP="00B57192">
            <w:pPr>
              <w:pStyle w:val="tabelanormalny"/>
              <w:numPr>
                <w:ilvl w:val="0"/>
                <w:numId w:val="45"/>
              </w:numPr>
              <w:spacing w:line="288" w:lineRule="auto"/>
            </w:pPr>
          </w:p>
        </w:tc>
        <w:tc>
          <w:tcPr>
            <w:tcW w:w="2693" w:type="dxa"/>
          </w:tcPr>
          <w:p w14:paraId="6624CB09" w14:textId="7AA7B85A" w:rsidR="00764AB7" w:rsidRPr="00C93E94" w:rsidRDefault="00764AB7" w:rsidP="00845F69">
            <w:pPr>
              <w:pStyle w:val="tabelanormalny"/>
              <w:spacing w:line="288" w:lineRule="auto"/>
            </w:pPr>
            <w:r>
              <w:t>eDO</w:t>
            </w:r>
          </w:p>
        </w:tc>
        <w:tc>
          <w:tcPr>
            <w:tcW w:w="5670" w:type="dxa"/>
          </w:tcPr>
          <w:p w14:paraId="2C8E0704" w14:textId="0F583EB9" w:rsidR="00764AB7" w:rsidRPr="00C93E94" w:rsidRDefault="00764AB7" w:rsidP="00845F69">
            <w:pPr>
              <w:pStyle w:val="tabelanormalny"/>
              <w:spacing w:line="288" w:lineRule="auto"/>
            </w:pPr>
            <w:r>
              <w:t>Elektroniczny dowód osobisty</w:t>
            </w:r>
          </w:p>
        </w:tc>
      </w:tr>
      <w:tr w:rsidR="00F6442F" w:rsidRPr="00C93E94" w14:paraId="5E5FFE34" w14:textId="77777777" w:rsidTr="30CA2F08">
        <w:trPr>
          <w:cantSplit/>
        </w:trPr>
        <w:tc>
          <w:tcPr>
            <w:tcW w:w="578" w:type="dxa"/>
          </w:tcPr>
          <w:p w14:paraId="03B4212B" w14:textId="77777777" w:rsidR="00F6442F" w:rsidRPr="00C93E94" w:rsidRDefault="00F6442F" w:rsidP="00B57192">
            <w:pPr>
              <w:pStyle w:val="tabelanormalny"/>
              <w:numPr>
                <w:ilvl w:val="0"/>
                <w:numId w:val="45"/>
              </w:numPr>
              <w:spacing w:line="288" w:lineRule="auto"/>
            </w:pPr>
          </w:p>
        </w:tc>
        <w:tc>
          <w:tcPr>
            <w:tcW w:w="2693" w:type="dxa"/>
          </w:tcPr>
          <w:p w14:paraId="30691EE0" w14:textId="77777777" w:rsidR="00F6442F" w:rsidRPr="00C93E94" w:rsidRDefault="00F6442F" w:rsidP="00845F69">
            <w:pPr>
              <w:pStyle w:val="tabelanormalny"/>
              <w:spacing w:line="288" w:lineRule="auto"/>
            </w:pPr>
            <w:r>
              <w:t>IKP</w:t>
            </w:r>
          </w:p>
        </w:tc>
        <w:tc>
          <w:tcPr>
            <w:tcW w:w="5670" w:type="dxa"/>
          </w:tcPr>
          <w:p w14:paraId="4BD25051" w14:textId="77777777" w:rsidR="00F6442F" w:rsidRPr="00C93E94" w:rsidRDefault="00F6442F" w:rsidP="00845F69">
            <w:pPr>
              <w:pStyle w:val="tabelanormalny"/>
              <w:spacing w:line="288" w:lineRule="auto"/>
            </w:pPr>
            <w:r>
              <w:t>Internetowe Konto Pacjenta</w:t>
            </w:r>
          </w:p>
        </w:tc>
      </w:tr>
      <w:tr w:rsidR="00E46697" w:rsidRPr="00C93E94" w14:paraId="484C661F" w14:textId="77777777" w:rsidTr="30CA2F08">
        <w:trPr>
          <w:cantSplit/>
        </w:trPr>
        <w:tc>
          <w:tcPr>
            <w:tcW w:w="578" w:type="dxa"/>
          </w:tcPr>
          <w:p w14:paraId="23A7F55F" w14:textId="77777777" w:rsidR="00E46697" w:rsidRPr="00C93E94" w:rsidRDefault="00E46697" w:rsidP="00B57192">
            <w:pPr>
              <w:pStyle w:val="tabelanormalny"/>
              <w:numPr>
                <w:ilvl w:val="0"/>
                <w:numId w:val="45"/>
              </w:numPr>
              <w:spacing w:line="288" w:lineRule="auto"/>
            </w:pPr>
          </w:p>
        </w:tc>
        <w:tc>
          <w:tcPr>
            <w:tcW w:w="2693" w:type="dxa"/>
          </w:tcPr>
          <w:p w14:paraId="7D7D073D" w14:textId="77777777" w:rsidR="00E46697" w:rsidRPr="00C93E94" w:rsidRDefault="00E46697" w:rsidP="00845F69">
            <w:pPr>
              <w:pStyle w:val="tabelanormalny"/>
              <w:spacing w:line="288" w:lineRule="auto"/>
            </w:pPr>
            <w:r w:rsidRPr="00C93E94">
              <w:t>OID</w:t>
            </w:r>
          </w:p>
        </w:tc>
        <w:tc>
          <w:tcPr>
            <w:tcW w:w="5670" w:type="dxa"/>
          </w:tcPr>
          <w:p w14:paraId="408BA52C" w14:textId="77777777" w:rsidR="00E46697" w:rsidRPr="00C93E94" w:rsidRDefault="00E46697" w:rsidP="00845F69">
            <w:pPr>
              <w:pStyle w:val="tabelanormalny"/>
              <w:spacing w:line="288" w:lineRule="auto"/>
            </w:pPr>
            <w:r w:rsidRPr="00C93E94">
              <w:t>(ang. object identifier) Unikatowy identyfikator obiektu wykorzystywany w ramach systemu P1.</w:t>
            </w:r>
          </w:p>
        </w:tc>
      </w:tr>
      <w:tr w:rsidR="00E46697" w:rsidRPr="00C93E94" w14:paraId="11F8E633" w14:textId="77777777" w:rsidTr="30CA2F08">
        <w:trPr>
          <w:cantSplit/>
        </w:trPr>
        <w:tc>
          <w:tcPr>
            <w:tcW w:w="578" w:type="dxa"/>
          </w:tcPr>
          <w:p w14:paraId="35F684A3" w14:textId="77777777" w:rsidR="00E46697" w:rsidRPr="00C93E94" w:rsidRDefault="00E46697" w:rsidP="00B57192">
            <w:pPr>
              <w:pStyle w:val="tabelanormalny"/>
              <w:numPr>
                <w:ilvl w:val="0"/>
                <w:numId w:val="45"/>
              </w:numPr>
              <w:spacing w:line="288" w:lineRule="auto"/>
            </w:pPr>
          </w:p>
        </w:tc>
        <w:tc>
          <w:tcPr>
            <w:tcW w:w="2693" w:type="dxa"/>
          </w:tcPr>
          <w:p w14:paraId="4D4B1EBB" w14:textId="77777777" w:rsidR="00E46697" w:rsidRPr="00C93E94" w:rsidRDefault="00E46697" w:rsidP="00845F69">
            <w:pPr>
              <w:pStyle w:val="tabelanormalny"/>
              <w:spacing w:line="288" w:lineRule="auto"/>
            </w:pPr>
            <w:r w:rsidRPr="00C93E94">
              <w:t>Pakiet recept</w:t>
            </w:r>
          </w:p>
        </w:tc>
        <w:tc>
          <w:tcPr>
            <w:tcW w:w="5670" w:type="dxa"/>
          </w:tcPr>
          <w:p w14:paraId="55E6CAA4" w14:textId="77777777" w:rsidR="00E46697" w:rsidRPr="00C93E94" w:rsidRDefault="00E46697" w:rsidP="00845F69">
            <w:pPr>
              <w:pStyle w:val="tabelanormalny"/>
              <w:spacing w:line="288" w:lineRule="auto"/>
            </w:pPr>
            <w:r w:rsidRPr="00C93E94">
              <w:t>Zbiór recept &lt;1÷n&gt; wystawionych przez tego samego Usługodawcę, temu samemu pacjentowi podczas jednej wizyty. Zbiór ma jeden kod dostępu (jego podanie przez klienta apteki pozwoli farmaceucie na pobranie całego pakietu z systemu P1).</w:t>
            </w:r>
          </w:p>
        </w:tc>
      </w:tr>
      <w:tr w:rsidR="00E46697" w:rsidRPr="00C93E94" w14:paraId="71C9723A" w14:textId="77777777" w:rsidTr="30CA2F08">
        <w:trPr>
          <w:cantSplit/>
        </w:trPr>
        <w:tc>
          <w:tcPr>
            <w:tcW w:w="578" w:type="dxa"/>
          </w:tcPr>
          <w:p w14:paraId="14A3E63B" w14:textId="77777777" w:rsidR="00E46697" w:rsidRPr="00C93E94" w:rsidRDefault="00E46697" w:rsidP="00B57192">
            <w:pPr>
              <w:pStyle w:val="tabelanormalny"/>
              <w:numPr>
                <w:ilvl w:val="0"/>
                <w:numId w:val="45"/>
              </w:numPr>
              <w:spacing w:line="288" w:lineRule="auto"/>
            </w:pPr>
          </w:p>
        </w:tc>
        <w:tc>
          <w:tcPr>
            <w:tcW w:w="2693" w:type="dxa"/>
          </w:tcPr>
          <w:p w14:paraId="6EC425A5" w14:textId="77777777" w:rsidR="00E46697" w:rsidRPr="00C93E94" w:rsidRDefault="00E46697" w:rsidP="00845F69">
            <w:pPr>
              <w:pStyle w:val="tabelanormalny"/>
              <w:spacing w:line="288" w:lineRule="auto"/>
            </w:pPr>
            <w:r w:rsidRPr="00C93E94">
              <w:t>P1, Projekt, Projekt P1</w:t>
            </w:r>
          </w:p>
        </w:tc>
        <w:tc>
          <w:tcPr>
            <w:tcW w:w="5670" w:type="dxa"/>
          </w:tcPr>
          <w:p w14:paraId="75E51E54" w14:textId="77777777" w:rsidR="00E46697" w:rsidRPr="00C93E94" w:rsidRDefault="00E46697" w:rsidP="00845F69">
            <w:pPr>
              <w:pStyle w:val="tabelanormalny"/>
              <w:spacing w:line="288" w:lineRule="auto"/>
            </w:pPr>
            <w:r w:rsidRPr="00C93E94">
              <w:t>Projekt Elektroniczna Platforma Gromadzenia, Analizy i Udostępniania zasobów cyfrowych o Zdarzeniach Medycznych.</w:t>
            </w:r>
          </w:p>
        </w:tc>
      </w:tr>
      <w:tr w:rsidR="00E46697" w:rsidRPr="00C93E94" w14:paraId="1B9E1B5A" w14:textId="77777777" w:rsidTr="30CA2F08">
        <w:trPr>
          <w:cantSplit/>
        </w:trPr>
        <w:tc>
          <w:tcPr>
            <w:tcW w:w="578" w:type="dxa"/>
          </w:tcPr>
          <w:p w14:paraId="583002B2" w14:textId="77777777" w:rsidR="00E46697" w:rsidRPr="00C93E94" w:rsidRDefault="00E46697" w:rsidP="00B57192">
            <w:pPr>
              <w:pStyle w:val="tabelanormalny"/>
              <w:numPr>
                <w:ilvl w:val="0"/>
                <w:numId w:val="45"/>
              </w:numPr>
              <w:spacing w:line="288" w:lineRule="auto"/>
            </w:pPr>
          </w:p>
        </w:tc>
        <w:tc>
          <w:tcPr>
            <w:tcW w:w="2693" w:type="dxa"/>
          </w:tcPr>
          <w:p w14:paraId="44E44898" w14:textId="77777777" w:rsidR="00E46697" w:rsidRPr="00C93E94" w:rsidRDefault="00E46697" w:rsidP="00845F69">
            <w:pPr>
              <w:pStyle w:val="tabelanormalny"/>
              <w:spacing w:line="288" w:lineRule="auto"/>
            </w:pPr>
            <w:r w:rsidRPr="00C93E94">
              <w:t>PWZ</w:t>
            </w:r>
          </w:p>
        </w:tc>
        <w:tc>
          <w:tcPr>
            <w:tcW w:w="5670" w:type="dxa"/>
          </w:tcPr>
          <w:p w14:paraId="04C1D892" w14:textId="77777777" w:rsidR="00E46697" w:rsidRPr="00C93E94" w:rsidRDefault="00E46697" w:rsidP="00845F69">
            <w:pPr>
              <w:pStyle w:val="tabelanormalny"/>
              <w:spacing w:line="288" w:lineRule="auto"/>
            </w:pPr>
            <w:r w:rsidRPr="00C93E94">
              <w:t>Prawo Wykonywania Zawodu.</w:t>
            </w:r>
          </w:p>
        </w:tc>
      </w:tr>
      <w:tr w:rsidR="00E46697" w:rsidRPr="00C93E94" w14:paraId="164C3587" w14:textId="77777777" w:rsidTr="30CA2F08">
        <w:trPr>
          <w:cantSplit/>
        </w:trPr>
        <w:tc>
          <w:tcPr>
            <w:tcW w:w="578" w:type="dxa"/>
          </w:tcPr>
          <w:p w14:paraId="1B8C1C05" w14:textId="77777777" w:rsidR="00E46697" w:rsidRPr="00C93E94" w:rsidRDefault="00E46697" w:rsidP="00B57192">
            <w:pPr>
              <w:pStyle w:val="tabelanormalny"/>
              <w:numPr>
                <w:ilvl w:val="0"/>
                <w:numId w:val="45"/>
              </w:numPr>
              <w:spacing w:line="288" w:lineRule="auto"/>
            </w:pPr>
          </w:p>
        </w:tc>
        <w:tc>
          <w:tcPr>
            <w:tcW w:w="2693" w:type="dxa"/>
          </w:tcPr>
          <w:p w14:paraId="691BBADD" w14:textId="77777777" w:rsidR="00E46697" w:rsidRPr="00C93E94" w:rsidRDefault="00E46697" w:rsidP="00845F69">
            <w:pPr>
              <w:pStyle w:val="tabelanormalny"/>
              <w:spacing w:line="288" w:lineRule="auto"/>
            </w:pPr>
            <w:r w:rsidRPr="00C93E94">
              <w:t>RPWDL</w:t>
            </w:r>
          </w:p>
        </w:tc>
        <w:tc>
          <w:tcPr>
            <w:tcW w:w="5670" w:type="dxa"/>
          </w:tcPr>
          <w:p w14:paraId="67DCA253" w14:textId="77777777" w:rsidR="00E46697" w:rsidRPr="00C93E94" w:rsidRDefault="00E46697" w:rsidP="00845F69">
            <w:pPr>
              <w:pStyle w:val="tabelanormalny"/>
              <w:spacing w:line="288" w:lineRule="auto"/>
            </w:pPr>
            <w:r w:rsidRPr="00C93E94">
              <w:t xml:space="preserve">Rejestr Podmiotów Wykonujących Działalność Leczniczą. </w:t>
            </w:r>
          </w:p>
        </w:tc>
      </w:tr>
      <w:tr w:rsidR="00E46697" w:rsidRPr="00C93E94" w14:paraId="54BDBF69" w14:textId="77777777" w:rsidTr="30CA2F08">
        <w:trPr>
          <w:cantSplit/>
        </w:trPr>
        <w:tc>
          <w:tcPr>
            <w:tcW w:w="578" w:type="dxa"/>
          </w:tcPr>
          <w:p w14:paraId="04AE3AB0" w14:textId="77777777" w:rsidR="00E46697" w:rsidRPr="00C93E94" w:rsidRDefault="00E46697" w:rsidP="00B57192">
            <w:pPr>
              <w:pStyle w:val="tabelanormalny"/>
              <w:numPr>
                <w:ilvl w:val="0"/>
                <w:numId w:val="45"/>
              </w:numPr>
              <w:spacing w:line="288" w:lineRule="auto"/>
            </w:pPr>
          </w:p>
        </w:tc>
        <w:tc>
          <w:tcPr>
            <w:tcW w:w="2693" w:type="dxa"/>
          </w:tcPr>
          <w:p w14:paraId="2B0E1FB8" w14:textId="77777777" w:rsidR="00E46697" w:rsidRPr="00C93E94" w:rsidRDefault="00E46697" w:rsidP="00845F69">
            <w:pPr>
              <w:pStyle w:val="tabelanormalny"/>
              <w:spacing w:line="288" w:lineRule="auto"/>
            </w:pPr>
            <w:r w:rsidRPr="00C93E94">
              <w:t>System P1</w:t>
            </w:r>
          </w:p>
        </w:tc>
        <w:tc>
          <w:tcPr>
            <w:tcW w:w="5670" w:type="dxa"/>
          </w:tcPr>
          <w:p w14:paraId="57E3AF02" w14:textId="77777777" w:rsidR="00E46697" w:rsidRPr="00C93E94" w:rsidRDefault="00E46697" w:rsidP="00845F69">
            <w:pPr>
              <w:pStyle w:val="tabelanormalny"/>
              <w:spacing w:line="288" w:lineRule="auto"/>
            </w:pPr>
            <w:r w:rsidRPr="00C93E94">
              <w:t>System pn.: „ELEKTRONICZNA PLATFORMA GROMADZENIA, ANALIZY I UDOSTĘPNIANIA ZASOBÓW CYFROWYCH O ZDARZENIACH MEDYCZNYCH", o którym mowa w Ustawie o SIOZ.</w:t>
            </w:r>
          </w:p>
        </w:tc>
      </w:tr>
      <w:tr w:rsidR="00E46697" w:rsidRPr="00C93E94" w14:paraId="3C83C3DC" w14:textId="77777777" w:rsidTr="30CA2F08">
        <w:trPr>
          <w:cantSplit/>
        </w:trPr>
        <w:tc>
          <w:tcPr>
            <w:tcW w:w="578" w:type="dxa"/>
          </w:tcPr>
          <w:p w14:paraId="0E64F743" w14:textId="77777777" w:rsidR="00E46697" w:rsidRPr="00C93E94" w:rsidRDefault="00E46697" w:rsidP="00B57192">
            <w:pPr>
              <w:pStyle w:val="tabelanormalny"/>
              <w:numPr>
                <w:ilvl w:val="0"/>
                <w:numId w:val="45"/>
              </w:numPr>
              <w:spacing w:line="288" w:lineRule="auto"/>
            </w:pPr>
          </w:p>
        </w:tc>
        <w:tc>
          <w:tcPr>
            <w:tcW w:w="2693" w:type="dxa"/>
          </w:tcPr>
          <w:p w14:paraId="526E9031" w14:textId="77777777" w:rsidR="00E46697" w:rsidRPr="00C93E94" w:rsidRDefault="00E46697" w:rsidP="00845F69">
            <w:pPr>
              <w:pStyle w:val="tabelanormalny"/>
              <w:spacing w:line="288" w:lineRule="auto"/>
            </w:pPr>
            <w:r w:rsidRPr="00C93E94">
              <w:t>System zewnętrzny</w:t>
            </w:r>
          </w:p>
        </w:tc>
        <w:tc>
          <w:tcPr>
            <w:tcW w:w="5670" w:type="dxa"/>
          </w:tcPr>
          <w:p w14:paraId="769E933F" w14:textId="77777777" w:rsidR="00E46697" w:rsidRPr="00C93E94" w:rsidRDefault="00E46697" w:rsidP="00845F69">
            <w:pPr>
              <w:pStyle w:val="tabelanormalny"/>
              <w:spacing w:line="288" w:lineRule="auto"/>
            </w:pPr>
            <w:r w:rsidRPr="00C93E94">
              <w:t>System Usługodawcy lub innego podmiotu komunikujący się z systemem P1 w zakresie e-Recepty.</w:t>
            </w:r>
          </w:p>
        </w:tc>
      </w:tr>
      <w:tr w:rsidR="00E46697" w:rsidRPr="00C93E94" w14:paraId="4FF2250C" w14:textId="77777777" w:rsidTr="30CA2F08">
        <w:trPr>
          <w:cantSplit/>
        </w:trPr>
        <w:tc>
          <w:tcPr>
            <w:tcW w:w="578" w:type="dxa"/>
          </w:tcPr>
          <w:p w14:paraId="25FD9F06" w14:textId="77777777" w:rsidR="00E46697" w:rsidRPr="00C93E94" w:rsidRDefault="00E46697" w:rsidP="00B57192">
            <w:pPr>
              <w:pStyle w:val="tabelanormalny"/>
              <w:numPr>
                <w:ilvl w:val="0"/>
                <w:numId w:val="45"/>
              </w:numPr>
              <w:spacing w:line="288" w:lineRule="auto"/>
            </w:pPr>
          </w:p>
        </w:tc>
        <w:tc>
          <w:tcPr>
            <w:tcW w:w="2693" w:type="dxa"/>
          </w:tcPr>
          <w:p w14:paraId="0DCA6354" w14:textId="77777777" w:rsidR="00E46697" w:rsidRPr="00C93E94" w:rsidRDefault="00E46697" w:rsidP="00845F69">
            <w:pPr>
              <w:pStyle w:val="tabelanormalny"/>
              <w:spacing w:line="288" w:lineRule="auto"/>
            </w:pPr>
            <w:r w:rsidRPr="00C93E94">
              <w:t>Środowisko integracyjne P1</w:t>
            </w:r>
          </w:p>
        </w:tc>
        <w:tc>
          <w:tcPr>
            <w:tcW w:w="5670" w:type="dxa"/>
          </w:tcPr>
          <w:p w14:paraId="28513F32" w14:textId="77777777" w:rsidR="00E46697" w:rsidRPr="00C93E94" w:rsidRDefault="00E46697" w:rsidP="00845F69">
            <w:pPr>
              <w:pStyle w:val="tabelanormalny"/>
              <w:spacing w:line="288" w:lineRule="auto"/>
            </w:pPr>
            <w:r w:rsidRPr="00C93E94">
              <w:t xml:space="preserve">Środowisko dedykowane dla dostawców oprogramowania przeznaczone do testowania aplikacji w zakresie komunikacji z systemem P1. </w:t>
            </w:r>
          </w:p>
        </w:tc>
      </w:tr>
      <w:tr w:rsidR="00E46697" w:rsidRPr="00C93E94" w14:paraId="3D5D6266" w14:textId="77777777" w:rsidTr="30CA2F08">
        <w:trPr>
          <w:cantSplit/>
        </w:trPr>
        <w:tc>
          <w:tcPr>
            <w:tcW w:w="578" w:type="dxa"/>
          </w:tcPr>
          <w:p w14:paraId="17842CEE" w14:textId="77777777" w:rsidR="00E46697" w:rsidRPr="00C93E94" w:rsidRDefault="00E46697" w:rsidP="00B57192">
            <w:pPr>
              <w:pStyle w:val="tabelanormalny"/>
              <w:numPr>
                <w:ilvl w:val="0"/>
                <w:numId w:val="45"/>
              </w:numPr>
              <w:spacing w:line="288" w:lineRule="auto"/>
            </w:pPr>
          </w:p>
        </w:tc>
        <w:tc>
          <w:tcPr>
            <w:tcW w:w="2693" w:type="dxa"/>
          </w:tcPr>
          <w:p w14:paraId="44BC6BB2" w14:textId="77777777" w:rsidR="00E46697" w:rsidRPr="00C93E94" w:rsidRDefault="00E46697" w:rsidP="00845F69">
            <w:pPr>
              <w:pStyle w:val="tabelanormalny"/>
              <w:spacing w:line="288" w:lineRule="auto"/>
            </w:pPr>
            <w:r w:rsidRPr="00C93E94">
              <w:t>ŚSSPŻ</w:t>
            </w:r>
          </w:p>
        </w:tc>
        <w:tc>
          <w:tcPr>
            <w:tcW w:w="5670" w:type="dxa"/>
          </w:tcPr>
          <w:p w14:paraId="0B7C5F36" w14:textId="77777777" w:rsidR="00E46697" w:rsidRPr="00C93E94" w:rsidRDefault="00E46697" w:rsidP="00845F69">
            <w:pPr>
              <w:pStyle w:val="tabelanormalny"/>
              <w:spacing w:line="288" w:lineRule="auto"/>
            </w:pPr>
            <w:r w:rsidRPr="00C93E94">
              <w:t>Środek Spożywczy Specjalnego Przeznaczenia Żywieniowego.</w:t>
            </w:r>
          </w:p>
        </w:tc>
      </w:tr>
      <w:tr w:rsidR="00F6442F" w:rsidRPr="00C93E94" w14:paraId="5730B54A" w14:textId="77777777" w:rsidTr="30CA2F08">
        <w:trPr>
          <w:cantSplit/>
        </w:trPr>
        <w:tc>
          <w:tcPr>
            <w:tcW w:w="578" w:type="dxa"/>
          </w:tcPr>
          <w:p w14:paraId="4294BD58" w14:textId="77777777" w:rsidR="00F6442F" w:rsidRPr="00C93E94" w:rsidRDefault="00F6442F" w:rsidP="00B57192">
            <w:pPr>
              <w:pStyle w:val="tabelanormalny"/>
              <w:numPr>
                <w:ilvl w:val="0"/>
                <w:numId w:val="45"/>
              </w:numPr>
              <w:spacing w:line="288" w:lineRule="auto"/>
            </w:pPr>
          </w:p>
        </w:tc>
        <w:tc>
          <w:tcPr>
            <w:tcW w:w="2693" w:type="dxa"/>
          </w:tcPr>
          <w:p w14:paraId="5F30AE16" w14:textId="77777777" w:rsidR="00F6442F" w:rsidRPr="00C93E94" w:rsidRDefault="00F6442F" w:rsidP="00845F69">
            <w:pPr>
              <w:pStyle w:val="tabelanormalny"/>
              <w:spacing w:line="288" w:lineRule="auto"/>
            </w:pPr>
            <w:r>
              <w:t>Preautoryzacja uprawnień</w:t>
            </w:r>
          </w:p>
        </w:tc>
        <w:tc>
          <w:tcPr>
            <w:tcW w:w="5670" w:type="dxa"/>
          </w:tcPr>
          <w:p w14:paraId="69936904" w14:textId="77777777" w:rsidR="00F6442F" w:rsidRPr="00C93E94" w:rsidRDefault="00F6442F" w:rsidP="00845F69">
            <w:pPr>
              <w:pStyle w:val="tabelanormalny"/>
              <w:spacing w:line="288" w:lineRule="auto"/>
            </w:pPr>
            <w:r>
              <w:t>Nadanie dostępu do danych recept, skierowań, zdarzeń medycznych</w:t>
            </w:r>
            <w:r w:rsidR="009315C2">
              <w:t xml:space="preserve"> Usługobiorcy</w:t>
            </w:r>
            <w:r>
              <w:t xml:space="preserve"> realizowane za pośrednictwem Internetowego Konta Pacjenta</w:t>
            </w:r>
            <w:r w:rsidR="007D1368">
              <w:t>.</w:t>
            </w:r>
          </w:p>
        </w:tc>
      </w:tr>
      <w:tr w:rsidR="00E46697" w:rsidRPr="00C93E94" w14:paraId="184C7BBC" w14:textId="77777777" w:rsidTr="30CA2F08">
        <w:trPr>
          <w:cantSplit/>
        </w:trPr>
        <w:tc>
          <w:tcPr>
            <w:tcW w:w="578" w:type="dxa"/>
          </w:tcPr>
          <w:p w14:paraId="02A7B4DF" w14:textId="77777777" w:rsidR="00E46697" w:rsidRPr="00C93E94" w:rsidRDefault="00E46697" w:rsidP="00B57192">
            <w:pPr>
              <w:pStyle w:val="tabelanormalny"/>
              <w:numPr>
                <w:ilvl w:val="0"/>
                <w:numId w:val="45"/>
              </w:numPr>
              <w:spacing w:line="288" w:lineRule="auto"/>
            </w:pPr>
          </w:p>
        </w:tc>
        <w:tc>
          <w:tcPr>
            <w:tcW w:w="2693" w:type="dxa"/>
          </w:tcPr>
          <w:p w14:paraId="76D29272" w14:textId="77777777" w:rsidR="00E46697" w:rsidRPr="00C93E94" w:rsidRDefault="00E46697" w:rsidP="00845F69">
            <w:pPr>
              <w:pStyle w:val="tabelanormalny"/>
              <w:spacing w:line="288" w:lineRule="auto"/>
            </w:pPr>
            <w:r w:rsidRPr="00C93E94">
              <w:t>Ustawa o SIOZ</w:t>
            </w:r>
          </w:p>
        </w:tc>
        <w:tc>
          <w:tcPr>
            <w:tcW w:w="5670" w:type="dxa"/>
          </w:tcPr>
          <w:p w14:paraId="07490B8B" w14:textId="77777777" w:rsidR="00E46697" w:rsidRPr="00C93E94" w:rsidRDefault="00E46697" w:rsidP="00845F69">
            <w:pPr>
              <w:pStyle w:val="tabelanormalny"/>
              <w:spacing w:line="288" w:lineRule="auto"/>
            </w:pPr>
            <w:r w:rsidRPr="00C93E94">
              <w:t>Ustawa z dnia 28 kwietnia 2011 r. o systemie informacji w ochronie zdrowia.</w:t>
            </w:r>
          </w:p>
        </w:tc>
      </w:tr>
      <w:tr w:rsidR="00E46697" w:rsidRPr="00C93E94" w14:paraId="127E7DA3" w14:textId="77777777" w:rsidTr="30CA2F08">
        <w:trPr>
          <w:cantSplit/>
        </w:trPr>
        <w:tc>
          <w:tcPr>
            <w:tcW w:w="578" w:type="dxa"/>
          </w:tcPr>
          <w:p w14:paraId="4933A387" w14:textId="77777777" w:rsidR="00E46697" w:rsidRPr="00C93E94" w:rsidRDefault="00E46697" w:rsidP="00B57192">
            <w:pPr>
              <w:pStyle w:val="tabelanormalny"/>
              <w:numPr>
                <w:ilvl w:val="0"/>
                <w:numId w:val="45"/>
              </w:numPr>
              <w:spacing w:line="288" w:lineRule="auto"/>
            </w:pPr>
          </w:p>
        </w:tc>
        <w:tc>
          <w:tcPr>
            <w:tcW w:w="2693" w:type="dxa"/>
          </w:tcPr>
          <w:p w14:paraId="5D154FC7" w14:textId="77777777" w:rsidR="00E46697" w:rsidRPr="00C93E94" w:rsidRDefault="00E46697" w:rsidP="00845F69">
            <w:pPr>
              <w:pStyle w:val="tabelanormalny"/>
              <w:spacing w:line="288" w:lineRule="auto"/>
            </w:pPr>
            <w:r w:rsidRPr="00C93E94">
              <w:t>Usługodawca</w:t>
            </w:r>
          </w:p>
        </w:tc>
        <w:tc>
          <w:tcPr>
            <w:tcW w:w="5670" w:type="dxa"/>
          </w:tcPr>
          <w:p w14:paraId="15A2680D" w14:textId="77777777" w:rsidR="00E46697" w:rsidRPr="00C93E94" w:rsidRDefault="00E46697" w:rsidP="00845F69">
            <w:pPr>
              <w:pStyle w:val="tabelanormalny"/>
              <w:spacing w:line="288" w:lineRule="auto"/>
            </w:pPr>
            <w:r w:rsidRPr="00C93E94">
              <w:t>Podmiot w rozumieniu art. 2 pkt 15 ustawy z dnia 28 kwietnia 2011 r. o systemie informacji w ochronie zdrowia (Dz. U. 2011, nr 113, poz. 657 z późn. zm.).</w:t>
            </w:r>
          </w:p>
        </w:tc>
      </w:tr>
      <w:tr w:rsidR="00E46697" w:rsidRPr="00C93E94" w14:paraId="1530195A" w14:textId="77777777" w:rsidTr="30CA2F08">
        <w:trPr>
          <w:cantSplit/>
        </w:trPr>
        <w:tc>
          <w:tcPr>
            <w:tcW w:w="578" w:type="dxa"/>
          </w:tcPr>
          <w:p w14:paraId="19A69190" w14:textId="77777777" w:rsidR="00E46697" w:rsidRPr="00C93E94" w:rsidRDefault="00E46697" w:rsidP="00B57192">
            <w:pPr>
              <w:pStyle w:val="tabelanormalny"/>
              <w:numPr>
                <w:ilvl w:val="0"/>
                <w:numId w:val="45"/>
              </w:numPr>
              <w:spacing w:line="288" w:lineRule="auto"/>
            </w:pPr>
          </w:p>
        </w:tc>
        <w:tc>
          <w:tcPr>
            <w:tcW w:w="2693" w:type="dxa"/>
          </w:tcPr>
          <w:p w14:paraId="262AEF65" w14:textId="77777777" w:rsidR="00E46697" w:rsidRPr="00C93E94" w:rsidRDefault="00E46697" w:rsidP="00845F69">
            <w:pPr>
              <w:pStyle w:val="tabelanormalny"/>
              <w:spacing w:line="288" w:lineRule="auto"/>
            </w:pPr>
            <w:r w:rsidRPr="00C93E94">
              <w:t>Wnioskodawca</w:t>
            </w:r>
          </w:p>
        </w:tc>
        <w:tc>
          <w:tcPr>
            <w:tcW w:w="5670" w:type="dxa"/>
          </w:tcPr>
          <w:p w14:paraId="582EC45D" w14:textId="77777777" w:rsidR="00E46697" w:rsidRPr="00C93E94" w:rsidRDefault="00E46697" w:rsidP="00845F69">
            <w:pPr>
              <w:pStyle w:val="tabelanormalny"/>
              <w:spacing w:line="288" w:lineRule="auto"/>
            </w:pPr>
            <w:r w:rsidRPr="00C93E94">
              <w:t xml:space="preserve">Dostawca oprogramowania, w tym Usługodawca wytwarzający oprogramowanie na własne potrzeby, wnioskujący o nadanie uprawnień do środowiska integracyjnego systemu P1. </w:t>
            </w:r>
          </w:p>
        </w:tc>
      </w:tr>
      <w:tr w:rsidR="00E46697" w:rsidRPr="00C93E94" w14:paraId="5407E4B9" w14:textId="77777777" w:rsidTr="30CA2F08">
        <w:trPr>
          <w:cantSplit/>
        </w:trPr>
        <w:tc>
          <w:tcPr>
            <w:tcW w:w="578" w:type="dxa"/>
          </w:tcPr>
          <w:p w14:paraId="714944F2" w14:textId="77777777" w:rsidR="00E46697" w:rsidRPr="00C93E94" w:rsidRDefault="00E46697" w:rsidP="00B57192">
            <w:pPr>
              <w:pStyle w:val="tabelanormalny"/>
              <w:numPr>
                <w:ilvl w:val="0"/>
                <w:numId w:val="45"/>
              </w:numPr>
              <w:spacing w:line="288" w:lineRule="auto"/>
            </w:pPr>
          </w:p>
        </w:tc>
        <w:tc>
          <w:tcPr>
            <w:tcW w:w="2693" w:type="dxa"/>
          </w:tcPr>
          <w:p w14:paraId="22E6DB0C" w14:textId="77777777" w:rsidR="00E46697" w:rsidRPr="00C93E94" w:rsidRDefault="00E46697" w:rsidP="00845F69">
            <w:pPr>
              <w:pStyle w:val="tabelanormalny"/>
              <w:spacing w:line="288" w:lineRule="auto"/>
            </w:pPr>
            <w:r w:rsidRPr="00C93E94">
              <w:t>Żądanie certyfikacyjne, CSR</w:t>
            </w:r>
          </w:p>
        </w:tc>
        <w:tc>
          <w:tcPr>
            <w:tcW w:w="5670" w:type="dxa"/>
          </w:tcPr>
          <w:p w14:paraId="0D6E1AD4" w14:textId="77777777" w:rsidR="00E46697" w:rsidRPr="00C93E94" w:rsidRDefault="00E46697" w:rsidP="00845F69">
            <w:pPr>
              <w:pStyle w:val="tabelanormalny"/>
              <w:spacing w:line="288" w:lineRule="auto"/>
            </w:pPr>
            <w:r w:rsidRPr="00C93E94">
              <w:t xml:space="preserve">(ang. </w:t>
            </w:r>
            <w:r w:rsidRPr="00C93E94">
              <w:rPr>
                <w:i/>
              </w:rPr>
              <w:t>Certificate Signing Request</w:t>
            </w:r>
            <w:r w:rsidRPr="00C93E94">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bl>
    <w:p w14:paraId="4DDE5F67" w14:textId="77777777" w:rsidR="00E46697" w:rsidRPr="00C93E94" w:rsidRDefault="00E46697" w:rsidP="00911709">
      <w:pPr>
        <w:spacing w:line="288" w:lineRule="auto"/>
      </w:pPr>
    </w:p>
    <w:p w14:paraId="66FED638" w14:textId="33DF6CAE" w:rsidR="00E46697" w:rsidRPr="00C93E94" w:rsidRDefault="1312617E" w:rsidP="00B57192">
      <w:pPr>
        <w:pStyle w:val="Nagwek1"/>
        <w:numPr>
          <w:ilvl w:val="0"/>
          <w:numId w:val="31"/>
        </w:numPr>
        <w:spacing w:line="288" w:lineRule="auto"/>
      </w:pPr>
      <w:bookmarkStart w:id="27" w:name="_Toc487461979"/>
      <w:bookmarkStart w:id="28" w:name="_Toc501107019"/>
      <w:bookmarkStart w:id="29" w:name="_Toc1402455"/>
      <w:bookmarkStart w:id="30" w:name="_Toc49411550"/>
      <w:bookmarkStart w:id="31" w:name="_Toc66051179"/>
      <w:r>
        <w:lastRenderedPageBreak/>
        <w:t>Ogólny opis systemu P1 w zakresie e-Recepty</w:t>
      </w:r>
      <w:bookmarkEnd w:id="27"/>
      <w:bookmarkEnd w:id="28"/>
      <w:bookmarkEnd w:id="29"/>
      <w:bookmarkEnd w:id="30"/>
      <w:bookmarkEnd w:id="31"/>
    </w:p>
    <w:p w14:paraId="596D2072" w14:textId="77777777" w:rsidR="00E46697" w:rsidRPr="00C93E94" w:rsidRDefault="00E46697" w:rsidP="00911709">
      <w:pPr>
        <w:spacing w:line="288" w:lineRule="auto"/>
      </w:pPr>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14:paraId="4A82AA27" w14:textId="4EF18CC2" w:rsidR="00E46697" w:rsidRPr="00C93E94" w:rsidRDefault="00E46697" w:rsidP="00911709">
      <w:pPr>
        <w:spacing w:line="288" w:lineRule="auto"/>
      </w:pPr>
      <w:r w:rsidRPr="00C93E94">
        <w:t>System P1 jest realizowany przyrostowo poczynając od obszaru e-Recepty wdrażanego w ramach kolejnych wydań oferujących nowe funkcjonalności systemu. W zakresie przedmiotowego wydania C</w:t>
      </w:r>
      <w:r w:rsidR="00D60C06">
        <w:t>e</w:t>
      </w:r>
      <w:r w:rsidRPr="00C93E94">
        <w:t>Z udostępnia dla potrzeb testów komunikacji środowisko integracyjne systemu P1, wraz</w:t>
      </w:r>
      <w:r w:rsidR="00A81335">
        <w:t xml:space="preserve"> </w:t>
      </w:r>
      <w:r w:rsidRPr="00C93E94">
        <w:t xml:space="preserve">z usługami zapisu i odczytu elektronicznej recepty, pełnym mechanizmem uwierzytelnienia wywołania usług sieciowych, weryfikacją podpisów elektronicznych oraz z podstawową walidacją biznesową treści dokumentu e-Recepty. </w:t>
      </w:r>
    </w:p>
    <w:p w14:paraId="11C673DC" w14:textId="77777777" w:rsidR="00E46697" w:rsidRPr="00C93E94" w:rsidRDefault="00E46697" w:rsidP="00911709">
      <w:pPr>
        <w:spacing w:line="288" w:lineRule="auto"/>
      </w:pPr>
      <w:r w:rsidRPr="00C93E94">
        <w:t>System P1 w zakresie e-Recepty (obsługa elektronicznych recept) pozwoli na informatyzację obsługi procesu wystawiania dokumentu recepty wraz z jej realizacją. Usługi mają na celu wyeliminowanie błędów na receptach i związanych z tym utrudnień dla pacjenta oraz optymalizację pracy personelu medycznego wystawiającego receptę.</w:t>
      </w:r>
    </w:p>
    <w:p w14:paraId="055782A9" w14:textId="77777777" w:rsidR="00E46697" w:rsidRPr="00C93E94" w:rsidRDefault="00E46697" w:rsidP="00911709">
      <w:pPr>
        <w:spacing w:line="288" w:lineRule="auto"/>
      </w:pPr>
      <w:r w:rsidRPr="00C93E94">
        <w:t xml:space="preserve">W ramach dwóch kolejnych przyrostów systemu P1 realizowane będą funkcjonalności z obszaru związanego z e-Skierowaniem oraz wymianą elektronicznej dokumentacji medycznej i budową hurtowni danych. </w:t>
      </w:r>
    </w:p>
    <w:p w14:paraId="093C48AB" w14:textId="77777777" w:rsidR="00E46697" w:rsidRPr="00C93E94" w:rsidRDefault="00E46697" w:rsidP="00911709">
      <w:pPr>
        <w:spacing w:line="288" w:lineRule="auto"/>
      </w:pPr>
      <w:r w:rsidRPr="00C93E94">
        <w:t xml:space="preserve">Opis wszystkich usług w ujęciu biznesowym, zawarto w dokumencie </w:t>
      </w:r>
      <w:hyperlink r:id="rId11" w:history="1">
        <w:r w:rsidRPr="00625C16">
          <w:t>Usługi biznesowe dla Projektu P1</w:t>
        </w:r>
      </w:hyperlink>
      <w:r w:rsidRPr="00C93E94">
        <w:t>.</w:t>
      </w:r>
    </w:p>
    <w:p w14:paraId="68BC6F3B" w14:textId="77777777" w:rsidR="00E46697" w:rsidRPr="00C93E94" w:rsidRDefault="00E46697" w:rsidP="00911709">
      <w:pPr>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14:paraId="20042398" w14:textId="77777777" w:rsidR="00E46697" w:rsidRPr="00C93E94" w:rsidRDefault="00E46697" w:rsidP="00911709">
      <w:pPr>
        <w:spacing w:line="288" w:lineRule="auto"/>
      </w:pPr>
    </w:p>
    <w:p w14:paraId="59D64D0B" w14:textId="77777777" w:rsidR="00E46697" w:rsidRPr="00C93E94" w:rsidRDefault="00E46697" w:rsidP="00911709">
      <w:pPr>
        <w:spacing w:line="288" w:lineRule="auto"/>
      </w:pPr>
    </w:p>
    <w:p w14:paraId="0D567C23" w14:textId="6A1E92F6" w:rsidR="00E46697" w:rsidRPr="00C93E94" w:rsidRDefault="1312617E" w:rsidP="00B57192">
      <w:pPr>
        <w:pStyle w:val="Nagwek1"/>
        <w:numPr>
          <w:ilvl w:val="0"/>
          <w:numId w:val="31"/>
        </w:numPr>
        <w:spacing w:line="288" w:lineRule="auto"/>
      </w:pPr>
      <w:bookmarkStart w:id="32" w:name="_Toc487461980"/>
      <w:bookmarkStart w:id="33" w:name="_Toc501107020"/>
      <w:bookmarkStart w:id="34" w:name="_Toc1402456"/>
      <w:bookmarkStart w:id="35" w:name="_Toc49411551"/>
      <w:bookmarkStart w:id="36" w:name="_Toc66051180"/>
      <w:r>
        <w:lastRenderedPageBreak/>
        <w:t>Dostęp do systemu P1</w:t>
      </w:r>
      <w:bookmarkEnd w:id="32"/>
      <w:bookmarkEnd w:id="33"/>
      <w:bookmarkEnd w:id="34"/>
      <w:bookmarkEnd w:id="35"/>
      <w:bookmarkEnd w:id="36"/>
    </w:p>
    <w:p w14:paraId="49E4F5B9" w14:textId="775B91B7" w:rsidR="00E46697" w:rsidRPr="00C93E94" w:rsidRDefault="00E46697" w:rsidP="00911709">
      <w:pPr>
        <w:spacing w:line="288" w:lineRule="auto"/>
      </w:pPr>
      <w:r w:rsidRPr="00C93E94">
        <w:t>Dostęp do środowiska integracyjnego P1 przydzielany jest Wnioskodawcom, na podstawie złożonego do C</w:t>
      </w:r>
      <w:r w:rsidR="00D60C06">
        <w:t>e</w:t>
      </w:r>
      <w:r w:rsidRPr="00C93E94">
        <w:t xml:space="preserve">Z wniosku, opracowanego według szablonu stanowiącego załącznik do przedmiotowego dokumentu. </w:t>
      </w:r>
    </w:p>
    <w:p w14:paraId="6FB39E15" w14:textId="77777777" w:rsidR="00E46697" w:rsidRPr="00C93E94" w:rsidRDefault="00E46697" w:rsidP="00911709">
      <w:pPr>
        <w:spacing w:line="288" w:lineRule="auto"/>
      </w:pPr>
      <w:r w:rsidRPr="00C93E94">
        <w:t>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kontekście wywołania operacji usług sieciowych.</w:t>
      </w:r>
    </w:p>
    <w:p w14:paraId="58C490B3" w14:textId="64990657" w:rsidR="00E46697" w:rsidRPr="00C93E94" w:rsidRDefault="6ADBD95A" w:rsidP="006A3CEB">
      <w:pPr>
        <w:pStyle w:val="Nagwek2"/>
      </w:pPr>
      <w:bookmarkStart w:id="37" w:name="_Toc487461981"/>
      <w:bookmarkStart w:id="38" w:name="_Toc501107021"/>
      <w:bookmarkStart w:id="39" w:name="_Toc1402457"/>
      <w:bookmarkStart w:id="40" w:name="_Toc49411552"/>
      <w:bookmarkStart w:id="41" w:name="_Toc66051181"/>
      <w:r>
        <w:t>Opis środowiska integracyjnego</w:t>
      </w:r>
      <w:bookmarkEnd w:id="37"/>
      <w:bookmarkEnd w:id="38"/>
      <w:bookmarkEnd w:id="39"/>
      <w:bookmarkEnd w:id="40"/>
      <w:bookmarkEnd w:id="41"/>
    </w:p>
    <w:p w14:paraId="07F013A6" w14:textId="77777777" w:rsidR="00E46697" w:rsidRPr="00C93E94" w:rsidRDefault="00E46697" w:rsidP="00911709">
      <w:pPr>
        <w:spacing w:line="288" w:lineRule="auto"/>
      </w:pPr>
      <w:r w:rsidRPr="00C93E94">
        <w:t xml:space="preserve">Na środowisku integracyjnym utrzymywane są komponenty systemu P1 w wersji przeznaczonej dla dostawców oprogramowania, którzy pracują nad dostosowaniem swoich systemów informatycznych do funkcjonalności wytwarzanej w obszarze e-Recepty (systemy podmiotów leczniczych i aptek). Środowisko zasilone jest danymi testowymi pozwalającymi na przeprowadzenie testów komunikacji systemu P1 z Systemami zewnętrznymi.  </w:t>
      </w:r>
    </w:p>
    <w:p w14:paraId="202E7B02" w14:textId="01894DA8" w:rsidR="00E46697" w:rsidRPr="00C93E94" w:rsidRDefault="00E46697" w:rsidP="00911709">
      <w:pPr>
        <w:spacing w:line="288" w:lineRule="auto"/>
      </w:pPr>
      <w:r w:rsidRPr="00C93E94">
        <w:t>C</w:t>
      </w:r>
      <w:r w:rsidR="00D60C06">
        <w:t>e</w:t>
      </w:r>
      <w:r w:rsidRPr="00C93E94">
        <w:t>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C</w:t>
      </w:r>
      <w:r w:rsidR="00D60C06">
        <w:t>e</w:t>
      </w:r>
      <w:r w:rsidRPr="00C93E94">
        <w:t>Z będzie informował o planowanym czasie niedostępności na własnej stronie internetowej.</w:t>
      </w:r>
    </w:p>
    <w:p w14:paraId="3231BBF1" w14:textId="77777777" w:rsidR="00E46697" w:rsidRPr="00C93E94" w:rsidRDefault="00E46697" w:rsidP="00911709">
      <w:pPr>
        <w:spacing w:line="288" w:lineRule="auto"/>
        <w:rPr>
          <w:u w:val="single"/>
        </w:rPr>
      </w:pPr>
      <w:r w:rsidRPr="00C93E94">
        <w:rPr>
          <w:u w:val="single"/>
        </w:rPr>
        <w:t>Na środowisku integracyjnym systemu P1 nie są przechowywane dane osobowe, dane medyczne czy inne dane wrażliwe.</w:t>
      </w:r>
    </w:p>
    <w:p w14:paraId="63653EF6" w14:textId="77777777" w:rsidR="000366C5" w:rsidRDefault="000366C5" w:rsidP="000366C5">
      <w:pPr>
        <w:spacing w:line="288" w:lineRule="auto"/>
      </w:pPr>
      <w:r>
        <w:t>Zakres usług dostępnych na środowisku integracyjnym jest opisany w rozdz. Wsparcie dla dwóch wersji PIK HL7 CDA</w:t>
      </w:r>
    </w:p>
    <w:p w14:paraId="2A8F8A16" w14:textId="03B47198" w:rsidR="00E46697" w:rsidRPr="000366C5" w:rsidRDefault="000366C5" w:rsidP="000366C5">
      <w:pPr>
        <w:spacing w:line="288" w:lineRule="auto"/>
      </w:pPr>
      <w:r>
        <w:t>System P1 przyjmuje i przetwarza dokumenty XML zgodne z PIK HL7 CDA 1.</w:t>
      </w:r>
      <w:r w:rsidR="44B6E21E">
        <w:t>3</w:t>
      </w:r>
      <w:r>
        <w:t>.2, jak i PIK HL7 CDA 1.3.1. Należy jednak mieć na uwadze, że wsparcie w zakresie przyjmowania (zapisu) dokumentów w starszej wersji PIK ma charakter tymczasowy i po okresie dostosowania systemów podmiotów do najnowszej wersji PIK zostanie ono wyłączone.</w:t>
      </w:r>
    </w:p>
    <w:p w14:paraId="5FB148E1" w14:textId="0A8409AE" w:rsidR="00E46697" w:rsidRPr="00C93E94" w:rsidRDefault="6ADBD95A" w:rsidP="006A3CEB">
      <w:pPr>
        <w:pStyle w:val="Nagwek2"/>
      </w:pPr>
      <w:bookmarkStart w:id="42" w:name="_Toc49411553"/>
      <w:bookmarkStart w:id="43" w:name="_Toc66051182"/>
      <w:bookmarkStart w:id="44" w:name="_Toc487461982"/>
      <w:bookmarkStart w:id="45" w:name="_Toc501107022"/>
      <w:bookmarkStart w:id="46" w:name="_Toc1402458"/>
      <w:r>
        <w:lastRenderedPageBreak/>
        <w:t>Zakres informacyjny wniosku o dostęp do środowiska integracyjnego</w:t>
      </w:r>
      <w:bookmarkEnd w:id="42"/>
      <w:bookmarkEnd w:id="43"/>
      <w:r>
        <w:t xml:space="preserve"> </w:t>
      </w:r>
      <w:bookmarkEnd w:id="44"/>
      <w:bookmarkEnd w:id="45"/>
      <w:bookmarkEnd w:id="46"/>
    </w:p>
    <w:p w14:paraId="2F45C63E" w14:textId="77777777" w:rsidR="00E46697" w:rsidRPr="00C93E94" w:rsidRDefault="00E46697" w:rsidP="00911709">
      <w:pPr>
        <w:spacing w:line="288" w:lineRule="auto"/>
      </w:pPr>
      <w:r w:rsidRPr="00C93E94">
        <w:t>Wzór wniosku o dostęp do środowiska integracyjnego systemu P1 zawiera załącznik nr 1. Zakres informacyjny wniosku obejmuje:</w:t>
      </w:r>
    </w:p>
    <w:p w14:paraId="22D2FE95" w14:textId="77777777" w:rsidR="00E46697" w:rsidRPr="00C93E94" w:rsidRDefault="00E46697">
      <w:pPr>
        <w:pStyle w:val="Numerowaniepoz1"/>
      </w:pPr>
      <w:r w:rsidRPr="00C93E94">
        <w:t>Dane podmiotu, który wnioskuje o dostęp.</w:t>
      </w:r>
    </w:p>
    <w:p w14:paraId="137D6D9A" w14:textId="77777777" w:rsidR="00E46697" w:rsidRPr="00C93E94" w:rsidRDefault="00E46697">
      <w:pPr>
        <w:pStyle w:val="Numerowaniepoz1"/>
      </w:pPr>
      <w:r w:rsidRPr="00C93E94">
        <w:t>Wskazanie w jakiej roli podmiot będzie komunikował się z systemem P1</w:t>
      </w:r>
      <w:r w:rsidRPr="00C93E94">
        <w:rPr>
          <w:vertAlign w:val="superscript"/>
        </w:rPr>
        <w:footnoteReference w:id="2"/>
      </w:r>
      <w:r w:rsidRPr="00C93E94">
        <w:t xml:space="preserve"> (na formularzu dostępne do wyboru role: „</w:t>
      </w:r>
      <w:r w:rsidRPr="00C93E94">
        <w:rPr>
          <w:b/>
        </w:rPr>
        <w:t>System zewnętrzny apteki</w:t>
      </w:r>
      <w:r w:rsidRPr="00C93E94">
        <w:t>”</w:t>
      </w:r>
      <w:r w:rsidRPr="00C93E94">
        <w:rPr>
          <w:rStyle w:val="Odwoanieprzypisudolnego"/>
        </w:rPr>
        <w:footnoteReference w:id="3"/>
      </w:r>
      <w:r w:rsidRPr="00C93E94">
        <w:t xml:space="preserve"> oraz „</w:t>
      </w:r>
      <w:r w:rsidRPr="00C93E94">
        <w:rPr>
          <w:b/>
        </w:rPr>
        <w:t>System zewnętrzny podmiotu leczniczego</w:t>
      </w:r>
      <w:r w:rsidRPr="00C93E94">
        <w:t>”</w:t>
      </w:r>
      <w:r w:rsidRPr="00C93E94">
        <w:rPr>
          <w:rStyle w:val="Odwoanieprzypisudolnego"/>
        </w:rPr>
        <w:footnoteReference w:id="4"/>
      </w:r>
      <w:r w:rsidRPr="00C93E94">
        <w:t>).</w:t>
      </w:r>
    </w:p>
    <w:p w14:paraId="4DE26DC2" w14:textId="72296135" w:rsidR="00E46697" w:rsidRPr="00C93E94" w:rsidRDefault="00E46697">
      <w:pPr>
        <w:pStyle w:val="Numerowaniepoz1"/>
      </w:pPr>
      <w:r w:rsidRPr="00C93E94">
        <w:t>Wskazanie adresu email, na który przekazane zostaną dane uwierzytelniające wygenerowane po stronie C</w:t>
      </w:r>
      <w:r w:rsidR="00541574">
        <w:t>e</w:t>
      </w:r>
      <w:r w:rsidRPr="00C93E94">
        <w:t>Z, oraz który zostanie wykorzystany d</w:t>
      </w:r>
      <w:r w:rsidR="00F7455D">
        <w:t xml:space="preserve">o innej niezbędnej komunikacji </w:t>
      </w:r>
      <w:r w:rsidRPr="00C93E94">
        <w:t>z podmiotem.</w:t>
      </w:r>
    </w:p>
    <w:p w14:paraId="029989E4" w14:textId="77777777" w:rsidR="00E46697" w:rsidRPr="00C93E94" w:rsidRDefault="00E46697">
      <w:pPr>
        <w:pStyle w:val="Numerowaniepoz1"/>
      </w:pPr>
      <w:r w:rsidRPr="00C93E94">
        <w:t>Wskazanie numeru telefonu komórkowego, na który poprzez SMS przekazane zostaną hasła niezbędne do odblokowania danych uwierzytelniających.</w:t>
      </w:r>
    </w:p>
    <w:p w14:paraId="574B9E35" w14:textId="77777777" w:rsidR="00E46697" w:rsidRPr="00C93E94" w:rsidRDefault="00E46697">
      <w:pPr>
        <w:pStyle w:val="Numerowaniepoz1"/>
      </w:pPr>
      <w:r w:rsidRPr="00C93E94">
        <w:t>Akceptację zasad korzystania ze środowiska integracyjnego.</w:t>
      </w:r>
    </w:p>
    <w:p w14:paraId="0B0141CF" w14:textId="77777777" w:rsidR="00E46697" w:rsidRPr="00C93E94" w:rsidRDefault="00E46697">
      <w:pPr>
        <w:pStyle w:val="Numerowaniepoz1"/>
      </w:pPr>
      <w:r w:rsidRPr="00C93E94">
        <w:t>Podpis osoby reprezentującej Wnioskodawcę. Podpis może być wykonany w postaci elektronicznej.</w:t>
      </w:r>
    </w:p>
    <w:p w14:paraId="4A46518E" w14:textId="77777777" w:rsidR="00E46697" w:rsidRPr="00C93E94" w:rsidRDefault="00E46697" w:rsidP="00911709">
      <w:pPr>
        <w:spacing w:line="288" w:lineRule="auto"/>
      </w:pPr>
    </w:p>
    <w:p w14:paraId="06B386A3" w14:textId="77777777" w:rsidR="00E46697" w:rsidRPr="00C93E94" w:rsidRDefault="00E46697" w:rsidP="00911709">
      <w:pPr>
        <w:spacing w:line="288" w:lineRule="auto"/>
      </w:pPr>
      <w:r w:rsidRPr="00C93E94">
        <w:t>UWAGA:</w:t>
      </w:r>
    </w:p>
    <w:p w14:paraId="3040CAB8" w14:textId="77777777" w:rsidR="00E46697" w:rsidRPr="00C93E94" w:rsidRDefault="00E46697" w:rsidP="00911709">
      <w:pPr>
        <w:spacing w:line="288" w:lineRule="auto"/>
      </w:pPr>
      <w:r w:rsidRPr="00C93E94">
        <w:t xml:space="preserve">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 przypadku aptek i punktów aptecznych wnioski będą składane przez udostępniony w ramach </w:t>
      </w:r>
      <w:r w:rsidRPr="00C93E94">
        <w:lastRenderedPageBreak/>
        <w:t>P1 formularz Systemu Obsługi Wniosków (SOW), zaś podmioty wykonujące działalność leczniczą poprzez formularz w ramach rejestru RPWDL.</w:t>
      </w:r>
    </w:p>
    <w:p w14:paraId="40ADD4D4" w14:textId="77777777" w:rsidR="00E46697" w:rsidRPr="00C93E94" w:rsidRDefault="00E46697" w:rsidP="00911709">
      <w:pPr>
        <w:spacing w:line="288" w:lineRule="auto"/>
      </w:pPr>
      <w:r w:rsidRPr="00C93E94">
        <w:t xml:space="preserve">W przypadku konieczności wygenerowania certyfikatów klucza publicznego na potrzeby zabezpieczenia komunikacji z Systemem P1 do wniosków o dostęp do P1 muszą zostać dołączone żądania wygenerowania certyfikatów CSR (ang. Certificate Signing Request). </w:t>
      </w:r>
    </w:p>
    <w:p w14:paraId="67CA96A4" w14:textId="77777777" w:rsidR="00E46697" w:rsidRPr="00C93E94" w:rsidRDefault="00E46697" w:rsidP="00911709">
      <w:pPr>
        <w:spacing w:line="288" w:lineRule="auto"/>
      </w:pPr>
      <w:r w:rsidRPr="00C93E94">
        <w:t xml:space="preserve">Pliki z żądaniami CSR mogą zostać wygenerowane za pomocą publicznie dostępnych narzędzi np. </w:t>
      </w:r>
      <w:r w:rsidRPr="00C93E94">
        <w:rPr>
          <w:b/>
        </w:rPr>
        <w:t>java keytool, portecle, openssl</w:t>
      </w:r>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6201F24F" w14:textId="77777777" w:rsidR="00E46697" w:rsidRPr="00C93E94" w:rsidRDefault="00E46697" w:rsidP="00B57192">
      <w:pPr>
        <w:pStyle w:val="Akapitzlist"/>
        <w:numPr>
          <w:ilvl w:val="0"/>
          <w:numId w:val="57"/>
        </w:numPr>
        <w:spacing w:line="288" w:lineRule="auto"/>
        <w:rPr>
          <w:rFonts w:ascii="Arial" w:hAnsi="Arial" w:cs="Arial"/>
        </w:rPr>
      </w:pPr>
      <w:r w:rsidRPr="00C93E94">
        <w:rPr>
          <w:rFonts w:ascii="Arial" w:hAnsi="Arial" w:cs="Arial"/>
        </w:rPr>
        <w:t>format: PKCS#10</w:t>
      </w:r>
      <w:r w:rsidR="00383A1E">
        <w:rPr>
          <w:rFonts w:ascii="Arial" w:hAnsi="Arial" w:cs="Arial"/>
        </w:rPr>
        <w:t>;</w:t>
      </w:r>
    </w:p>
    <w:p w14:paraId="7FB9ADA4" w14:textId="77777777" w:rsidR="00E46697" w:rsidRPr="00C93E94" w:rsidRDefault="00E46697" w:rsidP="00B57192">
      <w:pPr>
        <w:pStyle w:val="Akapitzlist"/>
        <w:numPr>
          <w:ilvl w:val="0"/>
          <w:numId w:val="57"/>
        </w:numPr>
        <w:spacing w:line="288" w:lineRule="auto"/>
        <w:rPr>
          <w:rFonts w:ascii="Arial" w:hAnsi="Arial" w:cs="Arial"/>
        </w:rPr>
      </w:pPr>
      <w:r w:rsidRPr="00C93E94">
        <w:rPr>
          <w:rFonts w:ascii="Arial" w:hAnsi="Arial" w:cs="Arial"/>
        </w:rPr>
        <w:t>kodowanie: PEM</w:t>
      </w:r>
      <w:r w:rsidR="00383A1E">
        <w:rPr>
          <w:rFonts w:ascii="Arial" w:hAnsi="Arial" w:cs="Arial"/>
        </w:rPr>
        <w:t>;</w:t>
      </w:r>
    </w:p>
    <w:p w14:paraId="114770D4" w14:textId="77777777" w:rsidR="00E46697" w:rsidRPr="00C93E94" w:rsidRDefault="00E46697" w:rsidP="00B57192">
      <w:pPr>
        <w:pStyle w:val="Akapitzlist"/>
        <w:numPr>
          <w:ilvl w:val="0"/>
          <w:numId w:val="57"/>
        </w:numPr>
        <w:spacing w:line="288" w:lineRule="auto"/>
        <w:rPr>
          <w:rFonts w:ascii="Arial" w:hAnsi="Arial" w:cs="Arial"/>
        </w:rPr>
      </w:pPr>
      <w:r w:rsidRPr="00C93E94">
        <w:rPr>
          <w:rFonts w:ascii="Arial" w:hAnsi="Arial" w:cs="Arial"/>
        </w:rPr>
        <w:t>algorytm: SHA512withRSA</w:t>
      </w:r>
      <w:r w:rsidR="00383A1E">
        <w:rPr>
          <w:rFonts w:ascii="Arial" w:hAnsi="Arial" w:cs="Arial"/>
        </w:rPr>
        <w:t>;</w:t>
      </w:r>
    </w:p>
    <w:p w14:paraId="7CC03F6B" w14:textId="77777777" w:rsidR="00E46697" w:rsidRPr="00C93E94" w:rsidRDefault="00E46697" w:rsidP="00B57192">
      <w:pPr>
        <w:pStyle w:val="Akapitzlist"/>
        <w:numPr>
          <w:ilvl w:val="0"/>
          <w:numId w:val="57"/>
        </w:numPr>
        <w:spacing w:line="288" w:lineRule="auto"/>
        <w:rPr>
          <w:rFonts w:ascii="Arial" w:hAnsi="Arial" w:cs="Arial"/>
        </w:rPr>
      </w:pPr>
      <w:r w:rsidRPr="00C93E94">
        <w:rPr>
          <w:rFonts w:ascii="Arial" w:hAnsi="Arial" w:cs="Arial"/>
        </w:rPr>
        <w:t>klucz: RSA (2048 bitów)</w:t>
      </w:r>
      <w:r w:rsidR="00383A1E">
        <w:rPr>
          <w:rFonts w:ascii="Arial" w:hAnsi="Arial" w:cs="Arial"/>
        </w:rPr>
        <w:t>;</w:t>
      </w:r>
    </w:p>
    <w:p w14:paraId="764DD3DE" w14:textId="77777777" w:rsidR="00E46697" w:rsidRPr="00C93E94" w:rsidRDefault="00E46697" w:rsidP="00B57192">
      <w:pPr>
        <w:pStyle w:val="Akapitzlist"/>
        <w:numPr>
          <w:ilvl w:val="0"/>
          <w:numId w:val="57"/>
        </w:numPr>
        <w:spacing w:line="288" w:lineRule="auto"/>
        <w:rPr>
          <w:rFonts w:ascii="Arial" w:hAnsi="Arial" w:cs="Arial"/>
        </w:rPr>
      </w:pPr>
      <w:r w:rsidRPr="00C93E94">
        <w:rPr>
          <w:rFonts w:ascii="Arial" w:hAnsi="Arial" w:cs="Arial"/>
        </w:rPr>
        <w:t>podmiot (subject): nazwa dowolna ułatwiająca wnioskującemu identyfikację przeznaczenia par kluczy (wyjaśnienie poniżej)</w:t>
      </w:r>
      <w:r w:rsidR="00383A1E">
        <w:rPr>
          <w:rFonts w:ascii="Arial" w:hAnsi="Arial" w:cs="Arial"/>
        </w:rPr>
        <w:t>;</w:t>
      </w:r>
    </w:p>
    <w:p w14:paraId="22C5F059" w14:textId="77777777" w:rsidR="00E46697" w:rsidRPr="00C93E94" w:rsidRDefault="00E46697" w:rsidP="00911709">
      <w:pPr>
        <w:spacing w:line="288" w:lineRule="auto"/>
      </w:pPr>
      <w:r w:rsidRPr="00C93E94">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1EA2542F" w14:textId="72B2DC98" w:rsidR="00E46697" w:rsidRPr="00C93E94" w:rsidRDefault="6ADBD95A" w:rsidP="006A3CEB">
      <w:pPr>
        <w:pStyle w:val="Nagwek2"/>
      </w:pPr>
      <w:bookmarkStart w:id="47" w:name="_Toc487461983"/>
      <w:bookmarkStart w:id="48" w:name="_Toc501107023"/>
      <w:bookmarkStart w:id="49" w:name="_Toc1402459"/>
      <w:bookmarkStart w:id="50" w:name="_Toc49411554"/>
      <w:bookmarkStart w:id="51" w:name="_Toc66051183"/>
      <w:r>
        <w:t>Przebieg procesu nadawania dostępu do środowiska integracyjnego P1</w:t>
      </w:r>
      <w:bookmarkEnd w:id="47"/>
      <w:bookmarkEnd w:id="48"/>
      <w:bookmarkEnd w:id="49"/>
      <w:bookmarkEnd w:id="50"/>
      <w:bookmarkEnd w:id="51"/>
    </w:p>
    <w:p w14:paraId="54845E59" w14:textId="61376D7A" w:rsidR="00E46697" w:rsidRPr="00C93E94" w:rsidRDefault="00E46697" w:rsidP="00911709">
      <w:pPr>
        <w:spacing w:line="288" w:lineRule="auto"/>
      </w:pPr>
      <w:r w:rsidRPr="00C93E94">
        <w:t>Nadanie dostępu do środowiska integracyjnego P1 wymaga przekazania do C</w:t>
      </w:r>
      <w:r w:rsidR="00541574">
        <w:t>e</w:t>
      </w:r>
      <w:r w:rsidRPr="00C93E94">
        <w:t xml:space="preserve">Z stosownego wniosku, a następnie po jego pozytywnej weryfikacji następuje: </w:t>
      </w:r>
    </w:p>
    <w:p w14:paraId="75245CE9" w14:textId="77777777" w:rsidR="00E46697" w:rsidRPr="00C93E94" w:rsidRDefault="00E46697" w:rsidP="00B57192">
      <w:pPr>
        <w:pStyle w:val="Numerowaniepoz1"/>
        <w:numPr>
          <w:ilvl w:val="0"/>
          <w:numId w:val="33"/>
        </w:numPr>
      </w:pPr>
      <w:r w:rsidRPr="00C93E94">
        <w:t xml:space="preserve">Wygenerowanie dla Wnioskodawcy kompletu kluczy i certyfikatów do zabezpieczania </w:t>
      </w:r>
      <w:r w:rsidRPr="00C93E94">
        <w:br/>
        <w:t>w warstwie TLS oraz WS-Security.</w:t>
      </w:r>
    </w:p>
    <w:p w14:paraId="0F0D5C05" w14:textId="77777777" w:rsidR="00E46697" w:rsidRPr="00C93E94" w:rsidRDefault="00E46697" w:rsidP="00B57192">
      <w:pPr>
        <w:pStyle w:val="Numerowaniepoz1"/>
        <w:numPr>
          <w:ilvl w:val="0"/>
          <w:numId w:val="33"/>
        </w:numPr>
      </w:pPr>
      <w:r w:rsidRPr="00C93E94">
        <w:t>Nadanie Wnioskodawcy unikalnego numeru – jest to odpowiednik numeru identyfikacyjnego nadawanego Usługodawcom w produkcyjnym systemie P1.</w:t>
      </w:r>
    </w:p>
    <w:p w14:paraId="0E8FEB95" w14:textId="77777777" w:rsidR="00E46697" w:rsidRPr="00C93E94" w:rsidRDefault="00E46697" w:rsidP="00B57192">
      <w:pPr>
        <w:pStyle w:val="Numerowaniepoz1"/>
        <w:numPr>
          <w:ilvl w:val="0"/>
          <w:numId w:val="33"/>
        </w:numPr>
      </w:pPr>
      <w:r w:rsidRPr="00C93E94">
        <w:lastRenderedPageBreak/>
        <w:t>Przekazanie Wnioskodawcy kluczy i certyfikatów do zabezpieczenia komunikacji w warstwie TLS i WS-Security, oraz informacji niezbędnych do przeprowadzenia integracji ze środowiskiem integracyjnym systemu P1.</w:t>
      </w:r>
    </w:p>
    <w:p w14:paraId="424D7CB5" w14:textId="77777777" w:rsidR="00E46697" w:rsidRPr="00C93E94" w:rsidRDefault="00E46697" w:rsidP="00B57192">
      <w:pPr>
        <w:pStyle w:val="Numerowaniepoz1"/>
        <w:numPr>
          <w:ilvl w:val="0"/>
          <w:numId w:val="33"/>
        </w:numPr>
      </w:pPr>
      <w:r w:rsidRPr="00C93E94">
        <w:t>Przekazanie hasła do odblokowania danych uwierzytelniających.</w:t>
      </w:r>
    </w:p>
    <w:p w14:paraId="31B613D5" w14:textId="77777777" w:rsidR="00E46697" w:rsidRPr="00C93E94" w:rsidRDefault="00E46697" w:rsidP="00B57192">
      <w:pPr>
        <w:pStyle w:val="Numerowaniepoz1"/>
        <w:numPr>
          <w:ilvl w:val="0"/>
          <w:numId w:val="33"/>
        </w:numPr>
      </w:pPr>
      <w:r w:rsidRPr="00C93E94">
        <w:t>Udostępnienie przykładowych komunikatów żądań i odpowiedzi wraz z zestawem danych testowych.</w:t>
      </w:r>
    </w:p>
    <w:p w14:paraId="31239152" w14:textId="77777777" w:rsidR="00E46697" w:rsidRPr="00C93E94" w:rsidRDefault="00E46697" w:rsidP="00911709">
      <w:pPr>
        <w:spacing w:line="288" w:lineRule="auto"/>
      </w:pPr>
    </w:p>
    <w:p w14:paraId="3C8AC072" w14:textId="09D8809E" w:rsidR="00E46697" w:rsidRPr="00C93E94" w:rsidRDefault="00E46697" w:rsidP="00911709">
      <w:pPr>
        <w:spacing w:line="288" w:lineRule="auto"/>
      </w:pPr>
      <w:r w:rsidRPr="00C93E94">
        <w:t xml:space="preserve">Szczegółowa procedura wnioskowania o dostęp do środowiska integracyjnego systemu P1 została przedstawiona w rozdz. </w:t>
      </w:r>
      <w:r w:rsidRPr="00C93E94">
        <w:rPr>
          <w:i/>
          <w:color w:val="17365D" w:themeColor="text2" w:themeShade="BF"/>
          <w:u w:val="single"/>
        </w:rPr>
        <w:fldChar w:fldCharType="begin"/>
      </w:r>
      <w:r w:rsidRPr="00C93E94">
        <w:rPr>
          <w:i/>
          <w:color w:val="17365D" w:themeColor="text2" w:themeShade="BF"/>
          <w:u w:val="single"/>
        </w:rPr>
        <w:instrText xml:space="preserve"> REF _Ref484079659 \h  \* MERGEFORMAT </w:instrText>
      </w:r>
      <w:r w:rsidRPr="00C93E94">
        <w:rPr>
          <w:i/>
          <w:color w:val="17365D" w:themeColor="text2" w:themeShade="BF"/>
          <w:u w:val="single"/>
        </w:rPr>
      </w:r>
      <w:r w:rsidRPr="00C93E94">
        <w:rPr>
          <w:i/>
          <w:color w:val="17365D" w:themeColor="text2" w:themeShade="BF"/>
          <w:u w:val="single"/>
        </w:rPr>
        <w:fldChar w:fldCharType="separate"/>
      </w:r>
      <w:r w:rsidR="0080434A" w:rsidRPr="0080434A">
        <w:rPr>
          <w:i/>
          <w:color w:val="17365D" w:themeColor="text2" w:themeShade="BF"/>
          <w:u w:val="single"/>
        </w:rPr>
        <w:t>Procedura nadania uprawnień Usługodawcy</w:t>
      </w:r>
      <w:r w:rsidRPr="00C93E94">
        <w:rPr>
          <w:i/>
          <w:color w:val="17365D" w:themeColor="text2" w:themeShade="BF"/>
          <w:u w:val="single"/>
        </w:rPr>
        <w:fldChar w:fldCharType="end"/>
      </w:r>
      <w:r w:rsidRPr="00C93E94">
        <w:rPr>
          <w:i/>
          <w:color w:val="17365D" w:themeColor="text2" w:themeShade="BF"/>
          <w:u w:val="single"/>
        </w:rPr>
        <w:t>.</w:t>
      </w:r>
    </w:p>
    <w:p w14:paraId="32059E18" w14:textId="2E841042" w:rsidR="00E46697" w:rsidRPr="00C93E94" w:rsidRDefault="1312617E" w:rsidP="00B57192">
      <w:pPr>
        <w:pStyle w:val="Nagwek1"/>
        <w:numPr>
          <w:ilvl w:val="0"/>
          <w:numId w:val="31"/>
        </w:numPr>
        <w:spacing w:line="288" w:lineRule="auto"/>
      </w:pPr>
      <w:bookmarkStart w:id="52" w:name="_Toc487461984"/>
      <w:bookmarkStart w:id="53" w:name="_Toc501107024"/>
      <w:bookmarkStart w:id="54" w:name="_Toc1402460"/>
      <w:bookmarkStart w:id="55" w:name="_Toc49411555"/>
      <w:bookmarkStart w:id="56" w:name="_Toc66051184"/>
      <w:r>
        <w:lastRenderedPageBreak/>
        <w:t>Dostęp do usług sieciowych</w:t>
      </w:r>
      <w:bookmarkEnd w:id="52"/>
      <w:bookmarkEnd w:id="53"/>
      <w:bookmarkEnd w:id="54"/>
      <w:bookmarkEnd w:id="55"/>
      <w:bookmarkEnd w:id="56"/>
    </w:p>
    <w:p w14:paraId="1C8EDFE7" w14:textId="77777777" w:rsidR="00E46697" w:rsidRPr="00C93E94" w:rsidRDefault="00E46697" w:rsidP="00911709">
      <w:pPr>
        <w:spacing w:line="288" w:lineRule="auto"/>
      </w:pPr>
      <w:r w:rsidRPr="00C93E94">
        <w:t xml:space="preserve">Wszystkie usługi sieciowe systemu P1 są zabezpieczone z wykorzystaniem mechanizmów </w:t>
      </w:r>
      <w:r w:rsidRPr="00C93E94">
        <w:br/>
        <w:t>WS-Security. System zewnętrzny jest zobowiązany do używania pary certyfikatów wystawionych podmiotowi przez Centrum Certyfikacji P1, tj. certyfikatu do uwierzytelnienia systemu (TLS)</w:t>
      </w:r>
      <w:r w:rsidR="00A81335">
        <w:t xml:space="preserve"> </w:t>
      </w:r>
      <w:r w:rsidRPr="00C93E94">
        <w:t>i certyfikatu do uwierzytelnienia danych (WS-Security).</w:t>
      </w:r>
    </w:p>
    <w:p w14:paraId="30306AF3" w14:textId="77777777" w:rsidR="00E46697" w:rsidRPr="00C93E94" w:rsidRDefault="00E46697" w:rsidP="00911709">
      <w:pPr>
        <w:spacing w:line="288" w:lineRule="auto"/>
      </w:pPr>
      <w:r w:rsidRPr="00C93E94">
        <w:t>Aby korzystać z usług sieciowych systemu P1 należy wykonać następujące czynności:</w:t>
      </w:r>
    </w:p>
    <w:p w14:paraId="4C83B170" w14:textId="77777777" w:rsidR="00E46697" w:rsidRPr="00C93E94" w:rsidRDefault="00E46697" w:rsidP="00B57192">
      <w:pPr>
        <w:pStyle w:val="Numerowaniepoz1"/>
        <w:numPr>
          <w:ilvl w:val="0"/>
          <w:numId w:val="58"/>
        </w:numPr>
      </w:pPr>
      <w:r w:rsidRPr="00C93E94">
        <w:t>Utworzyć do systemu P1 bezpieczne połączenie TLS z obustronnym uwierzytelnieniem (wykorzystując certyfikat do uwierzytelnienia systemu).</w:t>
      </w:r>
    </w:p>
    <w:p w14:paraId="733AE243" w14:textId="77777777" w:rsidR="00E46697" w:rsidRPr="00C93E94" w:rsidRDefault="00E46697">
      <w:pPr>
        <w:pStyle w:val="Numerowaniepoz1"/>
      </w:pPr>
      <w:r w:rsidRPr="00C93E94">
        <w:t>Przygotować poprawny komunikat XML zgodny z przekazanymi plikami WSDL/XSD.</w:t>
      </w:r>
    </w:p>
    <w:p w14:paraId="3507169B" w14:textId="77777777" w:rsidR="00E46697" w:rsidRPr="00C93E94" w:rsidRDefault="00E46697">
      <w:pPr>
        <w:pStyle w:val="Numerowaniepoz1"/>
      </w:pPr>
      <w:r w:rsidRPr="00C93E94">
        <w:t>Przygotować kopertę SOAP z nagłówkiem WS-Security (XML Signature, wykorzystując certyfikat do uwierzytelnienia danych - System P1 wspiera protokół SOAP w wersji 1.1</w:t>
      </w:r>
      <w:r w:rsidR="009C3339">
        <w:t>)</w:t>
      </w:r>
      <w:r w:rsidRPr="00C93E94">
        <w:t>.</w:t>
      </w:r>
    </w:p>
    <w:p w14:paraId="6BFB124C" w14:textId="77777777" w:rsidR="00E46697" w:rsidRPr="00C93E94" w:rsidRDefault="00E46697">
      <w:pPr>
        <w:pStyle w:val="Numerowaniepoz1"/>
      </w:pPr>
      <w:r w:rsidRPr="00C93E94">
        <w:t>Przesłać do systemu P1 komunikat SOAP i odebrać odpowiedź.</w:t>
      </w:r>
    </w:p>
    <w:p w14:paraId="19F9CD38" w14:textId="77777777" w:rsidR="00E46697" w:rsidRPr="00C93E94" w:rsidRDefault="00E46697">
      <w:pPr>
        <w:pStyle w:val="Numerowaniepoz1"/>
      </w:pPr>
      <w:r w:rsidRPr="00C93E94">
        <w:t>Zweryfikować w komunikacie odpowiedzi nagłówek WS-Security (system P1 podpisuje odpowiedź).</w:t>
      </w:r>
    </w:p>
    <w:p w14:paraId="1F42AE7E" w14:textId="35331EB3" w:rsidR="00E46697" w:rsidRDefault="00E46697">
      <w:pPr>
        <w:pStyle w:val="Numerowaniepoz1"/>
      </w:pPr>
      <w:r w:rsidRPr="00C93E94">
        <w:t>Zinterpretować odpowiedź systemu P1.</w:t>
      </w:r>
    </w:p>
    <w:p w14:paraId="052D9604" w14:textId="77777777" w:rsidR="008856E3" w:rsidRPr="00C93E94" w:rsidRDefault="008856E3" w:rsidP="008856E3">
      <w:pPr>
        <w:pStyle w:val="Numerowaniepoz1"/>
        <w:numPr>
          <w:ilvl w:val="0"/>
          <w:numId w:val="0"/>
        </w:numPr>
        <w:ind w:left="720"/>
      </w:pPr>
    </w:p>
    <w:p w14:paraId="5C2CE6BF" w14:textId="6F94B67B" w:rsidR="00E46697" w:rsidRPr="00C93E94" w:rsidRDefault="6ADBD95A" w:rsidP="006A3CEB">
      <w:pPr>
        <w:pStyle w:val="Nagwek2"/>
      </w:pPr>
      <w:bookmarkStart w:id="57" w:name="_Toc487461985"/>
      <w:bookmarkStart w:id="58" w:name="_Toc501107025"/>
      <w:bookmarkStart w:id="59" w:name="_Toc1402461"/>
      <w:bookmarkStart w:id="60" w:name="_Toc49411556"/>
      <w:bookmarkStart w:id="61" w:name="_Toc66051185"/>
      <w:r>
        <w:t>Warunki uzyskania dostępu do usług</w:t>
      </w:r>
      <w:bookmarkEnd w:id="57"/>
      <w:bookmarkEnd w:id="58"/>
      <w:bookmarkEnd w:id="59"/>
      <w:bookmarkEnd w:id="60"/>
      <w:bookmarkEnd w:id="61"/>
    </w:p>
    <w:p w14:paraId="419D1876" w14:textId="77777777" w:rsidR="00E46697" w:rsidRPr="00C93E94" w:rsidRDefault="00E46697" w:rsidP="00911709">
      <w:pPr>
        <w:spacing w:line="288" w:lineRule="auto"/>
      </w:pPr>
      <w:r w:rsidRPr="00C93E94">
        <w:t>Uzyskanie dostępu do usług P1 przez System zewnętrzny wymaga spełnienia wszystkich poniższych warunków:</w:t>
      </w:r>
    </w:p>
    <w:p w14:paraId="42C02FFF" w14:textId="77777777" w:rsidR="00E46697" w:rsidRPr="00C93E94" w:rsidRDefault="00E46697" w:rsidP="00B57192">
      <w:pPr>
        <w:pStyle w:val="Numerowaniepoz1"/>
        <w:numPr>
          <w:ilvl w:val="0"/>
          <w:numId w:val="59"/>
        </w:numPr>
      </w:pPr>
      <w:r w:rsidRPr="00C93E94">
        <w:t>Szyfrowane połączenie musi być nawiązane z wykorzystaniem certyfikatu do uwierzytelnienia systemu.</w:t>
      </w:r>
    </w:p>
    <w:p w14:paraId="61FE2E43" w14:textId="77777777" w:rsidR="00E46697" w:rsidRPr="00C93E94" w:rsidRDefault="00E46697">
      <w:pPr>
        <w:pStyle w:val="Numerowaniepoz1"/>
      </w:pPr>
      <w:r w:rsidRPr="00C93E94">
        <w:t>Żądanie wysyłane do systemu P1 musi być podpisane ważnym certyfikatem do uwierzytelnienia danych. Podpis musi być zgodny ze specyfikacją WS-Security.</w:t>
      </w:r>
    </w:p>
    <w:p w14:paraId="6F41BE5E" w14:textId="77777777" w:rsidR="00E46697" w:rsidRPr="00C93E94" w:rsidRDefault="00E46697">
      <w:pPr>
        <w:pStyle w:val="Numerowaniepoz1"/>
      </w:pPr>
      <w:r w:rsidRPr="00C93E94">
        <w:t>Usługodawca, w którego kontekście jest wysyłane żądanie musi posiadać własne konto w systemie P1.</w:t>
      </w:r>
    </w:p>
    <w:p w14:paraId="483109EB" w14:textId="77777777" w:rsidR="00E46697" w:rsidRPr="00C93E94" w:rsidRDefault="00E46697">
      <w:pPr>
        <w:pStyle w:val="Numerowaniepoz1"/>
      </w:pPr>
      <w:r w:rsidRPr="00C93E94">
        <w:t>Użyty certyfikat do uwierzytelnienia danych jest przypisany do konta usługodawcy w systemie P1.</w:t>
      </w:r>
    </w:p>
    <w:p w14:paraId="1C565A42" w14:textId="77777777" w:rsidR="00E46697" w:rsidRPr="00C93E94" w:rsidRDefault="00E46697">
      <w:pPr>
        <w:pStyle w:val="Numerowaniepoz1"/>
      </w:pPr>
      <w:r w:rsidRPr="00C93E94">
        <w:lastRenderedPageBreak/>
        <w:t>Usługodawca posiada przypisane odpowiednie uprawnienie do wykonania wywołanej operacji usługi sieciowej.</w:t>
      </w:r>
    </w:p>
    <w:p w14:paraId="37D1604E" w14:textId="65C863DB" w:rsidR="00E46697" w:rsidRPr="00C93E94" w:rsidRDefault="6ADBD95A" w:rsidP="006A3CEB">
      <w:pPr>
        <w:pStyle w:val="Nagwek2"/>
      </w:pPr>
      <w:bookmarkStart w:id="62" w:name="_Toc487461986"/>
      <w:bookmarkStart w:id="63" w:name="_Toc501107026"/>
      <w:bookmarkStart w:id="64" w:name="_Toc1402462"/>
      <w:bookmarkStart w:id="65" w:name="_Toc49411557"/>
      <w:bookmarkStart w:id="66" w:name="_Toc66051186"/>
      <w:r>
        <w:t>Uwierzytelnienie systemu</w:t>
      </w:r>
      <w:bookmarkEnd w:id="62"/>
      <w:bookmarkEnd w:id="63"/>
      <w:bookmarkEnd w:id="64"/>
      <w:bookmarkEnd w:id="65"/>
      <w:bookmarkEnd w:id="66"/>
    </w:p>
    <w:p w14:paraId="7668715D" w14:textId="665EEDBD" w:rsidR="00E46697" w:rsidRPr="00C93E94" w:rsidRDefault="00E46697" w:rsidP="00911709">
      <w:pPr>
        <w:spacing w:line="288" w:lineRule="auto"/>
      </w:pPr>
      <w:r w:rsidRPr="00C93E94">
        <w:t>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w:t>
      </w:r>
      <w:r w:rsidR="00541574">
        <w:t>e</w:t>
      </w:r>
      <w:r w:rsidRPr="00C93E94">
        <w:t>Z w wyniku założenia konta).</w:t>
      </w:r>
    </w:p>
    <w:p w14:paraId="1FD2059B" w14:textId="77777777" w:rsidR="00E46697" w:rsidRPr="00C93E94" w:rsidRDefault="00E46697" w:rsidP="00911709">
      <w:pPr>
        <w:spacing w:line="288" w:lineRule="auto"/>
      </w:pPr>
      <w:r w:rsidRPr="00C93E94">
        <w:t>Użycie tego certyfikatu jest niezbędne również do pobrania dodatkowych informacji o wykorzystaniu usług P1, w tym przykładów komunikatów.</w:t>
      </w:r>
    </w:p>
    <w:p w14:paraId="572DD8DC" w14:textId="25C73470" w:rsidR="00E46697" w:rsidRPr="00C93E94" w:rsidRDefault="6ADBD95A" w:rsidP="006A3CEB">
      <w:pPr>
        <w:pStyle w:val="Nagwek2"/>
      </w:pPr>
      <w:bookmarkStart w:id="67" w:name="_Toc487461987"/>
      <w:bookmarkStart w:id="68" w:name="_Toc501107027"/>
      <w:bookmarkStart w:id="69" w:name="_Toc1402463"/>
      <w:bookmarkStart w:id="70" w:name="_Toc49411558"/>
      <w:bookmarkStart w:id="71" w:name="_Toc66051187"/>
      <w:r>
        <w:t>Uwierzytelnienie danych</w:t>
      </w:r>
      <w:bookmarkEnd w:id="67"/>
      <w:bookmarkEnd w:id="68"/>
      <w:bookmarkEnd w:id="69"/>
      <w:bookmarkEnd w:id="70"/>
      <w:bookmarkEnd w:id="71"/>
    </w:p>
    <w:p w14:paraId="14E549B0" w14:textId="77777777" w:rsidR="00E46697" w:rsidRPr="00C93E94" w:rsidRDefault="00E46697" w:rsidP="00911709">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3B48AFA4" w14:textId="77777777" w:rsidR="00E46697" w:rsidRPr="00C93E94" w:rsidRDefault="00E46697" w:rsidP="00911709">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medycznego do wystawionej przez siebie recepty). </w:t>
      </w:r>
    </w:p>
    <w:p w14:paraId="6E870416" w14:textId="77777777" w:rsidR="00E46697" w:rsidRPr="00C93E94" w:rsidRDefault="00E46697" w:rsidP="00911709">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rsidRPr="00C93E94">
        <w:lastRenderedPageBreak/>
        <w:t>farmaceuty zgodnie z ustalonym formatem). System P1 nie realizuje powtórnego uwierzytelnienia użytkownika końcowego, w kontekście którego wykonywana jest usługa sieciowa.</w:t>
      </w:r>
    </w:p>
    <w:p w14:paraId="4CB4B435" w14:textId="00A713EF" w:rsidR="00E46697" w:rsidRPr="00C93E94" w:rsidRDefault="6ADBD95A" w:rsidP="006A3CEB">
      <w:pPr>
        <w:pStyle w:val="Nagwek2"/>
      </w:pPr>
      <w:bookmarkStart w:id="72" w:name="_Toc487461988"/>
      <w:bookmarkStart w:id="73" w:name="_Toc501107028"/>
      <w:bookmarkStart w:id="74" w:name="_Toc1402464"/>
      <w:bookmarkStart w:id="75" w:name="_Toc49411559"/>
      <w:bookmarkStart w:id="76" w:name="_Toc66051188"/>
      <w:r>
        <w:t>Opis WS-Security</w:t>
      </w:r>
      <w:bookmarkEnd w:id="72"/>
      <w:bookmarkEnd w:id="73"/>
      <w:bookmarkEnd w:id="74"/>
      <w:bookmarkEnd w:id="75"/>
      <w:bookmarkEnd w:id="76"/>
    </w:p>
    <w:p w14:paraId="4B72249A" w14:textId="77777777" w:rsidR="00E46697" w:rsidRPr="00C93E94" w:rsidRDefault="00E46697" w:rsidP="00911709">
      <w:pPr>
        <w:spacing w:line="288" w:lineRule="auto"/>
      </w:pPr>
      <w:r w:rsidRPr="00C93E94">
        <w:t xml:space="preserve">W komunikacji z systemem P1 wymagane jest użycie rozszerzenia Web Services Security i profilu Web Services Security X.509 Certificate Token Profile. Podpisem powinno być objęte całe ciało komunikatu (element </w:t>
      </w:r>
      <w:r w:rsidRPr="00C93E94">
        <w:rPr>
          <w:i/>
        </w:rPr>
        <w:t>soap:Body</w:t>
      </w:r>
      <w:r w:rsidRPr="00C93E94">
        <w:t xml:space="preserve">). W nagłówku SOAP wymagany jest element WS-Security </w:t>
      </w:r>
      <w:r w:rsidRPr="00C93E94">
        <w:rPr>
          <w:b/>
        </w:rPr>
        <w:t>Signature</w:t>
      </w:r>
      <w:r w:rsidRPr="00C93E94">
        <w:t xml:space="preserve">. Informacja o certyfikacie, który służy do weryfikacji podpisu powinna być umieszczona jako </w:t>
      </w:r>
      <w:r w:rsidRPr="00C93E94">
        <w:rPr>
          <w:i/>
        </w:rPr>
        <w:t>BinarySecurityToken</w:t>
      </w:r>
      <w:r w:rsidRPr="00C93E94">
        <w:t xml:space="preserve"> z następującymi parametrami:</w:t>
      </w:r>
    </w:p>
    <w:p w14:paraId="74F30F7E" w14:textId="77777777" w:rsidR="00E46697" w:rsidRPr="00C93E94" w:rsidRDefault="00E46697" w:rsidP="00B57192">
      <w:pPr>
        <w:pStyle w:val="Akapitzlist"/>
        <w:numPr>
          <w:ilvl w:val="0"/>
          <w:numId w:val="53"/>
        </w:numPr>
        <w:spacing w:line="288" w:lineRule="auto"/>
        <w:rPr>
          <w:rFonts w:ascii="Arial" w:hAnsi="Arial" w:cs="Arial"/>
        </w:rPr>
      </w:pPr>
      <w:r w:rsidRPr="00C93E94">
        <w:rPr>
          <w:rFonts w:ascii="Arial" w:hAnsi="Arial" w:cs="Arial"/>
        </w:rPr>
        <w:t>EncodingType=”</w:t>
      </w:r>
      <w:hyperlink r:id="rId12" w:anchor="Base64Binary" w:history="1">
        <w:r w:rsidRPr="00C93E94">
          <w:rPr>
            <w:rStyle w:val="Hipercze"/>
            <w:rFonts w:ascii="Arial" w:hAnsi="Arial" w:cs="Arial"/>
          </w:rPr>
          <w:t>http://docs.oasis-open.org/wss/2004/01/oasis-200401-wss-soap-message-security-1.0#Base64Binary</w:t>
        </w:r>
      </w:hyperlink>
      <w:r w:rsidRPr="00C93E94">
        <w:rPr>
          <w:rFonts w:ascii="Arial" w:hAnsi="Arial" w:cs="Arial"/>
        </w:rPr>
        <w:t>”</w:t>
      </w:r>
    </w:p>
    <w:p w14:paraId="2BA65607" w14:textId="77777777" w:rsidR="00E46697" w:rsidRPr="00C93E94" w:rsidRDefault="00E46697" w:rsidP="00B57192">
      <w:pPr>
        <w:pStyle w:val="Akapitzlist"/>
        <w:numPr>
          <w:ilvl w:val="0"/>
          <w:numId w:val="53"/>
        </w:numPr>
        <w:spacing w:line="288" w:lineRule="auto"/>
        <w:rPr>
          <w:rFonts w:ascii="Arial" w:hAnsi="Arial" w:cs="Arial"/>
        </w:rPr>
      </w:pPr>
      <w:r w:rsidRPr="00C93E94">
        <w:rPr>
          <w:rFonts w:ascii="Arial" w:hAnsi="Arial" w:cs="Arial"/>
        </w:rPr>
        <w:t>ValueType=”</w:t>
      </w:r>
      <w:hyperlink r:id="rId13" w:anchor="X509v3" w:history="1">
        <w:r w:rsidRPr="00C93E94">
          <w:rPr>
            <w:rStyle w:val="Hipercze"/>
            <w:rFonts w:ascii="Arial" w:hAnsi="Arial" w:cs="Arial"/>
          </w:rPr>
          <w:t>http://docs.oasis-open.org/wss/2004/01/oasis-200401-wss-x509-token-profile-1.0#X509v3</w:t>
        </w:r>
      </w:hyperlink>
      <w:r w:rsidRPr="00C93E94">
        <w:rPr>
          <w:rFonts w:ascii="Arial" w:hAnsi="Arial" w:cs="Arial"/>
        </w:rPr>
        <w:t>”</w:t>
      </w:r>
    </w:p>
    <w:p w14:paraId="273F0AC2" w14:textId="77777777" w:rsidR="00E46697" w:rsidRPr="00C93E94" w:rsidRDefault="00E46697" w:rsidP="00911709">
      <w:pPr>
        <w:spacing w:line="288" w:lineRule="auto"/>
        <w:rPr>
          <w:i/>
        </w:rPr>
      </w:pPr>
      <w:r w:rsidRPr="00C93E94">
        <w:t>Przykłady wywołania operacji usług sieciowych systemu P1 zostaną udostępnione Wnioskodawcy na etapie obsługi wniosku o nadanie uprawnień do środowiska integracyjnego systemu P1.</w:t>
      </w:r>
    </w:p>
    <w:p w14:paraId="388C8181" w14:textId="76B3921F" w:rsidR="00E46697" w:rsidRPr="00C93E94" w:rsidRDefault="6ADBD95A" w:rsidP="006A3CEB">
      <w:pPr>
        <w:pStyle w:val="Nagwek2"/>
      </w:pPr>
      <w:bookmarkStart w:id="77" w:name="_Toc487461989"/>
      <w:bookmarkStart w:id="78" w:name="_Toc501107029"/>
      <w:bookmarkStart w:id="79" w:name="_Toc1402465"/>
      <w:bookmarkStart w:id="80" w:name="_Toc49411560"/>
      <w:bookmarkStart w:id="81" w:name="_Toc66051189"/>
      <w:r>
        <w:t>Sposób zwracania błędów</w:t>
      </w:r>
      <w:bookmarkEnd w:id="77"/>
      <w:bookmarkEnd w:id="78"/>
      <w:bookmarkEnd w:id="79"/>
      <w:bookmarkEnd w:id="80"/>
      <w:bookmarkEnd w:id="81"/>
    </w:p>
    <w:p w14:paraId="01510137" w14:textId="77777777" w:rsidR="00E46697" w:rsidRPr="00C93E94" w:rsidRDefault="00E46697" w:rsidP="00911709">
      <w:pPr>
        <w:spacing w:line="288" w:lineRule="auto"/>
      </w:pPr>
      <w:r w:rsidRPr="00C93E94">
        <w:t>W usługach sieciowych zostały wyróżnione dwa rodzaje błędów:</w:t>
      </w:r>
    </w:p>
    <w:p w14:paraId="1BA85C2C" w14:textId="77777777" w:rsidR="00E46697" w:rsidRPr="00C93E94" w:rsidRDefault="00E46697" w:rsidP="00B57192">
      <w:pPr>
        <w:pStyle w:val="Akapitzlist"/>
        <w:numPr>
          <w:ilvl w:val="0"/>
          <w:numId w:val="54"/>
        </w:numPr>
        <w:spacing w:line="288" w:lineRule="auto"/>
        <w:rPr>
          <w:rFonts w:ascii="Arial" w:hAnsi="Arial" w:cs="Arial"/>
        </w:rPr>
      </w:pPr>
      <w:r w:rsidRPr="00C93E94">
        <w:rPr>
          <w:rFonts w:ascii="Arial" w:hAnsi="Arial" w:cs="Arial"/>
        </w:rPr>
        <w:t>błędy techniczne,</w:t>
      </w:r>
    </w:p>
    <w:p w14:paraId="24E4B883" w14:textId="77777777" w:rsidR="00E46697" w:rsidRPr="00C93E94" w:rsidRDefault="00E46697" w:rsidP="00B57192">
      <w:pPr>
        <w:pStyle w:val="Akapitzlist"/>
        <w:numPr>
          <w:ilvl w:val="0"/>
          <w:numId w:val="54"/>
        </w:numPr>
        <w:spacing w:line="288" w:lineRule="auto"/>
        <w:rPr>
          <w:rFonts w:ascii="Arial" w:hAnsi="Arial" w:cs="Arial"/>
        </w:rPr>
      </w:pPr>
      <w:r w:rsidRPr="00C93E94">
        <w:rPr>
          <w:rFonts w:ascii="Arial" w:hAnsi="Arial" w:cs="Arial"/>
        </w:rPr>
        <w:t>błędy biznesowe.</w:t>
      </w:r>
    </w:p>
    <w:p w14:paraId="7587453A" w14:textId="77777777" w:rsidR="00E46697" w:rsidRPr="00C93E94" w:rsidRDefault="00E46697" w:rsidP="00911709">
      <w:pPr>
        <w:spacing w:line="288" w:lineRule="auto"/>
      </w:pPr>
      <w:r w:rsidRPr="00C93E94">
        <w:t xml:space="preserve">Błędy techniczne są zwracane w postaci komunikatów SOAP Fault. W komunikacie SOAP Fault zostanie przekazany element </w:t>
      </w:r>
      <w:r w:rsidRPr="00C93E94">
        <w:rPr>
          <w:i/>
        </w:rPr>
        <w:t>bledyOperacji</w:t>
      </w:r>
      <w:r w:rsidRPr="00C93E94">
        <w:t xml:space="preserve">, który jest listą obiektów klasy </w:t>
      </w:r>
      <w:r w:rsidRPr="00C93E94">
        <w:rPr>
          <w:i/>
        </w:rPr>
        <w:t xml:space="preserve">BladMT </w:t>
      </w:r>
      <w:r w:rsidRPr="00C93E94">
        <w:t xml:space="preserve">(definicja w wyjatki.xsd). </w:t>
      </w:r>
    </w:p>
    <w:p w14:paraId="6177BD23" w14:textId="77777777" w:rsidR="00E46697" w:rsidRPr="00C93E94" w:rsidRDefault="00E46697" w:rsidP="00911709">
      <w:pPr>
        <w:spacing w:line="288" w:lineRule="auto"/>
      </w:pPr>
      <w:r w:rsidRPr="00C93E94">
        <w:t xml:space="preserve">Błędy biznesowe są zwracane w odpowiedzi biznesowej w elemencie </w:t>
      </w:r>
      <w:r w:rsidRPr="00C93E94">
        <w:rPr>
          <w:i/>
        </w:rPr>
        <w:t xml:space="preserve">wynik. </w:t>
      </w:r>
      <w:r w:rsidRPr="00C93E94">
        <w:t>Element</w:t>
      </w:r>
      <w:r w:rsidRPr="00C93E94">
        <w:rPr>
          <w:i/>
        </w:rPr>
        <w:t xml:space="preserve"> wynik </w:t>
      </w:r>
      <w:r w:rsidRPr="00C93E94">
        <w:t>jest</w:t>
      </w:r>
      <w:r w:rsidRPr="00C93E94">
        <w:rPr>
          <w:i/>
        </w:rPr>
        <w:t xml:space="preserve"> </w:t>
      </w:r>
      <w:r w:rsidRPr="00C93E94">
        <w:t xml:space="preserve">obiektem klasy WynikMT (definicja w wspolne.xsd). Wartości dla elementów </w:t>
      </w:r>
      <w:r w:rsidRPr="00C93E94">
        <w:rPr>
          <w:i/>
        </w:rPr>
        <w:t xml:space="preserve">major </w:t>
      </w:r>
      <w:r w:rsidRPr="00C93E94">
        <w:t xml:space="preserve"> i </w:t>
      </w:r>
      <w:r w:rsidRPr="00C93E94">
        <w:rPr>
          <w:i/>
        </w:rPr>
        <w:t>minor</w:t>
      </w:r>
      <w:r w:rsidRPr="00C93E94">
        <w:t xml:space="preserve"> oraz treść zwracanych komunikatów błędów są określone w załączniku nr 3 – kody wyników operacji.</w:t>
      </w:r>
    </w:p>
    <w:p w14:paraId="499FE213" w14:textId="77777777" w:rsidR="00E46697" w:rsidRDefault="00E46697" w:rsidP="00911709">
      <w:pPr>
        <w:spacing w:line="288" w:lineRule="auto"/>
      </w:pPr>
      <w:r w:rsidRPr="00C93E94">
        <w:t xml:space="preserve">Szczegóły dotyczące klas wyjątków dla błędów technicznych i biznesowych są zdefiniowane </w:t>
      </w:r>
      <w:r w:rsidRPr="00C93E94">
        <w:br/>
        <w:t>w WSDL/XSD udostępnionych w ramach załącznika nr 2.</w:t>
      </w:r>
    </w:p>
    <w:p w14:paraId="15B0BE22" w14:textId="6D755848" w:rsidR="007B569C" w:rsidRDefault="6ADBD95A" w:rsidP="006A3CEB">
      <w:pPr>
        <w:pStyle w:val="Nagwek2"/>
      </w:pPr>
      <w:bookmarkStart w:id="82" w:name="_Toc1402466"/>
      <w:bookmarkStart w:id="83" w:name="_Toc49411561"/>
      <w:bookmarkStart w:id="84" w:name="_Toc66051190"/>
      <w:r>
        <w:lastRenderedPageBreak/>
        <w:t>Tymczasowa blokada konta w przypadku wykrycia nadużyć</w:t>
      </w:r>
      <w:bookmarkEnd w:id="82"/>
      <w:bookmarkEnd w:id="83"/>
      <w:bookmarkEnd w:id="84"/>
    </w:p>
    <w:p w14:paraId="387ADFEA" w14:textId="77777777" w:rsidR="004F4D2E" w:rsidRDefault="004F4D2E" w:rsidP="004F4D2E">
      <w:pPr>
        <w:spacing w:line="288" w:lineRule="auto"/>
      </w:pPr>
      <w:r>
        <w:t>System P1 czasowo zablokuje użytkownikowi możliwość wywołania usług odczytu recept po wykryciu określonej liczby nieudanych prób odczytu/pobrania recept w określonym czasie, do których osoba odczytująca nie ma uprawnień.</w:t>
      </w:r>
    </w:p>
    <w:p w14:paraId="5CECEB5F" w14:textId="71DF237D" w:rsidR="00E46697" w:rsidRDefault="004F4D2E" w:rsidP="00911709">
      <w:pPr>
        <w:spacing w:line="288" w:lineRule="auto"/>
      </w:pPr>
      <w:r>
        <w:t xml:space="preserve">Blokowanie usług oznacza tymczasowe uniemożliwienie wywołania niektórych usług określonych w rozdziale </w:t>
      </w:r>
      <w:r>
        <w:fldChar w:fldCharType="begin"/>
      </w:r>
      <w:r>
        <w:instrText xml:space="preserve"> REF _Ref525384972 \r \h </w:instrText>
      </w:r>
      <w:r>
        <w:fldChar w:fldCharType="separate"/>
      </w:r>
      <w:r w:rsidR="0080434A">
        <w:t>6.2</w:t>
      </w:r>
      <w:r>
        <w:fldChar w:fldCharType="end"/>
      </w:r>
      <w:r>
        <w:t>.</w:t>
      </w:r>
    </w:p>
    <w:p w14:paraId="080E93C6" w14:textId="5915F34A" w:rsidR="00663EE5" w:rsidRDefault="6ADBD95A" w:rsidP="006A3CEB">
      <w:pPr>
        <w:pStyle w:val="Nagwek2"/>
      </w:pPr>
      <w:bookmarkStart w:id="85" w:name="_Toc1402467"/>
      <w:bookmarkStart w:id="86" w:name="_Ref49333584"/>
      <w:bookmarkStart w:id="87" w:name="_Toc49411562"/>
      <w:bookmarkStart w:id="88" w:name="_Toc66051191"/>
      <w:r>
        <w:t>Uprawnienia dostępu do recept</w:t>
      </w:r>
      <w:bookmarkEnd w:id="85"/>
      <w:bookmarkEnd w:id="86"/>
      <w:bookmarkEnd w:id="87"/>
      <w:bookmarkEnd w:id="88"/>
    </w:p>
    <w:p w14:paraId="3247DADD" w14:textId="1FDBCBCE" w:rsidR="00663EE5" w:rsidRDefault="00663EE5" w:rsidP="00755E45">
      <w:pPr>
        <w:spacing w:line="288" w:lineRule="auto"/>
      </w:pPr>
      <w:r>
        <w:t xml:space="preserve">System P1 udostępnia informacje </w:t>
      </w:r>
      <w:r w:rsidR="006E7AAA">
        <w:t xml:space="preserve">Systemom zewnętrznym </w:t>
      </w:r>
      <w:r>
        <w:t>dot. recept w przypadku</w:t>
      </w:r>
      <w:r w:rsidR="2727A2FF">
        <w:t>,</w:t>
      </w:r>
      <w:r>
        <w:t xml:space="preserve"> gdy pracownik medyczny wykonujące daną operację </w:t>
      </w:r>
      <w:r w:rsidR="001515BA">
        <w:t xml:space="preserve">posiada </w:t>
      </w:r>
      <w:r>
        <w:t>uprawnie</w:t>
      </w:r>
      <w:r w:rsidR="006F571B">
        <w:t>nia</w:t>
      </w:r>
      <w:r w:rsidR="006E7AAA">
        <w:t xml:space="preserve"> wynikające z posiadanej roli oraz uprawnienia</w:t>
      </w:r>
      <w:r>
        <w:t>:</w:t>
      </w:r>
    </w:p>
    <w:p w14:paraId="09A41227" w14:textId="77777777" w:rsidR="006F571B" w:rsidRPr="007D1368" w:rsidRDefault="00663EE5" w:rsidP="00B57192">
      <w:pPr>
        <w:pStyle w:val="Akapitzlist"/>
        <w:numPr>
          <w:ilvl w:val="0"/>
          <w:numId w:val="61"/>
        </w:numPr>
        <w:spacing w:line="288" w:lineRule="auto"/>
        <w:rPr>
          <w:rFonts w:ascii="Arial" w:hAnsi="Arial" w:cs="Arial"/>
        </w:rPr>
      </w:pPr>
      <w:r w:rsidRPr="007D1368">
        <w:rPr>
          <w:rFonts w:ascii="Arial" w:hAnsi="Arial" w:cs="Arial"/>
        </w:rPr>
        <w:t>twórcy dokumentu</w:t>
      </w:r>
      <w:r w:rsidR="001515BA" w:rsidRPr="007D1368">
        <w:rPr>
          <w:rFonts w:ascii="Arial" w:hAnsi="Arial" w:cs="Arial"/>
        </w:rPr>
        <w:t>, albo</w:t>
      </w:r>
      <w:r w:rsidR="006F571B" w:rsidRPr="006F571B">
        <w:t xml:space="preserve"> </w:t>
      </w:r>
    </w:p>
    <w:p w14:paraId="765908AE" w14:textId="77777777" w:rsidR="00663EE5" w:rsidRPr="007D1368" w:rsidRDefault="006F571B" w:rsidP="00B57192">
      <w:pPr>
        <w:pStyle w:val="Akapitzlist"/>
        <w:numPr>
          <w:ilvl w:val="0"/>
          <w:numId w:val="61"/>
        </w:numPr>
        <w:spacing w:line="288" w:lineRule="auto"/>
        <w:rPr>
          <w:rFonts w:ascii="Arial" w:hAnsi="Arial" w:cs="Arial"/>
        </w:rPr>
      </w:pPr>
      <w:r w:rsidRPr="007D1368">
        <w:rPr>
          <w:rFonts w:ascii="Arial" w:hAnsi="Arial" w:cs="Arial"/>
        </w:rPr>
        <w:t xml:space="preserve">uzyskał klucz/kod dostępu </w:t>
      </w:r>
      <w:r>
        <w:rPr>
          <w:rFonts w:ascii="Arial" w:hAnsi="Arial" w:cs="Arial"/>
        </w:rPr>
        <w:t xml:space="preserve">do </w:t>
      </w:r>
      <w:r w:rsidRPr="007D1368">
        <w:rPr>
          <w:rFonts w:ascii="Arial" w:hAnsi="Arial" w:cs="Arial"/>
        </w:rPr>
        <w:t>pakietu recept/recepty</w:t>
      </w:r>
      <w:r>
        <w:rPr>
          <w:rFonts w:ascii="Arial" w:hAnsi="Arial" w:cs="Arial"/>
        </w:rPr>
        <w:t>, albo</w:t>
      </w:r>
    </w:p>
    <w:p w14:paraId="50AEE2FC" w14:textId="77777777" w:rsidR="00663EE5" w:rsidRPr="007D1368" w:rsidRDefault="006F571B" w:rsidP="00B57192">
      <w:pPr>
        <w:pStyle w:val="Akapitzlist"/>
        <w:numPr>
          <w:ilvl w:val="0"/>
          <w:numId w:val="61"/>
        </w:numPr>
        <w:spacing w:line="288" w:lineRule="auto"/>
        <w:rPr>
          <w:rFonts w:ascii="Arial" w:hAnsi="Arial" w:cs="Arial"/>
        </w:rPr>
      </w:pPr>
      <w:r>
        <w:rPr>
          <w:rFonts w:ascii="Arial" w:hAnsi="Arial" w:cs="Arial"/>
        </w:rPr>
        <w:t xml:space="preserve">jest </w:t>
      </w:r>
      <w:r w:rsidR="00663EE5" w:rsidRPr="007D1368">
        <w:rPr>
          <w:rFonts w:ascii="Arial" w:hAnsi="Arial" w:cs="Arial"/>
        </w:rPr>
        <w:t>pracownik</w:t>
      </w:r>
      <w:r>
        <w:rPr>
          <w:rFonts w:ascii="Arial" w:hAnsi="Arial" w:cs="Arial"/>
        </w:rPr>
        <w:t>iem</w:t>
      </w:r>
      <w:r w:rsidR="00663EE5" w:rsidRPr="007D1368">
        <w:rPr>
          <w:rFonts w:ascii="Arial" w:hAnsi="Arial" w:cs="Arial"/>
        </w:rPr>
        <w:t xml:space="preserve"> podmiotu </w:t>
      </w:r>
      <w:r>
        <w:rPr>
          <w:rFonts w:ascii="Arial" w:hAnsi="Arial" w:cs="Arial"/>
        </w:rPr>
        <w:t xml:space="preserve">leczniczego </w:t>
      </w:r>
      <w:r w:rsidR="001515BA" w:rsidRPr="007D1368">
        <w:rPr>
          <w:rFonts w:ascii="Arial" w:hAnsi="Arial" w:cs="Arial"/>
        </w:rPr>
        <w:t>któremu dostęp został przyznany w ramach procesu Preautoryzacji uprawnień, albo</w:t>
      </w:r>
    </w:p>
    <w:p w14:paraId="6046CD6A" w14:textId="15E7FAEB" w:rsidR="001515BA" w:rsidRDefault="006F571B">
      <w:pPr>
        <w:pStyle w:val="Akapitzlist"/>
        <w:numPr>
          <w:ilvl w:val="0"/>
          <w:numId w:val="61"/>
        </w:numPr>
        <w:spacing w:line="288" w:lineRule="auto"/>
        <w:rPr>
          <w:rFonts w:ascii="Arial" w:hAnsi="Arial" w:cs="Arial"/>
        </w:rPr>
      </w:pPr>
      <w:r w:rsidRPr="000A453F">
        <w:rPr>
          <w:rFonts w:ascii="Arial" w:hAnsi="Arial" w:cs="Arial"/>
        </w:rPr>
        <w:t xml:space="preserve">jest </w:t>
      </w:r>
      <w:r w:rsidR="001515BA" w:rsidRPr="000A453F">
        <w:rPr>
          <w:rFonts w:ascii="Arial" w:hAnsi="Arial" w:cs="Arial"/>
        </w:rPr>
        <w:t>pracownik</w:t>
      </w:r>
      <w:r w:rsidRPr="000A453F">
        <w:rPr>
          <w:rFonts w:ascii="Arial" w:hAnsi="Arial" w:cs="Arial"/>
        </w:rPr>
        <w:t>iem</w:t>
      </w:r>
      <w:r w:rsidR="001515BA" w:rsidRPr="000A453F">
        <w:rPr>
          <w:rFonts w:ascii="Arial" w:hAnsi="Arial" w:cs="Arial"/>
        </w:rPr>
        <w:t xml:space="preserve"> medyczn</w:t>
      </w:r>
      <w:r w:rsidRPr="000A453F">
        <w:rPr>
          <w:rFonts w:ascii="Arial" w:hAnsi="Arial" w:cs="Arial"/>
        </w:rPr>
        <w:t>ym (lekarze</w:t>
      </w:r>
      <w:r w:rsidR="006E7AAA" w:rsidRPr="000A453F">
        <w:rPr>
          <w:rFonts w:ascii="Arial" w:hAnsi="Arial" w:cs="Arial"/>
        </w:rPr>
        <w:t>m</w:t>
      </w:r>
      <w:r w:rsidRPr="000A453F">
        <w:rPr>
          <w:rFonts w:ascii="Arial" w:hAnsi="Arial" w:cs="Arial"/>
        </w:rPr>
        <w:t>, lekarzem dentystą, felczerem, pielęgniarką lub położną)</w:t>
      </w:r>
      <w:r w:rsidR="001515BA" w:rsidRPr="000A453F">
        <w:rPr>
          <w:rFonts w:ascii="Arial" w:hAnsi="Arial" w:cs="Arial"/>
        </w:rPr>
        <w:t xml:space="preserve"> któremu dostęp został przyznany w ramach procesu Preautoryzacji uprawnień lub Autoryzacji.</w:t>
      </w:r>
      <w:r w:rsidR="00473559" w:rsidRPr="000A453F">
        <w:rPr>
          <w:rFonts w:ascii="Arial" w:hAnsi="Arial" w:cs="Arial"/>
        </w:rPr>
        <w:t xml:space="preserve"> Proces uzyskania dostępu do danych medycznych w trybie autoryzacji został opisany w dokumencie „Dokumentacja integracyjna Systemu P1</w:t>
      </w:r>
      <w:r w:rsidR="00473559">
        <w:rPr>
          <w:rFonts w:ascii="Arial" w:hAnsi="Arial" w:cs="Arial"/>
        </w:rPr>
        <w:t xml:space="preserve"> </w:t>
      </w:r>
      <w:r w:rsidR="00473559" w:rsidRPr="000A453F">
        <w:rPr>
          <w:rFonts w:ascii="Arial" w:hAnsi="Arial" w:cs="Arial"/>
        </w:rPr>
        <w:t>w zakresie nadawania dostępu do danych medycznych pacjenta (</w:t>
      </w:r>
      <w:r w:rsidR="00473559">
        <w:rPr>
          <w:rFonts w:ascii="Arial" w:hAnsi="Arial" w:cs="Arial"/>
        </w:rPr>
        <w:t>A</w:t>
      </w:r>
      <w:r w:rsidR="00473559" w:rsidRPr="000A453F">
        <w:rPr>
          <w:rFonts w:ascii="Arial" w:hAnsi="Arial" w:cs="Arial"/>
        </w:rPr>
        <w:t>utoryzacja)”</w:t>
      </w:r>
    </w:p>
    <w:p w14:paraId="4CDB58BC" w14:textId="64BFAC64" w:rsidR="000A453F" w:rsidRPr="000A453F" w:rsidRDefault="00D21169">
      <w:pPr>
        <w:pStyle w:val="Akapitzlist"/>
        <w:numPr>
          <w:ilvl w:val="0"/>
          <w:numId w:val="61"/>
        </w:numPr>
        <w:spacing w:line="288" w:lineRule="auto"/>
        <w:rPr>
          <w:rFonts w:ascii="Arial" w:hAnsi="Arial" w:cs="Arial"/>
        </w:rPr>
      </w:pPr>
      <w:r w:rsidRPr="00425B83">
        <w:rPr>
          <w:rFonts w:ascii="Arial" w:hAnsi="Arial" w:cs="Arial"/>
        </w:rPr>
        <w:t>jest pracownikiem medycznym (lekarzem, lekarzem dentystą, felczerem, pielęgniarką lub położną)</w:t>
      </w:r>
      <w:r>
        <w:rPr>
          <w:rFonts w:ascii="Arial" w:hAnsi="Arial" w:cs="Arial"/>
        </w:rPr>
        <w:t xml:space="preserve"> i wywołuje operację w kontekście </w:t>
      </w:r>
      <w:r w:rsidR="000A453F">
        <w:rPr>
          <w:rFonts w:ascii="Arial" w:hAnsi="Arial" w:cs="Arial"/>
        </w:rPr>
        <w:t>podmiot</w:t>
      </w:r>
      <w:r>
        <w:rPr>
          <w:rFonts w:ascii="Arial" w:hAnsi="Arial" w:cs="Arial"/>
        </w:rPr>
        <w:t>u</w:t>
      </w:r>
      <w:r w:rsidR="000A453F">
        <w:rPr>
          <w:rFonts w:ascii="Arial" w:hAnsi="Arial" w:cs="Arial"/>
        </w:rPr>
        <w:t xml:space="preserve"> lecznicz</w:t>
      </w:r>
      <w:r>
        <w:rPr>
          <w:rFonts w:ascii="Arial" w:hAnsi="Arial" w:cs="Arial"/>
        </w:rPr>
        <w:t>ego</w:t>
      </w:r>
      <w:r w:rsidR="000A453F">
        <w:rPr>
          <w:rFonts w:ascii="Arial" w:hAnsi="Arial" w:cs="Arial"/>
        </w:rPr>
        <w:t xml:space="preserve"> </w:t>
      </w:r>
      <w:r>
        <w:rPr>
          <w:rFonts w:ascii="Arial" w:hAnsi="Arial" w:cs="Arial"/>
        </w:rPr>
        <w:t>p</w:t>
      </w:r>
      <w:r w:rsidR="000A453F">
        <w:rPr>
          <w:rFonts w:ascii="Arial" w:hAnsi="Arial" w:cs="Arial"/>
        </w:rPr>
        <w:t>osiada</w:t>
      </w:r>
      <w:r>
        <w:rPr>
          <w:rFonts w:ascii="Arial" w:hAnsi="Arial" w:cs="Arial"/>
        </w:rPr>
        <w:t>jącego</w:t>
      </w:r>
      <w:r w:rsidR="000A453F">
        <w:rPr>
          <w:rFonts w:ascii="Arial" w:hAnsi="Arial" w:cs="Arial"/>
        </w:rPr>
        <w:t xml:space="preserve"> aktywną deklarację POZ</w:t>
      </w:r>
    </w:p>
    <w:p w14:paraId="17433C9E" w14:textId="77777777" w:rsidR="00663EE5" w:rsidRPr="00C93E94" w:rsidRDefault="00663EE5" w:rsidP="00911709">
      <w:pPr>
        <w:spacing w:line="288" w:lineRule="auto"/>
      </w:pPr>
    </w:p>
    <w:p w14:paraId="09793C77" w14:textId="7DC8C28E" w:rsidR="00E46697" w:rsidRPr="00C93E94" w:rsidRDefault="1312617E" w:rsidP="00B57192">
      <w:pPr>
        <w:pStyle w:val="Nagwek1"/>
        <w:numPr>
          <w:ilvl w:val="0"/>
          <w:numId w:val="31"/>
        </w:numPr>
        <w:spacing w:line="288" w:lineRule="auto"/>
        <w:ind w:left="0" w:firstLine="0"/>
      </w:pPr>
      <w:bookmarkStart w:id="89" w:name="_Toc487461990"/>
      <w:bookmarkStart w:id="90" w:name="_Toc501107030"/>
      <w:bookmarkStart w:id="91" w:name="_Toc1402468"/>
      <w:bookmarkStart w:id="92" w:name="_Toc49411563"/>
      <w:bookmarkStart w:id="93" w:name="_Toc66051192"/>
      <w:r>
        <w:lastRenderedPageBreak/>
        <w:t>Usługi udostępniane przez P1</w:t>
      </w:r>
      <w:bookmarkEnd w:id="89"/>
      <w:bookmarkEnd w:id="90"/>
      <w:bookmarkEnd w:id="91"/>
      <w:bookmarkEnd w:id="92"/>
      <w:bookmarkEnd w:id="93"/>
    </w:p>
    <w:p w14:paraId="0B114427" w14:textId="47BDF163" w:rsidR="00E46697" w:rsidRPr="00C93E94" w:rsidRDefault="417C2550" w:rsidP="006A3CEB">
      <w:pPr>
        <w:pStyle w:val="Nagwek2"/>
        <w:rPr>
          <w:rFonts w:eastAsia="Arial"/>
          <w:szCs w:val="36"/>
        </w:rPr>
      </w:pPr>
      <w:bookmarkStart w:id="94" w:name="_Toc487461991"/>
      <w:bookmarkStart w:id="95" w:name="_Toc501107031"/>
      <w:bookmarkStart w:id="96" w:name="_Toc1402469"/>
      <w:bookmarkStart w:id="97" w:name="_Toc49411564"/>
      <w:bookmarkStart w:id="98" w:name="_Toc66051193"/>
      <w:r>
        <w:t>Kontekst wywołania</w:t>
      </w:r>
      <w:bookmarkEnd w:id="94"/>
      <w:bookmarkEnd w:id="95"/>
      <w:bookmarkEnd w:id="96"/>
      <w:bookmarkEnd w:id="97"/>
      <w:bookmarkEnd w:id="98"/>
    </w:p>
    <w:p w14:paraId="30703202" w14:textId="77777777" w:rsidR="00E46697" w:rsidRPr="00C93E94" w:rsidRDefault="00E46697" w:rsidP="00911709">
      <w:pPr>
        <w:spacing w:line="288" w:lineRule="auto"/>
      </w:pPr>
      <w:r w:rsidRPr="00C93E94">
        <w:t>Każde wywołanie usługi udostępnianej przez P1 wymaga przekazania kontekstu wywołania, w którym system wywołujący przekazuje następujące informacje:</w:t>
      </w:r>
    </w:p>
    <w:p w14:paraId="5B3B4626" w14:textId="77777777" w:rsidR="00E46697" w:rsidRPr="00C93E94" w:rsidRDefault="00E46697" w:rsidP="00B57192">
      <w:pPr>
        <w:pStyle w:val="Akapitzlist"/>
        <w:numPr>
          <w:ilvl w:val="0"/>
          <w:numId w:val="47"/>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0BFF0E54" w14:textId="77777777" w:rsidR="00E46697" w:rsidRPr="00C93E94" w:rsidRDefault="00E46697" w:rsidP="00B57192">
      <w:pPr>
        <w:pStyle w:val="Akapitzlist"/>
        <w:numPr>
          <w:ilvl w:val="0"/>
          <w:numId w:val="47"/>
        </w:numPr>
        <w:spacing w:line="288" w:lineRule="auto"/>
        <w:rPr>
          <w:rFonts w:ascii="Arial" w:hAnsi="Arial" w:cs="Arial"/>
        </w:rPr>
      </w:pPr>
      <w:r w:rsidRPr="4A011563">
        <w:rPr>
          <w:rFonts w:ascii="Arial" w:hAnsi="Arial" w:cs="Arial"/>
          <w:b/>
          <w:bCs/>
        </w:rPr>
        <w:t>Identyfikator użytkownika</w:t>
      </w:r>
      <w:r w:rsidRPr="00C93E94">
        <w:rPr>
          <w:rFonts w:ascii="Arial" w:hAnsi="Arial" w:cs="Arial"/>
        </w:rPr>
        <w:t xml:space="preserve"> – identyfikator OID użytkownika unikalny w ramach systemu wywołującego usługę (zapewniający rozliczalność po stronie systemu wywołującego)</w:t>
      </w:r>
      <w:r w:rsidRPr="00C93E94">
        <w:rPr>
          <w:rStyle w:val="Odwoanieprzypisudolnego"/>
          <w:rFonts w:ascii="Arial" w:hAnsi="Arial" w:cs="Arial"/>
        </w:rPr>
        <w:footnoteReference w:id="5"/>
      </w:r>
      <w:r w:rsidRPr="00C93E94">
        <w:rPr>
          <w:rFonts w:ascii="Arial" w:hAnsi="Arial" w:cs="Arial"/>
        </w:rPr>
        <w:t>.</w:t>
      </w:r>
      <w:r w:rsidRPr="00C93E94">
        <w:rPr>
          <w:rFonts w:ascii="Arial" w:hAnsi="Arial" w:cs="Arial"/>
        </w:rPr>
        <w:br/>
        <w:t>System P1 akceptuje następujące ROOT:</w:t>
      </w:r>
    </w:p>
    <w:p w14:paraId="52D55CEB" w14:textId="77777777" w:rsidR="00E46697" w:rsidRPr="00C93E94" w:rsidRDefault="00E46697" w:rsidP="00B57192">
      <w:pPr>
        <w:pStyle w:val="Akapitzlist"/>
        <w:numPr>
          <w:ilvl w:val="1"/>
          <w:numId w:val="47"/>
        </w:numPr>
        <w:spacing w:line="288" w:lineRule="auto"/>
        <w:ind w:left="1276" w:hanging="283"/>
        <w:rPr>
          <w:rFonts w:ascii="Arial" w:hAnsi="Arial" w:cs="Arial"/>
        </w:rPr>
      </w:pPr>
      <w:r w:rsidRPr="00C93E94">
        <w:rPr>
          <w:rFonts w:ascii="Arial" w:hAnsi="Arial" w:cs="Arial"/>
        </w:rPr>
        <w:t xml:space="preserve">2.16.840.1.113883.3.4424.1.6.1   </w:t>
      </w:r>
      <w:r w:rsidR="006F6936">
        <w:rPr>
          <w:rFonts w:ascii="Arial" w:hAnsi="Arial" w:cs="Arial"/>
        </w:rPr>
        <w:t xml:space="preserve"> </w:t>
      </w:r>
      <w:r w:rsidRPr="00C93E94">
        <w:rPr>
          <w:rFonts w:ascii="Arial" w:hAnsi="Arial" w:cs="Arial"/>
        </w:rPr>
        <w:t xml:space="preserve"> Numery PWZ farmaceutów;</w:t>
      </w:r>
    </w:p>
    <w:p w14:paraId="5E5A8A3F" w14:textId="77777777" w:rsidR="00E46697" w:rsidRPr="00C93E94" w:rsidRDefault="00E46697" w:rsidP="00B57192">
      <w:pPr>
        <w:pStyle w:val="Akapitzlist"/>
        <w:numPr>
          <w:ilvl w:val="1"/>
          <w:numId w:val="47"/>
        </w:numPr>
        <w:spacing w:line="288" w:lineRule="auto"/>
        <w:ind w:left="1276" w:hanging="283"/>
        <w:rPr>
          <w:rFonts w:ascii="Arial" w:hAnsi="Arial" w:cs="Arial"/>
        </w:rPr>
      </w:pPr>
      <w:r w:rsidRPr="00C93E94">
        <w:rPr>
          <w:rFonts w:ascii="Arial" w:hAnsi="Arial" w:cs="Arial"/>
        </w:rPr>
        <w:t>2.16.840.</w:t>
      </w:r>
      <w:r w:rsidR="006F6936">
        <w:rPr>
          <w:rFonts w:ascii="Arial" w:hAnsi="Arial" w:cs="Arial"/>
        </w:rPr>
        <w:t xml:space="preserve">1.113883.3.4424.1.6.2     </w:t>
      </w:r>
      <w:r w:rsidRPr="00C93E94">
        <w:rPr>
          <w:rFonts w:ascii="Arial" w:hAnsi="Arial" w:cs="Arial"/>
        </w:rPr>
        <w:t>Numery PWZ lekarzy, dentystów i felczerów;</w:t>
      </w:r>
    </w:p>
    <w:p w14:paraId="52767BC9" w14:textId="77777777" w:rsidR="00E46697" w:rsidRPr="00C93E94" w:rsidRDefault="00E46697" w:rsidP="00B57192">
      <w:pPr>
        <w:pStyle w:val="Akapitzlist"/>
        <w:numPr>
          <w:ilvl w:val="1"/>
          <w:numId w:val="47"/>
        </w:numPr>
        <w:spacing w:line="288" w:lineRule="auto"/>
        <w:ind w:left="1276" w:hanging="283"/>
        <w:rPr>
          <w:rFonts w:ascii="Arial" w:hAnsi="Arial" w:cs="Arial"/>
        </w:rPr>
      </w:pPr>
      <w:r w:rsidRPr="00C93E94">
        <w:rPr>
          <w:rFonts w:ascii="Arial" w:hAnsi="Arial" w:cs="Arial"/>
        </w:rPr>
        <w:t>2.16.840.1.1138</w:t>
      </w:r>
      <w:r w:rsidR="006F6936">
        <w:rPr>
          <w:rFonts w:ascii="Arial" w:hAnsi="Arial" w:cs="Arial"/>
        </w:rPr>
        <w:t xml:space="preserve">83.3.4424.1.6.3     </w:t>
      </w:r>
      <w:r w:rsidRPr="00C93E94">
        <w:rPr>
          <w:rFonts w:ascii="Arial" w:hAnsi="Arial" w:cs="Arial"/>
        </w:rPr>
        <w:t>Numery PWZ pielęgniarek i położnych;</w:t>
      </w:r>
    </w:p>
    <w:p w14:paraId="2677B340" w14:textId="77777777" w:rsidR="00E46697" w:rsidRPr="00C93E94" w:rsidRDefault="00E46697" w:rsidP="00B57192">
      <w:pPr>
        <w:pStyle w:val="Akapitzlist"/>
        <w:numPr>
          <w:ilvl w:val="1"/>
          <w:numId w:val="47"/>
        </w:numPr>
        <w:spacing w:line="288" w:lineRule="auto"/>
        <w:ind w:left="1276" w:hanging="283"/>
        <w:rPr>
          <w:rFonts w:ascii="Arial" w:hAnsi="Arial" w:cs="Arial"/>
        </w:rPr>
      </w:pPr>
      <w:r w:rsidRPr="00C93E94">
        <w:rPr>
          <w:rFonts w:ascii="Arial" w:hAnsi="Arial" w:cs="Arial"/>
        </w:rPr>
        <w:t>2.</w:t>
      </w:r>
      <w:r w:rsidR="006F6936">
        <w:rPr>
          <w:rFonts w:ascii="Arial" w:hAnsi="Arial" w:cs="Arial"/>
        </w:rPr>
        <w:t xml:space="preserve">16.840.1.113883.3.4424.1.1.616 </w:t>
      </w:r>
      <w:r w:rsidRPr="00C93E94">
        <w:rPr>
          <w:rFonts w:ascii="Arial" w:hAnsi="Arial" w:cs="Arial"/>
        </w:rPr>
        <w:t>Numery PESEL – dla technika farmacji;</w:t>
      </w:r>
    </w:p>
    <w:p w14:paraId="592460EF" w14:textId="77777777" w:rsidR="00E46697" w:rsidRPr="00C93E94" w:rsidRDefault="00E46697" w:rsidP="00B57192">
      <w:pPr>
        <w:pStyle w:val="Akapitzlist"/>
        <w:numPr>
          <w:ilvl w:val="0"/>
          <w:numId w:val="47"/>
        </w:numPr>
        <w:spacing w:line="288" w:lineRule="auto"/>
        <w:rPr>
          <w:rFonts w:ascii="Arial" w:hAnsi="Arial" w:cs="Arial"/>
        </w:rPr>
      </w:pPr>
      <w:r w:rsidRPr="00C93E94">
        <w:rPr>
          <w:rFonts w:ascii="Arial" w:hAnsi="Arial" w:cs="Arial"/>
          <w:b/>
        </w:rPr>
        <w:t>Identyfikator miejsca pracy</w:t>
      </w:r>
      <w:r w:rsidRPr="00C93E94">
        <w:rPr>
          <w:rFonts w:ascii="Arial" w:hAnsi="Arial" w:cs="Arial"/>
        </w:rPr>
        <w:t xml:space="preserve"> – identyfikator OID miejsca użytkownika w strukturze organizacyjnej Usługodawcy,</w:t>
      </w:r>
    </w:p>
    <w:p w14:paraId="63A7A3FD" w14:textId="77777777" w:rsidR="00E46697" w:rsidRPr="00C93E94" w:rsidRDefault="70413CB7" w:rsidP="00B57192">
      <w:pPr>
        <w:pStyle w:val="Akapitzlist"/>
        <w:numPr>
          <w:ilvl w:val="0"/>
          <w:numId w:val="47"/>
        </w:numPr>
        <w:spacing w:line="288" w:lineRule="auto"/>
        <w:rPr>
          <w:rFonts w:ascii="Arial" w:hAnsi="Arial" w:cs="Arial"/>
        </w:rPr>
      </w:pPr>
      <w:r w:rsidRPr="70413CB7">
        <w:rPr>
          <w:rFonts w:ascii="Arial" w:hAnsi="Arial" w:cs="Arial"/>
          <w:b/>
          <w:bCs/>
        </w:rPr>
        <w:t>Rola biznesowa</w:t>
      </w:r>
      <w:r w:rsidRPr="70413CB7">
        <w:rPr>
          <w:rFonts w:ascii="Arial" w:hAnsi="Arial" w:cs="Arial"/>
        </w:rPr>
        <w:t xml:space="preserve"> – rola biznesowa w której występuje użytkownik (patrz Tabela nr 2).</w:t>
      </w:r>
    </w:p>
    <w:p w14:paraId="62A70139" w14:textId="1FC2B3E2" w:rsidR="70413CB7" w:rsidRDefault="70413CB7" w:rsidP="00B57192">
      <w:pPr>
        <w:pStyle w:val="Akapitzlist"/>
        <w:numPr>
          <w:ilvl w:val="0"/>
          <w:numId w:val="47"/>
        </w:numPr>
        <w:spacing w:line="288" w:lineRule="auto"/>
        <w:rPr>
          <w:b/>
          <w:bCs/>
          <w:szCs w:val="22"/>
        </w:rPr>
      </w:pPr>
      <w:r w:rsidRPr="70413CB7">
        <w:rPr>
          <w:rFonts w:ascii="Arial" w:hAnsi="Arial" w:cs="Arial"/>
          <w:b/>
          <w:bCs/>
        </w:rPr>
        <w:t xml:space="preserve">Identyfikator asystenta medycznego </w:t>
      </w:r>
      <w:r w:rsidRPr="70413CB7">
        <w:rPr>
          <w:rFonts w:ascii="Arial" w:hAnsi="Arial" w:cs="Arial"/>
        </w:rPr>
        <w:t xml:space="preserve">(opcjonalny) - </w:t>
      </w:r>
      <w:r w:rsidRPr="70413CB7">
        <w:rPr>
          <w:rFonts w:ascii="Arial" w:eastAsia="Arial" w:hAnsi="Arial" w:cs="Arial"/>
          <w:color w:val="000000" w:themeColor="text1"/>
          <w:sz w:val="21"/>
          <w:szCs w:val="21"/>
        </w:rPr>
        <w:t>identyfikator OID asystenta medycznego wywołującego usługę w imieniu pracownika medycznego.</w:t>
      </w:r>
    </w:p>
    <w:p w14:paraId="68D8CDCA" w14:textId="04D5608E" w:rsidR="70413CB7" w:rsidRPr="006A3CEB" w:rsidRDefault="17BBA3DC" w:rsidP="00B57192">
      <w:pPr>
        <w:pStyle w:val="Akapitzlist"/>
        <w:numPr>
          <w:ilvl w:val="0"/>
          <w:numId w:val="47"/>
        </w:numPr>
        <w:spacing w:line="288" w:lineRule="auto"/>
        <w:rPr>
          <w:ins w:id="99" w:author="Autor"/>
          <w:rPrChange w:id="100" w:author="Autor">
            <w:rPr>
              <w:ins w:id="101" w:author="Autor"/>
              <w:rFonts w:ascii="Arial" w:hAnsi="Arial" w:cs="Arial"/>
            </w:rPr>
          </w:rPrChange>
        </w:rPr>
      </w:pPr>
      <w:r w:rsidRPr="17BBA3DC">
        <w:rPr>
          <w:rFonts w:ascii="Arial" w:hAnsi="Arial" w:cs="Arial"/>
          <w:b/>
          <w:bCs/>
        </w:rPr>
        <w:t xml:space="preserve">Czy kontekst osobisty </w:t>
      </w:r>
      <w:r w:rsidRPr="17BBA3DC">
        <w:rPr>
          <w:rFonts w:ascii="Arial" w:hAnsi="Arial" w:cs="Arial"/>
        </w:rPr>
        <w:t xml:space="preserve">(opcjonalny) - flaga oznaczająca, że dana operacja jest wykonywana w ramach recept </w:t>
      </w:r>
      <w:r w:rsidRPr="0013392C">
        <w:rPr>
          <w:rFonts w:ascii="Arial" w:hAnsi="Arial" w:cs="Arial"/>
        </w:rPr>
        <w:t>pro auctore/pro familia.</w:t>
      </w:r>
    </w:p>
    <w:p w14:paraId="6591DAA9" w14:textId="77777777" w:rsidR="006A3CEB" w:rsidRPr="006A3CEB" w:rsidRDefault="006A3CEB" w:rsidP="006A3CEB">
      <w:pPr>
        <w:pStyle w:val="Akapitzlist"/>
        <w:numPr>
          <w:ilvl w:val="0"/>
          <w:numId w:val="47"/>
        </w:numPr>
        <w:spacing w:line="288" w:lineRule="auto"/>
        <w:rPr>
          <w:ins w:id="102" w:author="Autor"/>
        </w:rPr>
      </w:pPr>
      <w:ins w:id="103" w:author="Autor">
        <w:r w:rsidRPr="0013392C">
          <w:rPr>
            <w:rFonts w:ascii="Arial" w:hAnsi="Arial" w:cs="Arial"/>
            <w:b/>
            <w:bCs/>
          </w:rPr>
          <w:lastRenderedPageBreak/>
          <w:t>Tryb dostępu do danych</w:t>
        </w:r>
        <w:r>
          <w:rPr>
            <w:rStyle w:val="Odwoanieprzypisudolnego"/>
            <w:rFonts w:ascii="Arial" w:hAnsi="Arial" w:cs="Arial"/>
            <w:b/>
            <w:bCs/>
          </w:rPr>
          <w:footnoteReference w:id="6"/>
        </w:r>
        <w:r w:rsidRPr="006A3CEB">
          <w:rPr>
            <w:rFonts w:ascii="Arial" w:hAnsi="Arial" w:cs="Arial"/>
          </w:rPr>
          <w:t xml:space="preserve">  - atrybut </w:t>
        </w:r>
        <w:r>
          <w:rPr>
            <w:rFonts w:ascii="Arial" w:hAnsi="Arial" w:cs="Arial"/>
          </w:rPr>
          <w:t>opcjonalny, pozwalający na rozszerzenie uprawnień w dostępnie do danych. Informacja o zastosowanym trybie dostępu do danych jest zwracana Usługobiorcy w ramach raportu udostępniania jego danych osobowych.  System pozwala na podanie jednej z nw. wartości atrybutu:</w:t>
        </w:r>
      </w:ins>
    </w:p>
    <w:p w14:paraId="39290F2A" w14:textId="77777777" w:rsidR="006A3CEB" w:rsidRPr="006A3CEB" w:rsidRDefault="006A3CEB" w:rsidP="006A3CEB">
      <w:pPr>
        <w:pStyle w:val="Akapitzlist"/>
        <w:numPr>
          <w:ilvl w:val="1"/>
          <w:numId w:val="47"/>
        </w:numPr>
        <w:spacing w:line="288" w:lineRule="auto"/>
        <w:rPr>
          <w:ins w:id="106" w:author="Autor"/>
        </w:rPr>
      </w:pPr>
      <w:ins w:id="107" w:author="Autor">
        <w:r>
          <w:rPr>
            <w:rFonts w:ascii="Arial" w:hAnsi="Arial" w:cs="Arial"/>
          </w:rPr>
          <w:t xml:space="preserve">SPECJALNY – </w:t>
        </w:r>
        <w:r w:rsidRPr="006A3CEB">
          <w:rPr>
            <w:rFonts w:ascii="Arial" w:hAnsi="Arial" w:cs="Arial"/>
          </w:rPr>
          <w:t xml:space="preserve"> </w:t>
        </w:r>
        <w:r>
          <w:rPr>
            <w:rFonts w:ascii="Arial" w:hAnsi="Arial" w:cs="Arial"/>
          </w:rPr>
          <w:t>dostęp dla lekarzy specjalistów (dostęp do wszystkich recept Usługobiorcy, którego wiek pozwala na zastosowanie uprawnień seniora „S”, lub dziecka „DZ”,</w:t>
        </w:r>
      </w:ins>
    </w:p>
    <w:p w14:paraId="2F0CAC33" w14:textId="77777777" w:rsidR="006A3CEB" w:rsidRPr="006A3CEB" w:rsidRDefault="006A3CEB" w:rsidP="00944451">
      <w:pPr>
        <w:spacing w:line="288" w:lineRule="auto"/>
        <w:pPrChange w:id="108" w:author="Autor">
          <w:pPr>
            <w:pStyle w:val="Akapitzlist"/>
            <w:spacing w:line="288" w:lineRule="auto"/>
          </w:pPr>
        </w:pPrChange>
      </w:pPr>
    </w:p>
    <w:p w14:paraId="7034C5CE" w14:textId="06F0C644" w:rsidR="006A3B18" w:rsidRPr="006A3CEB" w:rsidRDefault="006A3B18" w:rsidP="006A3CEB">
      <w:pPr>
        <w:pStyle w:val="Akapitzlist"/>
        <w:spacing w:line="288" w:lineRule="auto"/>
        <w:ind w:left="1440"/>
      </w:pPr>
    </w:p>
    <w:p w14:paraId="49519F04" w14:textId="77777777" w:rsidR="0013392C" w:rsidRDefault="0013392C" w:rsidP="00911709">
      <w:pPr>
        <w:spacing w:line="288" w:lineRule="auto"/>
      </w:pPr>
    </w:p>
    <w:p w14:paraId="314B01B8" w14:textId="3EA48A12" w:rsidR="00E46697" w:rsidRPr="00C93E94" w:rsidRDefault="00E46697" w:rsidP="00911709">
      <w:pPr>
        <w:spacing w:line="288" w:lineRule="auto"/>
      </w:pPr>
      <w:r w:rsidRPr="00C93E94">
        <w:t>Dokładne wartości nazw atrybutów są zdefiniowane w XSD w typie NazwaAtrybutuKontekstuMT.</w:t>
      </w:r>
    </w:p>
    <w:p w14:paraId="258DBD65" w14:textId="214714E2" w:rsidR="00E46697" w:rsidRPr="00C93E94" w:rsidRDefault="417C2550" w:rsidP="006A3CEB">
      <w:pPr>
        <w:pStyle w:val="Nagwek2"/>
        <w:rPr>
          <w:rFonts w:eastAsia="Arial"/>
          <w:szCs w:val="36"/>
        </w:rPr>
      </w:pPr>
      <w:bookmarkStart w:id="109" w:name="_Toc487461992"/>
      <w:bookmarkStart w:id="110" w:name="_Toc501107032"/>
      <w:bookmarkStart w:id="111" w:name="_Toc1402470"/>
      <w:bookmarkStart w:id="112" w:name="_Toc49411565"/>
      <w:bookmarkStart w:id="113" w:name="_Toc66051194"/>
      <w:r>
        <w:t>Role podmiotów, role biznesowe i uprawnienia do usług</w:t>
      </w:r>
      <w:bookmarkEnd w:id="109"/>
      <w:bookmarkEnd w:id="110"/>
      <w:bookmarkEnd w:id="111"/>
      <w:bookmarkEnd w:id="112"/>
      <w:bookmarkEnd w:id="113"/>
    </w:p>
    <w:p w14:paraId="49A7A575" w14:textId="77777777" w:rsidR="00E46697" w:rsidRPr="00C93E94" w:rsidRDefault="00E46697" w:rsidP="00911709">
      <w:pPr>
        <w:spacing w:line="288" w:lineRule="auto"/>
      </w:pPr>
      <w:r w:rsidRPr="00C93E94">
        <w:t>Poniższa tabela przedstawia jakie operacje usług P1 są dostępne dla poszczególnych rodzajów podmiotów i ról biznesowych.</w:t>
      </w:r>
    </w:p>
    <w:p w14:paraId="3F834435" w14:textId="31C84F59" w:rsidR="00E46697" w:rsidRPr="00C93E94" w:rsidRDefault="00E46697" w:rsidP="00911709">
      <w:pPr>
        <w:pStyle w:val="Legenda"/>
        <w:spacing w:line="288" w:lineRule="auto"/>
      </w:pPr>
      <w:bookmarkStart w:id="114" w:name="_Toc484089074"/>
      <w:bookmarkStart w:id="115" w:name="_Toc35862883"/>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0434A">
        <w:rPr>
          <w:noProof/>
        </w:rPr>
        <w:t>2</w:t>
      </w:r>
      <w:r w:rsidR="0037136F">
        <w:rPr>
          <w:noProof/>
        </w:rPr>
        <w:fldChar w:fldCharType="end"/>
      </w:r>
      <w:r w:rsidRPr="00C93E94">
        <w:t>. Role podmiotu oraz role biznesowe</w:t>
      </w:r>
      <w:bookmarkEnd w:id="114"/>
      <w:bookmarkEnd w:id="115"/>
    </w:p>
    <w:tbl>
      <w:tblPr>
        <w:tblStyle w:val="Tabela-Siatka"/>
        <w:tblW w:w="9067" w:type="dxa"/>
        <w:tblLayout w:type="fixed"/>
        <w:tblLook w:val="04A0" w:firstRow="1" w:lastRow="0" w:firstColumn="1" w:lastColumn="0" w:noHBand="0" w:noVBand="1"/>
      </w:tblPr>
      <w:tblGrid>
        <w:gridCol w:w="4106"/>
        <w:gridCol w:w="1985"/>
        <w:gridCol w:w="2976"/>
      </w:tblGrid>
      <w:tr w:rsidR="00E46697" w:rsidRPr="00C93E94" w14:paraId="6D29D101" w14:textId="77777777" w:rsidTr="38F37DC2">
        <w:trPr>
          <w:cantSplit/>
          <w:tblHeader/>
        </w:trPr>
        <w:tc>
          <w:tcPr>
            <w:tcW w:w="4106" w:type="dxa"/>
            <w:shd w:val="clear" w:color="auto" w:fill="17365D" w:themeFill="text2" w:themeFillShade="BF"/>
          </w:tcPr>
          <w:p w14:paraId="29DC82C4" w14:textId="77777777" w:rsidR="00E46697" w:rsidRPr="00C93E94" w:rsidRDefault="00E46697" w:rsidP="00911709">
            <w:pPr>
              <w:spacing w:before="60" w:after="60" w:line="288" w:lineRule="auto"/>
              <w:rPr>
                <w:b/>
                <w:sz w:val="20"/>
                <w:szCs w:val="20"/>
              </w:rPr>
            </w:pPr>
            <w:r w:rsidRPr="00C93E94">
              <w:rPr>
                <w:b/>
                <w:sz w:val="20"/>
                <w:szCs w:val="20"/>
              </w:rPr>
              <w:t>Usługa</w:t>
            </w:r>
          </w:p>
        </w:tc>
        <w:tc>
          <w:tcPr>
            <w:tcW w:w="1985" w:type="dxa"/>
            <w:shd w:val="clear" w:color="auto" w:fill="17365D" w:themeFill="text2" w:themeFillShade="BF"/>
          </w:tcPr>
          <w:p w14:paraId="0B91670F" w14:textId="77777777" w:rsidR="00E46697" w:rsidRPr="00C93E94" w:rsidRDefault="00E46697" w:rsidP="00911709">
            <w:pPr>
              <w:spacing w:before="60" w:after="60" w:line="288" w:lineRule="auto"/>
              <w:jc w:val="left"/>
              <w:rPr>
                <w:b/>
                <w:sz w:val="20"/>
                <w:szCs w:val="20"/>
              </w:rPr>
            </w:pPr>
            <w:r w:rsidRPr="00C93E94">
              <w:rPr>
                <w:b/>
                <w:sz w:val="20"/>
                <w:szCs w:val="20"/>
              </w:rPr>
              <w:t>Wymagana rola podmiotu</w:t>
            </w:r>
          </w:p>
        </w:tc>
        <w:tc>
          <w:tcPr>
            <w:tcW w:w="2976" w:type="dxa"/>
            <w:shd w:val="clear" w:color="auto" w:fill="17365D" w:themeFill="text2" w:themeFillShade="BF"/>
          </w:tcPr>
          <w:p w14:paraId="642B535C" w14:textId="77777777" w:rsidR="00E46697" w:rsidRPr="00C93E94" w:rsidRDefault="00E46697" w:rsidP="00911709">
            <w:pPr>
              <w:spacing w:before="60" w:after="60" w:line="288" w:lineRule="auto"/>
              <w:rPr>
                <w:b/>
                <w:sz w:val="20"/>
                <w:szCs w:val="20"/>
              </w:rPr>
            </w:pPr>
            <w:r w:rsidRPr="00C93E94">
              <w:rPr>
                <w:b/>
                <w:sz w:val="20"/>
                <w:szCs w:val="20"/>
              </w:rPr>
              <w:t>Wymagana rola biznesowa</w:t>
            </w:r>
          </w:p>
        </w:tc>
      </w:tr>
      <w:tr w:rsidR="00E46697" w:rsidRPr="00C93E94" w14:paraId="7C595880" w14:textId="77777777" w:rsidTr="38F37DC2">
        <w:trPr>
          <w:cantSplit/>
        </w:trPr>
        <w:tc>
          <w:tcPr>
            <w:tcW w:w="4106" w:type="dxa"/>
          </w:tcPr>
          <w:p w14:paraId="7843F25F" w14:textId="77777777" w:rsidR="00E46697" w:rsidRPr="00383A1E" w:rsidRDefault="00E46697" w:rsidP="00911709">
            <w:pPr>
              <w:spacing w:before="60" w:after="60" w:line="240" w:lineRule="auto"/>
              <w:rPr>
                <w:b/>
                <w:sz w:val="19"/>
                <w:szCs w:val="19"/>
              </w:rPr>
            </w:pPr>
            <w:r w:rsidRPr="00383A1E">
              <w:rPr>
                <w:b/>
                <w:sz w:val="19"/>
                <w:szCs w:val="19"/>
              </w:rPr>
              <w:t>zapisPakietuRecept</w:t>
            </w:r>
          </w:p>
        </w:tc>
        <w:tc>
          <w:tcPr>
            <w:tcW w:w="1985" w:type="dxa"/>
          </w:tcPr>
          <w:p w14:paraId="61B60CA3"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200FB93C"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1641FB7B"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5DAF9088" w14:textId="77777777" w:rsidTr="38F37DC2">
        <w:trPr>
          <w:cantSplit/>
        </w:trPr>
        <w:tc>
          <w:tcPr>
            <w:tcW w:w="4106" w:type="dxa"/>
          </w:tcPr>
          <w:p w14:paraId="0AA516E5" w14:textId="77777777" w:rsidR="00E46697" w:rsidRPr="00383A1E" w:rsidRDefault="00E46697" w:rsidP="00911709">
            <w:pPr>
              <w:spacing w:before="60" w:after="60" w:line="240" w:lineRule="auto"/>
              <w:rPr>
                <w:b/>
                <w:sz w:val="19"/>
                <w:szCs w:val="19"/>
              </w:rPr>
            </w:pPr>
            <w:r w:rsidRPr="00383A1E">
              <w:rPr>
                <w:b/>
                <w:sz w:val="19"/>
                <w:szCs w:val="19"/>
              </w:rPr>
              <w:lastRenderedPageBreak/>
              <w:t>odczytPakietuRecept</w:t>
            </w:r>
          </w:p>
        </w:tc>
        <w:tc>
          <w:tcPr>
            <w:tcW w:w="1985" w:type="dxa"/>
          </w:tcPr>
          <w:p w14:paraId="7A6C1459"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1F558D46"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3019827C"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1C791291" w14:textId="77777777" w:rsidTr="38F37DC2">
        <w:trPr>
          <w:cantSplit/>
        </w:trPr>
        <w:tc>
          <w:tcPr>
            <w:tcW w:w="4106" w:type="dxa"/>
          </w:tcPr>
          <w:p w14:paraId="3348A82B" w14:textId="77777777" w:rsidR="00E46697" w:rsidRPr="00383A1E" w:rsidRDefault="00E46697" w:rsidP="00911709">
            <w:pPr>
              <w:spacing w:before="60" w:after="60" w:line="240" w:lineRule="auto"/>
              <w:rPr>
                <w:b/>
                <w:sz w:val="19"/>
                <w:szCs w:val="19"/>
              </w:rPr>
            </w:pPr>
            <w:r w:rsidRPr="00383A1E">
              <w:rPr>
                <w:b/>
                <w:sz w:val="19"/>
                <w:szCs w:val="19"/>
              </w:rPr>
              <w:t>odczytRecepty</w:t>
            </w:r>
          </w:p>
        </w:tc>
        <w:tc>
          <w:tcPr>
            <w:tcW w:w="1985" w:type="dxa"/>
          </w:tcPr>
          <w:p w14:paraId="05684FA5"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0DC40E23"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355F1A19"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3CDD73D6" w14:textId="77777777" w:rsidTr="38F37DC2">
        <w:trPr>
          <w:cantSplit/>
        </w:trPr>
        <w:tc>
          <w:tcPr>
            <w:tcW w:w="4106" w:type="dxa"/>
          </w:tcPr>
          <w:p w14:paraId="6BCA0436" w14:textId="77777777" w:rsidR="00E46697" w:rsidRPr="00383A1E" w:rsidRDefault="00E46697" w:rsidP="00911709">
            <w:pPr>
              <w:spacing w:before="60" w:after="60" w:line="240" w:lineRule="auto"/>
              <w:rPr>
                <w:b/>
                <w:sz w:val="19"/>
                <w:szCs w:val="19"/>
              </w:rPr>
            </w:pPr>
            <w:r w:rsidRPr="00383A1E">
              <w:rPr>
                <w:b/>
                <w:sz w:val="19"/>
                <w:szCs w:val="19"/>
              </w:rPr>
              <w:t>wyszukanieReceptWystawiajacego</w:t>
            </w:r>
          </w:p>
        </w:tc>
        <w:tc>
          <w:tcPr>
            <w:tcW w:w="1985" w:type="dxa"/>
          </w:tcPr>
          <w:p w14:paraId="40108D05"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55FEC6F7"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2A23DCE1"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094BED30" w14:textId="77777777" w:rsidTr="38F37DC2">
        <w:trPr>
          <w:cantSplit/>
        </w:trPr>
        <w:tc>
          <w:tcPr>
            <w:tcW w:w="4106" w:type="dxa"/>
          </w:tcPr>
          <w:p w14:paraId="16B1B941" w14:textId="77777777" w:rsidR="00E46697" w:rsidRPr="00383A1E" w:rsidRDefault="00E46697" w:rsidP="00911709">
            <w:pPr>
              <w:spacing w:before="60" w:after="60" w:line="240" w:lineRule="auto"/>
              <w:rPr>
                <w:b/>
                <w:sz w:val="19"/>
                <w:szCs w:val="19"/>
              </w:rPr>
            </w:pPr>
            <w:r w:rsidRPr="00383A1E">
              <w:rPr>
                <w:b/>
                <w:sz w:val="19"/>
                <w:szCs w:val="19"/>
              </w:rPr>
              <w:t>odczytDanychDostepowychPakietuRecept</w:t>
            </w:r>
          </w:p>
        </w:tc>
        <w:tc>
          <w:tcPr>
            <w:tcW w:w="1985" w:type="dxa"/>
          </w:tcPr>
          <w:p w14:paraId="3B1CA44B"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54D79521"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6D81028E"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764AB7" w:rsidRPr="00C93E94" w14:paraId="5BA33D64" w14:textId="77777777" w:rsidTr="38F37DC2">
        <w:trPr>
          <w:cantSplit/>
        </w:trPr>
        <w:tc>
          <w:tcPr>
            <w:tcW w:w="4106" w:type="dxa"/>
          </w:tcPr>
          <w:p w14:paraId="2AAD7387" w14:textId="20770936" w:rsidR="00764AB7" w:rsidRPr="00383A1E" w:rsidRDefault="00764AB7" w:rsidP="00764AB7">
            <w:pPr>
              <w:spacing w:before="60" w:after="60" w:line="240" w:lineRule="auto"/>
              <w:rPr>
                <w:b/>
                <w:sz w:val="19"/>
                <w:szCs w:val="19"/>
              </w:rPr>
            </w:pPr>
            <w:r>
              <w:rPr>
                <w:b/>
                <w:sz w:val="19"/>
                <w:szCs w:val="19"/>
              </w:rPr>
              <w:t>odczytKluczyReceptUslugobiorcy</w:t>
            </w:r>
          </w:p>
        </w:tc>
        <w:tc>
          <w:tcPr>
            <w:tcW w:w="1985" w:type="dxa"/>
          </w:tcPr>
          <w:p w14:paraId="5B35D0DE" w14:textId="7BD1ACC0"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35DD4B05" w14:textId="77777777" w:rsidR="00764AB7" w:rsidRPr="009A5AB3" w:rsidRDefault="00764AB7" w:rsidP="00764AB7">
            <w:pPr>
              <w:spacing w:before="60" w:after="60" w:line="240" w:lineRule="auto"/>
              <w:rPr>
                <w:sz w:val="18"/>
                <w:szCs w:val="18"/>
              </w:rPr>
            </w:pPr>
            <w:r w:rsidRPr="009A5AB3">
              <w:rPr>
                <w:sz w:val="18"/>
                <w:szCs w:val="18"/>
              </w:rPr>
              <w:t>FARMACEUTA</w:t>
            </w:r>
          </w:p>
          <w:p w14:paraId="3A9AB1C9" w14:textId="0593CFAB"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057C15BF" w14:textId="77777777" w:rsidTr="38F37DC2">
        <w:trPr>
          <w:cantSplit/>
        </w:trPr>
        <w:tc>
          <w:tcPr>
            <w:tcW w:w="4106" w:type="dxa"/>
          </w:tcPr>
          <w:p w14:paraId="40D6F79F" w14:textId="77777777" w:rsidR="00764AB7" w:rsidRPr="00383A1E" w:rsidRDefault="00764AB7" w:rsidP="00764AB7">
            <w:pPr>
              <w:spacing w:before="60" w:after="60" w:line="240" w:lineRule="auto"/>
              <w:rPr>
                <w:b/>
                <w:sz w:val="19"/>
                <w:szCs w:val="19"/>
              </w:rPr>
            </w:pPr>
            <w:r w:rsidRPr="00383A1E">
              <w:rPr>
                <w:b/>
                <w:sz w:val="19"/>
                <w:szCs w:val="19"/>
              </w:rPr>
              <w:t>odczytPakietuReceptDoRealizacji</w:t>
            </w:r>
          </w:p>
        </w:tc>
        <w:tc>
          <w:tcPr>
            <w:tcW w:w="1985" w:type="dxa"/>
          </w:tcPr>
          <w:p w14:paraId="11E6568C"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4C92ECC9" w14:textId="77777777" w:rsidR="00764AB7" w:rsidRPr="009A5AB3" w:rsidRDefault="00764AB7" w:rsidP="00764AB7">
            <w:pPr>
              <w:spacing w:before="60" w:after="60" w:line="240" w:lineRule="auto"/>
              <w:rPr>
                <w:sz w:val="18"/>
                <w:szCs w:val="18"/>
              </w:rPr>
            </w:pPr>
            <w:r w:rsidRPr="009A5AB3">
              <w:rPr>
                <w:sz w:val="18"/>
                <w:szCs w:val="18"/>
              </w:rPr>
              <w:t>FARMACEUTA</w:t>
            </w:r>
          </w:p>
          <w:p w14:paraId="3B92B023"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2C4A2800" w14:textId="77777777" w:rsidTr="38F37DC2">
        <w:trPr>
          <w:cantSplit/>
        </w:trPr>
        <w:tc>
          <w:tcPr>
            <w:tcW w:w="4106" w:type="dxa"/>
          </w:tcPr>
          <w:p w14:paraId="045AEA80" w14:textId="77777777" w:rsidR="00764AB7" w:rsidRPr="00383A1E" w:rsidRDefault="00764AB7" w:rsidP="00764AB7">
            <w:pPr>
              <w:spacing w:before="60" w:after="60" w:line="240" w:lineRule="auto"/>
              <w:rPr>
                <w:b/>
                <w:sz w:val="19"/>
                <w:szCs w:val="19"/>
              </w:rPr>
            </w:pPr>
            <w:r w:rsidRPr="00383A1E">
              <w:rPr>
                <w:b/>
                <w:sz w:val="19"/>
                <w:szCs w:val="19"/>
              </w:rPr>
              <w:t>odczytReceptyDoRealizacji</w:t>
            </w:r>
          </w:p>
        </w:tc>
        <w:tc>
          <w:tcPr>
            <w:tcW w:w="1985" w:type="dxa"/>
          </w:tcPr>
          <w:p w14:paraId="2EE2E720"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1C97A0F" w14:textId="77777777" w:rsidR="00764AB7" w:rsidRPr="009A5AB3" w:rsidRDefault="00764AB7" w:rsidP="00764AB7">
            <w:pPr>
              <w:spacing w:before="60" w:after="60" w:line="240" w:lineRule="auto"/>
              <w:rPr>
                <w:sz w:val="18"/>
                <w:szCs w:val="18"/>
              </w:rPr>
            </w:pPr>
            <w:r w:rsidRPr="009A5AB3">
              <w:rPr>
                <w:sz w:val="18"/>
                <w:szCs w:val="18"/>
              </w:rPr>
              <w:t>FARMACEUTA</w:t>
            </w:r>
          </w:p>
          <w:p w14:paraId="395C7D92"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623EC84F" w14:textId="77777777" w:rsidTr="38F37DC2">
        <w:trPr>
          <w:cantSplit/>
        </w:trPr>
        <w:tc>
          <w:tcPr>
            <w:tcW w:w="4106" w:type="dxa"/>
          </w:tcPr>
          <w:p w14:paraId="33ED594C" w14:textId="77777777" w:rsidR="00764AB7" w:rsidRPr="00383A1E" w:rsidRDefault="00764AB7" w:rsidP="00764AB7">
            <w:pPr>
              <w:spacing w:before="60" w:after="60" w:line="240" w:lineRule="auto"/>
              <w:rPr>
                <w:b/>
                <w:sz w:val="19"/>
                <w:szCs w:val="19"/>
              </w:rPr>
            </w:pPr>
            <w:r w:rsidRPr="00383A1E">
              <w:rPr>
                <w:b/>
                <w:sz w:val="19"/>
                <w:szCs w:val="19"/>
              </w:rPr>
              <w:t>zapisRealizacjiRecepty</w:t>
            </w:r>
          </w:p>
        </w:tc>
        <w:tc>
          <w:tcPr>
            <w:tcW w:w="1985" w:type="dxa"/>
          </w:tcPr>
          <w:p w14:paraId="33879586"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737FF225" w14:textId="77777777" w:rsidR="00764AB7" w:rsidRPr="009A5AB3" w:rsidRDefault="00764AB7" w:rsidP="00764AB7">
            <w:pPr>
              <w:spacing w:before="60" w:after="60" w:line="240" w:lineRule="auto"/>
              <w:rPr>
                <w:sz w:val="18"/>
                <w:szCs w:val="18"/>
              </w:rPr>
            </w:pPr>
            <w:r w:rsidRPr="009A5AB3">
              <w:rPr>
                <w:sz w:val="18"/>
                <w:szCs w:val="18"/>
              </w:rPr>
              <w:t>FARMACEUTA</w:t>
            </w:r>
          </w:p>
          <w:p w14:paraId="0E7965B0"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08873A47" w14:textId="77777777" w:rsidTr="38F37DC2">
        <w:trPr>
          <w:cantSplit/>
        </w:trPr>
        <w:tc>
          <w:tcPr>
            <w:tcW w:w="4106" w:type="dxa"/>
          </w:tcPr>
          <w:p w14:paraId="1D976175" w14:textId="77777777" w:rsidR="00764AB7" w:rsidRPr="00383A1E" w:rsidRDefault="00764AB7" w:rsidP="00764AB7">
            <w:pPr>
              <w:spacing w:before="60" w:after="60" w:line="240" w:lineRule="auto"/>
              <w:rPr>
                <w:b/>
                <w:sz w:val="19"/>
                <w:szCs w:val="19"/>
              </w:rPr>
            </w:pPr>
            <w:r w:rsidRPr="00383A1E">
              <w:rPr>
                <w:b/>
                <w:sz w:val="19"/>
                <w:szCs w:val="19"/>
              </w:rPr>
              <w:t>przyjecieDoRealizacjiReceptyNaLekRecepturowy</w:t>
            </w:r>
          </w:p>
        </w:tc>
        <w:tc>
          <w:tcPr>
            <w:tcW w:w="1985" w:type="dxa"/>
          </w:tcPr>
          <w:p w14:paraId="5382886A"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1B82C37" w14:textId="77777777" w:rsidR="00764AB7" w:rsidRPr="009A5AB3" w:rsidRDefault="00764AB7" w:rsidP="00764AB7">
            <w:pPr>
              <w:spacing w:before="60" w:after="60" w:line="240" w:lineRule="auto"/>
              <w:rPr>
                <w:sz w:val="18"/>
                <w:szCs w:val="18"/>
              </w:rPr>
            </w:pPr>
            <w:r w:rsidRPr="009A5AB3">
              <w:rPr>
                <w:sz w:val="18"/>
                <w:szCs w:val="18"/>
              </w:rPr>
              <w:t>FARMACEUTA</w:t>
            </w:r>
          </w:p>
          <w:p w14:paraId="21850E6D"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18308CA3" w14:textId="77777777" w:rsidTr="38F37DC2">
        <w:trPr>
          <w:cantSplit/>
        </w:trPr>
        <w:tc>
          <w:tcPr>
            <w:tcW w:w="4106" w:type="dxa"/>
          </w:tcPr>
          <w:p w14:paraId="46D35EA1" w14:textId="77777777" w:rsidR="00764AB7" w:rsidRPr="00383A1E" w:rsidRDefault="00764AB7" w:rsidP="00764AB7">
            <w:pPr>
              <w:spacing w:before="60" w:after="60" w:line="240" w:lineRule="auto"/>
              <w:rPr>
                <w:b/>
                <w:sz w:val="19"/>
                <w:szCs w:val="19"/>
              </w:rPr>
            </w:pPr>
            <w:r w:rsidRPr="00383A1E">
              <w:rPr>
                <w:b/>
                <w:sz w:val="19"/>
                <w:szCs w:val="19"/>
              </w:rPr>
              <w:t>rezygnacjaZRealizacjiReceptyNaLekRecepturowy</w:t>
            </w:r>
          </w:p>
        </w:tc>
        <w:tc>
          <w:tcPr>
            <w:tcW w:w="1985" w:type="dxa"/>
          </w:tcPr>
          <w:p w14:paraId="35E2201A"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3EF66893" w14:textId="77777777" w:rsidR="00764AB7" w:rsidRPr="009A5AB3" w:rsidRDefault="00764AB7" w:rsidP="00764AB7">
            <w:pPr>
              <w:spacing w:before="60" w:after="60" w:line="240" w:lineRule="auto"/>
              <w:rPr>
                <w:sz w:val="18"/>
                <w:szCs w:val="18"/>
              </w:rPr>
            </w:pPr>
            <w:r w:rsidRPr="009A5AB3">
              <w:rPr>
                <w:sz w:val="18"/>
                <w:szCs w:val="18"/>
              </w:rPr>
              <w:t>FARMACEUTA</w:t>
            </w:r>
          </w:p>
          <w:p w14:paraId="0E16B529"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4A47B987" w14:textId="77777777" w:rsidTr="38F37DC2">
        <w:trPr>
          <w:cantSplit/>
        </w:trPr>
        <w:tc>
          <w:tcPr>
            <w:tcW w:w="4106" w:type="dxa"/>
          </w:tcPr>
          <w:p w14:paraId="198FF92C" w14:textId="77777777" w:rsidR="00764AB7" w:rsidRPr="00383A1E" w:rsidRDefault="00764AB7" w:rsidP="00764AB7">
            <w:pPr>
              <w:spacing w:before="60" w:after="60" w:line="240" w:lineRule="auto"/>
              <w:rPr>
                <w:b/>
                <w:sz w:val="19"/>
                <w:szCs w:val="19"/>
              </w:rPr>
            </w:pPr>
            <w:r w:rsidRPr="00383A1E">
              <w:rPr>
                <w:b/>
                <w:sz w:val="19"/>
                <w:szCs w:val="19"/>
              </w:rPr>
              <w:t>zapisRealizacjiReceptyFarmaceutyczn</w:t>
            </w:r>
            <w:r>
              <w:rPr>
                <w:b/>
                <w:sz w:val="19"/>
                <w:szCs w:val="19"/>
              </w:rPr>
              <w:t xml:space="preserve">ej </w:t>
            </w:r>
            <w:r w:rsidRPr="00383A1E">
              <w:rPr>
                <w:rStyle w:val="Odwoanieprzypisudolnego"/>
                <w:b/>
                <w:sz w:val="19"/>
                <w:szCs w:val="19"/>
              </w:rPr>
              <w:footnoteReference w:id="7"/>
            </w:r>
          </w:p>
        </w:tc>
        <w:tc>
          <w:tcPr>
            <w:tcW w:w="1985" w:type="dxa"/>
          </w:tcPr>
          <w:p w14:paraId="4356CA0D"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73922FFC" w14:textId="77777777" w:rsidR="00764AB7" w:rsidRPr="009A5AB3" w:rsidRDefault="00764AB7" w:rsidP="00764AB7">
            <w:pPr>
              <w:spacing w:before="60" w:after="60" w:line="240" w:lineRule="auto"/>
              <w:rPr>
                <w:sz w:val="18"/>
                <w:szCs w:val="18"/>
              </w:rPr>
            </w:pPr>
            <w:r w:rsidRPr="009A5AB3">
              <w:rPr>
                <w:sz w:val="18"/>
                <w:szCs w:val="18"/>
              </w:rPr>
              <w:t>FARMACEUTA</w:t>
            </w:r>
          </w:p>
        </w:tc>
      </w:tr>
      <w:tr w:rsidR="00764AB7" w:rsidRPr="00C93E94" w14:paraId="54E9AE9C" w14:textId="77777777" w:rsidTr="38F37DC2">
        <w:trPr>
          <w:cantSplit/>
        </w:trPr>
        <w:tc>
          <w:tcPr>
            <w:tcW w:w="4106" w:type="dxa"/>
          </w:tcPr>
          <w:p w14:paraId="3CA547EF" w14:textId="77777777" w:rsidR="00764AB7" w:rsidRPr="00383A1E" w:rsidRDefault="00764AB7" w:rsidP="00764AB7">
            <w:pPr>
              <w:spacing w:before="60" w:after="60" w:line="240" w:lineRule="auto"/>
              <w:rPr>
                <w:b/>
                <w:sz w:val="19"/>
                <w:szCs w:val="19"/>
              </w:rPr>
            </w:pPr>
            <w:r w:rsidRPr="00383A1E">
              <w:rPr>
                <w:b/>
                <w:sz w:val="19"/>
                <w:szCs w:val="19"/>
              </w:rPr>
              <w:t>wyszukanieDokumentowRealizacjiRecept</w:t>
            </w:r>
          </w:p>
        </w:tc>
        <w:tc>
          <w:tcPr>
            <w:tcW w:w="1985" w:type="dxa"/>
          </w:tcPr>
          <w:p w14:paraId="2BC57823"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19EA829" w14:textId="77777777" w:rsidR="00764AB7" w:rsidRPr="009A5AB3" w:rsidRDefault="00764AB7" w:rsidP="00764AB7">
            <w:pPr>
              <w:spacing w:before="60" w:after="60" w:line="240" w:lineRule="auto"/>
              <w:rPr>
                <w:sz w:val="18"/>
                <w:szCs w:val="18"/>
              </w:rPr>
            </w:pPr>
            <w:r w:rsidRPr="009A5AB3">
              <w:rPr>
                <w:sz w:val="18"/>
                <w:szCs w:val="18"/>
              </w:rPr>
              <w:t>FARMACEUTA</w:t>
            </w:r>
          </w:p>
          <w:p w14:paraId="4EA617BE"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3294D3AB" w14:textId="77777777" w:rsidTr="38F37DC2">
        <w:trPr>
          <w:cantSplit/>
        </w:trPr>
        <w:tc>
          <w:tcPr>
            <w:tcW w:w="4106" w:type="dxa"/>
          </w:tcPr>
          <w:p w14:paraId="23DC87AA" w14:textId="77777777" w:rsidR="00764AB7" w:rsidRPr="00383A1E" w:rsidRDefault="00764AB7" w:rsidP="00764AB7">
            <w:pPr>
              <w:spacing w:before="60" w:after="60" w:line="240" w:lineRule="auto"/>
              <w:rPr>
                <w:b/>
                <w:sz w:val="19"/>
                <w:szCs w:val="19"/>
              </w:rPr>
            </w:pPr>
            <w:r w:rsidRPr="00383A1E">
              <w:rPr>
                <w:b/>
                <w:sz w:val="19"/>
                <w:szCs w:val="19"/>
              </w:rPr>
              <w:t>zablokowanieRecepty</w:t>
            </w:r>
          </w:p>
        </w:tc>
        <w:tc>
          <w:tcPr>
            <w:tcW w:w="1985" w:type="dxa"/>
          </w:tcPr>
          <w:p w14:paraId="5E4D5B4C"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8B46AF1" w14:textId="77777777" w:rsidR="00764AB7" w:rsidRPr="009A5AB3" w:rsidRDefault="00764AB7" w:rsidP="00764AB7">
            <w:pPr>
              <w:spacing w:before="60" w:after="60" w:line="240" w:lineRule="auto"/>
              <w:rPr>
                <w:sz w:val="18"/>
                <w:szCs w:val="18"/>
              </w:rPr>
            </w:pPr>
            <w:r w:rsidRPr="009A5AB3">
              <w:rPr>
                <w:sz w:val="18"/>
                <w:szCs w:val="18"/>
              </w:rPr>
              <w:t>FARMACEUTA</w:t>
            </w:r>
          </w:p>
          <w:p w14:paraId="1C7794D1"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3EBDDB8B" w14:textId="77777777" w:rsidTr="38F37DC2">
        <w:trPr>
          <w:cantSplit/>
        </w:trPr>
        <w:tc>
          <w:tcPr>
            <w:tcW w:w="4106" w:type="dxa"/>
          </w:tcPr>
          <w:p w14:paraId="12891460" w14:textId="77777777" w:rsidR="00764AB7" w:rsidRPr="00383A1E" w:rsidRDefault="00764AB7" w:rsidP="00764AB7">
            <w:pPr>
              <w:spacing w:before="60" w:after="60" w:line="240" w:lineRule="auto"/>
              <w:rPr>
                <w:b/>
                <w:sz w:val="19"/>
                <w:szCs w:val="19"/>
              </w:rPr>
            </w:pPr>
            <w:r w:rsidRPr="00383A1E">
              <w:rPr>
                <w:b/>
                <w:sz w:val="19"/>
                <w:szCs w:val="19"/>
              </w:rPr>
              <w:t>odblokowanieRecepty</w:t>
            </w:r>
          </w:p>
        </w:tc>
        <w:tc>
          <w:tcPr>
            <w:tcW w:w="1985" w:type="dxa"/>
          </w:tcPr>
          <w:p w14:paraId="2FDF64C4"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28298E65" w14:textId="77777777" w:rsidR="00764AB7" w:rsidRPr="009A5AB3" w:rsidRDefault="00764AB7" w:rsidP="00764AB7">
            <w:pPr>
              <w:spacing w:before="60" w:after="60" w:line="240" w:lineRule="auto"/>
              <w:rPr>
                <w:sz w:val="18"/>
                <w:szCs w:val="18"/>
              </w:rPr>
            </w:pPr>
            <w:r w:rsidRPr="009A5AB3">
              <w:rPr>
                <w:sz w:val="18"/>
                <w:szCs w:val="18"/>
              </w:rPr>
              <w:t>FARMACEUTA</w:t>
            </w:r>
          </w:p>
          <w:p w14:paraId="5D486E57"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07794CEE" w14:textId="77777777" w:rsidTr="38F37DC2">
        <w:trPr>
          <w:cantSplit/>
        </w:trPr>
        <w:tc>
          <w:tcPr>
            <w:tcW w:w="4106" w:type="dxa"/>
          </w:tcPr>
          <w:p w14:paraId="149C3878" w14:textId="77777777" w:rsidR="00764AB7" w:rsidRPr="00C93E94" w:rsidRDefault="00764AB7" w:rsidP="00764AB7">
            <w:pPr>
              <w:spacing w:before="60" w:after="60" w:line="240" w:lineRule="auto"/>
              <w:rPr>
                <w:b/>
                <w:sz w:val="20"/>
                <w:szCs w:val="20"/>
              </w:rPr>
            </w:pPr>
            <w:r w:rsidRPr="00C93E94">
              <w:rPr>
                <w:b/>
                <w:sz w:val="20"/>
                <w:szCs w:val="20"/>
              </w:rPr>
              <w:lastRenderedPageBreak/>
              <w:t>weryfikacjaPakietuRecept</w:t>
            </w:r>
          </w:p>
        </w:tc>
        <w:tc>
          <w:tcPr>
            <w:tcW w:w="1985" w:type="dxa"/>
          </w:tcPr>
          <w:p w14:paraId="482F0652" w14:textId="77777777" w:rsidR="00764AB7" w:rsidRPr="00C93E94" w:rsidRDefault="00764AB7" w:rsidP="00764AB7">
            <w:pPr>
              <w:spacing w:before="60" w:after="60" w:line="240" w:lineRule="auto"/>
              <w:jc w:val="left"/>
              <w:rPr>
                <w:sz w:val="20"/>
                <w:szCs w:val="20"/>
              </w:rPr>
            </w:pPr>
            <w:r w:rsidRPr="00C93E94">
              <w:rPr>
                <w:sz w:val="20"/>
                <w:szCs w:val="20"/>
              </w:rPr>
              <w:t>System zewnętrzny podmiotu leczniczego</w:t>
            </w:r>
          </w:p>
        </w:tc>
        <w:tc>
          <w:tcPr>
            <w:tcW w:w="2976" w:type="dxa"/>
          </w:tcPr>
          <w:p w14:paraId="4F125081" w14:textId="77777777" w:rsidR="00764AB7" w:rsidRPr="009A5AB3" w:rsidRDefault="00764AB7" w:rsidP="00764AB7">
            <w:pPr>
              <w:spacing w:before="60" w:after="60" w:line="240" w:lineRule="auto"/>
              <w:rPr>
                <w:sz w:val="18"/>
                <w:szCs w:val="18"/>
              </w:rPr>
            </w:pPr>
            <w:r w:rsidRPr="009A5AB3">
              <w:rPr>
                <w:sz w:val="18"/>
                <w:szCs w:val="18"/>
              </w:rPr>
              <w:t>LEKARZ_LEK_DENTYSTA_FELCZER</w:t>
            </w:r>
          </w:p>
          <w:p w14:paraId="0CA7411A" w14:textId="77777777" w:rsidR="00764AB7" w:rsidRPr="009A5AB3" w:rsidRDefault="00764AB7" w:rsidP="00764AB7">
            <w:pPr>
              <w:spacing w:before="60" w:after="60" w:line="240" w:lineRule="auto"/>
              <w:rPr>
                <w:sz w:val="18"/>
                <w:szCs w:val="18"/>
              </w:rPr>
            </w:pPr>
            <w:r w:rsidRPr="009A5AB3">
              <w:rPr>
                <w:sz w:val="18"/>
                <w:szCs w:val="18"/>
              </w:rPr>
              <w:t>PIELEGNIARKA_POLOZNA</w:t>
            </w:r>
          </w:p>
        </w:tc>
      </w:tr>
      <w:tr w:rsidR="00764AB7" w:rsidRPr="00C93E94" w14:paraId="31366CC4" w14:textId="77777777" w:rsidTr="38F37DC2">
        <w:trPr>
          <w:cantSplit/>
        </w:trPr>
        <w:tc>
          <w:tcPr>
            <w:tcW w:w="4106" w:type="dxa"/>
          </w:tcPr>
          <w:p w14:paraId="5388E8B4" w14:textId="77777777" w:rsidR="00764AB7" w:rsidRPr="00C93E94" w:rsidRDefault="00764AB7" w:rsidP="00764AB7">
            <w:pPr>
              <w:spacing w:before="60" w:after="60" w:line="240" w:lineRule="auto"/>
              <w:rPr>
                <w:b/>
                <w:sz w:val="20"/>
                <w:szCs w:val="20"/>
              </w:rPr>
            </w:pPr>
            <w:r w:rsidRPr="00C93E94">
              <w:rPr>
                <w:b/>
                <w:sz w:val="20"/>
                <w:szCs w:val="20"/>
              </w:rPr>
              <w:t>zapisKorektyDokumentuRealizacjiRecepty</w:t>
            </w:r>
          </w:p>
        </w:tc>
        <w:tc>
          <w:tcPr>
            <w:tcW w:w="1985" w:type="dxa"/>
          </w:tcPr>
          <w:p w14:paraId="46541B9B"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23B3D776" w14:textId="77777777" w:rsidR="00764AB7" w:rsidRPr="009A5AB3" w:rsidRDefault="00764AB7" w:rsidP="00764AB7">
            <w:pPr>
              <w:spacing w:before="60" w:after="60" w:line="240" w:lineRule="auto"/>
              <w:rPr>
                <w:sz w:val="18"/>
                <w:szCs w:val="18"/>
              </w:rPr>
            </w:pPr>
            <w:r w:rsidRPr="009A5AB3">
              <w:rPr>
                <w:sz w:val="18"/>
                <w:szCs w:val="18"/>
              </w:rPr>
              <w:t>FARMACEUTA</w:t>
            </w:r>
          </w:p>
          <w:p w14:paraId="455D8EA7"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363D2998" w14:textId="77777777" w:rsidTr="38F37DC2">
        <w:trPr>
          <w:cantSplit/>
        </w:trPr>
        <w:tc>
          <w:tcPr>
            <w:tcW w:w="4106" w:type="dxa"/>
          </w:tcPr>
          <w:p w14:paraId="0FF77BB7" w14:textId="77777777" w:rsidR="00764AB7" w:rsidRPr="00C93E94" w:rsidRDefault="00764AB7" w:rsidP="00764AB7">
            <w:pPr>
              <w:spacing w:before="60" w:after="60" w:line="240" w:lineRule="auto"/>
              <w:rPr>
                <w:b/>
                <w:sz w:val="20"/>
                <w:szCs w:val="20"/>
              </w:rPr>
            </w:pPr>
            <w:r w:rsidRPr="00C93E94">
              <w:rPr>
                <w:b/>
                <w:sz w:val="20"/>
                <w:szCs w:val="20"/>
              </w:rPr>
              <w:t>zapisDokumentuAnulowaniaRecepty</w:t>
            </w:r>
          </w:p>
        </w:tc>
        <w:tc>
          <w:tcPr>
            <w:tcW w:w="1985" w:type="dxa"/>
          </w:tcPr>
          <w:p w14:paraId="2451CD29" w14:textId="77777777" w:rsidR="00764AB7" w:rsidRPr="00C93E94" w:rsidRDefault="00764AB7" w:rsidP="00764AB7">
            <w:pPr>
              <w:spacing w:before="60" w:after="60" w:line="240" w:lineRule="auto"/>
              <w:jc w:val="left"/>
              <w:rPr>
                <w:sz w:val="20"/>
                <w:szCs w:val="20"/>
              </w:rPr>
            </w:pPr>
            <w:r w:rsidRPr="00C93E94">
              <w:rPr>
                <w:sz w:val="20"/>
                <w:szCs w:val="20"/>
              </w:rPr>
              <w:t>System zewnętrzny podmiotu leczniczego</w:t>
            </w:r>
          </w:p>
        </w:tc>
        <w:tc>
          <w:tcPr>
            <w:tcW w:w="2976" w:type="dxa"/>
          </w:tcPr>
          <w:p w14:paraId="713861C7" w14:textId="77777777" w:rsidR="00764AB7" w:rsidRPr="009A5AB3" w:rsidRDefault="00764AB7" w:rsidP="00764AB7">
            <w:pPr>
              <w:spacing w:before="60" w:after="60" w:line="240" w:lineRule="auto"/>
              <w:rPr>
                <w:sz w:val="18"/>
                <w:szCs w:val="18"/>
              </w:rPr>
            </w:pPr>
            <w:r w:rsidRPr="009A5AB3">
              <w:rPr>
                <w:sz w:val="18"/>
                <w:szCs w:val="18"/>
              </w:rPr>
              <w:t>LEKARZ_LEK_DENTYSTA_FELCZER</w:t>
            </w:r>
          </w:p>
          <w:p w14:paraId="1B0BFEDD" w14:textId="77777777" w:rsidR="00764AB7" w:rsidRPr="009A5AB3" w:rsidRDefault="00764AB7" w:rsidP="00764AB7">
            <w:pPr>
              <w:spacing w:before="60" w:after="60" w:line="240" w:lineRule="auto"/>
              <w:rPr>
                <w:sz w:val="18"/>
                <w:szCs w:val="18"/>
              </w:rPr>
            </w:pPr>
            <w:r w:rsidRPr="009A5AB3">
              <w:rPr>
                <w:sz w:val="18"/>
                <w:szCs w:val="18"/>
              </w:rPr>
              <w:t>PIELEGNIARKA_POLOZNA</w:t>
            </w:r>
          </w:p>
        </w:tc>
      </w:tr>
      <w:tr w:rsidR="00764AB7" w:rsidRPr="00C93E94" w14:paraId="69FA5C43" w14:textId="77777777" w:rsidTr="38F37DC2">
        <w:trPr>
          <w:cantSplit/>
        </w:trPr>
        <w:tc>
          <w:tcPr>
            <w:tcW w:w="4106" w:type="dxa"/>
          </w:tcPr>
          <w:p w14:paraId="637186BB" w14:textId="77777777" w:rsidR="00764AB7" w:rsidRPr="00C93E94" w:rsidRDefault="00764AB7" w:rsidP="00764AB7">
            <w:pPr>
              <w:spacing w:before="60" w:after="60" w:line="240" w:lineRule="auto"/>
              <w:rPr>
                <w:b/>
                <w:sz w:val="20"/>
                <w:szCs w:val="20"/>
              </w:rPr>
            </w:pPr>
            <w:r w:rsidRPr="00C93E94">
              <w:rPr>
                <w:b/>
                <w:sz w:val="20"/>
                <w:szCs w:val="20"/>
              </w:rPr>
              <w:t>wyszukanieDokumentowAnulowaniaRecept</w:t>
            </w:r>
          </w:p>
        </w:tc>
        <w:tc>
          <w:tcPr>
            <w:tcW w:w="1985" w:type="dxa"/>
          </w:tcPr>
          <w:p w14:paraId="154A9DF6" w14:textId="77777777" w:rsidR="00764AB7" w:rsidRPr="00C93E94" w:rsidRDefault="00764AB7" w:rsidP="00764AB7">
            <w:pPr>
              <w:spacing w:before="60" w:after="60" w:line="240" w:lineRule="auto"/>
              <w:jc w:val="left"/>
              <w:rPr>
                <w:sz w:val="20"/>
                <w:szCs w:val="20"/>
              </w:rPr>
            </w:pPr>
            <w:r w:rsidRPr="00C93E94">
              <w:rPr>
                <w:sz w:val="20"/>
                <w:szCs w:val="20"/>
              </w:rPr>
              <w:t>System zewnętrzny podmiotu leczniczego</w:t>
            </w:r>
          </w:p>
        </w:tc>
        <w:tc>
          <w:tcPr>
            <w:tcW w:w="2976" w:type="dxa"/>
          </w:tcPr>
          <w:p w14:paraId="6A9A9AAA" w14:textId="77777777" w:rsidR="00764AB7" w:rsidRPr="009A5AB3" w:rsidRDefault="00764AB7" w:rsidP="00764AB7">
            <w:pPr>
              <w:spacing w:before="60" w:after="60" w:line="240" w:lineRule="auto"/>
              <w:rPr>
                <w:sz w:val="18"/>
                <w:szCs w:val="18"/>
              </w:rPr>
            </w:pPr>
            <w:r w:rsidRPr="009A5AB3">
              <w:rPr>
                <w:sz w:val="18"/>
                <w:szCs w:val="18"/>
              </w:rPr>
              <w:t>LEKARZ_LEK_DENTYSTA_FELCZER</w:t>
            </w:r>
          </w:p>
          <w:p w14:paraId="482C63B8" w14:textId="77777777" w:rsidR="00764AB7" w:rsidRPr="009A5AB3" w:rsidRDefault="00764AB7" w:rsidP="00764AB7">
            <w:pPr>
              <w:spacing w:before="60" w:after="60" w:line="240" w:lineRule="auto"/>
              <w:rPr>
                <w:sz w:val="18"/>
                <w:szCs w:val="18"/>
              </w:rPr>
            </w:pPr>
            <w:r w:rsidRPr="009A5AB3">
              <w:rPr>
                <w:sz w:val="18"/>
                <w:szCs w:val="18"/>
              </w:rPr>
              <w:t>PIELEGNIARKA_POLOZNA</w:t>
            </w:r>
          </w:p>
        </w:tc>
      </w:tr>
      <w:tr w:rsidR="00764AB7" w:rsidRPr="00C93E94" w14:paraId="0BC4E248" w14:textId="77777777" w:rsidTr="38F37DC2">
        <w:trPr>
          <w:cantSplit/>
        </w:trPr>
        <w:tc>
          <w:tcPr>
            <w:tcW w:w="4106" w:type="dxa"/>
          </w:tcPr>
          <w:p w14:paraId="44B26F0D" w14:textId="77777777" w:rsidR="00764AB7" w:rsidRPr="00C93E94" w:rsidRDefault="00764AB7" w:rsidP="00764AB7">
            <w:pPr>
              <w:spacing w:before="60" w:after="60" w:line="240" w:lineRule="auto"/>
              <w:rPr>
                <w:b/>
                <w:sz w:val="20"/>
                <w:szCs w:val="20"/>
              </w:rPr>
            </w:pPr>
            <w:r w:rsidRPr="00C93E94">
              <w:rPr>
                <w:b/>
                <w:sz w:val="20"/>
                <w:szCs w:val="20"/>
              </w:rPr>
              <w:t>odczytDokumentuAnulowaniaRecepty</w:t>
            </w:r>
          </w:p>
        </w:tc>
        <w:tc>
          <w:tcPr>
            <w:tcW w:w="1985" w:type="dxa"/>
          </w:tcPr>
          <w:p w14:paraId="0C5B111B" w14:textId="77777777" w:rsidR="00764AB7" w:rsidRPr="00C93E94" w:rsidRDefault="00764AB7" w:rsidP="00764AB7">
            <w:pPr>
              <w:spacing w:before="60" w:after="60" w:line="240" w:lineRule="auto"/>
              <w:jc w:val="left"/>
              <w:rPr>
                <w:sz w:val="20"/>
                <w:szCs w:val="20"/>
              </w:rPr>
            </w:pPr>
            <w:r w:rsidRPr="00C93E94">
              <w:rPr>
                <w:sz w:val="20"/>
                <w:szCs w:val="20"/>
              </w:rPr>
              <w:t>System zewnętrzny podmiotu leczniczego</w:t>
            </w:r>
          </w:p>
        </w:tc>
        <w:tc>
          <w:tcPr>
            <w:tcW w:w="2976" w:type="dxa"/>
          </w:tcPr>
          <w:p w14:paraId="1CABE1F2" w14:textId="77777777" w:rsidR="00764AB7" w:rsidRPr="009A5AB3" w:rsidRDefault="00764AB7" w:rsidP="00764AB7">
            <w:pPr>
              <w:spacing w:before="60" w:after="60" w:line="240" w:lineRule="auto"/>
              <w:rPr>
                <w:sz w:val="18"/>
                <w:szCs w:val="18"/>
              </w:rPr>
            </w:pPr>
            <w:r w:rsidRPr="009A5AB3">
              <w:rPr>
                <w:sz w:val="18"/>
                <w:szCs w:val="18"/>
              </w:rPr>
              <w:t>LEKARZ_LEK_DENTYSTA_FELCZER</w:t>
            </w:r>
          </w:p>
          <w:p w14:paraId="0907D00B" w14:textId="77777777" w:rsidR="00764AB7" w:rsidRPr="009A5AB3" w:rsidRDefault="00764AB7" w:rsidP="00764AB7">
            <w:pPr>
              <w:spacing w:before="60" w:after="60" w:line="240" w:lineRule="auto"/>
              <w:rPr>
                <w:sz w:val="18"/>
                <w:szCs w:val="18"/>
              </w:rPr>
            </w:pPr>
            <w:r w:rsidRPr="009A5AB3">
              <w:rPr>
                <w:sz w:val="18"/>
                <w:szCs w:val="18"/>
              </w:rPr>
              <w:t>PIELEGNIARKA_POLOZNA</w:t>
            </w:r>
          </w:p>
        </w:tc>
      </w:tr>
      <w:tr w:rsidR="00764AB7" w:rsidRPr="00C93E94" w14:paraId="2101DF02" w14:textId="77777777" w:rsidTr="38F37DC2">
        <w:trPr>
          <w:cantSplit/>
        </w:trPr>
        <w:tc>
          <w:tcPr>
            <w:tcW w:w="4106" w:type="dxa"/>
          </w:tcPr>
          <w:p w14:paraId="1B29A50C" w14:textId="77777777" w:rsidR="00764AB7" w:rsidRPr="00C93E94" w:rsidRDefault="00764AB7" w:rsidP="00764AB7">
            <w:pPr>
              <w:spacing w:before="60" w:after="60" w:line="240" w:lineRule="auto"/>
              <w:rPr>
                <w:b/>
                <w:sz w:val="20"/>
                <w:szCs w:val="20"/>
              </w:rPr>
            </w:pPr>
            <w:r w:rsidRPr="00C93E94">
              <w:rPr>
                <w:b/>
                <w:sz w:val="20"/>
                <w:szCs w:val="20"/>
              </w:rPr>
              <w:t>zapisDokumentuAnulowaniaReceptyFarmaceutycznej</w:t>
            </w:r>
          </w:p>
        </w:tc>
        <w:tc>
          <w:tcPr>
            <w:tcW w:w="1985" w:type="dxa"/>
          </w:tcPr>
          <w:p w14:paraId="27AD7C60"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45893F7F" w14:textId="77777777" w:rsidR="00764AB7" w:rsidRPr="009A5AB3" w:rsidRDefault="00764AB7" w:rsidP="00764AB7">
            <w:pPr>
              <w:spacing w:before="60" w:after="60" w:line="240" w:lineRule="auto"/>
              <w:rPr>
                <w:sz w:val="18"/>
                <w:szCs w:val="18"/>
              </w:rPr>
            </w:pPr>
            <w:r w:rsidRPr="009A5AB3">
              <w:rPr>
                <w:sz w:val="18"/>
                <w:szCs w:val="18"/>
              </w:rPr>
              <w:t>FARMACEUTA</w:t>
            </w:r>
          </w:p>
          <w:p w14:paraId="3D55D60F"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059B87E1" w14:textId="77777777" w:rsidTr="38F37DC2">
        <w:trPr>
          <w:cantSplit/>
        </w:trPr>
        <w:tc>
          <w:tcPr>
            <w:tcW w:w="4106" w:type="dxa"/>
          </w:tcPr>
          <w:p w14:paraId="5FD5163C" w14:textId="77777777" w:rsidR="00764AB7" w:rsidRPr="00C93E94" w:rsidRDefault="00764AB7" w:rsidP="00764AB7">
            <w:pPr>
              <w:spacing w:before="60" w:after="60" w:line="240" w:lineRule="auto"/>
              <w:rPr>
                <w:b/>
                <w:sz w:val="20"/>
                <w:szCs w:val="20"/>
              </w:rPr>
            </w:pPr>
            <w:r w:rsidRPr="00C93E94">
              <w:rPr>
                <w:b/>
                <w:sz w:val="20"/>
                <w:szCs w:val="20"/>
              </w:rPr>
              <w:t>odczytDokumentuRealizacjiRecepty</w:t>
            </w:r>
          </w:p>
        </w:tc>
        <w:tc>
          <w:tcPr>
            <w:tcW w:w="1985" w:type="dxa"/>
          </w:tcPr>
          <w:p w14:paraId="0CC2D2B8"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291A84EF" w14:textId="77777777" w:rsidR="00764AB7" w:rsidRPr="009A5AB3" w:rsidRDefault="00764AB7" w:rsidP="00764AB7">
            <w:pPr>
              <w:spacing w:before="60" w:after="60" w:line="240" w:lineRule="auto"/>
              <w:rPr>
                <w:sz w:val="18"/>
                <w:szCs w:val="18"/>
              </w:rPr>
            </w:pPr>
            <w:r w:rsidRPr="009A5AB3">
              <w:rPr>
                <w:sz w:val="18"/>
                <w:szCs w:val="18"/>
              </w:rPr>
              <w:t>FARMACEUTA</w:t>
            </w:r>
          </w:p>
          <w:p w14:paraId="796A7F1E"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2BF97D31" w14:textId="77777777" w:rsidTr="38F37DC2">
        <w:trPr>
          <w:cantSplit/>
        </w:trPr>
        <w:tc>
          <w:tcPr>
            <w:tcW w:w="4106" w:type="dxa"/>
          </w:tcPr>
          <w:p w14:paraId="3AB87E75" w14:textId="77777777" w:rsidR="00764AB7" w:rsidRPr="00C93E94" w:rsidRDefault="00764AB7" w:rsidP="00764AB7">
            <w:pPr>
              <w:spacing w:before="60" w:after="60" w:line="240" w:lineRule="auto"/>
              <w:rPr>
                <w:b/>
                <w:sz w:val="20"/>
                <w:szCs w:val="20"/>
              </w:rPr>
            </w:pPr>
            <w:r>
              <w:rPr>
                <w:b/>
                <w:sz w:val="20"/>
                <w:szCs w:val="20"/>
              </w:rPr>
              <w:t>wyszukanieReceptUslugobiorcy</w:t>
            </w:r>
          </w:p>
        </w:tc>
        <w:tc>
          <w:tcPr>
            <w:tcW w:w="1985" w:type="dxa"/>
          </w:tcPr>
          <w:p w14:paraId="52D81F6D" w14:textId="77777777" w:rsidR="00764AB7" w:rsidRPr="00C93E94" w:rsidRDefault="00764AB7" w:rsidP="00764AB7">
            <w:pPr>
              <w:spacing w:before="60" w:after="60" w:line="240" w:lineRule="auto"/>
              <w:jc w:val="left"/>
              <w:rPr>
                <w:sz w:val="20"/>
                <w:szCs w:val="20"/>
              </w:rPr>
            </w:pPr>
            <w:r w:rsidRPr="00C93E94">
              <w:rPr>
                <w:sz w:val="20"/>
                <w:szCs w:val="20"/>
              </w:rPr>
              <w:t>System zewnętrzny podmiotu leczniczego</w:t>
            </w:r>
          </w:p>
        </w:tc>
        <w:tc>
          <w:tcPr>
            <w:tcW w:w="2976" w:type="dxa"/>
          </w:tcPr>
          <w:p w14:paraId="483A7908" w14:textId="77777777" w:rsidR="00764AB7" w:rsidRPr="009A5AB3" w:rsidRDefault="00764AB7" w:rsidP="00764AB7">
            <w:pPr>
              <w:spacing w:before="60" w:after="60" w:line="240" w:lineRule="auto"/>
              <w:rPr>
                <w:sz w:val="18"/>
                <w:szCs w:val="18"/>
              </w:rPr>
            </w:pPr>
            <w:r w:rsidRPr="009A5AB3">
              <w:rPr>
                <w:sz w:val="18"/>
                <w:szCs w:val="18"/>
              </w:rPr>
              <w:t>LEKARZ_LEK_DENTYSTA_FELCZER</w:t>
            </w:r>
          </w:p>
          <w:p w14:paraId="0641F8FC" w14:textId="77777777" w:rsidR="00764AB7" w:rsidRPr="009A5AB3" w:rsidRDefault="00764AB7" w:rsidP="00764AB7">
            <w:pPr>
              <w:spacing w:before="60" w:after="60" w:line="240" w:lineRule="auto"/>
              <w:rPr>
                <w:sz w:val="18"/>
                <w:szCs w:val="18"/>
              </w:rPr>
            </w:pPr>
            <w:r w:rsidRPr="009A5AB3">
              <w:rPr>
                <w:sz w:val="18"/>
                <w:szCs w:val="18"/>
              </w:rPr>
              <w:t>PIELEGNIARKA_POLOZNA</w:t>
            </w:r>
          </w:p>
        </w:tc>
      </w:tr>
      <w:tr w:rsidR="00764AB7" w:rsidRPr="00C93E94" w14:paraId="456F91D4" w14:textId="77777777" w:rsidTr="38F37DC2">
        <w:trPr>
          <w:cantSplit/>
        </w:trPr>
        <w:tc>
          <w:tcPr>
            <w:tcW w:w="4106" w:type="dxa"/>
          </w:tcPr>
          <w:p w14:paraId="1D4489A2" w14:textId="77777777" w:rsidR="00764AB7" w:rsidRDefault="00764AB7" w:rsidP="00764AB7">
            <w:pPr>
              <w:spacing w:before="60" w:after="60" w:line="240" w:lineRule="auto"/>
              <w:rPr>
                <w:b/>
                <w:sz w:val="20"/>
                <w:szCs w:val="20"/>
              </w:rPr>
            </w:pPr>
            <w:r>
              <w:rPr>
                <w:b/>
                <w:sz w:val="20"/>
                <w:szCs w:val="20"/>
              </w:rPr>
              <w:t>z</w:t>
            </w:r>
            <w:r w:rsidRPr="00412BBB">
              <w:rPr>
                <w:b/>
                <w:sz w:val="20"/>
                <w:szCs w:val="20"/>
              </w:rPr>
              <w:t>apisPakietuRealizacjiRecept</w:t>
            </w:r>
          </w:p>
        </w:tc>
        <w:tc>
          <w:tcPr>
            <w:tcW w:w="1985" w:type="dxa"/>
          </w:tcPr>
          <w:p w14:paraId="6960D49B"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42C92676" w14:textId="77777777" w:rsidR="00764AB7" w:rsidRPr="009A5AB3" w:rsidRDefault="00764AB7" w:rsidP="00764AB7">
            <w:pPr>
              <w:spacing w:before="60" w:after="60" w:line="240" w:lineRule="auto"/>
              <w:rPr>
                <w:sz w:val="18"/>
                <w:szCs w:val="18"/>
              </w:rPr>
            </w:pPr>
            <w:r w:rsidRPr="009A5AB3">
              <w:rPr>
                <w:sz w:val="18"/>
                <w:szCs w:val="18"/>
              </w:rPr>
              <w:t>FARMACEUTA</w:t>
            </w:r>
          </w:p>
          <w:p w14:paraId="39D542C7" w14:textId="77777777" w:rsidR="00764AB7" w:rsidRPr="009A5AB3" w:rsidRDefault="00764AB7" w:rsidP="00764AB7">
            <w:pPr>
              <w:spacing w:before="60" w:after="60" w:line="240" w:lineRule="auto"/>
              <w:rPr>
                <w:sz w:val="18"/>
                <w:szCs w:val="18"/>
              </w:rPr>
            </w:pPr>
            <w:r w:rsidRPr="009A5AB3">
              <w:rPr>
                <w:sz w:val="18"/>
                <w:szCs w:val="18"/>
              </w:rPr>
              <w:t>TECHNIK_FARMACEUTYCZNY</w:t>
            </w:r>
          </w:p>
        </w:tc>
      </w:tr>
      <w:tr w:rsidR="00764AB7" w:rsidRPr="00C93E94" w14:paraId="7DBC96ED" w14:textId="77777777" w:rsidTr="38F37DC2">
        <w:tc>
          <w:tcPr>
            <w:tcW w:w="4106" w:type="dxa"/>
          </w:tcPr>
          <w:p w14:paraId="09540CA5" w14:textId="3AF9AC29" w:rsidR="00764AB7" w:rsidRPr="00C93E94" w:rsidRDefault="00764AB7" w:rsidP="00764AB7">
            <w:pPr>
              <w:spacing w:before="60" w:after="60" w:line="240" w:lineRule="auto"/>
              <w:rPr>
                <w:b/>
                <w:sz w:val="20"/>
                <w:szCs w:val="20"/>
              </w:rPr>
            </w:pPr>
            <w:r w:rsidRPr="00DB56EE">
              <w:rPr>
                <w:b/>
                <w:sz w:val="20"/>
                <w:szCs w:val="20"/>
              </w:rPr>
              <w:t>wyszukanieReceptUslugobiorcyDoKonsultacji</w:t>
            </w:r>
          </w:p>
        </w:tc>
        <w:tc>
          <w:tcPr>
            <w:tcW w:w="1985" w:type="dxa"/>
          </w:tcPr>
          <w:p w14:paraId="7875C511" w14:textId="40C7B933"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41E4B33A" w14:textId="48F5E27D" w:rsidR="00764AB7" w:rsidRPr="009A5AB3" w:rsidRDefault="00764AB7" w:rsidP="00764AB7">
            <w:pPr>
              <w:spacing w:before="60" w:after="60" w:line="240" w:lineRule="auto"/>
              <w:rPr>
                <w:sz w:val="18"/>
                <w:szCs w:val="18"/>
              </w:rPr>
            </w:pPr>
            <w:r w:rsidRPr="009A5AB3">
              <w:rPr>
                <w:sz w:val="18"/>
                <w:szCs w:val="18"/>
              </w:rPr>
              <w:t>FARMACEUTA</w:t>
            </w:r>
          </w:p>
        </w:tc>
      </w:tr>
      <w:tr w:rsidR="00764AB7" w:rsidRPr="00C93E94" w14:paraId="75E779F3" w14:textId="77777777" w:rsidTr="38F37DC2">
        <w:tc>
          <w:tcPr>
            <w:tcW w:w="4106" w:type="dxa"/>
          </w:tcPr>
          <w:p w14:paraId="61128A60" w14:textId="695C1B69" w:rsidR="00764AB7" w:rsidRPr="00383A1E" w:rsidRDefault="00764AB7" w:rsidP="00764AB7">
            <w:pPr>
              <w:spacing w:before="60" w:after="60" w:line="240" w:lineRule="auto"/>
              <w:rPr>
                <w:b/>
                <w:sz w:val="19"/>
                <w:szCs w:val="19"/>
              </w:rPr>
            </w:pPr>
            <w:r w:rsidRPr="00DB56EE">
              <w:rPr>
                <w:b/>
                <w:sz w:val="19"/>
                <w:szCs w:val="19"/>
              </w:rPr>
              <w:t>odczytReceptyDoKonsultacji</w:t>
            </w:r>
          </w:p>
        </w:tc>
        <w:tc>
          <w:tcPr>
            <w:tcW w:w="1985" w:type="dxa"/>
          </w:tcPr>
          <w:p w14:paraId="1F537FDF"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5749E3D" w14:textId="458F203C" w:rsidR="00764AB7" w:rsidRPr="009A5AB3" w:rsidRDefault="00764AB7" w:rsidP="00764AB7">
            <w:pPr>
              <w:spacing w:before="60" w:after="60" w:line="240" w:lineRule="auto"/>
              <w:rPr>
                <w:sz w:val="18"/>
                <w:szCs w:val="18"/>
              </w:rPr>
            </w:pPr>
            <w:r w:rsidRPr="009A5AB3">
              <w:rPr>
                <w:sz w:val="18"/>
                <w:szCs w:val="18"/>
              </w:rPr>
              <w:t>FARMACEUTA</w:t>
            </w:r>
          </w:p>
        </w:tc>
      </w:tr>
      <w:tr w:rsidR="00764AB7" w:rsidRPr="00C93E94" w14:paraId="669E43FE" w14:textId="77777777" w:rsidTr="38F37DC2">
        <w:tc>
          <w:tcPr>
            <w:tcW w:w="4106" w:type="dxa"/>
          </w:tcPr>
          <w:p w14:paraId="673DC38C" w14:textId="7F6AE8D1" w:rsidR="00764AB7" w:rsidRPr="00383A1E" w:rsidRDefault="00764AB7" w:rsidP="00764AB7">
            <w:pPr>
              <w:spacing w:before="60" w:after="60" w:line="240" w:lineRule="auto"/>
              <w:rPr>
                <w:b/>
                <w:sz w:val="19"/>
                <w:szCs w:val="19"/>
              </w:rPr>
            </w:pPr>
            <w:r w:rsidRPr="00DB56EE">
              <w:rPr>
                <w:b/>
                <w:sz w:val="19"/>
                <w:szCs w:val="19"/>
              </w:rPr>
              <w:t>wyszukanieRealizacjiReceptDoKonsultacji</w:t>
            </w:r>
          </w:p>
        </w:tc>
        <w:tc>
          <w:tcPr>
            <w:tcW w:w="1985" w:type="dxa"/>
          </w:tcPr>
          <w:p w14:paraId="4783B3CA" w14:textId="77777777" w:rsidR="00764AB7" w:rsidRPr="00C93E94" w:rsidRDefault="00764AB7" w:rsidP="00764AB7">
            <w:pPr>
              <w:spacing w:before="60" w:after="60" w:line="240" w:lineRule="auto"/>
              <w:jc w:val="left"/>
              <w:rPr>
                <w:sz w:val="20"/>
                <w:szCs w:val="20"/>
              </w:rPr>
            </w:pPr>
            <w:r w:rsidRPr="00C93E94">
              <w:rPr>
                <w:sz w:val="20"/>
                <w:szCs w:val="20"/>
              </w:rPr>
              <w:t>System zewnętrzny apteki</w:t>
            </w:r>
          </w:p>
        </w:tc>
        <w:tc>
          <w:tcPr>
            <w:tcW w:w="2976" w:type="dxa"/>
          </w:tcPr>
          <w:p w14:paraId="513B2F9C" w14:textId="01B7DCE2" w:rsidR="00764AB7" w:rsidRPr="009A5AB3" w:rsidRDefault="00764AB7" w:rsidP="00764AB7">
            <w:pPr>
              <w:spacing w:before="60" w:after="60" w:line="240" w:lineRule="auto"/>
              <w:rPr>
                <w:sz w:val="18"/>
                <w:szCs w:val="18"/>
              </w:rPr>
            </w:pPr>
            <w:r w:rsidRPr="009A5AB3">
              <w:rPr>
                <w:sz w:val="18"/>
                <w:szCs w:val="18"/>
              </w:rPr>
              <w:t>FARMACEUTA</w:t>
            </w:r>
          </w:p>
        </w:tc>
      </w:tr>
      <w:tr w:rsidR="000A453F" w14:paraId="22DF2E38" w14:textId="77777777" w:rsidTr="38F37DC2">
        <w:tc>
          <w:tcPr>
            <w:tcW w:w="4106" w:type="dxa"/>
          </w:tcPr>
          <w:p w14:paraId="635EBA7E" w14:textId="0EDF7528" w:rsidR="000A453F" w:rsidRPr="46C127E3" w:rsidRDefault="000A453F" w:rsidP="000A453F">
            <w:pPr>
              <w:spacing w:before="60" w:after="60" w:line="240" w:lineRule="auto"/>
              <w:rPr>
                <w:b/>
                <w:bCs/>
                <w:sz w:val="19"/>
                <w:szCs w:val="19"/>
              </w:rPr>
            </w:pPr>
            <w:r w:rsidRPr="000A453F">
              <w:rPr>
                <w:b/>
                <w:bCs/>
                <w:sz w:val="19"/>
                <w:szCs w:val="19"/>
              </w:rPr>
              <w:t>rozszerzoneWyszukiwanieReceptUslugobiorcy</w:t>
            </w:r>
          </w:p>
        </w:tc>
        <w:tc>
          <w:tcPr>
            <w:tcW w:w="1985" w:type="dxa"/>
          </w:tcPr>
          <w:p w14:paraId="4425637E" w14:textId="44EB2AB2" w:rsidR="000A453F" w:rsidRPr="46C127E3" w:rsidRDefault="000A453F" w:rsidP="000A453F">
            <w:pPr>
              <w:spacing w:before="60" w:after="60" w:line="240" w:lineRule="auto"/>
              <w:jc w:val="left"/>
              <w:rPr>
                <w:sz w:val="20"/>
                <w:szCs w:val="20"/>
              </w:rPr>
            </w:pPr>
            <w:r w:rsidRPr="00C93E94">
              <w:rPr>
                <w:sz w:val="20"/>
                <w:szCs w:val="20"/>
              </w:rPr>
              <w:t>System zewnętrzny podmiotu leczniczego</w:t>
            </w:r>
          </w:p>
        </w:tc>
        <w:tc>
          <w:tcPr>
            <w:tcW w:w="2976" w:type="dxa"/>
          </w:tcPr>
          <w:p w14:paraId="0E3749C9" w14:textId="77777777" w:rsidR="000A453F" w:rsidRPr="009A5AB3" w:rsidRDefault="000A453F" w:rsidP="000A453F">
            <w:pPr>
              <w:spacing w:before="60" w:after="60" w:line="240" w:lineRule="auto"/>
              <w:rPr>
                <w:sz w:val="18"/>
                <w:szCs w:val="18"/>
              </w:rPr>
            </w:pPr>
            <w:r w:rsidRPr="009A5AB3">
              <w:rPr>
                <w:sz w:val="18"/>
                <w:szCs w:val="18"/>
              </w:rPr>
              <w:t>LEKARZ_LEK_DENTYSTA_FELCZER</w:t>
            </w:r>
          </w:p>
          <w:p w14:paraId="6966ABF1" w14:textId="375339DC" w:rsidR="000A453F" w:rsidRPr="46C127E3" w:rsidRDefault="000A453F" w:rsidP="000A453F">
            <w:pPr>
              <w:spacing w:before="60" w:after="60" w:line="240" w:lineRule="auto"/>
              <w:rPr>
                <w:sz w:val="18"/>
                <w:szCs w:val="18"/>
              </w:rPr>
            </w:pPr>
            <w:r w:rsidRPr="009A5AB3">
              <w:rPr>
                <w:sz w:val="18"/>
                <w:szCs w:val="18"/>
              </w:rPr>
              <w:t>PIELEGNIARKA_POLOZNA</w:t>
            </w:r>
          </w:p>
        </w:tc>
      </w:tr>
    </w:tbl>
    <w:p w14:paraId="608E087C" w14:textId="77777777" w:rsidR="00014FD7" w:rsidRDefault="00014FD7" w:rsidP="00911709">
      <w:pPr>
        <w:spacing w:line="288" w:lineRule="auto"/>
      </w:pPr>
    </w:p>
    <w:p w14:paraId="643A3B12" w14:textId="4F53E53C" w:rsidR="00E46697" w:rsidRPr="00C93E94" w:rsidRDefault="00E46697" w:rsidP="00911709">
      <w:pPr>
        <w:spacing w:line="288" w:lineRule="auto"/>
      </w:pPr>
      <w:r w:rsidRPr="00C93E94">
        <w:t>W innych przypadkach wywołanie zakończy się zwróceniem błędu.</w:t>
      </w:r>
    </w:p>
    <w:p w14:paraId="28F8FF33" w14:textId="5A67D83B" w:rsidR="00E46697" w:rsidRPr="00C93E94" w:rsidRDefault="417C2550" w:rsidP="006A3CEB">
      <w:pPr>
        <w:pStyle w:val="Nagwek2"/>
        <w:rPr>
          <w:rFonts w:eastAsia="Arial"/>
          <w:szCs w:val="36"/>
        </w:rPr>
      </w:pPr>
      <w:bookmarkStart w:id="116" w:name="_Toc487461993"/>
      <w:bookmarkStart w:id="117" w:name="_Toc501107033"/>
      <w:bookmarkStart w:id="118" w:name="_Toc1402471"/>
      <w:bookmarkStart w:id="119" w:name="_Toc49411566"/>
      <w:bookmarkStart w:id="120" w:name="_Toc66051195"/>
      <w:r>
        <w:lastRenderedPageBreak/>
        <w:t>Struktura obiektów biznesowych</w:t>
      </w:r>
      <w:bookmarkEnd w:id="116"/>
      <w:bookmarkEnd w:id="117"/>
      <w:bookmarkEnd w:id="118"/>
      <w:bookmarkEnd w:id="119"/>
      <w:bookmarkEnd w:id="120"/>
    </w:p>
    <w:p w14:paraId="73632350" w14:textId="77777777" w:rsidR="00E46697" w:rsidRPr="00C93E94" w:rsidRDefault="00E46697" w:rsidP="00911709">
      <w:pPr>
        <w:spacing w:line="288" w:lineRule="auto"/>
      </w:pPr>
      <w:r w:rsidRPr="00C93E94">
        <w:t>Poniższy diagram przedstawia najważniejsze relacje pomiędzy obiektami w systemie P1 oraz sposoby identyfikacji obiektów oraz kluczowe z punktu widzenia integracji atrybuty.</w:t>
      </w:r>
    </w:p>
    <w:p w14:paraId="3D4EA175" w14:textId="48182597" w:rsidR="00E46697" w:rsidRPr="00C93E94" w:rsidRDefault="00E46697" w:rsidP="00911709">
      <w:pPr>
        <w:spacing w:line="288" w:lineRule="auto"/>
        <w:jc w:val="center"/>
      </w:pPr>
      <w:r>
        <w:rPr>
          <w:noProof/>
          <w:lang w:eastAsia="pl-PL"/>
        </w:rPr>
        <w:drawing>
          <wp:inline distT="0" distB="0" distL="0" distR="0" wp14:anchorId="7EF811BC" wp14:editId="2B70EBA0">
            <wp:extent cx="3244132" cy="2942764"/>
            <wp:effectExtent l="0" t="0" r="0" b="0"/>
            <wp:docPr id="128311668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4">
                      <a:extLst>
                        <a:ext uri="{28A0092B-C50C-407E-A947-70E740481C1C}">
                          <a14:useLocalDpi xmlns:a14="http://schemas.microsoft.com/office/drawing/2010/main" val="0"/>
                        </a:ext>
                      </a:extLst>
                    </a:blip>
                    <a:stretch>
                      <a:fillRect/>
                    </a:stretch>
                  </pic:blipFill>
                  <pic:spPr>
                    <a:xfrm>
                      <a:off x="0" y="0"/>
                      <a:ext cx="3244132" cy="2942764"/>
                    </a:xfrm>
                    <a:prstGeom prst="rect">
                      <a:avLst/>
                    </a:prstGeom>
                  </pic:spPr>
                </pic:pic>
              </a:graphicData>
            </a:graphic>
          </wp:inline>
        </w:drawing>
      </w:r>
    </w:p>
    <w:p w14:paraId="0C94E6D7" w14:textId="77777777" w:rsidR="00E46697" w:rsidRPr="00C93E94" w:rsidRDefault="00E46697" w:rsidP="00911709">
      <w:pPr>
        <w:spacing w:line="288" w:lineRule="auto"/>
      </w:pPr>
      <w:r w:rsidRPr="00C93E94">
        <w:t>Każda recepta przetwarzana przez system P1 jest umieszczana w pakiecie. Pakiet może zawierać dowolną liczbę recept, aczkolwiek ze względów technicznych maksymalna ilość recept zwracanych przez system P1 jest ograniczona (zbyt duża ilość recept powoduje, iż system zwraca błąd). Poniżej wskazano znaczenie poszczególnych atrybutów:</w:t>
      </w:r>
    </w:p>
    <w:p w14:paraId="476877B5" w14:textId="77777777" w:rsidR="00E46697" w:rsidRPr="00C93E94" w:rsidRDefault="00E46697" w:rsidP="00B57192">
      <w:pPr>
        <w:pStyle w:val="Akapitzlist"/>
        <w:numPr>
          <w:ilvl w:val="0"/>
          <w:numId w:val="49"/>
        </w:numPr>
        <w:spacing w:line="288" w:lineRule="auto"/>
        <w:rPr>
          <w:rFonts w:ascii="Arial" w:hAnsi="Arial" w:cs="Arial"/>
        </w:rPr>
      </w:pPr>
      <w:r w:rsidRPr="00C93E94">
        <w:rPr>
          <w:rFonts w:ascii="Arial" w:hAnsi="Arial" w:cs="Arial"/>
          <w:b/>
        </w:rPr>
        <w:t>Klucz pakietu</w:t>
      </w:r>
      <w:r w:rsidRPr="00C93E94">
        <w:rPr>
          <w:rFonts w:ascii="Arial" w:hAnsi="Arial" w:cs="Arial"/>
        </w:rPr>
        <w:t xml:space="preserve"> – unikalny ciąg cyfr udostępniany pacjentowi podczas wizyty, na podstawie którego System zewnętrzny apteki wyszuka pakiet,</w:t>
      </w:r>
    </w:p>
    <w:p w14:paraId="0DC53E0A" w14:textId="77777777" w:rsidR="00E46697" w:rsidRPr="00C93E94" w:rsidRDefault="00E46697" w:rsidP="00B57192">
      <w:pPr>
        <w:pStyle w:val="Akapitzlist"/>
        <w:numPr>
          <w:ilvl w:val="0"/>
          <w:numId w:val="49"/>
        </w:numPr>
        <w:spacing w:line="288" w:lineRule="auto"/>
        <w:rPr>
          <w:rFonts w:ascii="Arial" w:hAnsi="Arial" w:cs="Arial"/>
        </w:rPr>
      </w:pPr>
      <w:r w:rsidRPr="00C93E94">
        <w:rPr>
          <w:rFonts w:ascii="Arial" w:hAnsi="Arial" w:cs="Arial"/>
          <w:b/>
        </w:rPr>
        <w:t>Kod pakietu</w:t>
      </w:r>
      <w:r w:rsidRPr="00C93E94">
        <w:rPr>
          <w:rFonts w:ascii="Arial" w:hAnsi="Arial" w:cs="Arial"/>
        </w:rPr>
        <w:t xml:space="preserve"> – kod postać &lt;</w:t>
      </w:r>
      <w:r w:rsidRPr="00C93E94">
        <w:rPr>
          <w:rFonts w:ascii="Arial" w:hAnsi="Arial" w:cs="Arial"/>
          <w:i/>
        </w:rPr>
        <w:t>nnnnPESEL</w:t>
      </w:r>
      <w:r w:rsidRPr="00C93E94">
        <w:rPr>
          <w:rFonts w:ascii="Arial" w:hAnsi="Arial" w:cs="Arial"/>
        </w:rPr>
        <w:t>&gt;,  gdzie „nnnn” to losowy ciąg 4 cyfr,</w:t>
      </w:r>
    </w:p>
    <w:p w14:paraId="62E9AC98" w14:textId="77777777" w:rsidR="00E46697" w:rsidRPr="00C93E94" w:rsidRDefault="00E46697" w:rsidP="00B57192">
      <w:pPr>
        <w:pStyle w:val="Akapitzlist"/>
        <w:numPr>
          <w:ilvl w:val="0"/>
          <w:numId w:val="49"/>
        </w:numPr>
        <w:spacing w:line="288" w:lineRule="auto"/>
        <w:rPr>
          <w:rFonts w:ascii="Arial" w:hAnsi="Arial" w:cs="Arial"/>
        </w:rPr>
      </w:pPr>
      <w:r w:rsidRPr="00C93E94">
        <w:rPr>
          <w:rFonts w:ascii="Arial" w:hAnsi="Arial" w:cs="Arial"/>
          <w:b/>
        </w:rPr>
        <w:t>Klucz recepty</w:t>
      </w:r>
      <w:r w:rsidRPr="00C93E94">
        <w:rPr>
          <w:rFonts w:ascii="Arial" w:hAnsi="Arial" w:cs="Arial"/>
        </w:rPr>
        <w:t xml:space="preserve"> – unikalny ciąg cyfr udostępniany pacjentowi podczas wizyty, na podstawie którego System zewnętrzny apteki otrzyma z systemu P1 tylko tę jedną receptę z całego pakietu. </w:t>
      </w:r>
    </w:p>
    <w:p w14:paraId="398F2E71" w14:textId="77777777" w:rsidR="00E46697" w:rsidRPr="00C93E94" w:rsidRDefault="00E46697" w:rsidP="00B57192">
      <w:pPr>
        <w:pStyle w:val="Akapitzlist"/>
        <w:numPr>
          <w:ilvl w:val="0"/>
          <w:numId w:val="49"/>
        </w:numPr>
        <w:spacing w:line="288" w:lineRule="auto"/>
        <w:rPr>
          <w:rFonts w:ascii="Arial" w:hAnsi="Arial" w:cs="Arial"/>
        </w:rPr>
      </w:pPr>
      <w:r w:rsidRPr="00C93E94">
        <w:rPr>
          <w:rFonts w:ascii="Arial" w:hAnsi="Arial" w:cs="Arial"/>
          <w:b/>
        </w:rPr>
        <w:t xml:space="preserve">Identyfikator dokumentu realizacji recepty </w:t>
      </w:r>
      <w:r w:rsidRPr="00C93E94">
        <w:rPr>
          <w:rFonts w:ascii="Arial" w:hAnsi="Arial" w:cs="Arial"/>
        </w:rPr>
        <w:t>– unikalny identyfikator nadany przez Usługodawcę (w węźle OID Usługodawcy)</w:t>
      </w:r>
    </w:p>
    <w:p w14:paraId="44F57C1E" w14:textId="77777777" w:rsidR="00E46697" w:rsidRPr="00C93E94" w:rsidRDefault="00E46697" w:rsidP="00B57192">
      <w:pPr>
        <w:pStyle w:val="Akapitzlist"/>
        <w:numPr>
          <w:ilvl w:val="0"/>
          <w:numId w:val="49"/>
        </w:numPr>
        <w:spacing w:line="288" w:lineRule="auto"/>
        <w:rPr>
          <w:rFonts w:ascii="Arial" w:hAnsi="Arial" w:cs="Arial"/>
        </w:rPr>
      </w:pPr>
      <w:r w:rsidRPr="00C93E94">
        <w:rPr>
          <w:rFonts w:ascii="Arial" w:hAnsi="Arial" w:cs="Arial"/>
          <w:b/>
        </w:rPr>
        <w:t xml:space="preserve">Identyfikator dokumentu anulowania recepty </w:t>
      </w:r>
      <w:r w:rsidRPr="00C93E94">
        <w:rPr>
          <w:rFonts w:ascii="Arial" w:hAnsi="Arial" w:cs="Arial"/>
        </w:rPr>
        <w:t>– unikalny identyfikator nadany przez Usługodawcę (w węźle OID Usługodawcy)</w:t>
      </w:r>
    </w:p>
    <w:p w14:paraId="18A7674A" w14:textId="404A55D1" w:rsidR="00E46697" w:rsidRPr="00C93E94" w:rsidRDefault="417C2550" w:rsidP="006A3CEB">
      <w:pPr>
        <w:pStyle w:val="Nagwek2"/>
        <w:rPr>
          <w:rFonts w:eastAsia="Arial"/>
        </w:rPr>
      </w:pPr>
      <w:bookmarkStart w:id="121" w:name="_Toc489968940"/>
      <w:bookmarkStart w:id="122" w:name="_Toc489968941"/>
      <w:bookmarkStart w:id="123" w:name="_Toc487461994"/>
      <w:bookmarkStart w:id="124" w:name="_Toc501107034"/>
      <w:bookmarkStart w:id="125" w:name="_Toc1402472"/>
      <w:bookmarkStart w:id="126" w:name="_Toc49411567"/>
      <w:bookmarkStart w:id="127" w:name="_Toc66051196"/>
      <w:bookmarkEnd w:id="121"/>
      <w:bookmarkEnd w:id="122"/>
      <w:r>
        <w:lastRenderedPageBreak/>
        <w:t>Scenariusze wywoływania usług</w:t>
      </w:r>
      <w:bookmarkEnd w:id="123"/>
      <w:bookmarkEnd w:id="124"/>
      <w:bookmarkEnd w:id="125"/>
      <w:bookmarkEnd w:id="126"/>
      <w:bookmarkEnd w:id="127"/>
    </w:p>
    <w:p w14:paraId="693233EF" w14:textId="7A5E823E" w:rsidR="00E46697" w:rsidRPr="00C93E94" w:rsidRDefault="1312617E">
      <w:pPr>
        <w:pStyle w:val="Nagwek3"/>
        <w:pPrChange w:id="128" w:author="Autor">
          <w:pPr>
            <w:pStyle w:val="Nagwek3"/>
            <w:ind w:left="851" w:hanging="851"/>
          </w:pPr>
        </w:pPrChange>
      </w:pPr>
      <w:bookmarkStart w:id="129" w:name="_Toc487461995"/>
      <w:bookmarkStart w:id="130" w:name="_Toc501107035"/>
      <w:bookmarkStart w:id="131" w:name="_Toc1402473"/>
      <w:bookmarkStart w:id="132" w:name="_Toc49411568"/>
      <w:bookmarkStart w:id="133" w:name="_Toc66051197"/>
      <w:r>
        <w:t>System Zewnętrzny Podmiotu Leczniczego</w:t>
      </w:r>
      <w:bookmarkEnd w:id="129"/>
      <w:bookmarkEnd w:id="130"/>
      <w:bookmarkEnd w:id="131"/>
      <w:bookmarkEnd w:id="132"/>
      <w:bookmarkEnd w:id="133"/>
    </w:p>
    <w:p w14:paraId="45FF3E8D" w14:textId="77777777" w:rsidR="00E46697" w:rsidRPr="00C93E94" w:rsidRDefault="00E46697" w:rsidP="00911709">
      <w:pPr>
        <w:spacing w:line="288" w:lineRule="auto"/>
      </w:pPr>
      <w:r w:rsidRPr="00C93E94">
        <w:t>Wywoływanie usług przez System zewnętrzny podmiotu leczniczego odbywa się wg następującego porządku:</w:t>
      </w:r>
    </w:p>
    <w:p w14:paraId="6C0F822F" w14:textId="77777777" w:rsidR="00E46697" w:rsidRPr="00C93E94" w:rsidRDefault="00E46697" w:rsidP="00B57192">
      <w:pPr>
        <w:pStyle w:val="Akapitzlist"/>
        <w:numPr>
          <w:ilvl w:val="0"/>
          <w:numId w:val="48"/>
        </w:numPr>
        <w:spacing w:line="288" w:lineRule="auto"/>
        <w:rPr>
          <w:rFonts w:ascii="Arial" w:hAnsi="Arial" w:cs="Arial"/>
        </w:rPr>
      </w:pPr>
      <w:r w:rsidRPr="00C93E94">
        <w:rPr>
          <w:rFonts w:ascii="Arial" w:hAnsi="Arial" w:cs="Arial"/>
          <w:u w:val="single"/>
        </w:rPr>
        <w:t>Weryfikacja pakietu recept</w:t>
      </w:r>
      <w:r w:rsidRPr="00C93E94">
        <w:rPr>
          <w:rFonts w:ascii="Arial" w:hAnsi="Arial" w:cs="Arial"/>
        </w:rPr>
        <w:t xml:space="preserve">: </w:t>
      </w:r>
      <w:r w:rsidRPr="00C93E94">
        <w:rPr>
          <w:rFonts w:ascii="Arial" w:hAnsi="Arial" w:cs="Arial"/>
          <w:b/>
        </w:rPr>
        <w:t>weryfikacjaPakietuRecept</w:t>
      </w:r>
      <w:r w:rsidRPr="00C93E94">
        <w:rPr>
          <w:rFonts w:ascii="Arial" w:hAnsi="Arial" w:cs="Arial"/>
        </w:rPr>
        <w:t xml:space="preserve"> – przekazuje się listę recept do weryfikacji (</w:t>
      </w:r>
      <w:r w:rsidRPr="00C93E94">
        <w:rPr>
          <w:rFonts w:ascii="Arial" w:hAnsi="Arial" w:cs="Arial"/>
          <w:u w:val="single"/>
        </w:rPr>
        <w:t>nie są generowane dane dostępowe do pakietu/recepty</w:t>
      </w:r>
      <w:r w:rsidRPr="00C93E94">
        <w:rPr>
          <w:rFonts w:ascii="Arial" w:hAnsi="Arial" w:cs="Arial"/>
        </w:rPr>
        <w:t>). Wywołanie usługi jest opcjonalne.</w:t>
      </w:r>
    </w:p>
    <w:p w14:paraId="2A02328C" w14:textId="77777777" w:rsidR="00E46697" w:rsidRPr="00C93E94" w:rsidRDefault="00E46697" w:rsidP="00B57192">
      <w:pPr>
        <w:pStyle w:val="Akapitzlist"/>
        <w:numPr>
          <w:ilvl w:val="0"/>
          <w:numId w:val="48"/>
        </w:numPr>
        <w:spacing w:line="288" w:lineRule="auto"/>
        <w:rPr>
          <w:rFonts w:ascii="Arial" w:hAnsi="Arial" w:cs="Arial"/>
        </w:rPr>
      </w:pPr>
      <w:r w:rsidRPr="00C93E94">
        <w:rPr>
          <w:rFonts w:ascii="Arial" w:hAnsi="Arial" w:cs="Arial"/>
          <w:u w:val="single"/>
        </w:rPr>
        <w:t>Wystawienie recepty</w:t>
      </w:r>
      <w:r w:rsidRPr="00C93E94">
        <w:rPr>
          <w:rFonts w:ascii="Arial" w:hAnsi="Arial" w:cs="Arial"/>
        </w:rPr>
        <w:t xml:space="preserve">: </w:t>
      </w:r>
      <w:r w:rsidRPr="00C93E94">
        <w:rPr>
          <w:rFonts w:ascii="Arial" w:hAnsi="Arial" w:cs="Arial"/>
          <w:b/>
        </w:rPr>
        <w:t>zapisPakietuRecept</w:t>
      </w:r>
      <w:r w:rsidRPr="00C93E94">
        <w:rPr>
          <w:rFonts w:ascii="Arial" w:hAnsi="Arial" w:cs="Arial"/>
        </w:rPr>
        <w:t xml:space="preserve"> – w parametrze przekazuje się listę recept.</w:t>
      </w:r>
    </w:p>
    <w:p w14:paraId="3159E6DF" w14:textId="77777777" w:rsidR="00E46697" w:rsidRPr="00C93E94" w:rsidRDefault="00E46697" w:rsidP="00B57192">
      <w:pPr>
        <w:pStyle w:val="Akapitzlist"/>
        <w:keepNext/>
        <w:numPr>
          <w:ilvl w:val="0"/>
          <w:numId w:val="48"/>
        </w:numPr>
        <w:spacing w:line="288" w:lineRule="auto"/>
        <w:ind w:left="714" w:hanging="357"/>
        <w:rPr>
          <w:rFonts w:ascii="Arial" w:hAnsi="Arial" w:cs="Arial"/>
        </w:rPr>
      </w:pPr>
      <w:r w:rsidRPr="00C93E94">
        <w:rPr>
          <w:rFonts w:ascii="Arial" w:hAnsi="Arial" w:cs="Arial"/>
          <w:u w:val="single"/>
        </w:rPr>
        <w:t>Ponowny wydruk kodów i kluczy pakietu i recept</w:t>
      </w:r>
      <w:r w:rsidRPr="00C93E94">
        <w:rPr>
          <w:rFonts w:ascii="Arial" w:hAnsi="Arial" w:cs="Arial"/>
        </w:rPr>
        <w:t>:</w:t>
      </w:r>
    </w:p>
    <w:p w14:paraId="60FAD3D3"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t>wyszukanieReceptWystawiajacego</w:t>
      </w:r>
      <w:r w:rsidRPr="00C93E94" w:rsidDel="00C767E2">
        <w:rPr>
          <w:rFonts w:ascii="Arial" w:hAnsi="Arial" w:cs="Arial"/>
          <w:b/>
        </w:rPr>
        <w:t xml:space="preserve"> </w:t>
      </w:r>
      <w:r w:rsidRPr="00C93E94">
        <w:rPr>
          <w:rFonts w:ascii="Arial" w:hAnsi="Arial" w:cs="Arial"/>
        </w:rPr>
        <w:t>– w parametrach określa się kryteria wyszukiwania,</w:t>
      </w:r>
    </w:p>
    <w:p w14:paraId="119D2530"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t>odczytDanychDostepowychPakietuRecept</w:t>
      </w:r>
      <w:r w:rsidRPr="00C93E94">
        <w:rPr>
          <w:rFonts w:ascii="Arial" w:hAnsi="Arial" w:cs="Arial"/>
        </w:rPr>
        <w:t xml:space="preserve"> – w parametrach przekazuje się klucz pakietu odszukany metodą wyszukajReceptyWystawiajacego,</w:t>
      </w:r>
    </w:p>
    <w:p w14:paraId="54A86C9E" w14:textId="77777777" w:rsidR="00E46697" w:rsidRPr="00C93E94" w:rsidRDefault="00E46697" w:rsidP="00B57192">
      <w:pPr>
        <w:pStyle w:val="Akapitzlist"/>
        <w:numPr>
          <w:ilvl w:val="0"/>
          <w:numId w:val="48"/>
        </w:numPr>
        <w:spacing w:line="288" w:lineRule="auto"/>
        <w:rPr>
          <w:rFonts w:ascii="Arial" w:hAnsi="Arial" w:cs="Arial"/>
        </w:rPr>
      </w:pPr>
      <w:r w:rsidRPr="00C93E94">
        <w:rPr>
          <w:rFonts w:ascii="Arial" w:hAnsi="Arial" w:cs="Arial"/>
          <w:u w:val="single"/>
        </w:rPr>
        <w:t>Przeglądanie historycznych recept</w:t>
      </w:r>
      <w:r w:rsidRPr="00C93E94">
        <w:rPr>
          <w:rFonts w:ascii="Arial" w:hAnsi="Arial" w:cs="Arial"/>
        </w:rPr>
        <w:t>:</w:t>
      </w:r>
    </w:p>
    <w:p w14:paraId="5C5BBC7E" w14:textId="77777777" w:rsidR="00755E45" w:rsidRDefault="00E46697" w:rsidP="00B57192">
      <w:pPr>
        <w:pStyle w:val="Akapitzlist"/>
        <w:numPr>
          <w:ilvl w:val="1"/>
          <w:numId w:val="48"/>
        </w:numPr>
        <w:spacing w:line="288" w:lineRule="auto"/>
        <w:rPr>
          <w:rFonts w:ascii="Arial" w:hAnsi="Arial" w:cs="Arial"/>
        </w:rPr>
      </w:pPr>
      <w:r w:rsidRPr="00C93E94">
        <w:rPr>
          <w:rFonts w:ascii="Arial" w:hAnsi="Arial" w:cs="Arial"/>
          <w:b/>
        </w:rPr>
        <w:t>wyszukanieReceptWystawiajacego</w:t>
      </w:r>
      <w:r w:rsidRPr="00C93E94" w:rsidDel="00C767E2">
        <w:rPr>
          <w:rFonts w:ascii="Arial" w:hAnsi="Arial" w:cs="Arial"/>
          <w:b/>
        </w:rPr>
        <w:t xml:space="preserve"> </w:t>
      </w:r>
      <w:r w:rsidRPr="00C93E94">
        <w:rPr>
          <w:rFonts w:ascii="Arial" w:hAnsi="Arial" w:cs="Arial"/>
        </w:rPr>
        <w:t>– w parametrach określa się kryteria wyszukiwania (np. datę)</w:t>
      </w:r>
      <w:r w:rsidR="00755E45">
        <w:rPr>
          <w:rFonts w:ascii="Arial" w:hAnsi="Arial" w:cs="Arial"/>
        </w:rPr>
        <w:t>, albo</w:t>
      </w:r>
    </w:p>
    <w:p w14:paraId="465B1879" w14:textId="1DE82D3B" w:rsidR="00E46697" w:rsidRDefault="00755E45" w:rsidP="00B57192">
      <w:pPr>
        <w:pStyle w:val="Akapitzlist"/>
        <w:numPr>
          <w:ilvl w:val="1"/>
          <w:numId w:val="48"/>
        </w:numPr>
        <w:spacing w:line="288" w:lineRule="auto"/>
        <w:rPr>
          <w:rFonts w:ascii="Arial" w:hAnsi="Arial" w:cs="Arial"/>
        </w:rPr>
      </w:pPr>
      <w:r>
        <w:rPr>
          <w:rFonts w:ascii="Arial" w:hAnsi="Arial" w:cs="Arial"/>
          <w:b/>
        </w:rPr>
        <w:t xml:space="preserve">wyszukanieReceptUsługobiorcy – </w:t>
      </w:r>
      <w:r w:rsidR="00C82F25" w:rsidRPr="00F91587">
        <w:rPr>
          <w:rFonts w:ascii="Arial" w:hAnsi="Arial" w:cs="Arial"/>
        </w:rPr>
        <w:t xml:space="preserve">w </w:t>
      </w:r>
      <w:r w:rsidRPr="007D1368">
        <w:rPr>
          <w:rFonts w:ascii="Arial" w:hAnsi="Arial" w:cs="Arial"/>
        </w:rPr>
        <w:t>parametrach określa się</w:t>
      </w:r>
      <w:r>
        <w:rPr>
          <w:rFonts w:ascii="Arial" w:hAnsi="Arial" w:cs="Arial"/>
          <w:b/>
        </w:rPr>
        <w:t xml:space="preserve"> </w:t>
      </w:r>
      <w:r>
        <w:rPr>
          <w:rFonts w:ascii="Arial" w:hAnsi="Arial" w:cs="Arial"/>
        </w:rPr>
        <w:t>kryteria wyszukiwania (podanie identyfikatora Usługobiorcy jest obligatoryjne)</w:t>
      </w:r>
    </w:p>
    <w:p w14:paraId="3814C800" w14:textId="1B12DC70" w:rsidR="00C82F25" w:rsidRPr="007D1368" w:rsidRDefault="00C82F25" w:rsidP="00C82F25">
      <w:pPr>
        <w:pStyle w:val="Akapitzlist"/>
        <w:numPr>
          <w:ilvl w:val="1"/>
          <w:numId w:val="48"/>
        </w:numPr>
        <w:spacing w:line="288" w:lineRule="auto"/>
        <w:rPr>
          <w:rFonts w:ascii="Arial" w:hAnsi="Arial" w:cs="Arial"/>
        </w:rPr>
      </w:pPr>
      <w:r w:rsidRPr="00425B83">
        <w:rPr>
          <w:rFonts w:ascii="Arial" w:hAnsi="Arial" w:cs="Arial"/>
          <w:b/>
        </w:rPr>
        <w:t>rozszerzoneWyszukiwanieReceptUslugobiorcy</w:t>
      </w:r>
      <w:r>
        <w:rPr>
          <w:rFonts w:ascii="Arial" w:hAnsi="Arial" w:cs="Arial"/>
        </w:rPr>
        <w:t xml:space="preserve"> – w </w:t>
      </w:r>
      <w:r w:rsidRPr="007D1368">
        <w:rPr>
          <w:rFonts w:ascii="Arial" w:hAnsi="Arial" w:cs="Arial"/>
        </w:rPr>
        <w:t>parametrach określa się</w:t>
      </w:r>
      <w:r>
        <w:rPr>
          <w:rFonts w:ascii="Arial" w:hAnsi="Arial" w:cs="Arial"/>
          <w:b/>
        </w:rPr>
        <w:t xml:space="preserve"> </w:t>
      </w:r>
      <w:r>
        <w:rPr>
          <w:rFonts w:ascii="Arial" w:hAnsi="Arial" w:cs="Arial"/>
        </w:rPr>
        <w:t>kryteria wyszukiwania (podanie identyfikatora Usługobiorcy jest obligatoryjne</w:t>
      </w:r>
      <w:r w:rsidR="00A91D49">
        <w:rPr>
          <w:rFonts w:ascii="Arial" w:hAnsi="Arial" w:cs="Arial"/>
        </w:rPr>
        <w:t>)</w:t>
      </w:r>
    </w:p>
    <w:p w14:paraId="2FC6A69C" w14:textId="77777777" w:rsidR="00E46697" w:rsidRDefault="00E46697" w:rsidP="00B57192">
      <w:pPr>
        <w:pStyle w:val="Akapitzlist"/>
        <w:numPr>
          <w:ilvl w:val="1"/>
          <w:numId w:val="48"/>
        </w:numPr>
        <w:spacing w:line="288" w:lineRule="auto"/>
        <w:rPr>
          <w:rFonts w:ascii="Arial" w:hAnsi="Arial" w:cs="Arial"/>
        </w:rPr>
      </w:pPr>
      <w:r w:rsidRPr="00C93E94">
        <w:rPr>
          <w:rFonts w:ascii="Arial" w:hAnsi="Arial" w:cs="Arial"/>
          <w:b/>
        </w:rPr>
        <w:t>odczytPakietuRecept</w:t>
      </w:r>
      <w:r w:rsidRPr="00C93E94">
        <w:rPr>
          <w:rFonts w:ascii="Arial" w:hAnsi="Arial" w:cs="Arial"/>
        </w:rPr>
        <w:t xml:space="preserve"> – w parametrach przekazuje się klucz pakietu, który ma być odczytany</w:t>
      </w:r>
      <w:r w:rsidR="00755E45">
        <w:rPr>
          <w:rFonts w:ascii="Arial" w:hAnsi="Arial" w:cs="Arial"/>
        </w:rPr>
        <w:t>, albo:</w:t>
      </w:r>
    </w:p>
    <w:p w14:paraId="72F2818A" w14:textId="77777777" w:rsidR="00755E45" w:rsidRDefault="00755E45" w:rsidP="00B57192">
      <w:pPr>
        <w:pStyle w:val="Akapitzlist"/>
        <w:numPr>
          <w:ilvl w:val="1"/>
          <w:numId w:val="48"/>
        </w:numPr>
        <w:spacing w:line="288" w:lineRule="auto"/>
        <w:rPr>
          <w:rFonts w:ascii="Arial" w:hAnsi="Arial" w:cs="Arial"/>
        </w:rPr>
      </w:pPr>
      <w:r>
        <w:rPr>
          <w:rFonts w:ascii="Arial" w:hAnsi="Arial" w:cs="Arial"/>
          <w:b/>
        </w:rPr>
        <w:t>odczyt</w:t>
      </w:r>
      <w:r w:rsidRPr="00C93E94">
        <w:rPr>
          <w:rFonts w:ascii="Arial" w:hAnsi="Arial" w:cs="Arial"/>
          <w:b/>
        </w:rPr>
        <w:t>Recept</w:t>
      </w:r>
      <w:r>
        <w:rPr>
          <w:rFonts w:ascii="Arial" w:hAnsi="Arial" w:cs="Arial"/>
          <w:b/>
        </w:rPr>
        <w:t>y</w:t>
      </w:r>
      <w:r w:rsidRPr="00C93E94">
        <w:rPr>
          <w:rFonts w:ascii="Arial" w:hAnsi="Arial" w:cs="Arial"/>
        </w:rPr>
        <w:t xml:space="preserve"> – w parametr</w:t>
      </w:r>
      <w:r>
        <w:rPr>
          <w:rFonts w:ascii="Arial" w:hAnsi="Arial" w:cs="Arial"/>
        </w:rPr>
        <w:t>ach przekazuje się klucz recepty, która ma być odczytana</w:t>
      </w:r>
      <w:r w:rsidRPr="00C93E94">
        <w:rPr>
          <w:rFonts w:ascii="Arial" w:hAnsi="Arial" w:cs="Arial"/>
        </w:rPr>
        <w:t>.</w:t>
      </w:r>
    </w:p>
    <w:p w14:paraId="5C60874A" w14:textId="77777777" w:rsidR="00E46697" w:rsidRPr="00C93E94" w:rsidRDefault="00E46697" w:rsidP="00B57192">
      <w:pPr>
        <w:pStyle w:val="Akapitzlist"/>
        <w:numPr>
          <w:ilvl w:val="0"/>
          <w:numId w:val="48"/>
        </w:numPr>
        <w:spacing w:line="288" w:lineRule="auto"/>
        <w:rPr>
          <w:rFonts w:ascii="Arial" w:hAnsi="Arial" w:cs="Arial"/>
        </w:rPr>
      </w:pPr>
      <w:r w:rsidRPr="00C93E94">
        <w:rPr>
          <w:rFonts w:ascii="Arial" w:hAnsi="Arial" w:cs="Arial"/>
          <w:u w:val="single"/>
        </w:rPr>
        <w:t>Anulowanie recepty</w:t>
      </w:r>
      <w:r w:rsidRPr="00C93E94">
        <w:rPr>
          <w:rFonts w:ascii="Arial" w:hAnsi="Arial" w:cs="Arial"/>
        </w:rPr>
        <w:t>:</w:t>
      </w:r>
    </w:p>
    <w:p w14:paraId="7E32FAF8"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t>wyszukanieReceptWystawiajacego</w:t>
      </w:r>
      <w:r w:rsidRPr="00C93E94" w:rsidDel="00C767E2">
        <w:rPr>
          <w:rFonts w:ascii="Arial" w:hAnsi="Arial" w:cs="Arial"/>
          <w:b/>
        </w:rPr>
        <w:t xml:space="preserve"> </w:t>
      </w:r>
      <w:r w:rsidRPr="00C93E94">
        <w:rPr>
          <w:rFonts w:ascii="Arial" w:hAnsi="Arial" w:cs="Arial"/>
        </w:rPr>
        <w:t>– w parametrach określa się kryteria wyszukiwania,</w:t>
      </w:r>
    </w:p>
    <w:p w14:paraId="04D2FB2D"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t>zapisDokumentuAnulowaniaRecepty</w:t>
      </w:r>
      <w:r w:rsidRPr="00C93E94">
        <w:rPr>
          <w:rFonts w:ascii="Arial" w:hAnsi="Arial" w:cs="Arial"/>
        </w:rPr>
        <w:t>– w parametrach określa się dokument anulowania recepty oraz klucz recepty odszukany metodą wyszukanieReceptWystawiajacego,</w:t>
      </w:r>
      <w:r w:rsidRPr="00C93E94" w:rsidDel="00C767E2">
        <w:rPr>
          <w:rFonts w:ascii="Arial" w:hAnsi="Arial" w:cs="Arial"/>
        </w:rPr>
        <w:t xml:space="preserve"> </w:t>
      </w:r>
    </w:p>
    <w:p w14:paraId="2CFAA339" w14:textId="77777777" w:rsidR="00E46697" w:rsidRPr="00C93E94" w:rsidRDefault="00E46697" w:rsidP="00B57192">
      <w:pPr>
        <w:pStyle w:val="Akapitzlist"/>
        <w:keepNext/>
        <w:numPr>
          <w:ilvl w:val="0"/>
          <w:numId w:val="48"/>
        </w:numPr>
        <w:spacing w:line="288" w:lineRule="auto"/>
        <w:ind w:left="714" w:hanging="357"/>
        <w:rPr>
          <w:rFonts w:ascii="Arial" w:hAnsi="Arial" w:cs="Arial"/>
        </w:rPr>
      </w:pPr>
      <w:r w:rsidRPr="00C93E94">
        <w:rPr>
          <w:rFonts w:ascii="Arial" w:hAnsi="Arial" w:cs="Arial"/>
          <w:u w:val="single"/>
        </w:rPr>
        <w:t>Pobranie dokumentu anulowania</w:t>
      </w:r>
      <w:r w:rsidRPr="00C93E94">
        <w:rPr>
          <w:rFonts w:ascii="Arial" w:hAnsi="Arial" w:cs="Arial"/>
        </w:rPr>
        <w:t>:</w:t>
      </w:r>
    </w:p>
    <w:p w14:paraId="26548C30"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t xml:space="preserve">wyszukanieDokumentowAnulowaniaRecept - </w:t>
      </w:r>
      <w:r w:rsidRPr="00C93E94">
        <w:rPr>
          <w:rFonts w:ascii="Arial" w:hAnsi="Arial" w:cs="Arial"/>
        </w:rPr>
        <w:t>w parametrach określa się kryteria wyszukiwania,</w:t>
      </w:r>
    </w:p>
    <w:p w14:paraId="1492D60C" w14:textId="77777777" w:rsidR="00E46697" w:rsidRPr="00C93E94" w:rsidRDefault="00E46697" w:rsidP="00B57192">
      <w:pPr>
        <w:pStyle w:val="Akapitzlist"/>
        <w:numPr>
          <w:ilvl w:val="1"/>
          <w:numId w:val="48"/>
        </w:numPr>
        <w:spacing w:line="288" w:lineRule="auto"/>
        <w:rPr>
          <w:rFonts w:ascii="Arial" w:hAnsi="Arial" w:cs="Arial"/>
        </w:rPr>
      </w:pPr>
      <w:r w:rsidRPr="00C93E94">
        <w:rPr>
          <w:rFonts w:ascii="Arial" w:hAnsi="Arial" w:cs="Arial"/>
          <w:b/>
        </w:rPr>
        <w:lastRenderedPageBreak/>
        <w:t>odczytDokumentuAnulowaniaRecepty</w:t>
      </w:r>
      <w:r w:rsidRPr="00C93E94">
        <w:rPr>
          <w:rFonts w:ascii="Arial" w:hAnsi="Arial" w:cs="Arial"/>
        </w:rPr>
        <w:t xml:space="preserve"> - w parametrach określa się identyfikator dokumentu anulowania recepty odszukany metodą wyszukanieDokumentowAnulowaniaRecept.</w:t>
      </w:r>
    </w:p>
    <w:p w14:paraId="602A3E35" w14:textId="77777777" w:rsidR="00911709" w:rsidRPr="009A5AB3" w:rsidRDefault="00911709" w:rsidP="009A5AB3">
      <w:pPr>
        <w:spacing w:line="288" w:lineRule="auto"/>
      </w:pPr>
    </w:p>
    <w:p w14:paraId="4FA16BC4" w14:textId="084AC888" w:rsidR="00E46697" w:rsidRPr="00C93E94" w:rsidRDefault="1312617E" w:rsidP="00642736">
      <w:pPr>
        <w:pStyle w:val="Nagwek3"/>
      </w:pPr>
      <w:bookmarkStart w:id="134" w:name="_Toc487461996"/>
      <w:bookmarkStart w:id="135" w:name="_Toc501107036"/>
      <w:bookmarkStart w:id="136" w:name="_Toc1402474"/>
      <w:bookmarkStart w:id="137" w:name="_Toc49411569"/>
      <w:bookmarkStart w:id="138" w:name="_Toc66051198"/>
      <w:r>
        <w:t>System Zewnętrzny Apteki</w:t>
      </w:r>
      <w:bookmarkEnd w:id="134"/>
      <w:bookmarkEnd w:id="135"/>
      <w:bookmarkEnd w:id="136"/>
      <w:bookmarkEnd w:id="137"/>
      <w:bookmarkEnd w:id="138"/>
    </w:p>
    <w:p w14:paraId="7EB02959" w14:textId="77777777" w:rsidR="00E46697" w:rsidRPr="00C93E94" w:rsidRDefault="00E46697" w:rsidP="00911709">
      <w:pPr>
        <w:spacing w:line="288" w:lineRule="auto"/>
      </w:pPr>
      <w:r w:rsidRPr="00C93E94">
        <w:t>Wywołanie usług przez systemy zewnętrzne aptek odbywa się wg następującego schematu:</w:t>
      </w:r>
    </w:p>
    <w:p w14:paraId="472F31CB" w14:textId="78374229" w:rsidR="00E46697" w:rsidRPr="00C93E94" w:rsidRDefault="00E46697" w:rsidP="00B57192">
      <w:pPr>
        <w:pStyle w:val="Akapitzlist"/>
        <w:numPr>
          <w:ilvl w:val="0"/>
          <w:numId w:val="55"/>
        </w:numPr>
        <w:spacing w:line="288" w:lineRule="auto"/>
        <w:rPr>
          <w:rFonts w:ascii="Arial" w:hAnsi="Arial" w:cs="Arial"/>
          <w:u w:val="single"/>
        </w:rPr>
      </w:pPr>
      <w:r w:rsidRPr="00C93E94">
        <w:rPr>
          <w:rFonts w:ascii="Arial" w:hAnsi="Arial" w:cs="Arial"/>
          <w:u w:val="single"/>
        </w:rPr>
        <w:t>Realizacja recepty:</w:t>
      </w:r>
    </w:p>
    <w:p w14:paraId="78961953" w14:textId="77777777" w:rsidR="00E46697" w:rsidRPr="00C93E94" w:rsidRDefault="00E46697" w:rsidP="00B57192">
      <w:pPr>
        <w:pStyle w:val="Akapitzlist"/>
        <w:numPr>
          <w:ilvl w:val="1"/>
          <w:numId w:val="55"/>
        </w:numPr>
        <w:spacing w:line="288" w:lineRule="auto"/>
        <w:rPr>
          <w:rFonts w:ascii="Arial" w:hAnsi="Arial" w:cs="Arial"/>
        </w:rPr>
      </w:pPr>
      <w:r w:rsidRPr="00C93E94">
        <w:rPr>
          <w:rFonts w:ascii="Arial" w:hAnsi="Arial" w:cs="Arial"/>
        </w:rPr>
        <w:t xml:space="preserve">Odczytanie pakietu na podstawie podanego kodu lub klucza pakietu: </w:t>
      </w:r>
      <w:r w:rsidRPr="00C93E94">
        <w:rPr>
          <w:rFonts w:ascii="Arial" w:hAnsi="Arial" w:cs="Arial"/>
          <w:b/>
        </w:rPr>
        <w:t xml:space="preserve">odczytPakietuReceptDoRealizacji, </w:t>
      </w:r>
      <w:r w:rsidRPr="00C93E94">
        <w:rPr>
          <w:rFonts w:ascii="Arial" w:hAnsi="Arial" w:cs="Arial"/>
        </w:rPr>
        <w:t>lub:</w:t>
      </w:r>
    </w:p>
    <w:p w14:paraId="37B30658" w14:textId="77777777" w:rsidR="00A871D1" w:rsidRDefault="00E46697" w:rsidP="00B57192">
      <w:pPr>
        <w:pStyle w:val="Akapitzlist"/>
        <w:numPr>
          <w:ilvl w:val="1"/>
          <w:numId w:val="55"/>
        </w:numPr>
        <w:spacing w:line="288" w:lineRule="auto"/>
        <w:rPr>
          <w:rFonts w:ascii="Arial" w:hAnsi="Arial" w:cs="Arial"/>
        </w:rPr>
      </w:pPr>
      <w:r w:rsidRPr="00C93E94">
        <w:rPr>
          <w:rFonts w:ascii="Arial" w:hAnsi="Arial" w:cs="Arial"/>
        </w:rPr>
        <w:t xml:space="preserve">Odczytanie pojedynczej recepty na podstawie klucza recepty: </w:t>
      </w:r>
      <w:r w:rsidRPr="00C93E94">
        <w:rPr>
          <w:rFonts w:ascii="Arial" w:hAnsi="Arial" w:cs="Arial"/>
          <w:b/>
        </w:rPr>
        <w:t>odczytReceptyDoRealizacji</w:t>
      </w:r>
      <w:r w:rsidR="00764AB7">
        <w:rPr>
          <w:rFonts w:ascii="Arial" w:hAnsi="Arial" w:cs="Arial"/>
          <w:b/>
        </w:rPr>
        <w:t xml:space="preserve">, </w:t>
      </w:r>
      <w:r w:rsidR="00764AB7">
        <w:rPr>
          <w:rFonts w:ascii="Arial" w:hAnsi="Arial" w:cs="Arial"/>
        </w:rPr>
        <w:t>lub</w:t>
      </w:r>
    </w:p>
    <w:p w14:paraId="31568A87" w14:textId="6923DAAA" w:rsidR="00E46697" w:rsidRPr="00C93E94" w:rsidRDefault="00A871D1" w:rsidP="00B57192">
      <w:pPr>
        <w:pStyle w:val="Akapitzlist"/>
        <w:numPr>
          <w:ilvl w:val="1"/>
          <w:numId w:val="55"/>
        </w:numPr>
        <w:spacing w:line="288" w:lineRule="auto"/>
        <w:rPr>
          <w:rFonts w:ascii="Arial" w:hAnsi="Arial" w:cs="Arial"/>
        </w:rPr>
      </w:pPr>
      <w:r w:rsidRPr="7B8D17FE">
        <w:rPr>
          <w:rFonts w:ascii="Arial" w:hAnsi="Arial" w:cs="Arial"/>
        </w:rPr>
        <w:t xml:space="preserve">Odczytanie listy kluczy recept Usługobiorcy z wykorzystaniem eDO: </w:t>
      </w:r>
      <w:r w:rsidRPr="00E544C8">
        <w:rPr>
          <w:rFonts w:ascii="Arial" w:hAnsi="Arial" w:cs="Arial"/>
          <w:b/>
          <w:bCs/>
        </w:rPr>
        <w:t>odczytKluczyReceptUslugobiorcy</w:t>
      </w:r>
      <w:r w:rsidRPr="00E544C8">
        <w:rPr>
          <w:rFonts w:ascii="Arial" w:hAnsi="Arial" w:cs="Arial"/>
        </w:rPr>
        <w:t>, a następnie o</w:t>
      </w:r>
      <w:r w:rsidRPr="7B8D17FE">
        <w:rPr>
          <w:rFonts w:ascii="Arial" w:hAnsi="Arial" w:cs="Arial"/>
        </w:rPr>
        <w:t xml:space="preserve">dczytanie pojedynczej recepty na podstawie klucza recepty: </w:t>
      </w:r>
      <w:r w:rsidRPr="7B8D17FE">
        <w:rPr>
          <w:rFonts w:ascii="Arial" w:hAnsi="Arial" w:cs="Arial"/>
          <w:b/>
          <w:bCs/>
        </w:rPr>
        <w:t>odczytReceptyDoRealizacji</w:t>
      </w:r>
    </w:p>
    <w:p w14:paraId="600D1CCE" w14:textId="7AF210DB" w:rsidR="00E46697" w:rsidRPr="00FD1594" w:rsidRDefault="00E46697" w:rsidP="00B57192">
      <w:pPr>
        <w:pStyle w:val="Akapitzlist"/>
        <w:numPr>
          <w:ilvl w:val="1"/>
          <w:numId w:val="55"/>
        </w:numPr>
        <w:spacing w:line="288" w:lineRule="auto"/>
        <w:rPr>
          <w:rFonts w:ascii="Arial" w:hAnsi="Arial" w:cs="Arial"/>
        </w:rPr>
      </w:pPr>
      <w:r w:rsidRPr="7B8D17FE">
        <w:rPr>
          <w:rFonts w:ascii="Arial" w:hAnsi="Arial" w:cs="Arial"/>
        </w:rPr>
        <w:t xml:space="preserve">Zapis dokumentu realizacji: </w:t>
      </w:r>
      <w:r w:rsidRPr="7B8D17FE">
        <w:rPr>
          <w:rFonts w:ascii="Arial" w:hAnsi="Arial" w:cs="Arial"/>
          <w:b/>
          <w:bCs/>
        </w:rPr>
        <w:t>zapisDokumnetuRealizacjiRecepty.</w:t>
      </w:r>
    </w:p>
    <w:p w14:paraId="7216FAC7" w14:textId="3855A318" w:rsidR="00676FAE" w:rsidRPr="0049430A" w:rsidRDefault="00676FAE" w:rsidP="00B57192">
      <w:pPr>
        <w:pStyle w:val="Akapitzlist"/>
        <w:numPr>
          <w:ilvl w:val="1"/>
          <w:numId w:val="55"/>
        </w:numPr>
        <w:spacing w:line="288" w:lineRule="auto"/>
        <w:rPr>
          <w:rFonts w:ascii="Arial" w:hAnsi="Arial"/>
        </w:rPr>
      </w:pPr>
      <w:r w:rsidRPr="7B8D17FE">
        <w:rPr>
          <w:rFonts w:ascii="Arial" w:hAnsi="Arial" w:cs="Arial"/>
        </w:rPr>
        <w:t xml:space="preserve">Zapis pakietu dokumentów realizacji: </w:t>
      </w:r>
      <w:r w:rsidRPr="7B8D17FE">
        <w:rPr>
          <w:rFonts w:ascii="Arial" w:hAnsi="Arial" w:cs="Arial"/>
          <w:b/>
          <w:bCs/>
        </w:rPr>
        <w:t>zapisPakietuRealizacjiRecepty</w:t>
      </w:r>
    </w:p>
    <w:p w14:paraId="769F8C5E" w14:textId="77777777" w:rsidR="00E46697" w:rsidRPr="00C93E94" w:rsidRDefault="00E46697" w:rsidP="00B57192">
      <w:pPr>
        <w:pStyle w:val="Akapitzlist"/>
        <w:numPr>
          <w:ilvl w:val="0"/>
          <w:numId w:val="55"/>
        </w:numPr>
        <w:spacing w:line="288" w:lineRule="auto"/>
        <w:rPr>
          <w:rFonts w:ascii="Arial" w:hAnsi="Arial" w:cs="Arial"/>
          <w:u w:val="single"/>
        </w:rPr>
      </w:pPr>
      <w:r w:rsidRPr="00C93E94">
        <w:rPr>
          <w:rFonts w:ascii="Arial" w:hAnsi="Arial" w:cs="Arial"/>
          <w:u w:val="single"/>
        </w:rPr>
        <w:t>Realizacja recepty farmaceutycznej:</w:t>
      </w:r>
    </w:p>
    <w:p w14:paraId="61D8D786" w14:textId="77777777" w:rsidR="00E46697" w:rsidRPr="00C93E94" w:rsidRDefault="00E46697" w:rsidP="00B57192">
      <w:pPr>
        <w:pStyle w:val="Akapitzlist"/>
        <w:numPr>
          <w:ilvl w:val="1"/>
          <w:numId w:val="55"/>
        </w:numPr>
        <w:spacing w:line="288" w:lineRule="auto"/>
        <w:rPr>
          <w:rFonts w:ascii="Arial" w:hAnsi="Arial" w:cs="Arial"/>
        </w:rPr>
      </w:pPr>
      <w:r w:rsidRPr="00C93E94">
        <w:rPr>
          <w:rFonts w:ascii="Arial" w:hAnsi="Arial" w:cs="Arial"/>
        </w:rPr>
        <w:t xml:space="preserve">Zapis dokumentu recepty farmaceutycznej wraz z dokumentem realizacji: </w:t>
      </w:r>
      <w:r w:rsidRPr="00C93E94">
        <w:rPr>
          <w:rFonts w:ascii="Arial" w:hAnsi="Arial" w:cs="Arial"/>
          <w:b/>
        </w:rPr>
        <w:t>zapisRealizacjiReceptyFarmaceutycznej.</w:t>
      </w:r>
    </w:p>
    <w:p w14:paraId="56D126BD" w14:textId="77777777" w:rsidR="00E46697" w:rsidRPr="00C93E94" w:rsidRDefault="00E46697" w:rsidP="00B57192">
      <w:pPr>
        <w:pStyle w:val="Akapitzlist"/>
        <w:numPr>
          <w:ilvl w:val="0"/>
          <w:numId w:val="55"/>
        </w:numPr>
        <w:spacing w:line="288" w:lineRule="auto"/>
        <w:rPr>
          <w:rFonts w:ascii="Arial" w:hAnsi="Arial" w:cs="Arial"/>
          <w:u w:val="single"/>
        </w:rPr>
      </w:pPr>
      <w:r w:rsidRPr="00C93E94">
        <w:rPr>
          <w:rFonts w:ascii="Arial" w:hAnsi="Arial" w:cs="Arial"/>
          <w:u w:val="single"/>
        </w:rPr>
        <w:t>Realizacja recepty na lek recepturowy:</w:t>
      </w:r>
    </w:p>
    <w:p w14:paraId="30C8128D" w14:textId="77777777" w:rsidR="00E46697" w:rsidRPr="00C93E94" w:rsidRDefault="00E46697" w:rsidP="00B57192">
      <w:pPr>
        <w:pStyle w:val="Akapitzlist"/>
        <w:numPr>
          <w:ilvl w:val="1"/>
          <w:numId w:val="55"/>
        </w:numPr>
        <w:spacing w:line="288" w:lineRule="auto"/>
        <w:rPr>
          <w:rFonts w:ascii="Arial" w:hAnsi="Arial" w:cs="Arial"/>
        </w:rPr>
      </w:pPr>
      <w:r w:rsidRPr="00C93E94">
        <w:rPr>
          <w:rFonts w:ascii="Arial" w:hAnsi="Arial" w:cs="Arial"/>
        </w:rPr>
        <w:t xml:space="preserve">Przyjęcie do realizacji recepty na lek recepturowy (zablokowanie): </w:t>
      </w:r>
      <w:r w:rsidRPr="00C93E94">
        <w:rPr>
          <w:rFonts w:ascii="Arial" w:hAnsi="Arial" w:cs="Arial"/>
          <w:b/>
        </w:rPr>
        <w:t>przyjecieDoRealizacjiReceptyNaLekRecepturowy</w:t>
      </w:r>
      <w:r w:rsidRPr="00C93E94">
        <w:rPr>
          <w:rFonts w:ascii="Arial" w:hAnsi="Arial" w:cs="Arial"/>
        </w:rPr>
        <w:t>.</w:t>
      </w:r>
    </w:p>
    <w:p w14:paraId="067C88A9" w14:textId="77777777" w:rsidR="00E46697" w:rsidRPr="00C93E94" w:rsidRDefault="00E46697" w:rsidP="00B57192">
      <w:pPr>
        <w:pStyle w:val="Akapitzlist"/>
        <w:numPr>
          <w:ilvl w:val="1"/>
          <w:numId w:val="55"/>
        </w:numPr>
        <w:spacing w:line="288" w:lineRule="auto"/>
        <w:rPr>
          <w:rFonts w:ascii="Arial" w:hAnsi="Arial" w:cs="Arial"/>
        </w:rPr>
      </w:pPr>
      <w:r w:rsidRPr="00C93E94">
        <w:rPr>
          <w:rFonts w:ascii="Arial" w:hAnsi="Arial" w:cs="Arial"/>
        </w:rPr>
        <w:t xml:space="preserve">Jeśli nastąpiła rezygnacja z realizacji przyjętej do realizacji recepty recepturowej: </w:t>
      </w:r>
      <w:r w:rsidRPr="00C93E94">
        <w:rPr>
          <w:rFonts w:ascii="Arial" w:hAnsi="Arial" w:cs="Arial"/>
          <w:b/>
        </w:rPr>
        <w:t>rezygnacjaZRealizacjiReceptyNaLekRecepturowy</w:t>
      </w:r>
      <w:r w:rsidRPr="00C93E94">
        <w:rPr>
          <w:rFonts w:ascii="Arial" w:hAnsi="Arial" w:cs="Arial"/>
        </w:rPr>
        <w:t>.</w:t>
      </w:r>
    </w:p>
    <w:p w14:paraId="72938246"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Jeśli recepta została zrealizowana, to zapis dokumentu realizacji: </w:t>
      </w:r>
      <w:r w:rsidRPr="78F431A5">
        <w:rPr>
          <w:rFonts w:ascii="Arial" w:hAnsi="Arial" w:cs="Arial"/>
          <w:b/>
          <w:bCs/>
        </w:rPr>
        <w:t>zapisRealizacjiRecepty.</w:t>
      </w:r>
    </w:p>
    <w:p w14:paraId="1FF9B131" w14:textId="77777777" w:rsidR="00E46697" w:rsidRPr="00C93E94" w:rsidRDefault="00E46697" w:rsidP="00B57192">
      <w:pPr>
        <w:pStyle w:val="Akapitzlist"/>
        <w:numPr>
          <w:ilvl w:val="0"/>
          <w:numId w:val="55"/>
        </w:numPr>
        <w:spacing w:line="288" w:lineRule="auto"/>
        <w:rPr>
          <w:rFonts w:ascii="Arial" w:hAnsi="Arial" w:cs="Arial"/>
        </w:rPr>
      </w:pPr>
      <w:r w:rsidRPr="78F431A5">
        <w:rPr>
          <w:rFonts w:ascii="Arial" w:hAnsi="Arial" w:cs="Arial"/>
          <w:u w:val="single"/>
        </w:rPr>
        <w:t>Wyszukiwanie dokumentów realizacji:</w:t>
      </w:r>
      <w:r w:rsidRPr="78F431A5">
        <w:rPr>
          <w:rFonts w:ascii="Arial" w:hAnsi="Arial" w:cs="Arial"/>
        </w:rPr>
        <w:t xml:space="preserve"> </w:t>
      </w:r>
      <w:r w:rsidRPr="78F431A5">
        <w:rPr>
          <w:rFonts w:ascii="Arial" w:hAnsi="Arial" w:cs="Arial"/>
          <w:b/>
          <w:bCs/>
        </w:rPr>
        <w:t xml:space="preserve">wyszukanieDokumentowRealizacjiRecept </w:t>
      </w:r>
      <w:r w:rsidRPr="78F431A5">
        <w:rPr>
          <w:rFonts w:ascii="Arial" w:hAnsi="Arial" w:cs="Arial"/>
        </w:rPr>
        <w:t>- w parametrach określa się kryteria wyszukiwania.</w:t>
      </w:r>
    </w:p>
    <w:p w14:paraId="490F5EB8" w14:textId="77777777" w:rsidR="00E46697" w:rsidRPr="00C93E94" w:rsidRDefault="00E46697" w:rsidP="00B57192">
      <w:pPr>
        <w:pStyle w:val="Akapitzlist"/>
        <w:keepNext/>
        <w:numPr>
          <w:ilvl w:val="0"/>
          <w:numId w:val="55"/>
        </w:numPr>
        <w:spacing w:line="288" w:lineRule="auto"/>
        <w:rPr>
          <w:rFonts w:ascii="Arial" w:hAnsi="Arial" w:cs="Arial"/>
        </w:rPr>
      </w:pPr>
      <w:r w:rsidRPr="78F431A5">
        <w:rPr>
          <w:rFonts w:ascii="Arial" w:hAnsi="Arial" w:cs="Arial"/>
          <w:u w:val="single"/>
        </w:rPr>
        <w:t>Pobranie dokumentu realizacji</w:t>
      </w:r>
      <w:r w:rsidRPr="78F431A5">
        <w:rPr>
          <w:rFonts w:ascii="Arial" w:hAnsi="Arial" w:cs="Arial"/>
        </w:rPr>
        <w:t>:</w:t>
      </w:r>
    </w:p>
    <w:p w14:paraId="6DB1A257"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b/>
          <w:bCs/>
        </w:rPr>
        <w:t xml:space="preserve">wyszukanieDokumentowRealizacjiRecept - </w:t>
      </w:r>
      <w:r w:rsidRPr="78F431A5">
        <w:rPr>
          <w:rFonts w:ascii="Arial" w:hAnsi="Arial" w:cs="Arial"/>
        </w:rPr>
        <w:t>w parametrach określa się kryteria wyszukiwania,</w:t>
      </w:r>
    </w:p>
    <w:p w14:paraId="52ADDA37"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b/>
          <w:bCs/>
        </w:rPr>
        <w:t>odczytDokumentuRealizacjiRecepty</w:t>
      </w:r>
      <w:r w:rsidRPr="78F431A5">
        <w:rPr>
          <w:rFonts w:ascii="Arial" w:hAnsi="Arial" w:cs="Arial"/>
        </w:rPr>
        <w:t xml:space="preserve"> - w parametrach określa się identyfikator dokumentu realizacji recepty odszukany metodą wyszukanieDokumentowRealizacjiRecept.</w:t>
      </w:r>
    </w:p>
    <w:p w14:paraId="72995E7F" w14:textId="77777777" w:rsidR="00E46697" w:rsidRPr="00C93E94" w:rsidRDefault="00E46697" w:rsidP="00B57192">
      <w:pPr>
        <w:pStyle w:val="Akapitzlist"/>
        <w:numPr>
          <w:ilvl w:val="0"/>
          <w:numId w:val="55"/>
        </w:numPr>
        <w:spacing w:line="288" w:lineRule="auto"/>
        <w:rPr>
          <w:rFonts w:ascii="Arial" w:hAnsi="Arial" w:cs="Arial"/>
          <w:u w:val="single"/>
        </w:rPr>
      </w:pPr>
      <w:r w:rsidRPr="78F431A5">
        <w:rPr>
          <w:rFonts w:ascii="Arial" w:hAnsi="Arial" w:cs="Arial"/>
          <w:u w:val="single"/>
        </w:rPr>
        <w:t>Korekta realizacji recepty:</w:t>
      </w:r>
    </w:p>
    <w:p w14:paraId="00CB2B45"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lastRenderedPageBreak/>
        <w:t xml:space="preserve">Odczytanie pakietu recept do realizacji na podstawie podanego kodu lub klucza pakietu: </w:t>
      </w:r>
      <w:r w:rsidRPr="78F431A5">
        <w:rPr>
          <w:rFonts w:ascii="Arial" w:hAnsi="Arial" w:cs="Arial"/>
          <w:b/>
          <w:bCs/>
        </w:rPr>
        <w:t xml:space="preserve">odczytPakietuReceptDoRealizacji, </w:t>
      </w:r>
      <w:r w:rsidRPr="78F431A5">
        <w:rPr>
          <w:rFonts w:ascii="Arial" w:hAnsi="Arial" w:cs="Arial"/>
        </w:rPr>
        <w:t>lub:</w:t>
      </w:r>
    </w:p>
    <w:p w14:paraId="0D47B6BC"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Odczytanie pojedynczej recepty na podstawie klucza recepty: </w:t>
      </w:r>
      <w:r w:rsidRPr="78F431A5">
        <w:rPr>
          <w:rFonts w:ascii="Arial" w:hAnsi="Arial" w:cs="Arial"/>
          <w:b/>
          <w:bCs/>
        </w:rPr>
        <w:t>odczytReceptyDoRealizacji.</w:t>
      </w:r>
    </w:p>
    <w:p w14:paraId="1339F469"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Zapis dokumentu realizacji: </w:t>
      </w:r>
      <w:r w:rsidRPr="78F431A5">
        <w:rPr>
          <w:rFonts w:ascii="Arial" w:hAnsi="Arial" w:cs="Arial"/>
          <w:b/>
          <w:bCs/>
        </w:rPr>
        <w:t>zapisKorektyDokumentuRealizacjiRecepty.</w:t>
      </w:r>
    </w:p>
    <w:p w14:paraId="31622245" w14:textId="77777777" w:rsidR="00E46697" w:rsidRPr="00C93E94" w:rsidRDefault="00E46697" w:rsidP="00B57192">
      <w:pPr>
        <w:pStyle w:val="Akapitzlist"/>
        <w:numPr>
          <w:ilvl w:val="0"/>
          <w:numId w:val="55"/>
        </w:numPr>
        <w:spacing w:line="288" w:lineRule="auto"/>
        <w:rPr>
          <w:rFonts w:ascii="Arial" w:hAnsi="Arial" w:cs="Arial"/>
          <w:u w:val="single"/>
        </w:rPr>
      </w:pPr>
      <w:r w:rsidRPr="78F431A5">
        <w:rPr>
          <w:rFonts w:ascii="Arial" w:hAnsi="Arial" w:cs="Arial"/>
          <w:u w:val="single"/>
        </w:rPr>
        <w:t>Zablokowanie recepty:</w:t>
      </w:r>
    </w:p>
    <w:p w14:paraId="1CC98327"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Odczytanie pakietu recept do realizacji na podstawie podanego kodu lub klucza pakietu: </w:t>
      </w:r>
      <w:r w:rsidRPr="78F431A5">
        <w:rPr>
          <w:rFonts w:ascii="Arial" w:hAnsi="Arial" w:cs="Arial"/>
          <w:b/>
          <w:bCs/>
        </w:rPr>
        <w:t xml:space="preserve">odczytPakietuReceptDoRealizacji, </w:t>
      </w:r>
      <w:r w:rsidRPr="78F431A5">
        <w:rPr>
          <w:rFonts w:ascii="Arial" w:hAnsi="Arial" w:cs="Arial"/>
        </w:rPr>
        <w:t>lub:</w:t>
      </w:r>
    </w:p>
    <w:p w14:paraId="79B93556"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Odczytanie pojedynczej recepty na podstawie klucza recepty: </w:t>
      </w:r>
      <w:r w:rsidRPr="78F431A5">
        <w:rPr>
          <w:rFonts w:ascii="Arial" w:hAnsi="Arial" w:cs="Arial"/>
          <w:b/>
          <w:bCs/>
        </w:rPr>
        <w:t>odczytReceptyDoRealizacji.</w:t>
      </w:r>
    </w:p>
    <w:p w14:paraId="51401559"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Jeśli wymagane zablokowanie recepty: </w:t>
      </w:r>
      <w:r w:rsidRPr="78F431A5">
        <w:rPr>
          <w:rFonts w:ascii="Arial" w:hAnsi="Arial" w:cs="Arial"/>
          <w:b/>
          <w:bCs/>
        </w:rPr>
        <w:t>zablokowanieRecepty.</w:t>
      </w:r>
    </w:p>
    <w:p w14:paraId="227FC52F" w14:textId="77777777" w:rsidR="00E46697" w:rsidRPr="00C93E94" w:rsidRDefault="00E46697" w:rsidP="00B57192">
      <w:pPr>
        <w:pStyle w:val="Akapitzlist"/>
        <w:numPr>
          <w:ilvl w:val="0"/>
          <w:numId w:val="55"/>
        </w:numPr>
        <w:spacing w:line="288" w:lineRule="auto"/>
        <w:rPr>
          <w:rFonts w:ascii="Arial" w:hAnsi="Arial" w:cs="Arial"/>
          <w:u w:val="single"/>
        </w:rPr>
      </w:pPr>
      <w:r w:rsidRPr="78F431A5">
        <w:rPr>
          <w:rFonts w:ascii="Arial" w:hAnsi="Arial" w:cs="Arial"/>
          <w:u w:val="single"/>
        </w:rPr>
        <w:t>Odblokowanie recepty:</w:t>
      </w:r>
    </w:p>
    <w:p w14:paraId="1ABC6B5A"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Odczytanie pakietu recept do realizacji na podstawie podanego kodu lub klucza pakietu: </w:t>
      </w:r>
      <w:r w:rsidRPr="78F431A5">
        <w:rPr>
          <w:rFonts w:ascii="Arial" w:hAnsi="Arial" w:cs="Arial"/>
          <w:b/>
          <w:bCs/>
        </w:rPr>
        <w:t xml:space="preserve">odczytPakietuReceptDoRealizacji, </w:t>
      </w:r>
      <w:r w:rsidRPr="78F431A5">
        <w:rPr>
          <w:rFonts w:ascii="Arial" w:hAnsi="Arial" w:cs="Arial"/>
        </w:rPr>
        <w:t>lub:</w:t>
      </w:r>
    </w:p>
    <w:p w14:paraId="496F15EA"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Odczytanie pojedynczej recepty na podstawie klucza recepty: </w:t>
      </w:r>
      <w:r w:rsidRPr="78F431A5">
        <w:rPr>
          <w:rFonts w:ascii="Arial" w:hAnsi="Arial" w:cs="Arial"/>
          <w:b/>
          <w:bCs/>
        </w:rPr>
        <w:t>odczytReceptyDoRealizacji.</w:t>
      </w:r>
    </w:p>
    <w:p w14:paraId="45A89104" w14:textId="77777777" w:rsidR="00E46697" w:rsidRPr="00C93E94" w:rsidRDefault="00E46697" w:rsidP="00B57192">
      <w:pPr>
        <w:pStyle w:val="Akapitzlist"/>
        <w:numPr>
          <w:ilvl w:val="1"/>
          <w:numId w:val="55"/>
        </w:numPr>
        <w:spacing w:line="288" w:lineRule="auto"/>
        <w:rPr>
          <w:rFonts w:ascii="Arial" w:hAnsi="Arial" w:cs="Arial"/>
        </w:rPr>
      </w:pPr>
      <w:r w:rsidRPr="78F431A5">
        <w:rPr>
          <w:rFonts w:ascii="Arial" w:hAnsi="Arial" w:cs="Arial"/>
        </w:rPr>
        <w:t xml:space="preserve">Jeśli wymagane odblokowanie recepty: </w:t>
      </w:r>
      <w:r w:rsidRPr="78F431A5">
        <w:rPr>
          <w:rFonts w:ascii="Arial" w:hAnsi="Arial" w:cs="Arial"/>
          <w:b/>
          <w:bCs/>
        </w:rPr>
        <w:t>odblokowanieRecepty.</w:t>
      </w:r>
    </w:p>
    <w:p w14:paraId="6ED02C94" w14:textId="77777777" w:rsidR="00E46697" w:rsidRPr="00C93E94" w:rsidRDefault="00E46697" w:rsidP="00B57192">
      <w:pPr>
        <w:pStyle w:val="Akapitzlist"/>
        <w:numPr>
          <w:ilvl w:val="0"/>
          <w:numId w:val="55"/>
        </w:numPr>
        <w:spacing w:line="288" w:lineRule="auto"/>
        <w:rPr>
          <w:rFonts w:ascii="Arial" w:hAnsi="Arial" w:cs="Arial"/>
        </w:rPr>
      </w:pPr>
      <w:r w:rsidRPr="78F431A5">
        <w:rPr>
          <w:rFonts w:ascii="Arial" w:hAnsi="Arial" w:cs="Arial"/>
          <w:u w:val="single"/>
        </w:rPr>
        <w:t>Anulowanie recepty farmaceutycznej</w:t>
      </w:r>
      <w:r w:rsidRPr="78F431A5">
        <w:rPr>
          <w:rFonts w:ascii="Arial" w:hAnsi="Arial" w:cs="Arial"/>
        </w:rPr>
        <w:t>:</w:t>
      </w:r>
    </w:p>
    <w:p w14:paraId="434B19B5" w14:textId="52A353CC" w:rsidR="00E46697" w:rsidRDefault="00E46697" w:rsidP="00B57192">
      <w:pPr>
        <w:pStyle w:val="Akapitzlist"/>
        <w:numPr>
          <w:ilvl w:val="0"/>
          <w:numId w:val="64"/>
        </w:numPr>
        <w:spacing w:line="288" w:lineRule="auto"/>
        <w:rPr>
          <w:rFonts w:ascii="Arial" w:hAnsi="Arial" w:cs="Arial"/>
        </w:rPr>
      </w:pPr>
      <w:r w:rsidRPr="00C93E94">
        <w:rPr>
          <w:rFonts w:ascii="Arial" w:hAnsi="Arial" w:cs="Arial"/>
          <w:b/>
        </w:rPr>
        <w:t xml:space="preserve">zapisDokumentuAnulowaniaReceptyFarmaceutycznej </w:t>
      </w:r>
      <w:r w:rsidRPr="00C93E94">
        <w:rPr>
          <w:rFonts w:ascii="Arial" w:hAnsi="Arial" w:cs="Arial"/>
        </w:rPr>
        <w:t>– w parametrach określa się dokument anulowania recepty oraz dokument realizacji recepty (korekta),</w:t>
      </w:r>
      <w:r w:rsidRPr="00C93E94" w:rsidDel="00C767E2">
        <w:rPr>
          <w:rFonts w:ascii="Arial" w:hAnsi="Arial" w:cs="Arial"/>
        </w:rPr>
        <w:t xml:space="preserve"> </w:t>
      </w:r>
    </w:p>
    <w:p w14:paraId="35F0C0DA" w14:textId="77777777" w:rsidR="008143C4" w:rsidRDefault="008143C4" w:rsidP="00B57192">
      <w:pPr>
        <w:pStyle w:val="Akapitzlist"/>
        <w:numPr>
          <w:ilvl w:val="0"/>
          <w:numId w:val="55"/>
        </w:numPr>
        <w:spacing w:line="288" w:lineRule="auto"/>
        <w:rPr>
          <w:rFonts w:ascii="Arial" w:hAnsi="Arial" w:cs="Arial"/>
        </w:rPr>
      </w:pPr>
      <w:r w:rsidRPr="78F431A5">
        <w:rPr>
          <w:rFonts w:ascii="Arial" w:hAnsi="Arial" w:cs="Arial"/>
          <w:u w:val="single"/>
        </w:rPr>
        <w:t>Wyszukanie recept i realizacji do konsultacji</w:t>
      </w:r>
    </w:p>
    <w:p w14:paraId="702347F4" w14:textId="77777777" w:rsidR="008143C4" w:rsidRDefault="008143C4" w:rsidP="00B57192">
      <w:pPr>
        <w:pStyle w:val="Akapitzlist"/>
        <w:numPr>
          <w:ilvl w:val="0"/>
          <w:numId w:val="63"/>
        </w:numPr>
        <w:spacing w:line="288" w:lineRule="auto"/>
        <w:rPr>
          <w:rFonts w:ascii="Arial" w:hAnsi="Arial" w:cs="Arial"/>
        </w:rPr>
      </w:pPr>
      <w:r w:rsidRPr="6517A6F0">
        <w:rPr>
          <w:rFonts w:ascii="Arial" w:hAnsi="Arial" w:cs="Arial"/>
          <w:b/>
          <w:bCs/>
        </w:rPr>
        <w:t>wyszukanieReceptUslugobiorcyDoKonsultacji</w:t>
      </w:r>
      <w:r w:rsidRPr="6517A6F0">
        <w:rPr>
          <w:rFonts w:ascii="Arial" w:hAnsi="Arial" w:cs="Arial"/>
        </w:rPr>
        <w:t xml:space="preserve"> - w parametrach określa się kryteria wyszukiwania,</w:t>
      </w:r>
    </w:p>
    <w:p w14:paraId="148C56E7" w14:textId="06C2B0AB" w:rsidR="008143C4" w:rsidRDefault="008143C4" w:rsidP="00B57192">
      <w:pPr>
        <w:pStyle w:val="Akapitzlist"/>
        <w:numPr>
          <w:ilvl w:val="0"/>
          <w:numId w:val="63"/>
        </w:numPr>
        <w:spacing w:line="288" w:lineRule="auto"/>
        <w:rPr>
          <w:rFonts w:ascii="Arial" w:hAnsi="Arial" w:cs="Arial"/>
        </w:rPr>
      </w:pPr>
      <w:r w:rsidRPr="6517A6F0">
        <w:rPr>
          <w:rFonts w:ascii="Arial" w:hAnsi="Arial" w:cs="Arial"/>
          <w:b/>
          <w:bCs/>
        </w:rPr>
        <w:t>odczytReceptyDoKonsultacji</w:t>
      </w:r>
      <w:r w:rsidRPr="6517A6F0">
        <w:rPr>
          <w:rFonts w:ascii="Arial" w:hAnsi="Arial" w:cs="Arial"/>
        </w:rPr>
        <w:t xml:space="preserve"> - w parametrach określa się identyfikator dokumentu recepty odszukany metodą </w:t>
      </w:r>
      <w:r w:rsidRPr="6517A6F0">
        <w:rPr>
          <w:rFonts w:ascii="Arial" w:hAnsi="Arial" w:cs="Arial"/>
          <w:b/>
          <w:bCs/>
        </w:rPr>
        <w:t>wyszukanieReceptUslugobiorcyDoKonsultacji</w:t>
      </w:r>
      <w:r w:rsidRPr="6517A6F0">
        <w:rPr>
          <w:rFonts w:ascii="Arial" w:hAnsi="Arial" w:cs="Arial"/>
        </w:rPr>
        <w:t>,</w:t>
      </w:r>
    </w:p>
    <w:p w14:paraId="324E7B87" w14:textId="628345A7" w:rsidR="00CB784F" w:rsidRDefault="008143C4" w:rsidP="00CB784F">
      <w:pPr>
        <w:pStyle w:val="Akapitzlist"/>
        <w:numPr>
          <w:ilvl w:val="0"/>
          <w:numId w:val="63"/>
        </w:numPr>
        <w:spacing w:line="288" w:lineRule="auto"/>
        <w:rPr>
          <w:rFonts w:ascii="Arial" w:hAnsi="Arial" w:cs="Arial"/>
        </w:rPr>
      </w:pPr>
      <w:r w:rsidRPr="6517A6F0">
        <w:rPr>
          <w:rFonts w:ascii="Arial" w:hAnsi="Arial" w:cs="Arial"/>
          <w:b/>
          <w:bCs/>
        </w:rPr>
        <w:t>wyszukanieRealizacjiReceptDoKonsultacji</w:t>
      </w:r>
      <w:r w:rsidRPr="6517A6F0">
        <w:rPr>
          <w:rFonts w:ascii="Arial" w:hAnsi="Arial" w:cs="Arial"/>
        </w:rPr>
        <w:t xml:space="preserve"> - </w:t>
      </w:r>
      <w:r w:rsidR="00892464" w:rsidRPr="6517A6F0">
        <w:rPr>
          <w:rFonts w:ascii="Arial" w:hAnsi="Arial" w:cs="Arial"/>
        </w:rPr>
        <w:t>w parametrach określa się kryteria wyszukiwania.</w:t>
      </w:r>
    </w:p>
    <w:p w14:paraId="6DCAB796" w14:textId="48691B66" w:rsidR="00DD1B18" w:rsidRPr="00CB784F" w:rsidRDefault="00DD1B18" w:rsidP="00CB784F">
      <w:pPr>
        <w:pStyle w:val="Akapitzlist"/>
        <w:numPr>
          <w:ilvl w:val="0"/>
          <w:numId w:val="20"/>
        </w:numPr>
        <w:spacing w:line="288" w:lineRule="auto"/>
        <w:rPr>
          <w:rFonts w:ascii="Arial" w:eastAsia="Arial" w:hAnsi="Arial" w:cs="Arial"/>
          <w:lang w:eastAsia="pl-PL"/>
        </w:rPr>
      </w:pPr>
      <w:r w:rsidRPr="00CB784F">
        <w:rPr>
          <w:u w:val="single"/>
        </w:rPr>
        <w:t>Odczyt listy kluczy recept Usługobiorcy</w:t>
      </w:r>
      <w:r w:rsidRPr="00CB784F">
        <w:t>:</w:t>
      </w:r>
    </w:p>
    <w:p w14:paraId="33261CFB" w14:textId="7C798A30" w:rsidR="00E46697" w:rsidRPr="00C93E94" w:rsidRDefault="00DD1B18" w:rsidP="5F304633">
      <w:pPr>
        <w:pStyle w:val="Akapitzlist"/>
        <w:numPr>
          <w:ilvl w:val="1"/>
          <w:numId w:val="20"/>
        </w:numPr>
        <w:spacing w:before="0" w:after="0" w:line="288" w:lineRule="auto"/>
        <w:rPr>
          <w:rFonts w:ascii="Arial" w:eastAsia="Arial" w:hAnsi="Arial" w:cs="Arial"/>
          <w:lang w:eastAsia="pl-PL"/>
        </w:rPr>
      </w:pPr>
      <w:r w:rsidRPr="43CC2D9B">
        <w:rPr>
          <w:rFonts w:ascii="Arial" w:hAnsi="Arial" w:cs="Arial"/>
        </w:rPr>
        <w:t xml:space="preserve"> Odczytanie listy recept, które są w statusie: wystawiona, częściowo zrealizowana lub zablokowana (tylko lek recepturowy) z wykorzystaniem eDO – w parametrach wywołania system apteczny wysyła podpisany dokument weryfikowany certyfikatem obecności Usługobiorcy z eDO.</w:t>
      </w:r>
    </w:p>
    <w:p w14:paraId="5832960F" w14:textId="77777777" w:rsidR="00195873" w:rsidRDefault="417C2550" w:rsidP="006A3CEB">
      <w:pPr>
        <w:pStyle w:val="Nagwek2"/>
      </w:pPr>
      <w:bookmarkStart w:id="139" w:name="_Toc489968945"/>
      <w:bookmarkStart w:id="140" w:name="_Toc1402475"/>
      <w:bookmarkStart w:id="141" w:name="_Toc49411570"/>
      <w:bookmarkStart w:id="142" w:name="_Toc66051199"/>
      <w:bookmarkStart w:id="143" w:name="_Ref482948572"/>
      <w:bookmarkStart w:id="144" w:name="_Toc487461997"/>
      <w:bookmarkStart w:id="145" w:name="_Toc501107037"/>
      <w:bookmarkEnd w:id="139"/>
      <w:r>
        <w:lastRenderedPageBreak/>
        <w:t>Wsparcie dla dwóch wersji PIK HL7 CDA</w:t>
      </w:r>
      <w:bookmarkEnd w:id="140"/>
      <w:bookmarkEnd w:id="141"/>
      <w:bookmarkEnd w:id="142"/>
    </w:p>
    <w:p w14:paraId="27B3A53A" w14:textId="73859CD6" w:rsidR="00195873" w:rsidRPr="003216DF" w:rsidRDefault="00195873" w:rsidP="003216DF">
      <w:pPr>
        <w:rPr>
          <w:lang w:eastAsia="pl-PL"/>
        </w:rPr>
      </w:pPr>
      <w:r w:rsidRPr="0ACAB442">
        <w:rPr>
          <w:lang w:eastAsia="pl-PL"/>
        </w:rPr>
        <w:t>System P1 przyjmuje i przetwarza dokumenty XML zgodne z PIK HL7 CDA 1.</w:t>
      </w:r>
      <w:r w:rsidR="47178558" w:rsidRPr="0ACAB442">
        <w:rPr>
          <w:lang w:eastAsia="pl-PL"/>
        </w:rPr>
        <w:t>3</w:t>
      </w:r>
      <w:r w:rsidRPr="0ACAB442">
        <w:rPr>
          <w:lang w:eastAsia="pl-PL"/>
        </w:rPr>
        <w:t>.2, jak i PIK HL7 CDA 1.3.1. Należy jednak mieć na uwadze, że wsparcie w zakresie przyjmowania (zapisu) dokumentów w starszej wersji PIK ma charakter tymczasowy i po okresie dostosowania systemów podmiotów do najnowszej wersji PIK zostanie ono wyłączone.</w:t>
      </w:r>
    </w:p>
    <w:p w14:paraId="7488D5A7" w14:textId="28718787" w:rsidR="08331612" w:rsidRDefault="08331612" w:rsidP="08331612">
      <w:pPr>
        <w:rPr>
          <w:rFonts w:eastAsia="Arial"/>
        </w:rPr>
      </w:pPr>
    </w:p>
    <w:p w14:paraId="72C66596" w14:textId="0B715757" w:rsidR="08331612" w:rsidRDefault="08331612" w:rsidP="08331612">
      <w:pPr>
        <w:rPr>
          <w:lang w:eastAsia="pl-PL"/>
        </w:rPr>
      </w:pPr>
    </w:p>
    <w:p w14:paraId="79F4A294" w14:textId="565831A6" w:rsidR="7BCF11D3" w:rsidRDefault="7BCF11D3" w:rsidP="6C8F032B">
      <w:pPr>
        <w:pStyle w:val="Nagwek1"/>
        <w:numPr>
          <w:ilvl w:val="0"/>
          <w:numId w:val="31"/>
        </w:numPr>
        <w:spacing w:line="288" w:lineRule="auto"/>
      </w:pPr>
      <w:bookmarkStart w:id="146" w:name="_Toc487461998"/>
      <w:bookmarkStart w:id="147" w:name="_Toc501107038"/>
      <w:bookmarkStart w:id="148" w:name="_Toc1402477"/>
      <w:bookmarkStart w:id="149" w:name="_Toc49411576"/>
      <w:bookmarkStart w:id="150" w:name="_Toc66051200"/>
      <w:bookmarkEnd w:id="143"/>
      <w:bookmarkEnd w:id="144"/>
      <w:bookmarkEnd w:id="145"/>
      <w:r>
        <w:lastRenderedPageBreak/>
        <w:t>Wykaz i opis usług</w:t>
      </w:r>
      <w:bookmarkEnd w:id="146"/>
      <w:bookmarkEnd w:id="147"/>
      <w:bookmarkEnd w:id="148"/>
      <w:bookmarkEnd w:id="149"/>
      <w:bookmarkEnd w:id="150"/>
    </w:p>
    <w:p w14:paraId="09E6E7A4" w14:textId="3ADE0F7B" w:rsidR="00E46697" w:rsidRPr="00C93E94" w:rsidRDefault="7BCF11D3" w:rsidP="006A3CEB">
      <w:pPr>
        <w:pStyle w:val="Nagwek2"/>
        <w:rPr>
          <w:rFonts w:eastAsia="Arial"/>
          <w:szCs w:val="36"/>
        </w:rPr>
      </w:pPr>
      <w:bookmarkStart w:id="151" w:name="_Toc49411577"/>
      <w:bookmarkStart w:id="152" w:name="_Toc66051201"/>
      <w:r>
        <w:t>Wykaz usług na środowisku integracyjnym</w:t>
      </w:r>
      <w:bookmarkEnd w:id="151"/>
      <w:bookmarkEnd w:id="152"/>
    </w:p>
    <w:p w14:paraId="67D6E184" w14:textId="006B5A0B" w:rsidR="00E46697" w:rsidRPr="00C93E94" w:rsidRDefault="00E46697" w:rsidP="00911709">
      <w:pPr>
        <w:spacing w:line="288" w:lineRule="auto"/>
      </w:pPr>
      <w:r>
        <w:t>Na środowisku integracyjnym systemu P1 udostępnion</w:t>
      </w:r>
      <w:r w:rsidR="18197CBE">
        <w:t>e</w:t>
      </w:r>
      <w:r>
        <w:t xml:space="preserve"> </w:t>
      </w:r>
      <w:r w:rsidR="03361ADE">
        <w:t>są:</w:t>
      </w:r>
      <w:r>
        <w:t xml:space="preserve"> </w:t>
      </w:r>
    </w:p>
    <w:p w14:paraId="7A5145C2" w14:textId="2FAC589D" w:rsidR="00E46697" w:rsidRPr="00C93E94" w:rsidRDefault="00E46697" w:rsidP="01A020DC">
      <w:pPr>
        <w:pStyle w:val="Akapitzlist"/>
        <w:numPr>
          <w:ilvl w:val="0"/>
          <w:numId w:val="13"/>
        </w:numPr>
        <w:spacing w:line="288" w:lineRule="auto"/>
        <w:rPr>
          <w:rFonts w:ascii="Arial" w:eastAsia="Arial" w:hAnsi="Arial" w:cs="Arial"/>
          <w:szCs w:val="22"/>
        </w:rPr>
      </w:pPr>
      <w:r>
        <w:t>usługa ObslugaRecepty</w:t>
      </w:r>
      <w:r w:rsidR="2D620F96">
        <w:t>,</w:t>
      </w:r>
      <w:r>
        <w:t xml:space="preserve"> z operacjami:</w:t>
      </w:r>
    </w:p>
    <w:p w14:paraId="1AEE12BF" w14:textId="77777777" w:rsidR="00E46697" w:rsidRPr="00C93E94" w:rsidRDefault="00E46697" w:rsidP="01A020DC">
      <w:pPr>
        <w:pStyle w:val="Akapitzlist"/>
        <w:numPr>
          <w:ilvl w:val="1"/>
          <w:numId w:val="13"/>
        </w:numPr>
        <w:spacing w:line="288" w:lineRule="auto"/>
        <w:rPr>
          <w:rFonts w:ascii="Arial" w:eastAsia="Arial" w:hAnsi="Arial" w:cs="Arial"/>
        </w:rPr>
      </w:pPr>
      <w:r w:rsidRPr="01A020DC">
        <w:rPr>
          <w:rFonts w:ascii="Arial" w:hAnsi="Arial" w:cs="Arial"/>
        </w:rPr>
        <w:t>zapisKorektyDokumentuRealizacjiRecepty,</w:t>
      </w:r>
    </w:p>
    <w:p w14:paraId="3A51F930" w14:textId="77777777" w:rsidR="00E46697" w:rsidRPr="00C93E94" w:rsidRDefault="00E46697" w:rsidP="01A020DC">
      <w:pPr>
        <w:pStyle w:val="Akapitzlist"/>
        <w:numPr>
          <w:ilvl w:val="1"/>
          <w:numId w:val="13"/>
        </w:numPr>
        <w:spacing w:line="288" w:lineRule="auto"/>
        <w:rPr>
          <w:rFonts w:ascii="Arial" w:eastAsia="Arial" w:hAnsi="Arial" w:cs="Arial"/>
        </w:rPr>
      </w:pPr>
      <w:r w:rsidRPr="00C93E94">
        <w:rPr>
          <w:rFonts w:ascii="Arial" w:hAnsi="Arial" w:cs="Arial"/>
        </w:rPr>
        <w:t>odblokowanieRecepty</w:t>
      </w:r>
      <w:r w:rsidR="00803A6E">
        <w:rPr>
          <w:rStyle w:val="Odwoanieprzypisudolnego"/>
          <w:rFonts w:ascii="Arial" w:hAnsi="Arial" w:cs="Arial"/>
        </w:rPr>
        <w:footnoteReference w:id="8"/>
      </w:r>
      <w:r w:rsidRPr="00C93E94">
        <w:rPr>
          <w:rFonts w:ascii="Arial" w:hAnsi="Arial" w:cs="Arial"/>
        </w:rPr>
        <w:t>,</w:t>
      </w:r>
    </w:p>
    <w:p w14:paraId="75D16B12" w14:textId="77777777" w:rsidR="00E46697" w:rsidRPr="00C93E94" w:rsidRDefault="00E46697" w:rsidP="01A020DC">
      <w:pPr>
        <w:pStyle w:val="Akapitzlist"/>
        <w:numPr>
          <w:ilvl w:val="1"/>
          <w:numId w:val="13"/>
        </w:numPr>
        <w:spacing w:line="288" w:lineRule="auto"/>
        <w:rPr>
          <w:rFonts w:ascii="Arial" w:eastAsia="Arial" w:hAnsi="Arial" w:cs="Arial"/>
        </w:rPr>
      </w:pPr>
      <w:r w:rsidRPr="01A020DC">
        <w:rPr>
          <w:rFonts w:ascii="Arial" w:hAnsi="Arial" w:cs="Arial"/>
        </w:rPr>
        <w:t>odczytDanychDostepowychPakietuRecept,</w:t>
      </w:r>
    </w:p>
    <w:p w14:paraId="7E057A10" w14:textId="77777777" w:rsidR="00E46697" w:rsidRPr="00C93E94" w:rsidRDefault="00E46697" w:rsidP="01A020DC">
      <w:pPr>
        <w:pStyle w:val="Akapitzlist"/>
        <w:numPr>
          <w:ilvl w:val="1"/>
          <w:numId w:val="13"/>
        </w:numPr>
        <w:spacing w:line="288" w:lineRule="auto"/>
        <w:rPr>
          <w:rFonts w:ascii="Arial" w:eastAsia="Arial" w:hAnsi="Arial" w:cs="Arial"/>
        </w:rPr>
      </w:pPr>
      <w:r w:rsidRPr="01A020DC">
        <w:rPr>
          <w:rFonts w:ascii="Arial" w:hAnsi="Arial" w:cs="Arial"/>
        </w:rPr>
        <w:t>odczytDokumentuAnulowaniaRecepty,</w:t>
      </w:r>
    </w:p>
    <w:p w14:paraId="3328A0A3" w14:textId="77777777" w:rsidR="00E46697" w:rsidRPr="00C93E94" w:rsidRDefault="00E46697" w:rsidP="01A020DC">
      <w:pPr>
        <w:pStyle w:val="Akapitzlist"/>
        <w:numPr>
          <w:ilvl w:val="1"/>
          <w:numId w:val="13"/>
        </w:numPr>
        <w:spacing w:line="288" w:lineRule="auto"/>
        <w:rPr>
          <w:rFonts w:ascii="Arial" w:eastAsia="Arial" w:hAnsi="Arial" w:cs="Arial"/>
        </w:rPr>
      </w:pPr>
      <w:r w:rsidRPr="01A020DC">
        <w:rPr>
          <w:rFonts w:ascii="Arial" w:hAnsi="Arial" w:cs="Arial"/>
        </w:rPr>
        <w:t>odczytDokumentuRealizacjiRecepty,</w:t>
      </w:r>
    </w:p>
    <w:p w14:paraId="3F36EAAE" w14:textId="38D5DEA4" w:rsidR="00D652BC" w:rsidRPr="00F91587" w:rsidRDefault="00D652BC" w:rsidP="01A020DC">
      <w:pPr>
        <w:pStyle w:val="Akapitzlist"/>
        <w:numPr>
          <w:ilvl w:val="1"/>
          <w:numId w:val="13"/>
        </w:numPr>
        <w:spacing w:line="288" w:lineRule="auto"/>
        <w:rPr>
          <w:rFonts w:ascii="Arial" w:eastAsia="Arial" w:hAnsi="Arial" w:cs="Arial"/>
        </w:rPr>
      </w:pPr>
      <w:r>
        <w:rPr>
          <w:rFonts w:ascii="Arial" w:eastAsia="Arial" w:hAnsi="Arial" w:cs="Arial"/>
        </w:rPr>
        <w:t>odczytKluczyReceptUslugobiorcy</w:t>
      </w:r>
    </w:p>
    <w:p w14:paraId="38A76B8D"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odczytPakietuRecept,</w:t>
      </w:r>
    </w:p>
    <w:p w14:paraId="09D5CE00"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odczytPakietuReceptDoRealizacji,</w:t>
      </w:r>
    </w:p>
    <w:p w14:paraId="6A4C9E4E"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odczytRecepty,</w:t>
      </w:r>
    </w:p>
    <w:p w14:paraId="1861FB0B"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odczytReceptyDoRealizacji,</w:t>
      </w:r>
    </w:p>
    <w:p w14:paraId="01E88D45"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przyjecieDoRealizacjiReceptyNaLekRecepturowy,</w:t>
      </w:r>
    </w:p>
    <w:p w14:paraId="5180535A"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rezygnacjaZRealizacjiReceptyNaLekRecepturowy,</w:t>
      </w:r>
    </w:p>
    <w:p w14:paraId="430A81E2"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weryfikacjaPakietuRecept,</w:t>
      </w:r>
    </w:p>
    <w:p w14:paraId="052591F3"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wyszukanieDokumentowAnulowaniaRecept,</w:t>
      </w:r>
    </w:p>
    <w:p w14:paraId="0D5CB866"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wyszukanieDokumentowRealizacjiRecept,</w:t>
      </w:r>
    </w:p>
    <w:p w14:paraId="391ADF79" w14:textId="77777777" w:rsidR="00E46697"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wyszukanieReceptWystawiajacego,</w:t>
      </w:r>
    </w:p>
    <w:p w14:paraId="56FBE432" w14:textId="77777777" w:rsidR="00F6467C" w:rsidRPr="00F91587" w:rsidRDefault="00F6467C" w:rsidP="01A020DC">
      <w:pPr>
        <w:pStyle w:val="Akapitzlist"/>
        <w:numPr>
          <w:ilvl w:val="1"/>
          <w:numId w:val="13"/>
        </w:numPr>
        <w:spacing w:line="288" w:lineRule="auto"/>
        <w:rPr>
          <w:rFonts w:ascii="Arial" w:eastAsia="Arial" w:hAnsi="Arial" w:cs="Arial"/>
        </w:rPr>
      </w:pPr>
      <w:r w:rsidRPr="0ACAB442">
        <w:rPr>
          <w:rFonts w:ascii="Arial" w:hAnsi="Arial" w:cs="Arial"/>
        </w:rPr>
        <w:t>wyszukanieReceptUslugobiorcy</w:t>
      </w:r>
    </w:p>
    <w:p w14:paraId="6334773B" w14:textId="415EEA7F" w:rsidR="00C82F25" w:rsidRPr="00C93E94" w:rsidRDefault="00C82F25" w:rsidP="00C82F25">
      <w:pPr>
        <w:pStyle w:val="Akapitzlist"/>
        <w:numPr>
          <w:ilvl w:val="1"/>
          <w:numId w:val="13"/>
        </w:numPr>
        <w:spacing w:line="288" w:lineRule="auto"/>
        <w:rPr>
          <w:rFonts w:ascii="Arial" w:eastAsia="Arial" w:hAnsi="Arial" w:cs="Arial"/>
        </w:rPr>
      </w:pPr>
      <w:r w:rsidRPr="00C82F25">
        <w:rPr>
          <w:rFonts w:ascii="Arial" w:eastAsia="Arial" w:hAnsi="Arial" w:cs="Arial"/>
        </w:rPr>
        <w:t>rozszerzoneWyszukiwanieReceptUslugobiorcy</w:t>
      </w:r>
    </w:p>
    <w:p w14:paraId="186E37B2"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zablokowanieRecepty</w:t>
      </w:r>
      <w:r w:rsidR="00803A6E" w:rsidRPr="0ACAB442">
        <w:rPr>
          <w:rStyle w:val="Odwoanieprzypisudolnego"/>
          <w:rFonts w:ascii="Arial" w:hAnsi="Arial" w:cs="Arial"/>
        </w:rPr>
        <w:t>5</w:t>
      </w:r>
      <w:r w:rsidRPr="0ACAB442">
        <w:rPr>
          <w:rFonts w:ascii="Arial" w:hAnsi="Arial" w:cs="Arial"/>
        </w:rPr>
        <w:t>,</w:t>
      </w:r>
    </w:p>
    <w:p w14:paraId="575B5FDC"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zapisDokumentuAnulowaniaRecepty,</w:t>
      </w:r>
    </w:p>
    <w:p w14:paraId="67795D9A"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zapisDokumentuAnulowaniaReceptyFarmaceutycznej,</w:t>
      </w:r>
    </w:p>
    <w:p w14:paraId="3608BF41"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zapisPakietuRecept,</w:t>
      </w:r>
    </w:p>
    <w:p w14:paraId="089DE015" w14:textId="77777777" w:rsidR="00E46697" w:rsidRPr="00C93E94"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zapisRealizacjiRecepty,</w:t>
      </w:r>
    </w:p>
    <w:p w14:paraId="17492BE0" w14:textId="77777777" w:rsidR="00CA67CD" w:rsidRPr="00C93E94" w:rsidRDefault="00676FAE" w:rsidP="01A020DC">
      <w:pPr>
        <w:pStyle w:val="Akapitzlist"/>
        <w:numPr>
          <w:ilvl w:val="1"/>
          <w:numId w:val="13"/>
        </w:numPr>
        <w:spacing w:line="288" w:lineRule="auto"/>
        <w:rPr>
          <w:rFonts w:ascii="Arial" w:eastAsia="Arial" w:hAnsi="Arial" w:cs="Arial"/>
        </w:rPr>
      </w:pPr>
      <w:r w:rsidRPr="0ACAB442">
        <w:rPr>
          <w:rFonts w:ascii="Arial" w:hAnsi="Arial" w:cs="Arial"/>
        </w:rPr>
        <w:lastRenderedPageBreak/>
        <w:t>zapisPakietuRealizacjiRecept</w:t>
      </w:r>
      <w:r w:rsidR="00CA67CD" w:rsidRPr="0ACAB442">
        <w:rPr>
          <w:rFonts w:ascii="Arial" w:hAnsi="Arial" w:cs="Arial"/>
        </w:rPr>
        <w:t>,</w:t>
      </w:r>
    </w:p>
    <w:p w14:paraId="2BAA3356" w14:textId="14262AEB" w:rsidR="00E46697" w:rsidRDefault="00E46697" w:rsidP="01A020DC">
      <w:pPr>
        <w:pStyle w:val="Akapitzlist"/>
        <w:numPr>
          <w:ilvl w:val="1"/>
          <w:numId w:val="13"/>
        </w:numPr>
        <w:spacing w:line="288" w:lineRule="auto"/>
        <w:rPr>
          <w:rFonts w:ascii="Arial" w:eastAsia="Arial" w:hAnsi="Arial" w:cs="Arial"/>
        </w:rPr>
      </w:pPr>
      <w:r w:rsidRPr="0ACAB442">
        <w:rPr>
          <w:rFonts w:ascii="Arial" w:hAnsi="Arial" w:cs="Arial"/>
        </w:rPr>
        <w:t>zapisRealizacjiReceptyFarmaceutycznej.</w:t>
      </w:r>
    </w:p>
    <w:p w14:paraId="41CA9286" w14:textId="6E81E301" w:rsidR="00D82A2A" w:rsidRDefault="00D82A2A" w:rsidP="01A020DC">
      <w:pPr>
        <w:pStyle w:val="Akapitzlist"/>
        <w:numPr>
          <w:ilvl w:val="1"/>
          <w:numId w:val="13"/>
        </w:numPr>
        <w:spacing w:line="288" w:lineRule="auto"/>
        <w:rPr>
          <w:rFonts w:ascii="Arial" w:eastAsia="Arial" w:hAnsi="Arial" w:cs="Arial"/>
        </w:rPr>
      </w:pPr>
      <w:r w:rsidRPr="0ACAB442">
        <w:rPr>
          <w:rFonts w:ascii="Arial" w:hAnsi="Arial" w:cs="Arial"/>
        </w:rPr>
        <w:t>wyszukanieReceptUslugobiorcyDoKonsultacji</w:t>
      </w:r>
    </w:p>
    <w:p w14:paraId="07EE93E7" w14:textId="26B7432E" w:rsidR="00D82A2A" w:rsidRDefault="00D82A2A" w:rsidP="01A020DC">
      <w:pPr>
        <w:pStyle w:val="Akapitzlist"/>
        <w:numPr>
          <w:ilvl w:val="1"/>
          <w:numId w:val="13"/>
        </w:numPr>
        <w:spacing w:line="288" w:lineRule="auto"/>
        <w:rPr>
          <w:rFonts w:ascii="Arial" w:eastAsia="Arial" w:hAnsi="Arial" w:cs="Arial"/>
        </w:rPr>
      </w:pPr>
      <w:r w:rsidRPr="0ACAB442">
        <w:rPr>
          <w:rFonts w:ascii="Arial" w:hAnsi="Arial" w:cs="Arial"/>
        </w:rPr>
        <w:t>odczytReceptyDoKonsultacji</w:t>
      </w:r>
    </w:p>
    <w:p w14:paraId="382F6FD2" w14:textId="52AED49C" w:rsidR="00D82A2A" w:rsidRPr="0049430A" w:rsidRDefault="16D6262A" w:rsidP="01A020DC">
      <w:pPr>
        <w:pStyle w:val="Akapitzlist"/>
        <w:numPr>
          <w:ilvl w:val="1"/>
          <w:numId w:val="13"/>
        </w:numPr>
        <w:spacing w:line="288" w:lineRule="auto"/>
        <w:rPr>
          <w:rFonts w:ascii="Arial" w:eastAsia="Arial" w:hAnsi="Arial" w:cs="Arial"/>
        </w:rPr>
      </w:pPr>
      <w:r w:rsidRPr="0ACAB442">
        <w:rPr>
          <w:rFonts w:ascii="Arial" w:hAnsi="Arial" w:cs="Arial"/>
        </w:rPr>
        <w:t>W</w:t>
      </w:r>
      <w:r w:rsidR="00D82A2A" w:rsidRPr="0ACAB442">
        <w:rPr>
          <w:rFonts w:ascii="Arial" w:hAnsi="Arial" w:cs="Arial"/>
        </w:rPr>
        <w:t>yszukanieRealizacjiReceptDoKonsultacji</w:t>
      </w:r>
    </w:p>
    <w:p w14:paraId="6A9A8077" w14:textId="0DAA70AC" w:rsidR="21ABC3A2" w:rsidRDefault="21ABC3A2" w:rsidP="6A6844B3">
      <w:pPr>
        <w:pStyle w:val="Akapitzlist"/>
        <w:numPr>
          <w:ilvl w:val="0"/>
          <w:numId w:val="13"/>
        </w:numPr>
        <w:spacing w:before="0" w:after="0" w:line="288" w:lineRule="auto"/>
        <w:rPr>
          <w:rFonts w:ascii="Arial" w:eastAsia="Arial" w:hAnsi="Arial" w:cs="Arial"/>
          <w:szCs w:val="22"/>
        </w:rPr>
      </w:pPr>
      <w:r w:rsidRPr="6A6844B3">
        <w:rPr>
          <w:rFonts w:ascii="Arial" w:hAnsi="Arial" w:cs="Arial"/>
        </w:rPr>
        <w:t>usługa pobierzAktualnaWersjeUslugobiorcyPelneDane.</w:t>
      </w:r>
    </w:p>
    <w:p w14:paraId="0784CC90" w14:textId="77777777" w:rsidR="0049430A" w:rsidRDefault="0049430A" w:rsidP="00911709">
      <w:pPr>
        <w:spacing w:line="288" w:lineRule="auto"/>
      </w:pPr>
    </w:p>
    <w:p w14:paraId="2085A7FD" w14:textId="145B07B4" w:rsidR="00E46697" w:rsidRPr="00C93E94" w:rsidRDefault="00E46697" w:rsidP="6C8F032B">
      <w:pPr>
        <w:spacing w:line="288" w:lineRule="auto"/>
      </w:pPr>
      <w:r>
        <w:t>Przykłady wywołania operacji ww. usług sieciowych systemu P1 zostaną udostępnione Wnioskodawcy na etapie obsługi wniosku o nadanie uprawnień do środowiska integracyjnego systemu P1.</w:t>
      </w:r>
    </w:p>
    <w:p w14:paraId="046A5185" w14:textId="6F213850" w:rsidR="00E46697" w:rsidRPr="00C93E94" w:rsidRDefault="62E6BCF0" w:rsidP="006A3CEB">
      <w:pPr>
        <w:pStyle w:val="Nagwek2"/>
        <w:rPr>
          <w:rFonts w:eastAsia="Arial"/>
          <w:szCs w:val="36"/>
        </w:rPr>
      </w:pPr>
      <w:r>
        <w:t>Usługa ObslugaRecepty</w:t>
      </w:r>
    </w:p>
    <w:p w14:paraId="7DC60353" w14:textId="77777777" w:rsidR="00E46697" w:rsidRPr="00C93E94" w:rsidRDefault="00E46697" w:rsidP="00911709">
      <w:pPr>
        <w:spacing w:line="288" w:lineRule="auto"/>
      </w:pPr>
      <w:r w:rsidRPr="00C93E94">
        <w:t xml:space="preserve">Usługa </w:t>
      </w:r>
      <w:r w:rsidRPr="00C93E94">
        <w:rPr>
          <w:i/>
        </w:rPr>
        <w:t>ObslugaRecepty</w:t>
      </w:r>
      <w:r w:rsidRPr="00C93E94">
        <w:t xml:space="preserve"> grupuje operacje związane z wydawaniem i realizacją recept.</w:t>
      </w:r>
    </w:p>
    <w:p w14:paraId="307A8735" w14:textId="2885EEDA" w:rsidR="00E46697" w:rsidRPr="00C93E94" w:rsidRDefault="7BCF11D3" w:rsidP="00642736">
      <w:pPr>
        <w:pStyle w:val="Nagwek3"/>
      </w:pPr>
      <w:bookmarkStart w:id="153" w:name="_Toc487462000"/>
      <w:bookmarkStart w:id="154" w:name="_Toc501107040"/>
      <w:bookmarkStart w:id="155" w:name="_Toc1402479"/>
      <w:bookmarkStart w:id="156" w:name="_Toc49411579"/>
      <w:bookmarkStart w:id="157" w:name="_Toc66051203"/>
      <w:r>
        <w:t>Operacja zapisPakietuRecept</w:t>
      </w:r>
      <w:bookmarkEnd w:id="153"/>
      <w:bookmarkEnd w:id="154"/>
      <w:bookmarkEnd w:id="155"/>
      <w:bookmarkEnd w:id="156"/>
      <w:bookmarkEnd w:id="157"/>
    </w:p>
    <w:p w14:paraId="67A1C010" w14:textId="393D7070" w:rsidR="00A211C8" w:rsidRDefault="00E46697" w:rsidP="00911709">
      <w:pPr>
        <w:spacing w:line="288" w:lineRule="auto"/>
      </w:pPr>
      <w:r w:rsidRPr="00C93E94">
        <w:t xml:space="preserve">Operacja </w:t>
      </w:r>
      <w:r w:rsidRPr="0ACAB442">
        <w:rPr>
          <w:i/>
          <w:iCs/>
        </w:rPr>
        <w:t>zapisPakietuRecept</w:t>
      </w:r>
      <w:r w:rsidRPr="00C93E94">
        <w:t xml:space="preserve"> służy do zapisania wystawionego</w:t>
      </w:r>
      <w:r w:rsidR="00EB494D">
        <w:t xml:space="preserve"> pakietu recept w systemie P1. </w:t>
      </w:r>
      <w:r w:rsidRPr="00C93E94">
        <w:t xml:space="preserve">W systemie obowiązuje zasada umieszczania </w:t>
      </w:r>
      <w:r w:rsidRPr="00C93E94">
        <w:rPr>
          <w:u w:val="single"/>
        </w:rPr>
        <w:t>tylko jednego produktu leczniczego</w:t>
      </w:r>
      <w:r w:rsidRPr="00C93E94">
        <w:t xml:space="preserve"> na dokumencie recepty, natomiast operacja </w:t>
      </w:r>
      <w:r w:rsidRPr="0ACAB442">
        <w:rPr>
          <w:i/>
          <w:iCs/>
        </w:rPr>
        <w:t>zapisPakietuRecept</w:t>
      </w:r>
      <w:r w:rsidRPr="00C93E94">
        <w:t xml:space="preserve"> umożliwia zapisanie jednocześnie wielu recept w ramach tzw. pakietu recept (do 5 szt. recept). Każda recepta jest zapisana w formacie HL7 CDA PL w wersji 1.</w:t>
      </w:r>
      <w:r w:rsidR="596F165F" w:rsidRPr="00C93E94">
        <w:t>3</w:t>
      </w:r>
      <w:r w:rsidRPr="00C93E94">
        <w:t>.2</w:t>
      </w:r>
      <w:r w:rsidR="00195873">
        <w:t xml:space="preserve"> albo 1.3.1</w:t>
      </w:r>
      <w:r w:rsidRPr="00C93E94">
        <w:rPr>
          <w:rStyle w:val="Odwoanieprzypisudolnego"/>
        </w:rPr>
        <w:footnoteReference w:id="9"/>
      </w:r>
      <w:r w:rsidRPr="00C93E94">
        <w:t xml:space="preserve"> i jest podpisana elektronicznie przez wystawiającego. </w:t>
      </w:r>
    </w:p>
    <w:p w14:paraId="43520E6A" w14:textId="77777777" w:rsidR="00E46697" w:rsidRPr="00C93E94" w:rsidRDefault="00E46697" w:rsidP="00911709">
      <w:pPr>
        <w:spacing w:line="288" w:lineRule="auto"/>
      </w:pPr>
      <w:r w:rsidRPr="00C93E94">
        <w:t>Podczas zapisu pakietu recept system P1 wykonuje szereg weryfikacji danych zawartych w dokumentach recept.</w:t>
      </w:r>
    </w:p>
    <w:p w14:paraId="3DFFC1DD" w14:textId="77777777" w:rsidR="00E46697" w:rsidRPr="00C93E94" w:rsidRDefault="00E46697" w:rsidP="00911709">
      <w:pPr>
        <w:spacing w:line="288" w:lineRule="auto"/>
      </w:pPr>
      <w:r w:rsidRPr="00C93E94">
        <w:t>Jeżeli w żadnej z recept nie stwierdzono błędu, to zostaną one zapisane w systemie P1 i zwrotnie zostanie odesłany:</w:t>
      </w:r>
    </w:p>
    <w:p w14:paraId="17BD0E75" w14:textId="77777777" w:rsidR="00E46697" w:rsidRPr="00C93E94" w:rsidRDefault="00E46697" w:rsidP="00B57192">
      <w:pPr>
        <w:pStyle w:val="Numerowaniepoz1"/>
        <w:numPr>
          <w:ilvl w:val="0"/>
          <w:numId w:val="50"/>
        </w:numPr>
      </w:pPr>
      <w:r w:rsidRPr="00C93E94">
        <w:t>kod dostępu do pakietu,</w:t>
      </w:r>
    </w:p>
    <w:p w14:paraId="4AE069CE" w14:textId="77777777" w:rsidR="00E46697" w:rsidRPr="00C93E94" w:rsidRDefault="00E46697" w:rsidP="00B57192">
      <w:pPr>
        <w:pStyle w:val="Numerowaniepoz1"/>
        <w:numPr>
          <w:ilvl w:val="0"/>
          <w:numId w:val="50"/>
        </w:numPr>
      </w:pPr>
      <w:r w:rsidRPr="00C93E94">
        <w:lastRenderedPageBreak/>
        <w:t>klucz pakietu i klucze poszczególnych recept w pakiecie,</w:t>
      </w:r>
    </w:p>
    <w:p w14:paraId="1E47F2BB" w14:textId="77777777" w:rsidR="00E46697" w:rsidRPr="00C93E94" w:rsidRDefault="00E46697" w:rsidP="00B57192">
      <w:pPr>
        <w:pStyle w:val="Numerowaniepoz1"/>
        <w:numPr>
          <w:ilvl w:val="0"/>
          <w:numId w:val="50"/>
        </w:numPr>
      </w:pPr>
      <w:r w:rsidRPr="00C93E94">
        <w:t>wynik weryfikacji każdej recepty (ostrzeżenia + błędy).</w:t>
      </w:r>
    </w:p>
    <w:p w14:paraId="4937C32E" w14:textId="77777777" w:rsidR="00E46697" w:rsidRDefault="00E46697" w:rsidP="00911709">
      <w:pPr>
        <w:spacing w:line="288" w:lineRule="auto"/>
      </w:pPr>
      <w:r w:rsidRPr="00C93E94">
        <w:t xml:space="preserve">Operacja </w:t>
      </w:r>
      <w:r w:rsidRPr="00C93E94">
        <w:rPr>
          <w:i/>
        </w:rPr>
        <w:t>zapisPakietuRecept</w:t>
      </w:r>
      <w:r w:rsidRPr="00C93E94">
        <w:t xml:space="preserve"> posiada również alternatywę, w której to w odpowiedzi nie są od razu zwracane wyniki weryfikacji oraz klucze, ale identyfikator zadania. Dotyczy to sytuacji gdy proces weryfikacji przedłuża się i nie może zostać obsłużony w trybie synchronicznym. W takim przypadku pobranie wyników weryfikacji, kodu dostępowego i kluczy możliwe jest poprzez ponowne wywołanie tej samej operacji, ale z podaniem wcześniej otrzymanego identyfikatora zadania (tryb asynchroniczny). System P1 </w:t>
      </w:r>
      <w:r w:rsidR="00C23D0A">
        <w:t xml:space="preserve">na podstawie liczny recept w pakiecie </w:t>
      </w:r>
      <w:r w:rsidRPr="00C93E94">
        <w:t>decyduje, czy wyniki zwracane są w trybie synchronicznym</w:t>
      </w:r>
      <w:r w:rsidR="00C23D0A">
        <w:t xml:space="preserve"> (liczba recept mniejsza niż </w:t>
      </w:r>
      <w:r w:rsidR="000A5FE2">
        <w:t>4</w:t>
      </w:r>
      <w:r w:rsidR="00C23D0A">
        <w:t>)</w:t>
      </w:r>
      <w:r w:rsidRPr="00C93E94">
        <w:t>, czy też zwracany jest identyfikator zadania, dla pobrania wyników zapisu w trybie asynchronicznym</w:t>
      </w:r>
      <w:r w:rsidR="00C23D0A">
        <w:t xml:space="preserve"> (liczba recept w pakiecie równa </w:t>
      </w:r>
      <w:r w:rsidR="000A5FE2">
        <w:t xml:space="preserve">4 albo </w:t>
      </w:r>
      <w:r w:rsidR="00C23D0A">
        <w:t>5)</w:t>
      </w:r>
      <w:r w:rsidRPr="00C93E94">
        <w:t>.</w:t>
      </w:r>
    </w:p>
    <w:p w14:paraId="7B478DFB" w14:textId="77777777"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031EC0F6" w14:textId="77777777" w:rsidR="006F371C" w:rsidRDefault="006F371C" w:rsidP="006F371C">
      <w:pPr>
        <w:spacing w:line="288" w:lineRule="auto"/>
      </w:pPr>
      <w:r>
        <w:t>D</w:t>
      </w:r>
      <w:r w:rsidRPr="0037136F">
        <w:t xml:space="preserve">la operacji zapisu pakietu recept </w:t>
      </w:r>
      <w:r>
        <w:t xml:space="preserve">realizowanych przez P1 w trybie synchronicznym </w:t>
      </w:r>
      <w:r w:rsidRPr="0037136F">
        <w:t>określ</w:t>
      </w:r>
      <w:r>
        <w:t>ono</w:t>
      </w:r>
      <w:r w:rsidRPr="0037136F">
        <w:t xml:space="preserve"> maksymalny czas, po którym w systemie P1 albo pakiet recept zost</w:t>
      </w:r>
      <w:r>
        <w:t>anie prawidłowo zapisany (</w:t>
      </w:r>
      <w:r w:rsidRPr="0037136F">
        <w:t>i wysłane zostaną powiadomienia, etc.) albo pakiet recept nie zostanie zapisany (i nie będą wysłane powiadomienia).</w:t>
      </w:r>
    </w:p>
    <w:p w14:paraId="4DDD4AB3" w14:textId="77777777" w:rsidR="006F371C" w:rsidRDefault="006F371C" w:rsidP="006F371C">
      <w:pPr>
        <w:spacing w:line="288" w:lineRule="auto"/>
      </w:pPr>
      <w:r w:rsidRPr="0037136F">
        <w:t>System podmiotu zewnętrznego zapisujący pakiet recept powinien realizować następujący scenariusz</w:t>
      </w:r>
      <w:r>
        <w:t>:</w:t>
      </w:r>
    </w:p>
    <w:p w14:paraId="3D878AC0" w14:textId="77777777" w:rsidR="006F371C" w:rsidRPr="00AF6441" w:rsidRDefault="006F371C" w:rsidP="00B57192">
      <w:pPr>
        <w:pStyle w:val="Akapitzlist"/>
        <w:numPr>
          <w:ilvl w:val="0"/>
          <w:numId w:val="60"/>
        </w:numPr>
        <w:spacing w:line="288" w:lineRule="auto"/>
        <w:rPr>
          <w:rFonts w:ascii="Arial" w:hAnsi="Arial" w:cs="Arial"/>
        </w:rPr>
      </w:pPr>
      <w:r>
        <w:rPr>
          <w:rFonts w:ascii="Arial" w:hAnsi="Arial" w:cs="Arial"/>
        </w:rPr>
        <w:t>W</w:t>
      </w:r>
      <w:r w:rsidRPr="00AF6441">
        <w:rPr>
          <w:rFonts w:ascii="Arial" w:hAnsi="Arial" w:cs="Arial"/>
        </w:rPr>
        <w:t>ywołanie operacji zapisu pakietu recept z maksymalnym czasem oczekiwania na odpowiedź ustawionym na TZ</w:t>
      </w:r>
      <w:r>
        <w:rPr>
          <w:rFonts w:ascii="Arial" w:hAnsi="Arial" w:cs="Arial"/>
        </w:rPr>
        <w:t xml:space="preserve"> (ok. 60 sekund)</w:t>
      </w:r>
      <w:r w:rsidRPr="00AF6441">
        <w:rPr>
          <w:rFonts w:ascii="Arial" w:hAnsi="Arial" w:cs="Arial"/>
        </w:rPr>
        <w:t>.</w:t>
      </w:r>
    </w:p>
    <w:p w14:paraId="13E2AA70" w14:textId="77777777" w:rsidR="006F371C" w:rsidRDefault="006F371C" w:rsidP="00B57192">
      <w:pPr>
        <w:pStyle w:val="Akapitzlist"/>
        <w:numPr>
          <w:ilvl w:val="0"/>
          <w:numId w:val="60"/>
        </w:numPr>
        <w:spacing w:line="288" w:lineRule="auto"/>
        <w:rPr>
          <w:rFonts w:ascii="Arial" w:hAnsi="Arial" w:cs="Arial"/>
        </w:rPr>
      </w:pPr>
      <w:r w:rsidRPr="00AF6441">
        <w:rPr>
          <w:rFonts w:ascii="Arial" w:hAnsi="Arial" w:cs="Arial"/>
        </w:rPr>
        <w:t xml:space="preserve">Jeżeli zapis zakończył </w:t>
      </w:r>
      <w:r>
        <w:rPr>
          <w:rFonts w:ascii="Arial" w:hAnsi="Arial" w:cs="Arial"/>
        </w:rPr>
        <w:t xml:space="preserve">się </w:t>
      </w:r>
      <w:r w:rsidRPr="00AF6441">
        <w:rPr>
          <w:rFonts w:ascii="Arial" w:hAnsi="Arial" w:cs="Arial"/>
        </w:rPr>
        <w:t xml:space="preserve">sukcesem (otrzymano kody, klucze i wynik weryfikacji) to </w:t>
      </w:r>
      <w:r>
        <w:rPr>
          <w:rFonts w:ascii="Arial" w:hAnsi="Arial" w:cs="Arial"/>
        </w:rPr>
        <w:t xml:space="preserve">następuje </w:t>
      </w:r>
      <w:r w:rsidRPr="00AF6441">
        <w:rPr>
          <w:rFonts w:ascii="Arial" w:hAnsi="Arial" w:cs="Arial"/>
        </w:rPr>
        <w:t>koniec przetwarzania.</w:t>
      </w:r>
    </w:p>
    <w:p w14:paraId="79B1577C" w14:textId="77777777" w:rsidR="006F371C" w:rsidRDefault="006F371C" w:rsidP="00B57192">
      <w:pPr>
        <w:pStyle w:val="Akapitzlist"/>
        <w:numPr>
          <w:ilvl w:val="0"/>
          <w:numId w:val="60"/>
        </w:numPr>
        <w:spacing w:line="288" w:lineRule="auto"/>
        <w:rPr>
          <w:rFonts w:ascii="Arial" w:hAnsi="Arial" w:cs="Arial"/>
        </w:rPr>
      </w:pPr>
      <w:r>
        <w:rPr>
          <w:rFonts w:ascii="Arial" w:hAnsi="Arial" w:cs="Arial"/>
        </w:rPr>
        <w:t>Jeżeli zapis zakończył się bez błędów ale otrzymano identyfikator zadania to należy ponownie wywołać operację zapisu i przekazać w niej otrzymany identyfikator.</w:t>
      </w:r>
    </w:p>
    <w:p w14:paraId="23763738" w14:textId="77777777" w:rsidR="006F371C" w:rsidRPr="00AF6441" w:rsidRDefault="006F371C" w:rsidP="00B57192">
      <w:pPr>
        <w:pStyle w:val="Akapitzlist"/>
        <w:numPr>
          <w:ilvl w:val="0"/>
          <w:numId w:val="60"/>
        </w:numPr>
        <w:spacing w:line="288" w:lineRule="auto"/>
        <w:rPr>
          <w:rFonts w:ascii="Arial" w:hAnsi="Arial" w:cs="Arial"/>
        </w:rPr>
      </w:pPr>
      <w:r>
        <w:rPr>
          <w:rFonts w:ascii="Arial" w:hAnsi="Arial" w:cs="Arial"/>
        </w:rPr>
        <w:t>Jeżeli zapis zakończył się z błędami należy poprawić przekazywane dokumenty i ponownie wywołać operację.</w:t>
      </w:r>
    </w:p>
    <w:p w14:paraId="09312CE6" w14:textId="77777777" w:rsidR="0037136F" w:rsidRPr="00C93E94" w:rsidRDefault="006F371C" w:rsidP="0037136F">
      <w:pPr>
        <w:spacing w:line="288" w:lineRule="auto"/>
      </w:pPr>
      <w:r w:rsidRPr="00AF6441">
        <w:t xml:space="preserve">Jeżeli zapis nie zakończył się (upłynął TZ albo otrzymano </w:t>
      </w:r>
      <w:r>
        <w:t xml:space="preserve">w </w:t>
      </w:r>
      <w:r w:rsidRPr="00AF6441">
        <w:t>odpowiedzi</w:t>
      </w:r>
      <w:r>
        <w:t xml:space="preserve"> Blad.Timeout</w:t>
      </w:r>
      <w:r w:rsidRPr="00AF6441">
        <w:t xml:space="preserve">) to </w:t>
      </w:r>
      <w:r>
        <w:t xml:space="preserve">system podmiotu zewnętrznego powinien zakończyć operację zapisu, a następnie wywołać </w:t>
      </w:r>
      <w:r w:rsidR="00EB494D">
        <w:t>operację w</w:t>
      </w:r>
      <w:r w:rsidRPr="00AF6441">
        <w:t xml:space="preserve">yszukanieReceptWystawiajacego podając numer recepty, którą próbował zapisać. Jeżeli system </w:t>
      </w:r>
      <w:r>
        <w:t xml:space="preserve">P1 </w:t>
      </w:r>
      <w:r w:rsidRPr="00AF6441">
        <w:t>zwróci klucz recepty i kod</w:t>
      </w:r>
      <w:r w:rsidR="00EB494D">
        <w:t xml:space="preserve"> pakietu to wywołując operację o</w:t>
      </w:r>
      <w:r w:rsidRPr="00AF6441">
        <w:t>dczytDanychDostępowychPakietuRecept z kluczem recepty system podmiotu otrzyma dane dostępowe całego pakietu (tym samym będzie wiedział, że zapis się udał, wysłane zostały o</w:t>
      </w:r>
      <w:r w:rsidR="00EB494D">
        <w:t>dpowiednie powiadomienia, etc). Jeżeli w</w:t>
      </w:r>
      <w:r w:rsidRPr="00AF6441">
        <w:t xml:space="preserve">yszukanieReceptWystawiajacego nie zwróci </w:t>
      </w:r>
      <w:r w:rsidRPr="00AF6441">
        <w:lastRenderedPageBreak/>
        <w:t>wyników (nie odnajdzie recepty) to wystawca wie, że recepty nie zostały zapisane</w:t>
      </w:r>
      <w:r>
        <w:t xml:space="preserve"> i</w:t>
      </w:r>
      <w:r w:rsidRPr="00AF6441">
        <w:t xml:space="preserve"> decyduje czy ponownie próbuje je zapisać, czy wystawi recepty papierowe.</w:t>
      </w:r>
    </w:p>
    <w:p w14:paraId="3E9426F5" w14:textId="77777777" w:rsidR="004E7135" w:rsidRDefault="00C23D0A">
      <w:pPr>
        <w:spacing w:line="288" w:lineRule="auto"/>
      </w:pPr>
      <w:r>
        <w:t>W przypadku przesłania do systemu P1 pakietu składającego się z</w:t>
      </w:r>
      <w:r w:rsidR="00B9401E">
        <w:t xml:space="preserve"> 4 albo</w:t>
      </w:r>
      <w:r>
        <w:t xml:space="preserve"> 5 recept system P1 sprawdza zgodność przekazanych dokumentów ze schemą oraz sprawdza czy wartości węzłów qualifier ustawione w dokumentach recept są właściwe dla operacji zapisu.</w:t>
      </w:r>
      <w:r w:rsidR="004E7135">
        <w:t xml:space="preserve"> W braku błędów system zwraca idZadania i przekazuje pakiet recept do asynchronicznej weryfikacji i zapisu. System podmiotu zewnętrznego powinien co kilka sekund wywoływać operację zapisPakietuRecept i jako jedyny parametr przekazywać w niej otrzymane idZadania. System P1 informuje o przebiegu i wynikach asynchronicznego zapisu zwracając:</w:t>
      </w:r>
    </w:p>
    <w:p w14:paraId="54A74FB5" w14:textId="77777777" w:rsidR="004E7135" w:rsidRPr="00EB494D" w:rsidRDefault="004E7135" w:rsidP="00B57192">
      <w:pPr>
        <w:pStyle w:val="Akapitzlist"/>
        <w:numPr>
          <w:ilvl w:val="0"/>
          <w:numId w:val="62"/>
        </w:numPr>
        <w:spacing w:line="288" w:lineRule="auto"/>
        <w:rPr>
          <w:rFonts w:ascii="Arial" w:hAnsi="Arial" w:cs="Arial"/>
        </w:rPr>
      </w:pPr>
      <w:r w:rsidRPr="00EB494D">
        <w:rPr>
          <w:rFonts w:ascii="Arial" w:hAnsi="Arial" w:cs="Arial"/>
        </w:rPr>
        <w:t>Sukces oraz klucze i kody do pakietu i recept wraz z wynikami weryfikacji reguł</w:t>
      </w:r>
      <w:r w:rsidR="00625AF9" w:rsidRPr="00EB494D">
        <w:rPr>
          <w:rFonts w:ascii="Arial" w:hAnsi="Arial" w:cs="Arial"/>
        </w:rPr>
        <w:t xml:space="preserve"> (podczas wywołania operacji zapisPakietuRecept zakończonego Sukcesem zachodzi finalizacja procesu zapisu w wyniku którego przekazane recepty stają się dostępne dla operacji realizacji, a w wersji produkcyjnej następuje dodatkowo wysłanie powiadomień do usługobiorcy).</w:t>
      </w:r>
    </w:p>
    <w:p w14:paraId="31A9B044" w14:textId="77777777" w:rsidR="004E7135" w:rsidRPr="00EB494D" w:rsidRDefault="004E7135" w:rsidP="00B57192">
      <w:pPr>
        <w:pStyle w:val="Akapitzlist"/>
        <w:numPr>
          <w:ilvl w:val="0"/>
          <w:numId w:val="62"/>
        </w:numPr>
        <w:spacing w:line="288" w:lineRule="auto"/>
        <w:rPr>
          <w:rFonts w:ascii="Arial" w:hAnsi="Arial" w:cs="Arial"/>
        </w:rPr>
      </w:pPr>
      <w:r w:rsidRPr="00EB494D">
        <w:rPr>
          <w:rFonts w:ascii="Arial" w:hAnsi="Arial" w:cs="Arial"/>
        </w:rPr>
        <w:t>BladPobraniaWyniku.WTrakciePrzetwarzania –</w:t>
      </w:r>
      <w:r w:rsidR="00625AF9" w:rsidRPr="00EB494D">
        <w:rPr>
          <w:rFonts w:ascii="Arial" w:hAnsi="Arial" w:cs="Arial"/>
        </w:rPr>
        <w:t xml:space="preserve"> </w:t>
      </w:r>
      <w:r w:rsidRPr="00EB494D">
        <w:rPr>
          <w:rFonts w:ascii="Arial" w:hAnsi="Arial" w:cs="Arial"/>
        </w:rPr>
        <w:t>po stronie systemu P1 nie zakończyła się jeszcze obsługa zapisu pakietu</w:t>
      </w:r>
    </w:p>
    <w:p w14:paraId="55DBEE8D" w14:textId="77777777" w:rsidR="00625AF9" w:rsidRPr="00EB494D" w:rsidRDefault="004E7135" w:rsidP="00B57192">
      <w:pPr>
        <w:pStyle w:val="Akapitzlist"/>
        <w:numPr>
          <w:ilvl w:val="0"/>
          <w:numId w:val="62"/>
        </w:numPr>
        <w:spacing w:line="288" w:lineRule="auto"/>
        <w:rPr>
          <w:rFonts w:ascii="Arial" w:hAnsi="Arial" w:cs="Arial"/>
        </w:rPr>
      </w:pPr>
      <w:r w:rsidRPr="00EB494D">
        <w:rPr>
          <w:rFonts w:ascii="Arial" w:hAnsi="Arial" w:cs="Arial"/>
        </w:rPr>
        <w:t>BladPobraniaWyniku.ZadanieZakonczone –</w:t>
      </w:r>
      <w:r w:rsidR="00625AF9" w:rsidRPr="00EB494D">
        <w:rPr>
          <w:rFonts w:ascii="Arial" w:hAnsi="Arial" w:cs="Arial"/>
        </w:rPr>
        <w:t xml:space="preserve"> </w:t>
      </w:r>
      <w:r w:rsidRPr="00EB494D">
        <w:rPr>
          <w:rFonts w:ascii="Arial" w:hAnsi="Arial" w:cs="Arial"/>
        </w:rPr>
        <w:t>wyniki realizacji zapisu pakietu recept zostały już odebrane, a ponowny odczyt wyników weryfikacji albo danych dostępowych jest możliwy poprzez wywołanie odpowiednio operacji odczytPakietuRecept albo odczytDanychDostepowychPakietuRecept</w:t>
      </w:r>
    </w:p>
    <w:p w14:paraId="715B8CDB" w14:textId="77777777" w:rsidR="004E7135" w:rsidRPr="00EB494D" w:rsidRDefault="00625AF9" w:rsidP="00B57192">
      <w:pPr>
        <w:pStyle w:val="Akapitzlist"/>
        <w:numPr>
          <w:ilvl w:val="0"/>
          <w:numId w:val="62"/>
        </w:numPr>
        <w:spacing w:line="288" w:lineRule="auto"/>
        <w:rPr>
          <w:rFonts w:ascii="Arial" w:hAnsi="Arial" w:cs="Arial"/>
        </w:rPr>
      </w:pPr>
      <w:r w:rsidRPr="00EB494D">
        <w:rPr>
          <w:rFonts w:ascii="Arial" w:hAnsi="Arial" w:cs="Arial"/>
        </w:rPr>
        <w:t>BladPobraniaWyniku.BrakZadania – podano nieprawidłowy identyfikator zdania albo upłynął czas na odbiór wyników realizacji zadania i system P1 usunął przekazany pakiet recept (opisane poniżej)</w:t>
      </w:r>
      <w:r w:rsidR="004E7135" w:rsidRPr="00EB494D">
        <w:rPr>
          <w:rFonts w:ascii="Arial" w:hAnsi="Arial" w:cs="Arial"/>
        </w:rPr>
        <w:t>.</w:t>
      </w:r>
    </w:p>
    <w:p w14:paraId="6037B481" w14:textId="658B76C7" w:rsidR="004E7135" w:rsidRDefault="001149DD">
      <w:pPr>
        <w:spacing w:line="288" w:lineRule="auto"/>
      </w:pPr>
      <w:r>
        <w:t xml:space="preserve">W operacji zapisu asynchronicznego pakietu recept zaimplementowane są dwa parametry czasowe, których obsługa powinna być uwzględniona po stronie systemów zewnętrznych: timeout na zakończenie asynchronicznego przetwarzania </w:t>
      </w:r>
      <w:r w:rsidR="00A31212">
        <w:t xml:space="preserve">(2 minuty) </w:t>
      </w:r>
      <w:r>
        <w:t>oraz timeout na odebranie wyników zakończonego zadania</w:t>
      </w:r>
      <w:r w:rsidR="00A31212">
        <w:t xml:space="preserve"> (10 minut)</w:t>
      </w:r>
      <w:r>
        <w:t>. Pierwszy parametr informuje maksymalnie po jakim czasie od pierwszego wywołania operacji zapisPakietuRecept (z</w:t>
      </w:r>
      <w:r w:rsidR="00625AF9">
        <w:t> </w:t>
      </w:r>
      <w:r w:rsidR="00A31212">
        <w:t>5</w:t>
      </w:r>
      <w:r w:rsidR="00625AF9">
        <w:t> </w:t>
      </w:r>
      <w:r w:rsidR="00A31212">
        <w:t xml:space="preserve">receptami) system P1 zakończy weryfikację i zapisze pakiet recept albo zakończy proces zapisu z błędem. Drugi parametr informuje po jakim czasie od wysłania pakietu recept do zapisu system P1 usunie zweryfikowane i zapisane w systemie ale nieodebrane pakiety recept. </w:t>
      </w:r>
    </w:p>
    <w:p w14:paraId="3258973F" w14:textId="77777777" w:rsidR="00490893" w:rsidRPr="00C93E94" w:rsidRDefault="00490893">
      <w:pPr>
        <w:spacing w:line="288" w:lineRule="auto"/>
      </w:pPr>
    </w:p>
    <w:p w14:paraId="541497F2" w14:textId="64F4DBFF" w:rsidR="00E46697" w:rsidRPr="00C93E94" w:rsidRDefault="7BCF11D3" w:rsidP="00642736">
      <w:pPr>
        <w:pStyle w:val="Nagwek3"/>
      </w:pPr>
      <w:bookmarkStart w:id="158" w:name="_Toc489879865"/>
      <w:bookmarkStart w:id="159" w:name="_Toc489879974"/>
      <w:bookmarkStart w:id="160" w:name="_Toc489968950"/>
      <w:bookmarkStart w:id="161" w:name="_Toc489877426"/>
      <w:bookmarkStart w:id="162" w:name="_Toc489878517"/>
      <w:bookmarkStart w:id="163" w:name="_Toc489879866"/>
      <w:bookmarkStart w:id="164" w:name="_Toc489879975"/>
      <w:bookmarkStart w:id="165" w:name="_Toc489968951"/>
      <w:bookmarkStart w:id="166" w:name="_Toc487462001"/>
      <w:bookmarkStart w:id="167" w:name="_Toc501107041"/>
      <w:bookmarkStart w:id="168" w:name="_Ref521674286"/>
      <w:bookmarkStart w:id="169" w:name="_Ref521674291"/>
      <w:bookmarkStart w:id="170" w:name="_Toc1402480"/>
      <w:bookmarkStart w:id="171" w:name="_Toc49411580"/>
      <w:bookmarkStart w:id="172" w:name="_Toc66051204"/>
      <w:bookmarkEnd w:id="158"/>
      <w:bookmarkEnd w:id="159"/>
      <w:bookmarkEnd w:id="160"/>
      <w:bookmarkEnd w:id="161"/>
      <w:bookmarkEnd w:id="162"/>
      <w:bookmarkEnd w:id="163"/>
      <w:bookmarkEnd w:id="164"/>
      <w:bookmarkEnd w:id="165"/>
      <w:r>
        <w:lastRenderedPageBreak/>
        <w:t>Operacja odczytPakietuRecept</w:t>
      </w:r>
      <w:bookmarkEnd w:id="166"/>
      <w:bookmarkEnd w:id="167"/>
      <w:bookmarkEnd w:id="168"/>
      <w:bookmarkEnd w:id="169"/>
      <w:bookmarkEnd w:id="170"/>
      <w:bookmarkEnd w:id="171"/>
      <w:bookmarkEnd w:id="172"/>
    </w:p>
    <w:p w14:paraId="35160C03" w14:textId="77777777" w:rsidR="00755E45" w:rsidRDefault="00E46697" w:rsidP="00911709">
      <w:pPr>
        <w:spacing w:line="288" w:lineRule="auto"/>
      </w:pPr>
      <w:r w:rsidRPr="00C93E94">
        <w:t xml:space="preserve">Operacja </w:t>
      </w:r>
      <w:r w:rsidRPr="00C93E94">
        <w:rPr>
          <w:i/>
        </w:rPr>
        <w:t>odczytPakietuRecept</w:t>
      </w:r>
      <w:r w:rsidRPr="00C93E94">
        <w:t xml:space="preserve"> umożliwia pobranie informacji o receptach będących składnikami pakietu recept (określonego przez klucz pakietu) i wynikach ich weryfikacji. Operacja może być wykorzystana przez System zewnętrzny podmiotów leczniczych (konieczne jest zadeklarowanie przez System zewnętrzny który pracownik medyczny żąda dostępu do danych pakietu recept). W wyniku wykonania operacji zwrotnie odesłane zostaną szczegóły recept znajdujących się w żądanym pakiecie recept wraz z wynikami weryfikacji każdej recepty i ich statusami oraz ew. dokumentami realizacji recepty i dokumentem anulowania recepty. </w:t>
      </w:r>
      <w:r w:rsidR="00755E45">
        <w:t>Uzyskanie danych wymaga posiadania uprawnień twórcy dokumentu lub Preautoryzacji uprawnień, Autoryzacji uprawnień.</w:t>
      </w:r>
    </w:p>
    <w:p w14:paraId="29D7948D" w14:textId="583D5588"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44072F34" w14:textId="77777777" w:rsidR="00490893" w:rsidRPr="00C93E94" w:rsidRDefault="00490893" w:rsidP="00911709">
      <w:pPr>
        <w:spacing w:line="288" w:lineRule="auto"/>
      </w:pPr>
    </w:p>
    <w:p w14:paraId="4E6AA74F" w14:textId="34DF7CCE" w:rsidR="00E46697" w:rsidRPr="00C93E94" w:rsidRDefault="7BCF11D3" w:rsidP="00642736">
      <w:pPr>
        <w:pStyle w:val="Nagwek3"/>
      </w:pPr>
      <w:bookmarkStart w:id="173" w:name="_Toc489879868"/>
      <w:bookmarkStart w:id="174" w:name="_Toc489879977"/>
      <w:bookmarkStart w:id="175" w:name="_Toc489968953"/>
      <w:bookmarkStart w:id="176" w:name="_Toc489877428"/>
      <w:bookmarkStart w:id="177" w:name="_Toc489878519"/>
      <w:bookmarkStart w:id="178" w:name="_Toc489879869"/>
      <w:bookmarkStart w:id="179" w:name="_Toc489879978"/>
      <w:bookmarkStart w:id="180" w:name="_Toc489968954"/>
      <w:bookmarkStart w:id="181" w:name="_Toc487462002"/>
      <w:bookmarkStart w:id="182" w:name="_Toc501107042"/>
      <w:bookmarkStart w:id="183" w:name="_Toc1402481"/>
      <w:bookmarkStart w:id="184" w:name="_Toc49411581"/>
      <w:bookmarkStart w:id="185" w:name="_Toc66051205"/>
      <w:bookmarkEnd w:id="173"/>
      <w:bookmarkEnd w:id="174"/>
      <w:bookmarkEnd w:id="175"/>
      <w:bookmarkEnd w:id="176"/>
      <w:bookmarkEnd w:id="177"/>
      <w:bookmarkEnd w:id="178"/>
      <w:bookmarkEnd w:id="179"/>
      <w:bookmarkEnd w:id="180"/>
      <w:r>
        <w:t>Operacja odczytRecepty</w:t>
      </w:r>
      <w:bookmarkEnd w:id="181"/>
      <w:bookmarkEnd w:id="182"/>
      <w:bookmarkEnd w:id="183"/>
      <w:bookmarkEnd w:id="184"/>
      <w:bookmarkEnd w:id="185"/>
    </w:p>
    <w:p w14:paraId="6CA1637A" w14:textId="77777777" w:rsidR="00755E45" w:rsidRDefault="00E46697" w:rsidP="00911709">
      <w:pPr>
        <w:spacing w:line="288" w:lineRule="auto"/>
      </w:pPr>
      <w:r w:rsidRPr="00C93E94">
        <w:t xml:space="preserve">Operacja </w:t>
      </w:r>
      <w:r w:rsidRPr="00C93E94">
        <w:rPr>
          <w:i/>
        </w:rPr>
        <w:t>odczytRecepty</w:t>
      </w:r>
      <w:r w:rsidRPr="00C93E94">
        <w:t xml:space="preserve"> umożliwia pobranie informacji o konkretnej recepcie (określonej przez klucz recepty) i wynikach weryfikacji. Operacja może być wykorzystana przez System zewnętrzny podmiotu leczniczego (konieczne jest zadeklarowanie przez system zewnętrzny</w:t>
      </w:r>
      <w:r w:rsidR="008944BC">
        <w:t>,</w:t>
      </w:r>
      <w:r w:rsidRPr="00C93E94">
        <w:t xml:space="preserve"> który pracownik medyczny żąda dostępu do recepty). W wyniku wykonania operacji zwrotnie odesłane zostaną szczegóły recepty wraz z wynikami weryfikacji recepty i jej statusem oraz ew. dokumentami realizacji recepty i dokumentem anulowania recepty. </w:t>
      </w:r>
      <w:r w:rsidR="00755E45">
        <w:t>Uzyskanie danych wymaga posiadania uprawnień twórcy dokumentu lub Preautoryzacji uprawnień, Autoryzacji uprawnień.</w:t>
      </w:r>
    </w:p>
    <w:p w14:paraId="0672411A" w14:textId="72A13AC9"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2E5914AD" w14:textId="77777777" w:rsidR="00490893" w:rsidRPr="00C93E94" w:rsidRDefault="00490893" w:rsidP="00911709">
      <w:pPr>
        <w:spacing w:line="288" w:lineRule="auto"/>
      </w:pPr>
    </w:p>
    <w:p w14:paraId="683826A2" w14:textId="63A78B32" w:rsidR="00E46697" w:rsidRPr="00C93E94" w:rsidRDefault="7BCF11D3" w:rsidP="00642736">
      <w:pPr>
        <w:pStyle w:val="Nagwek3"/>
      </w:pPr>
      <w:bookmarkStart w:id="186" w:name="_Toc489879871"/>
      <w:bookmarkStart w:id="187" w:name="_Toc489879980"/>
      <w:bookmarkStart w:id="188" w:name="_Toc489968956"/>
      <w:bookmarkStart w:id="189" w:name="_Toc489877430"/>
      <w:bookmarkStart w:id="190" w:name="_Toc489878521"/>
      <w:bookmarkStart w:id="191" w:name="_Toc489879872"/>
      <w:bookmarkStart w:id="192" w:name="_Toc489879981"/>
      <w:bookmarkStart w:id="193" w:name="_Toc489968957"/>
      <w:bookmarkStart w:id="194" w:name="_Toc489877431"/>
      <w:bookmarkStart w:id="195" w:name="_Toc489878522"/>
      <w:bookmarkStart w:id="196" w:name="_Toc489879873"/>
      <w:bookmarkStart w:id="197" w:name="_Toc489879982"/>
      <w:bookmarkStart w:id="198" w:name="_Toc489968958"/>
      <w:bookmarkStart w:id="199" w:name="_Toc49411582"/>
      <w:bookmarkStart w:id="200" w:name="_Toc66051206"/>
      <w:bookmarkStart w:id="201" w:name="_Toc487462003"/>
      <w:bookmarkStart w:id="202" w:name="_Toc501107043"/>
      <w:bookmarkStart w:id="203" w:name="_Toc1402482"/>
      <w:bookmarkEnd w:id="186"/>
      <w:bookmarkEnd w:id="187"/>
      <w:bookmarkEnd w:id="188"/>
      <w:bookmarkEnd w:id="189"/>
      <w:bookmarkEnd w:id="190"/>
      <w:bookmarkEnd w:id="191"/>
      <w:bookmarkEnd w:id="192"/>
      <w:bookmarkEnd w:id="193"/>
      <w:bookmarkEnd w:id="194"/>
      <w:bookmarkEnd w:id="195"/>
      <w:bookmarkEnd w:id="196"/>
      <w:bookmarkEnd w:id="197"/>
      <w:bookmarkEnd w:id="198"/>
      <w:r>
        <w:t>Operacja wyszukanieReceptWystawiajacego</w:t>
      </w:r>
      <w:bookmarkEnd w:id="199"/>
      <w:bookmarkEnd w:id="200"/>
      <w:r>
        <w:t xml:space="preserve"> </w:t>
      </w:r>
      <w:bookmarkEnd w:id="201"/>
      <w:bookmarkEnd w:id="202"/>
      <w:bookmarkEnd w:id="203"/>
    </w:p>
    <w:p w14:paraId="4D2F0ACA" w14:textId="4D28DF7D" w:rsidR="00E46697" w:rsidRDefault="00E46697" w:rsidP="00911709">
      <w:pPr>
        <w:spacing w:line="288" w:lineRule="auto"/>
      </w:pPr>
      <w:r w:rsidRPr="00C93E94">
        <w:t xml:space="preserve">Operacja </w:t>
      </w:r>
      <w:r w:rsidRPr="00C93E94">
        <w:rPr>
          <w:i/>
        </w:rPr>
        <w:t>wyszukanieReceptWystawiajacego</w:t>
      </w:r>
      <w:r w:rsidRPr="00C93E94" w:rsidDel="00B848ED">
        <w:rPr>
          <w:i/>
        </w:rPr>
        <w:t xml:space="preserve"> </w:t>
      </w:r>
      <w:r w:rsidRPr="00C93E94">
        <w:t xml:space="preserve">umożliwia Usługodawcom wystawiającym recepty wyszukanie recept na podstawie zadanych parametrów wyszukiwania. W wyniku wykonania operacji zwracane są informacje o znalezionych receptach (m.in. klucz recepty, klucz pakietu recept), które umożliwiają późniejszy odczyt recepty za pomocą innej operacji. Maksymalna liczba zwracanych wyników jest ograniczona parametrem systemowym. W </w:t>
      </w:r>
      <w:r w:rsidRPr="00C93E94">
        <w:lastRenderedPageBreak/>
        <w:t>przypadku przekroczenia liczby wyników, system nie zwraca wyników – zwracany jest błąd wykonania operacji (</w:t>
      </w:r>
      <w:r w:rsidRPr="00C93E94">
        <w:rPr>
          <w:i/>
        </w:rPr>
        <w:t>Fault</w:t>
      </w:r>
      <w:r w:rsidR="00167AF1">
        <w:t xml:space="preserve">) zawierający kod błędu </w:t>
      </w:r>
      <w:r w:rsidRPr="00C93E94">
        <w:t xml:space="preserve">i słowny opis błędu. Maksymalna liczba wyświetlanych wyników  na środowisku integracyjnym wynosi  </w:t>
      </w:r>
      <w:r w:rsidR="00643731">
        <w:t>20</w:t>
      </w:r>
      <w:r w:rsidRPr="00C93E94">
        <w:t>, przy czym jest to parametr systemowy który w zależności od potrzeb może być konfigurowany przez administratora systemu P1. Po jej przekroczeniu System zwraca błąd wykonania operacji (nie zwraca wyników), a w celu poprawnego wyszukania należy zawęzić kryteria wyszukiwania.  System P1 zwraca tylko recepty pracownika medycznego wystawiającego receptę w danym podmiocie (identyfikator pracownika/podmiotu z kontekstu wywołania) a zatem należy operować na atrybutach: daty OD/DO wystawienia recepty, numer recepty, status recepty.</w:t>
      </w:r>
    </w:p>
    <w:p w14:paraId="3412A224" w14:textId="77777777" w:rsidR="00490893" w:rsidRPr="00C93E94" w:rsidRDefault="00490893" w:rsidP="00911709">
      <w:pPr>
        <w:spacing w:line="288" w:lineRule="auto"/>
      </w:pPr>
    </w:p>
    <w:p w14:paraId="20BDBD7A" w14:textId="718C0B18" w:rsidR="00E46697" w:rsidRPr="00C93E94" w:rsidRDefault="7BCF11D3" w:rsidP="00642736">
      <w:pPr>
        <w:pStyle w:val="Nagwek3"/>
      </w:pPr>
      <w:bookmarkStart w:id="204" w:name="_Toc489879875"/>
      <w:bookmarkStart w:id="205" w:name="_Toc489879984"/>
      <w:bookmarkStart w:id="206" w:name="_Toc489968960"/>
      <w:bookmarkStart w:id="207" w:name="_Toc489877433"/>
      <w:bookmarkStart w:id="208" w:name="_Toc489878524"/>
      <w:bookmarkStart w:id="209" w:name="_Toc489879876"/>
      <w:bookmarkStart w:id="210" w:name="_Toc489879985"/>
      <w:bookmarkStart w:id="211" w:name="_Toc489968961"/>
      <w:bookmarkStart w:id="212" w:name="_Toc487462004"/>
      <w:bookmarkStart w:id="213" w:name="_Toc501107044"/>
      <w:bookmarkStart w:id="214" w:name="_Toc1402483"/>
      <w:bookmarkStart w:id="215" w:name="_Toc49411583"/>
      <w:bookmarkStart w:id="216" w:name="_Toc66051207"/>
      <w:bookmarkEnd w:id="204"/>
      <w:bookmarkEnd w:id="205"/>
      <w:bookmarkEnd w:id="206"/>
      <w:bookmarkEnd w:id="207"/>
      <w:bookmarkEnd w:id="208"/>
      <w:bookmarkEnd w:id="209"/>
      <w:bookmarkEnd w:id="210"/>
      <w:bookmarkEnd w:id="211"/>
      <w:r>
        <w:t>Operacja odczytDanychDostepowychPakietuRecept</w:t>
      </w:r>
      <w:bookmarkEnd w:id="212"/>
      <w:bookmarkEnd w:id="213"/>
      <w:bookmarkEnd w:id="214"/>
      <w:bookmarkEnd w:id="215"/>
      <w:bookmarkEnd w:id="216"/>
    </w:p>
    <w:p w14:paraId="2A1ABFD9" w14:textId="77777777" w:rsidR="00E46697" w:rsidRPr="00C93E94" w:rsidRDefault="00E46697" w:rsidP="00911709">
      <w:pPr>
        <w:spacing w:line="288" w:lineRule="auto"/>
      </w:pPr>
      <w:r w:rsidRPr="00C93E94">
        <w:t xml:space="preserve">Operacja </w:t>
      </w:r>
      <w:r w:rsidRPr="00C93E94">
        <w:rPr>
          <w:i/>
        </w:rPr>
        <w:t>odczytDanychDostepowychPakietuRecept</w:t>
      </w:r>
      <w:r w:rsidRPr="00C93E94">
        <w:t xml:space="preserve"> umożliwia pracownikowi medycznemu, który jest autorem recepty pobranie klucza i kodu pakietu recept oraz kluczy pozostałych recept w pakiecie (np. w celu ich wydrukowania).</w:t>
      </w:r>
    </w:p>
    <w:p w14:paraId="5F3EA918" w14:textId="77777777" w:rsidR="00E46697" w:rsidRPr="00C93E94" w:rsidRDefault="00E46697" w:rsidP="00911709">
      <w:pPr>
        <w:spacing w:line="288" w:lineRule="auto"/>
      </w:pPr>
      <w:r w:rsidRPr="00C93E94">
        <w:t>System zewnętrzny przekazuje w wywołaniu klucz recepty (zapamiętany w systemie gabinetowym albo pozyskany po wywołaniu metod dot. wyszukiwania) oraz identyfikator pracownika medycznego (deklarowana przez system zewnętrzny osoba wykonująca operację).</w:t>
      </w:r>
    </w:p>
    <w:p w14:paraId="01E9DF94" w14:textId="6C27A11A" w:rsidR="00E46697" w:rsidRDefault="00E46697" w:rsidP="00911709">
      <w:pPr>
        <w:spacing w:line="288" w:lineRule="auto"/>
      </w:pPr>
      <w:r w:rsidRPr="00C93E94">
        <w:t xml:space="preserve">W wyniku wykonania operacji zwracany jest klucz i kod pakietu recept oraz klucze i numery recept znajdujących się w pakiecie. Ewentualny błąd wykonania operacji zwracany jest jako </w:t>
      </w:r>
      <w:r w:rsidRPr="00C93E94">
        <w:rPr>
          <w:i/>
        </w:rPr>
        <w:t>Fault</w:t>
      </w:r>
      <w:r w:rsidRPr="00C93E94">
        <w:t>, zawierający kod błędu i słowny opis błędu.</w:t>
      </w:r>
    </w:p>
    <w:p w14:paraId="475C59E2" w14:textId="77777777" w:rsidR="00490893" w:rsidRPr="00C93E94" w:rsidRDefault="00490893" w:rsidP="00911709">
      <w:pPr>
        <w:spacing w:line="288" w:lineRule="auto"/>
      </w:pPr>
    </w:p>
    <w:p w14:paraId="0432ECCA" w14:textId="0C71B44F" w:rsidR="00E46697" w:rsidRPr="00C93E94" w:rsidRDefault="7BCF11D3" w:rsidP="00642736">
      <w:pPr>
        <w:pStyle w:val="Nagwek3"/>
      </w:pPr>
      <w:bookmarkStart w:id="217" w:name="_Toc489879878"/>
      <w:bookmarkStart w:id="218" w:name="_Toc489879987"/>
      <w:bookmarkStart w:id="219" w:name="_Toc489968963"/>
      <w:bookmarkStart w:id="220" w:name="_Toc489877435"/>
      <w:bookmarkStart w:id="221" w:name="_Toc489878526"/>
      <w:bookmarkStart w:id="222" w:name="_Toc489879879"/>
      <w:bookmarkStart w:id="223" w:name="_Toc489879988"/>
      <w:bookmarkStart w:id="224" w:name="_Toc489968964"/>
      <w:bookmarkStart w:id="225" w:name="_Toc501107045"/>
      <w:bookmarkStart w:id="226" w:name="_Toc1402484"/>
      <w:bookmarkStart w:id="227" w:name="_Toc49411584"/>
      <w:bookmarkStart w:id="228" w:name="_Toc66051208"/>
      <w:bookmarkEnd w:id="217"/>
      <w:bookmarkEnd w:id="218"/>
      <w:bookmarkEnd w:id="219"/>
      <w:bookmarkEnd w:id="220"/>
      <w:bookmarkEnd w:id="221"/>
      <w:bookmarkEnd w:id="222"/>
      <w:bookmarkEnd w:id="223"/>
      <w:bookmarkEnd w:id="224"/>
      <w:r>
        <w:t>Operacja weryfikacjaPakietuRecept</w:t>
      </w:r>
      <w:bookmarkEnd w:id="225"/>
      <w:bookmarkEnd w:id="226"/>
      <w:bookmarkEnd w:id="227"/>
      <w:bookmarkEnd w:id="228"/>
    </w:p>
    <w:p w14:paraId="30B2A175" w14:textId="77777777" w:rsidR="00E46697" w:rsidRPr="00C93E94" w:rsidRDefault="00E46697" w:rsidP="00911709">
      <w:pPr>
        <w:spacing w:line="288" w:lineRule="auto"/>
      </w:pPr>
      <w:r w:rsidRPr="00C93E94">
        <w:t xml:space="preserve">Operacja </w:t>
      </w:r>
      <w:r w:rsidRPr="007A7FBC">
        <w:t>weryfkacjaPakietuRecept</w:t>
      </w:r>
      <w:r w:rsidRPr="00C93E94">
        <w:t xml:space="preserve"> jest przeznaczona do sprawdzania dokumentów recept przed ich wysłaniem do zapisania do P1 (operacją </w:t>
      </w:r>
      <w:r w:rsidRPr="007A7FBC">
        <w:t>zapisPakietuRecept</w:t>
      </w:r>
      <w:r w:rsidRPr="00C93E94">
        <w:t xml:space="preserve">). Operacja wymaga przekazania co najmniej jednego dokumentu recepty. Wynikiem działania operacji jest lista błędów i ostrzeżeń związanych z techniczna i biznesową weryfikacją dokumentów. Reguły sprawdzane w operacji są identyczne jak dla operacji </w:t>
      </w:r>
      <w:r w:rsidRPr="007A7FBC">
        <w:t>zapisPakietuRecept</w:t>
      </w:r>
      <w:r w:rsidRPr="00C93E94">
        <w:t xml:space="preserve">, ale w odróżnieniu do </w:t>
      </w:r>
      <w:r w:rsidRPr="007A7FBC">
        <w:t>zapisPakietuRecept</w:t>
      </w:r>
      <w:r w:rsidRPr="00C93E94">
        <w:t xml:space="preserve"> pierwszy znaleziony błąd nie zatrzymuje procesu weryfikacji.</w:t>
      </w:r>
    </w:p>
    <w:p w14:paraId="4FE8C615" w14:textId="77777777" w:rsidR="00E46697" w:rsidRPr="00C93E94" w:rsidRDefault="00E46697" w:rsidP="00911709">
      <w:pPr>
        <w:spacing w:line="288" w:lineRule="auto"/>
      </w:pPr>
      <w:r w:rsidRPr="00C93E94">
        <w:t xml:space="preserve">W sytuacji, gdy weryfikacja przekazanych dokumentów nie może być zrealizowane synchronicznie operacja zamiast listy błędów i ostrzeżeń zwróci identyfikator zadania, z którym </w:t>
      </w:r>
      <w:r w:rsidRPr="00C93E94">
        <w:lastRenderedPageBreak/>
        <w:t>po pewnym czasie należy ją ponownie wywołać.</w:t>
      </w:r>
      <w:r w:rsidR="009A5AB3">
        <w:t xml:space="preserve"> </w:t>
      </w:r>
      <w:r w:rsidRPr="00C93E94">
        <w:t>Ewentualny błąd wykonania operacji zwracany jest jako Fault, zawierający kod błędu i słowny opis błędu.</w:t>
      </w:r>
    </w:p>
    <w:p w14:paraId="3003F440" w14:textId="6C981987" w:rsidR="00E46697" w:rsidRDefault="00E46697" w:rsidP="00911709">
      <w:pPr>
        <w:spacing w:line="288" w:lineRule="auto"/>
      </w:pPr>
      <w:r w:rsidRPr="00C93E94">
        <w:t>Uwaga: Operacja nie nadaje kodu pakietu ani kluczy dla pakietu i recept.</w:t>
      </w:r>
    </w:p>
    <w:p w14:paraId="22184815" w14:textId="77777777" w:rsidR="00490893" w:rsidRPr="00C93E94" w:rsidRDefault="00490893" w:rsidP="00911709">
      <w:pPr>
        <w:spacing w:line="288" w:lineRule="auto"/>
      </w:pPr>
    </w:p>
    <w:p w14:paraId="22BE0A87" w14:textId="6D1B878F" w:rsidR="00E46697" w:rsidRPr="00C93E94" w:rsidRDefault="7BCF11D3" w:rsidP="00642736">
      <w:pPr>
        <w:pStyle w:val="Nagwek3"/>
      </w:pPr>
      <w:bookmarkStart w:id="229" w:name="_Toc489879882"/>
      <w:bookmarkStart w:id="230" w:name="_Toc489879991"/>
      <w:bookmarkStart w:id="231" w:name="_Toc489968966"/>
      <w:bookmarkStart w:id="232" w:name="_Toc489879883"/>
      <w:bookmarkStart w:id="233" w:name="_Toc489879992"/>
      <w:bookmarkStart w:id="234" w:name="_Toc489968967"/>
      <w:bookmarkStart w:id="235" w:name="_Toc487462005"/>
      <w:bookmarkStart w:id="236" w:name="_Toc501107046"/>
      <w:bookmarkStart w:id="237" w:name="_Ref521674781"/>
      <w:bookmarkStart w:id="238" w:name="_Ref521674787"/>
      <w:bookmarkStart w:id="239" w:name="_Toc1402485"/>
      <w:bookmarkStart w:id="240" w:name="_Toc49411585"/>
      <w:bookmarkStart w:id="241" w:name="_Toc66051209"/>
      <w:bookmarkEnd w:id="229"/>
      <w:bookmarkEnd w:id="230"/>
      <w:bookmarkEnd w:id="231"/>
      <w:bookmarkEnd w:id="232"/>
      <w:bookmarkEnd w:id="233"/>
      <w:bookmarkEnd w:id="234"/>
      <w:r>
        <w:t>Operacja odczytPakietuReceptDoRealizacji</w:t>
      </w:r>
      <w:bookmarkEnd w:id="235"/>
      <w:bookmarkEnd w:id="236"/>
      <w:bookmarkEnd w:id="237"/>
      <w:bookmarkEnd w:id="238"/>
      <w:bookmarkEnd w:id="239"/>
      <w:bookmarkEnd w:id="240"/>
      <w:bookmarkEnd w:id="241"/>
    </w:p>
    <w:p w14:paraId="6FA69742" w14:textId="4F5429AB" w:rsidR="00E46697" w:rsidRDefault="00E46697" w:rsidP="00911709">
      <w:pPr>
        <w:spacing w:line="288" w:lineRule="auto"/>
      </w:pPr>
      <w:r w:rsidRPr="00C93E94">
        <w:t xml:space="preserve">Operacja </w:t>
      </w:r>
      <w:r w:rsidRPr="00C93E94">
        <w:rPr>
          <w:i/>
        </w:rPr>
        <w:t>odczytPakietuReceptDoRealizacji</w:t>
      </w:r>
      <w:r w:rsidRPr="00C93E94">
        <w:t xml:space="preserve"> umożliwia pobranie informacji o receptach będących składnikami pakietu recept (określonego przez klucz pakietu lub kod dostępowy do pakietu) i dokumentach realizacji związanych z tymi receptami. Operacja może być wykorzystana przez System zewnętrzny apteki. W wyniku wykonania operacji zwrotnie odesłane zostaną treści recept znajdujących się w żądanym pakiecie recept wraz z ewentualnie zapisanymi już dokumentami realizacji recept (</w:t>
      </w:r>
      <w:r w:rsidRPr="00C93E94">
        <w:rPr>
          <w:u w:val="single"/>
        </w:rPr>
        <w:t xml:space="preserve">każdy podmiot ma dostęp jedynie do wytworzonych przez niego dokumentów realizacji recepty o statusie </w:t>
      </w:r>
      <w:r w:rsidRPr="00C93E94">
        <w:rPr>
          <w:b/>
          <w:u w:val="single"/>
        </w:rPr>
        <w:t>OBOWIĄZUJĄCY</w:t>
      </w:r>
      <w:r w:rsidRPr="00C93E94">
        <w:t xml:space="preserve">). Ewentualny błąd wykonania operacji zwracany jest jako </w:t>
      </w:r>
      <w:r w:rsidRPr="00C93E94">
        <w:rPr>
          <w:i/>
        </w:rPr>
        <w:t>Fault</w:t>
      </w:r>
      <w:r w:rsidRPr="00C93E94">
        <w:t>, zawierający kod błędu i słowny opis błędu.</w:t>
      </w:r>
    </w:p>
    <w:p w14:paraId="6ACF7609" w14:textId="77777777" w:rsidR="00490893" w:rsidRPr="00C93E94" w:rsidRDefault="00490893" w:rsidP="00911709">
      <w:pPr>
        <w:spacing w:line="288" w:lineRule="auto"/>
      </w:pPr>
    </w:p>
    <w:p w14:paraId="6505C459" w14:textId="30C3C613" w:rsidR="00E46697" w:rsidRPr="00C93E94" w:rsidRDefault="7BCF11D3" w:rsidP="00642736">
      <w:pPr>
        <w:pStyle w:val="Nagwek3"/>
      </w:pPr>
      <w:bookmarkStart w:id="242" w:name="_Toc489879885"/>
      <w:bookmarkStart w:id="243" w:name="_Toc489879994"/>
      <w:bookmarkStart w:id="244" w:name="_Toc489968969"/>
      <w:bookmarkStart w:id="245" w:name="_Toc489877438"/>
      <w:bookmarkStart w:id="246" w:name="_Toc489878529"/>
      <w:bookmarkStart w:id="247" w:name="_Toc489879886"/>
      <w:bookmarkStart w:id="248" w:name="_Toc489879995"/>
      <w:bookmarkStart w:id="249" w:name="_Toc489968970"/>
      <w:bookmarkStart w:id="250" w:name="_Toc487462006"/>
      <w:bookmarkStart w:id="251" w:name="_Toc501107047"/>
      <w:bookmarkStart w:id="252" w:name="_Ref521674816"/>
      <w:bookmarkStart w:id="253" w:name="_Ref521674822"/>
      <w:bookmarkStart w:id="254" w:name="_Toc1402486"/>
      <w:bookmarkStart w:id="255" w:name="_Toc49411586"/>
      <w:bookmarkStart w:id="256" w:name="_Toc66051210"/>
      <w:bookmarkEnd w:id="242"/>
      <w:bookmarkEnd w:id="243"/>
      <w:bookmarkEnd w:id="244"/>
      <w:bookmarkEnd w:id="245"/>
      <w:bookmarkEnd w:id="246"/>
      <w:bookmarkEnd w:id="247"/>
      <w:bookmarkEnd w:id="248"/>
      <w:bookmarkEnd w:id="249"/>
      <w:r>
        <w:t>Operacja odczytReceptyDoRealizacji</w:t>
      </w:r>
      <w:bookmarkEnd w:id="250"/>
      <w:bookmarkEnd w:id="251"/>
      <w:bookmarkEnd w:id="252"/>
      <w:bookmarkEnd w:id="253"/>
      <w:bookmarkEnd w:id="254"/>
      <w:bookmarkEnd w:id="255"/>
      <w:bookmarkEnd w:id="256"/>
    </w:p>
    <w:p w14:paraId="294A7076" w14:textId="3836D8CF" w:rsidR="00E46697" w:rsidRDefault="00E46697" w:rsidP="00911709">
      <w:pPr>
        <w:spacing w:line="288" w:lineRule="auto"/>
      </w:pPr>
      <w:r w:rsidRPr="00C93E94">
        <w:t xml:space="preserve">Operacja </w:t>
      </w:r>
      <w:r w:rsidRPr="00C93E94">
        <w:rPr>
          <w:i/>
        </w:rPr>
        <w:t>odczytReceptyDoRealizacji</w:t>
      </w:r>
      <w:r w:rsidRPr="00C93E94">
        <w:t xml:space="preserve"> umożliwia pobranie informacji o konkretnej recepcie (określonej przez klucz recepty), wynikach weryfikacji oraz dokumentach realizacji. Operacja może być wykorzystana przez System zewnętrzny apteki w celu pobrania recepty do realizacji. W wyniku wykonania operacji zwrotnie odesłana zostanie treść recepty wraz z wynikami weryfikacji recepty i dokumentami realizacji (</w:t>
      </w:r>
      <w:r w:rsidRPr="00C93E94">
        <w:rPr>
          <w:u w:val="single"/>
        </w:rPr>
        <w:t xml:space="preserve">każdy podmiot ma dostęp jedynie do wytworzonych przez niego dokumentów realizacji recepty o statusie </w:t>
      </w:r>
      <w:r w:rsidRPr="00C93E94">
        <w:rPr>
          <w:b/>
          <w:u w:val="single"/>
        </w:rPr>
        <w:t>OBOWIĄZUJĄCY</w:t>
      </w:r>
      <w:r w:rsidRPr="00C93E94">
        <w:t xml:space="preserve">). Ewentualny błąd wykonania operacji zwracany jest jako </w:t>
      </w:r>
      <w:r w:rsidRPr="00C93E94">
        <w:rPr>
          <w:i/>
        </w:rPr>
        <w:t>Fault</w:t>
      </w:r>
      <w:r w:rsidRPr="00C93E94">
        <w:t>, zawierający kod błędu i słowny opis błędu.</w:t>
      </w:r>
    </w:p>
    <w:p w14:paraId="2B2846EE" w14:textId="77777777" w:rsidR="00490893" w:rsidRPr="00C93E94" w:rsidRDefault="00490893" w:rsidP="00911709">
      <w:pPr>
        <w:spacing w:line="288" w:lineRule="auto"/>
      </w:pPr>
    </w:p>
    <w:p w14:paraId="27C92873" w14:textId="5CC5CDB1" w:rsidR="00E46697" w:rsidRPr="00C93E94" w:rsidRDefault="7BCF11D3" w:rsidP="00642736">
      <w:pPr>
        <w:pStyle w:val="Nagwek3"/>
      </w:pPr>
      <w:bookmarkStart w:id="257" w:name="_Toc489879888"/>
      <w:bookmarkStart w:id="258" w:name="_Toc489879997"/>
      <w:bookmarkStart w:id="259" w:name="_Toc489968972"/>
      <w:bookmarkStart w:id="260" w:name="_Toc489877440"/>
      <w:bookmarkStart w:id="261" w:name="_Toc489878531"/>
      <w:bookmarkStart w:id="262" w:name="_Toc489879889"/>
      <w:bookmarkStart w:id="263" w:name="_Toc489879998"/>
      <w:bookmarkStart w:id="264" w:name="_Toc489968973"/>
      <w:bookmarkStart w:id="265" w:name="_Toc487462007"/>
      <w:bookmarkStart w:id="266" w:name="_Toc501107048"/>
      <w:bookmarkStart w:id="267" w:name="_Ref521674260"/>
      <w:bookmarkStart w:id="268" w:name="_Ref521674264"/>
      <w:bookmarkStart w:id="269" w:name="_Toc1402487"/>
      <w:bookmarkStart w:id="270" w:name="_Toc49411587"/>
      <w:bookmarkStart w:id="271" w:name="_Toc66051211"/>
      <w:bookmarkEnd w:id="257"/>
      <w:bookmarkEnd w:id="258"/>
      <w:bookmarkEnd w:id="259"/>
      <w:bookmarkEnd w:id="260"/>
      <w:bookmarkEnd w:id="261"/>
      <w:bookmarkEnd w:id="262"/>
      <w:bookmarkEnd w:id="263"/>
      <w:bookmarkEnd w:id="264"/>
      <w:r>
        <w:t>Operacja przyjecieDoRealizacjiReceptyNaLekRecepturowy</w:t>
      </w:r>
      <w:bookmarkEnd w:id="265"/>
      <w:bookmarkEnd w:id="266"/>
      <w:bookmarkEnd w:id="267"/>
      <w:bookmarkEnd w:id="268"/>
      <w:bookmarkEnd w:id="269"/>
      <w:bookmarkEnd w:id="270"/>
      <w:bookmarkEnd w:id="271"/>
    </w:p>
    <w:p w14:paraId="6B21857D" w14:textId="77777777" w:rsidR="003F2F4C" w:rsidRDefault="00E46697" w:rsidP="00911709">
      <w:pPr>
        <w:spacing w:line="288" w:lineRule="auto"/>
      </w:pPr>
      <w:r w:rsidRPr="00C93E94">
        <w:t xml:space="preserve">Operacja </w:t>
      </w:r>
      <w:r w:rsidRPr="00C93E94">
        <w:rPr>
          <w:i/>
        </w:rPr>
        <w:t>przyjecie</w:t>
      </w:r>
      <w:r w:rsidRPr="00C93E94">
        <w:t>DoRealizacji</w:t>
      </w:r>
      <w:r w:rsidRPr="00C93E94">
        <w:rPr>
          <w:i/>
        </w:rPr>
        <w:t>ReceptyNaLekRecepturowy</w:t>
      </w:r>
      <w:r w:rsidRPr="00C93E94">
        <w:t xml:space="preserve"> umożliwia przyjęcie przez System zewnętrzny apteki recepty na lek recepturowy (określonej przez klucz recepty, lub numer </w:t>
      </w:r>
      <w:r w:rsidRPr="00C93E94">
        <w:lastRenderedPageBreak/>
        <w:t>recepty papierowej wraz z pozycją produktu leczniczego</w:t>
      </w:r>
      <w:r w:rsidRPr="00C93E94">
        <w:rPr>
          <w:rStyle w:val="Odwoanieprzypisudolnego"/>
        </w:rPr>
        <w:footnoteReference w:id="10"/>
      </w:r>
      <w:r w:rsidRPr="00C93E94">
        <w:t>) do realizacji. Przyjęcie wiąże się ze zmianą statusu recepty na "</w:t>
      </w:r>
      <w:r w:rsidRPr="00C93E94">
        <w:rPr>
          <w:b/>
        </w:rPr>
        <w:t>Zablokowany</w:t>
      </w:r>
      <w:r w:rsidRPr="00C93E94">
        <w:t>" powód zablokowania „</w:t>
      </w:r>
      <w:r w:rsidRPr="00C93E94">
        <w:rPr>
          <w:b/>
        </w:rPr>
        <w:t>W realizacji</w:t>
      </w:r>
      <w:r w:rsidRPr="00C93E94">
        <w:t xml:space="preserve">” i nie powoduje wygenerowania dokumentu realizacji.  W wyniku wykonania operacji zwrotnie odesłane zostanie potwierdzenie zablokowania recepty. </w:t>
      </w:r>
    </w:p>
    <w:p w14:paraId="000AF1B8" w14:textId="47B8788B"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0AF54AE9" w14:textId="77777777" w:rsidR="00490893" w:rsidRPr="00C93E94" w:rsidRDefault="00490893" w:rsidP="00911709">
      <w:pPr>
        <w:spacing w:line="288" w:lineRule="auto"/>
      </w:pPr>
    </w:p>
    <w:p w14:paraId="3EE7C323" w14:textId="1CFCB8EB" w:rsidR="00E46697" w:rsidRPr="00C93E94" w:rsidRDefault="7BCF11D3" w:rsidP="00642736">
      <w:pPr>
        <w:pStyle w:val="Nagwek3"/>
      </w:pPr>
      <w:bookmarkStart w:id="272" w:name="_Toc489879891"/>
      <w:bookmarkStart w:id="273" w:name="_Toc489880000"/>
      <w:bookmarkStart w:id="274" w:name="_Toc489968975"/>
      <w:bookmarkStart w:id="275" w:name="_Toc487462008"/>
      <w:bookmarkStart w:id="276" w:name="_Toc501107049"/>
      <w:bookmarkStart w:id="277" w:name="_Toc1402488"/>
      <w:bookmarkStart w:id="278" w:name="_Toc49411588"/>
      <w:bookmarkStart w:id="279" w:name="_Toc66051212"/>
      <w:bookmarkEnd w:id="272"/>
      <w:bookmarkEnd w:id="273"/>
      <w:bookmarkEnd w:id="274"/>
      <w:r>
        <w:t>Operacja rezygnacjaZRealizacjiReceptyNaLekRecepturowy</w:t>
      </w:r>
      <w:bookmarkEnd w:id="275"/>
      <w:bookmarkEnd w:id="276"/>
      <w:bookmarkEnd w:id="277"/>
      <w:bookmarkEnd w:id="278"/>
      <w:bookmarkEnd w:id="279"/>
    </w:p>
    <w:p w14:paraId="5C35DE65" w14:textId="7DB7A841" w:rsidR="00E46697" w:rsidRDefault="00E46697" w:rsidP="00911709">
      <w:pPr>
        <w:spacing w:line="288" w:lineRule="auto"/>
      </w:pPr>
      <w:r w:rsidRPr="00C93E94">
        <w:t xml:space="preserve">Operacja </w:t>
      </w:r>
      <w:r w:rsidRPr="00C93E94">
        <w:rPr>
          <w:i/>
        </w:rPr>
        <w:t>rezygnacja</w:t>
      </w:r>
      <w:r w:rsidRPr="00C93E94">
        <w:t>Z</w:t>
      </w:r>
      <w:r w:rsidRPr="00C93E94">
        <w:rPr>
          <w:i/>
        </w:rPr>
        <w:t>RealizacjiReceptyNaLekRecepturowy</w:t>
      </w:r>
      <w:r w:rsidRPr="00C93E94">
        <w:t xml:space="preserve"> umożliwia odblokowanie przez System zewnętrzny apteki zablokowanej do realizacji recepty na lek recepturowy (określonej przez klucz recepty lub numer recepty papierowej wraz z pozycją produktu leczniczego). Odblokowanie wiąże się ze zamianą statusu recepty z „</w:t>
      </w:r>
      <w:r w:rsidRPr="00C93E94">
        <w:rPr>
          <w:b/>
        </w:rPr>
        <w:t>Zablokowana</w:t>
      </w:r>
      <w:r w:rsidRPr="00C93E94">
        <w:t>” na "</w:t>
      </w:r>
      <w:r w:rsidRPr="00C93E94">
        <w:rPr>
          <w:b/>
        </w:rPr>
        <w:t>Wystawiona</w:t>
      </w:r>
      <w:r w:rsidRPr="00C93E94">
        <w:t xml:space="preserve">". Odblokowanie może być zrealizowane tylko przez podmiot, który wcześniej przyjął tę receptę do realizacji (dokonał zablokowania recepty do realizacji). Po rezygnacji z realizacji recepty w danej aptece, może ona zostać zrealizowana w każdej aptece. Ewentualny błąd wykonania operacji zwracany jest jako </w:t>
      </w:r>
      <w:r w:rsidRPr="00C93E94">
        <w:rPr>
          <w:i/>
        </w:rPr>
        <w:t>Fault</w:t>
      </w:r>
      <w:r w:rsidRPr="00C93E94">
        <w:t>, zawierający kod błędu i słowny opis błędu.</w:t>
      </w:r>
    </w:p>
    <w:p w14:paraId="09BEC871" w14:textId="77777777" w:rsidR="00490893" w:rsidRPr="00C93E94" w:rsidRDefault="00490893" w:rsidP="00911709">
      <w:pPr>
        <w:spacing w:line="288" w:lineRule="auto"/>
      </w:pPr>
    </w:p>
    <w:p w14:paraId="19A1B783" w14:textId="34E7A186" w:rsidR="00E46697" w:rsidRPr="00C93E94" w:rsidRDefault="7BCF11D3" w:rsidP="00642736">
      <w:pPr>
        <w:pStyle w:val="Nagwek3"/>
      </w:pPr>
      <w:bookmarkStart w:id="280" w:name="_Toc489879893"/>
      <w:bookmarkStart w:id="281" w:name="_Toc489880002"/>
      <w:bookmarkStart w:id="282" w:name="_Toc489968977"/>
      <w:bookmarkStart w:id="283" w:name="_Toc489877443"/>
      <w:bookmarkStart w:id="284" w:name="_Toc489878534"/>
      <w:bookmarkStart w:id="285" w:name="_Toc489879894"/>
      <w:bookmarkStart w:id="286" w:name="_Toc489880003"/>
      <w:bookmarkStart w:id="287" w:name="_Toc489968978"/>
      <w:bookmarkStart w:id="288" w:name="_Toc49411589"/>
      <w:bookmarkStart w:id="289" w:name="_Toc66051213"/>
      <w:bookmarkStart w:id="290" w:name="_Toc487462009"/>
      <w:bookmarkStart w:id="291" w:name="_Toc501107050"/>
      <w:bookmarkStart w:id="292" w:name="_Toc1402489"/>
      <w:bookmarkEnd w:id="280"/>
      <w:bookmarkEnd w:id="281"/>
      <w:bookmarkEnd w:id="282"/>
      <w:bookmarkEnd w:id="283"/>
      <w:bookmarkEnd w:id="284"/>
      <w:bookmarkEnd w:id="285"/>
      <w:bookmarkEnd w:id="286"/>
      <w:bookmarkEnd w:id="287"/>
      <w:r>
        <w:t>Operacja zapisRealizacjiRecepty</w:t>
      </w:r>
      <w:bookmarkEnd w:id="288"/>
      <w:bookmarkEnd w:id="289"/>
      <w:r>
        <w:t xml:space="preserve"> </w:t>
      </w:r>
      <w:bookmarkEnd w:id="290"/>
      <w:bookmarkEnd w:id="291"/>
      <w:bookmarkEnd w:id="292"/>
    </w:p>
    <w:p w14:paraId="235E6220" w14:textId="0C8B6864" w:rsidR="00E8376C" w:rsidRDefault="00E46697" w:rsidP="00911709">
      <w:pPr>
        <w:spacing w:line="288" w:lineRule="auto"/>
      </w:pPr>
      <w:r w:rsidRPr="00C93E94">
        <w:t xml:space="preserve">Operacja </w:t>
      </w:r>
      <w:r w:rsidRPr="00C93E94">
        <w:rPr>
          <w:i/>
        </w:rPr>
        <w:t>zapisRealizacjiRecepty</w:t>
      </w:r>
      <w:r w:rsidRPr="00C93E94" w:rsidDel="007B48DD">
        <w:rPr>
          <w:i/>
        </w:rPr>
        <w:t xml:space="preserve"> </w:t>
      </w:r>
      <w:r w:rsidRPr="00C93E94">
        <w:t>umożliwia zapisanie przez System zewnętrzny apteki dokumentu realizacji recepty (określonej przez klucz recepty, lub numer recepty papierowej wraz z pozycją produktu leczniczego</w:t>
      </w:r>
      <w:r w:rsidRPr="00C93E94">
        <w:rPr>
          <w:rStyle w:val="Odwoanieprzypisudolnego"/>
        </w:rPr>
        <w:footnoteReference w:id="11"/>
      </w:r>
      <w:r w:rsidRPr="00C93E94">
        <w:t xml:space="preserve">). </w:t>
      </w:r>
      <w:r w:rsidR="00067862">
        <w:t xml:space="preserve">Dokument realizacji recepty musi być podpisany </w:t>
      </w:r>
      <w:r w:rsidR="00AC31BF" w:rsidRPr="00C93E94">
        <w:t xml:space="preserve"> </w:t>
      </w:r>
      <w:r w:rsidR="00067862">
        <w:t>certyfikatem podmiotu</w:t>
      </w:r>
      <w:r w:rsidR="00EF63C8">
        <w:t xml:space="preserve"> (w przypadku podpisania go certyfikatem osoby wystawiającej dokument System P1 zwróci błąd)</w:t>
      </w:r>
      <w:r w:rsidR="00067862">
        <w:t>.</w:t>
      </w:r>
      <w:r w:rsidR="00AC31BF" w:rsidRPr="00C93E94">
        <w:t xml:space="preserve"> </w:t>
      </w:r>
      <w:r w:rsidRPr="00C93E94">
        <w:t xml:space="preserve">Podczas zapisu dokumentu realizacji recepty system P1 wykonuje szereg weryfikacji a dokument otrzymuje status </w:t>
      </w:r>
      <w:r w:rsidRPr="00C93E94">
        <w:rPr>
          <w:b/>
        </w:rPr>
        <w:t>OBOWIĄZUJĄCY</w:t>
      </w:r>
      <w:r w:rsidRPr="00C93E94">
        <w:t xml:space="preserve">. W dokumencie realizacji recepty qualifier RRREC określa rodzaj realizacji recepty (dopuszczalne wartości to </w:t>
      </w:r>
      <w:r w:rsidRPr="00C93E94">
        <w:lastRenderedPageBreak/>
        <w:t>C (realizacja częściowa), W (realizacja wycofująca)</w:t>
      </w:r>
      <w:r w:rsidRPr="00C93E94">
        <w:rPr>
          <w:rStyle w:val="Odwoanieprzypisudolnego"/>
        </w:rPr>
        <w:footnoteReference w:id="12"/>
      </w:r>
      <w:r w:rsidRPr="00C93E94">
        <w:t xml:space="preserve"> oraz Z (realizacja zamykająca). W zależności od rodzaju dokumentu realizacji recepty (C/Z – atrybut rodzaju dokumentu jest pobierany z XML zgodnego z szablonem HL7 CDA PL), system dokonuje zmiany statusu recepty według przejść określonych w rozdz.</w:t>
      </w:r>
      <w:r w:rsidRPr="00C93E94">
        <w:fldChar w:fldCharType="begin"/>
      </w:r>
      <w:r w:rsidRPr="00C93E94">
        <w:instrText xml:space="preserve"> REF _Ref489996752 \r \h </w:instrText>
      </w:r>
      <w:r w:rsidR="00C93E94">
        <w:instrText xml:space="preserve"> \* MERGEFORMAT </w:instrText>
      </w:r>
      <w:r w:rsidRPr="00C93E94">
        <w:fldChar w:fldCharType="separate"/>
      </w:r>
      <w:r w:rsidR="0080434A">
        <w:t>6.2</w:t>
      </w:r>
      <w:r w:rsidRPr="00C93E94">
        <w:fldChar w:fldCharType="end"/>
      </w:r>
      <w:r w:rsidRPr="00C93E94">
        <w:t xml:space="preserve">. Nie ma możliwości wykonania niniejszej operacji jeśli status realizacji recepty jest </w:t>
      </w:r>
      <w:r w:rsidRPr="00C93E94">
        <w:rPr>
          <w:b/>
        </w:rPr>
        <w:t>ZREALIZOWANA</w:t>
      </w:r>
      <w:r w:rsidRPr="00C93E94">
        <w:t xml:space="preserve"> lub jest w trakcie realizacji/blokady przez inną aptekę (status </w:t>
      </w:r>
      <w:r w:rsidRPr="00C93E94">
        <w:rPr>
          <w:b/>
        </w:rPr>
        <w:t>CZĘŚCIOWO ZREALIZOWA</w:t>
      </w:r>
      <w:r w:rsidRPr="00C93E94">
        <w:t xml:space="preserve"> lub </w:t>
      </w:r>
      <w:r w:rsidRPr="00C93E94">
        <w:rPr>
          <w:b/>
        </w:rPr>
        <w:t>ZABLOKOWANA</w:t>
      </w:r>
      <w:r w:rsidRPr="00C93E94">
        <w:t xml:space="preserve">). W wyniku wykonania operacji zwrotnie odesłane zostaną wyniki weryfikacji dokumentu realizacji recepty. Ewentualny błąd wykonania operacji zwracany jest jako </w:t>
      </w:r>
      <w:r w:rsidRPr="00C93E94">
        <w:rPr>
          <w:i/>
        </w:rPr>
        <w:t>Fault</w:t>
      </w:r>
      <w:r w:rsidRPr="00C93E94">
        <w:t>, zawierający kod błędu i słowny opis błędu.</w:t>
      </w:r>
      <w:r w:rsidR="00B373A5">
        <w:t xml:space="preserve"> </w:t>
      </w:r>
    </w:p>
    <w:p w14:paraId="6C09E8DD" w14:textId="30783E4E" w:rsidR="00E46697" w:rsidRDefault="00B373A5" w:rsidP="00911709">
      <w:pPr>
        <w:spacing w:line="288" w:lineRule="auto"/>
      </w:pPr>
      <w:r>
        <w:t>W przypadku równoległego zapisu wielu dokumentów realizacji tej samej recepty istnieje możliwość wystąpienia błędu zapisu spowodowanego wyścigami wątków związanymi z nadawaniem numeru pozycji recepty przez system (status przetwarzanej recepty jest niemodyfikowalny)</w:t>
      </w:r>
      <w:r w:rsidR="001E16C3">
        <w:t xml:space="preserve">. </w:t>
      </w:r>
      <w:r w:rsidR="00E8376C">
        <w:t xml:space="preserve">System zwróci wówczas błąd wewnętrzny. </w:t>
      </w:r>
      <w:r w:rsidR="001E16C3" w:rsidRPr="001E16C3">
        <w:rPr>
          <w:b/>
        </w:rPr>
        <w:t>W takim przypadku z</w:t>
      </w:r>
      <w:r w:rsidRPr="001E16C3">
        <w:rPr>
          <w:b/>
        </w:rPr>
        <w:t>alecany sposób wywoływania operacji to zapis sekwencyjny.</w:t>
      </w:r>
      <w:r>
        <w:t xml:space="preserve"> </w:t>
      </w:r>
    </w:p>
    <w:p w14:paraId="5337630A" w14:textId="77777777" w:rsidR="00683AA2" w:rsidRPr="00C93E94" w:rsidRDefault="00683AA2" w:rsidP="0049430A">
      <w:pPr>
        <w:spacing w:line="288" w:lineRule="auto"/>
      </w:pPr>
    </w:p>
    <w:p w14:paraId="0EDF611C" w14:textId="54945394" w:rsidR="00E46697" w:rsidRPr="00C93E94" w:rsidRDefault="7BCF11D3" w:rsidP="00642736">
      <w:pPr>
        <w:pStyle w:val="Nagwek3"/>
      </w:pPr>
      <w:bookmarkStart w:id="293" w:name="_Toc489877445"/>
      <w:bookmarkStart w:id="294" w:name="_Toc489878536"/>
      <w:bookmarkStart w:id="295" w:name="_Toc489879897"/>
      <w:bookmarkStart w:id="296" w:name="_Toc489880006"/>
      <w:bookmarkStart w:id="297" w:name="_Toc489968981"/>
      <w:bookmarkStart w:id="298" w:name="_Toc49411590"/>
      <w:bookmarkStart w:id="299" w:name="_Toc66051214"/>
      <w:bookmarkStart w:id="300" w:name="_Toc487462010"/>
      <w:bookmarkStart w:id="301" w:name="_Toc501107051"/>
      <w:bookmarkStart w:id="302" w:name="_Toc1402491"/>
      <w:bookmarkEnd w:id="293"/>
      <w:bookmarkEnd w:id="294"/>
      <w:bookmarkEnd w:id="295"/>
      <w:bookmarkEnd w:id="296"/>
      <w:bookmarkEnd w:id="297"/>
      <w:r>
        <w:t>Operacja zapisRealizacjiReceptyFarmaceutycznej</w:t>
      </w:r>
      <w:bookmarkEnd w:id="298"/>
      <w:bookmarkEnd w:id="299"/>
      <w:r>
        <w:t xml:space="preserve"> </w:t>
      </w:r>
      <w:bookmarkEnd w:id="300"/>
      <w:bookmarkEnd w:id="301"/>
      <w:bookmarkEnd w:id="302"/>
    </w:p>
    <w:p w14:paraId="2A9D26EC" w14:textId="77777777" w:rsidR="00E46697" w:rsidRPr="00C93E94" w:rsidRDefault="00E46697" w:rsidP="00911709">
      <w:pPr>
        <w:spacing w:line="288" w:lineRule="auto"/>
      </w:pPr>
      <w:r w:rsidRPr="00C93E94">
        <w:t xml:space="preserve">Operacja </w:t>
      </w:r>
      <w:r w:rsidRPr="00C93E94">
        <w:rPr>
          <w:i/>
        </w:rPr>
        <w:t>zapisRealizacjiReceptyFarmaceutycznej</w:t>
      </w:r>
      <w:r w:rsidRPr="00C93E94" w:rsidDel="007B48DD">
        <w:rPr>
          <w:i/>
        </w:rPr>
        <w:t xml:space="preserve"> </w:t>
      </w:r>
      <w:r w:rsidRPr="00C93E94">
        <w:t xml:space="preserve">umożliwia zapisanie przez System zewnętrzny apteki dokumentu recepty farmaceutycznej wraz z dokumentem jej realizacji - rodzaj </w:t>
      </w:r>
      <w:r w:rsidRPr="00C93E94">
        <w:rPr>
          <w:b/>
        </w:rPr>
        <w:t>ZAMYKAJĄCA</w:t>
      </w:r>
      <w:r w:rsidRPr="00C93E94">
        <w:t xml:space="preserve">. Podczas zapisu system P1 wykonuje szereg weryfikacji dokumentu recepty i dokumentu realizacji recepty. W wyniku pozytywnej weryfikacji ww. dokumentów, dokument realizacji otrzymuje status </w:t>
      </w:r>
      <w:r w:rsidRPr="00C93E94">
        <w:rPr>
          <w:b/>
        </w:rPr>
        <w:t>OBOWIĄZUJĄCY</w:t>
      </w:r>
      <w:r w:rsidRPr="00C93E94">
        <w:t xml:space="preserve">, a recepta status </w:t>
      </w:r>
      <w:r w:rsidRPr="00C93E94">
        <w:rPr>
          <w:b/>
        </w:rPr>
        <w:t>ZREALIZOWANA.</w:t>
      </w:r>
    </w:p>
    <w:p w14:paraId="69EAE49A" w14:textId="77777777" w:rsidR="00E46697" w:rsidRPr="00C93E94" w:rsidRDefault="00E46697" w:rsidP="00911709">
      <w:pPr>
        <w:spacing w:line="288" w:lineRule="auto"/>
      </w:pPr>
      <w:r w:rsidRPr="00C93E94">
        <w:t xml:space="preserve">W wyniku wykonania operacji zwrotnie odesłane zostaną wyniki weryfikacji dokumentu recepty i dokumentu realizacji recepty. </w:t>
      </w:r>
    </w:p>
    <w:p w14:paraId="7350E2FA" w14:textId="2D5DA83C"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7D0BE387" w14:textId="77777777" w:rsidR="00490893" w:rsidRPr="00C93E94" w:rsidRDefault="00490893" w:rsidP="00911709">
      <w:pPr>
        <w:spacing w:line="288" w:lineRule="auto"/>
      </w:pPr>
    </w:p>
    <w:p w14:paraId="01207467" w14:textId="653CAB05" w:rsidR="00E46697" w:rsidRPr="00C93E94" w:rsidRDefault="7BCF11D3" w:rsidP="00642736">
      <w:pPr>
        <w:pStyle w:val="Nagwek3"/>
      </w:pPr>
      <w:bookmarkStart w:id="303" w:name="_Toc489877447"/>
      <w:bookmarkStart w:id="304" w:name="_Toc489878538"/>
      <w:bookmarkStart w:id="305" w:name="_Toc489879899"/>
      <w:bookmarkStart w:id="306" w:name="_Toc489880008"/>
      <w:bookmarkStart w:id="307" w:name="_Toc489968983"/>
      <w:bookmarkStart w:id="308" w:name="_Toc49411591"/>
      <w:bookmarkStart w:id="309" w:name="_Toc66051215"/>
      <w:bookmarkStart w:id="310" w:name="_Toc487462011"/>
      <w:bookmarkStart w:id="311" w:name="_Toc501107052"/>
      <w:bookmarkStart w:id="312" w:name="_Toc1402492"/>
      <w:bookmarkEnd w:id="303"/>
      <w:bookmarkEnd w:id="304"/>
      <w:bookmarkEnd w:id="305"/>
      <w:bookmarkEnd w:id="306"/>
      <w:bookmarkEnd w:id="307"/>
      <w:r>
        <w:lastRenderedPageBreak/>
        <w:t>Operacja wyszukanieDokumentowRealizacjiRecept</w:t>
      </w:r>
      <w:bookmarkEnd w:id="308"/>
      <w:bookmarkEnd w:id="309"/>
      <w:r>
        <w:t xml:space="preserve"> </w:t>
      </w:r>
      <w:bookmarkEnd w:id="310"/>
      <w:bookmarkEnd w:id="311"/>
      <w:bookmarkEnd w:id="312"/>
    </w:p>
    <w:p w14:paraId="551E5654" w14:textId="77777777" w:rsidR="00E46697" w:rsidRPr="00C93E94" w:rsidRDefault="00E46697" w:rsidP="00911709">
      <w:pPr>
        <w:spacing w:line="288" w:lineRule="auto"/>
      </w:pPr>
      <w:r w:rsidRPr="00C93E94">
        <w:t xml:space="preserve">Operacja </w:t>
      </w:r>
      <w:r w:rsidRPr="00C93E94">
        <w:rPr>
          <w:i/>
        </w:rPr>
        <w:t>wyszukanieDokumentowRealizacjiRecept</w:t>
      </w:r>
      <w:r w:rsidRPr="00C93E94" w:rsidDel="00635251">
        <w:rPr>
          <w:i/>
        </w:rPr>
        <w:t xml:space="preserve"> </w:t>
      </w:r>
      <w:r w:rsidRPr="00C93E94">
        <w:t>umożliwia wyszukanie przez system zewnętrzny apteki identyfikatorów dokumentów realizacji recept na podstawie zadanych kryteriów wyszukiwania (szczegóły recepty oraz same dokumenty realizacji można pobrać wywołując inne operacje). Jako wynik wyszukiwania zwracane są informacje jedynie o dokumentach realizacji recept wystawionych przez Usługodawcę wywołującego usługę wyszukiwania.</w:t>
      </w:r>
    </w:p>
    <w:p w14:paraId="07E2B63A" w14:textId="1AB5C578"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4A65410B" w14:textId="77777777" w:rsidR="00490893" w:rsidRPr="00C93E94" w:rsidRDefault="00490893" w:rsidP="00911709">
      <w:pPr>
        <w:spacing w:line="288" w:lineRule="auto"/>
      </w:pPr>
    </w:p>
    <w:p w14:paraId="1F75889E" w14:textId="7EB819D1" w:rsidR="00E46697" w:rsidRPr="00C93E94" w:rsidRDefault="7BCF11D3" w:rsidP="00642736">
      <w:pPr>
        <w:pStyle w:val="Nagwek3"/>
      </w:pPr>
      <w:bookmarkStart w:id="313" w:name="_Toc489877449"/>
      <w:bookmarkStart w:id="314" w:name="_Toc489878540"/>
      <w:bookmarkStart w:id="315" w:name="_Toc489879901"/>
      <w:bookmarkStart w:id="316" w:name="_Toc489880010"/>
      <w:bookmarkStart w:id="317" w:name="_Toc489968985"/>
      <w:bookmarkStart w:id="318" w:name="_Ref489861058"/>
      <w:bookmarkStart w:id="319" w:name="_Toc501107053"/>
      <w:bookmarkStart w:id="320" w:name="_Toc1402493"/>
      <w:bookmarkStart w:id="321" w:name="_Toc49411592"/>
      <w:bookmarkStart w:id="322" w:name="_Toc66051216"/>
      <w:bookmarkEnd w:id="313"/>
      <w:bookmarkEnd w:id="314"/>
      <w:bookmarkEnd w:id="315"/>
      <w:bookmarkEnd w:id="316"/>
      <w:bookmarkEnd w:id="317"/>
      <w:r>
        <w:t>Operacja  zapisKorektyDokumentuRealizacjiRecepty</w:t>
      </w:r>
      <w:bookmarkEnd w:id="318"/>
      <w:bookmarkEnd w:id="319"/>
      <w:bookmarkEnd w:id="320"/>
      <w:bookmarkEnd w:id="321"/>
      <w:bookmarkEnd w:id="322"/>
    </w:p>
    <w:p w14:paraId="7B06DC0D" w14:textId="77777777" w:rsidR="00E46697" w:rsidRPr="00C93E94" w:rsidRDefault="00E46697" w:rsidP="00911709">
      <w:pPr>
        <w:spacing w:line="288" w:lineRule="auto"/>
      </w:pPr>
      <w:r w:rsidRPr="00C93E94">
        <w:t>Operacja zapis</w:t>
      </w:r>
      <w:r w:rsidRPr="00C93E94">
        <w:rPr>
          <w:i/>
        </w:rPr>
        <w:t xml:space="preserve">KorektyDokumentuRealizacjiRecepty </w:t>
      </w:r>
      <w:r w:rsidRPr="00C93E94">
        <w:t xml:space="preserve">umożliwia zapisanie przez System zewnętrzny apteki dokumentu realizacji recepty wskazującego poprawne wartości atrybutów dot. realizacji recepty. Korekta jest wykonywana poprzez zapisanie nowego dokumentu realizacji o unikalnym identyfikatorze, zawierającym identyfikator korygowanego dokumentu realizacji (wskazywany w XML dokumentu realizacji recepty </w:t>
      </w:r>
      <w:r w:rsidR="008944BC">
        <w:t>zgodnego z szablonem HL7 CDA PL</w:t>
      </w:r>
      <w:r w:rsidRPr="00C93E94">
        <w:t xml:space="preserve">). Podczas zapisu dokumentu realizacji recepty system P1 wykonuje szereg weryfikacji, oraz zmienia status korygowanego dokumentu realizacji z </w:t>
      </w:r>
      <w:r w:rsidRPr="00C93E94">
        <w:rPr>
          <w:b/>
        </w:rPr>
        <w:t>OBOWIĄZUJĄCY</w:t>
      </w:r>
      <w:r w:rsidRPr="00C93E94">
        <w:t xml:space="preserve"> na </w:t>
      </w:r>
      <w:r w:rsidRPr="00C93E94">
        <w:rPr>
          <w:b/>
        </w:rPr>
        <w:t>SKORYGOWANY</w:t>
      </w:r>
      <w:r w:rsidRPr="00C93E94">
        <w:t xml:space="preserve"> (bez zmiany zawartości korygowanego dokumentu).</w:t>
      </w:r>
    </w:p>
    <w:p w14:paraId="5134E9F0" w14:textId="77777777" w:rsidR="00E46697" w:rsidRPr="00C93E94" w:rsidRDefault="00E46697" w:rsidP="00911709">
      <w:pPr>
        <w:spacing w:line="288" w:lineRule="auto"/>
      </w:pPr>
      <w:r w:rsidRPr="00C93E94">
        <w:t>W dokumencie realizacji recepty qualifier RRREC określa rodzaj realizacji recepty (dopuszczalne wartości to C (realizacja częściowa), W (realizacja wycofująca) oraz Z (realizacja zamykająca).</w:t>
      </w:r>
    </w:p>
    <w:p w14:paraId="75FF88E8" w14:textId="6DE6C634" w:rsidR="00E46697" w:rsidRPr="00C93E94" w:rsidRDefault="00E46697" w:rsidP="00911709">
      <w:pPr>
        <w:spacing w:line="288" w:lineRule="auto"/>
      </w:pPr>
      <w:r w:rsidRPr="00C93E94">
        <w:t>W zależności od rodzaju dokumentu realizacji recepty (C/W/Z – atrybut rodzaju dokumentu jest pobierany z XML zgodnego z szablonem HL7 CDA PL), system dokonuje zmiany statusu recepty według przejść określonych w rozdz.</w:t>
      </w:r>
      <w:r w:rsidRPr="00C93E94">
        <w:fldChar w:fldCharType="begin"/>
      </w:r>
      <w:r w:rsidRPr="00C93E94">
        <w:instrText xml:space="preserve"> REF _Ref489997227 \r \h </w:instrText>
      </w:r>
      <w:r w:rsidR="00C93E94">
        <w:instrText xml:space="preserve"> \* MERGEFORMAT </w:instrText>
      </w:r>
      <w:r w:rsidRPr="00C93E94">
        <w:fldChar w:fldCharType="separate"/>
      </w:r>
      <w:r w:rsidR="0080434A">
        <w:t>6.2</w:t>
      </w:r>
      <w:r w:rsidRPr="00C93E94">
        <w:fldChar w:fldCharType="end"/>
      </w:r>
      <w:r w:rsidRPr="00C93E94">
        <w:t>.</w:t>
      </w:r>
    </w:p>
    <w:p w14:paraId="67341B9F" w14:textId="77777777" w:rsidR="00E46697" w:rsidRPr="00C93E94" w:rsidRDefault="00E46697" w:rsidP="00911709">
      <w:pPr>
        <w:spacing w:line="288" w:lineRule="auto"/>
      </w:pPr>
      <w:r w:rsidRPr="00C93E94">
        <w:t xml:space="preserve">Nie ma możliwości wykonania niniejszej operacji jeśli status realizacji recepty jest </w:t>
      </w:r>
      <w:r w:rsidRPr="00C93E94">
        <w:rPr>
          <w:b/>
        </w:rPr>
        <w:t xml:space="preserve">ANULOWANA </w:t>
      </w:r>
      <w:r w:rsidRPr="00C93E94">
        <w:t xml:space="preserve">lub </w:t>
      </w:r>
      <w:r w:rsidRPr="00C93E94">
        <w:rPr>
          <w:b/>
        </w:rPr>
        <w:t>ZABLOKOWANA</w:t>
      </w:r>
      <w:r w:rsidRPr="00C93E94">
        <w:t xml:space="preserve">. Dla recept o statusie </w:t>
      </w:r>
      <w:r w:rsidRPr="00C93E94">
        <w:rPr>
          <w:b/>
        </w:rPr>
        <w:t>CZĘSCIOWO ZREALIZOWANA</w:t>
      </w:r>
      <w:r w:rsidRPr="00C93E94">
        <w:t xml:space="preserve"> zapis dokumentu może wykonać tylko apteka, która wystawiła ostatni dokument realizacji recepty. </w:t>
      </w:r>
    </w:p>
    <w:p w14:paraId="55149FF7" w14:textId="77777777" w:rsidR="00E46697" w:rsidRPr="00C93E94" w:rsidRDefault="00E46697" w:rsidP="00911709">
      <w:pPr>
        <w:spacing w:line="288" w:lineRule="auto"/>
      </w:pPr>
      <w:r w:rsidRPr="00C93E94">
        <w:t xml:space="preserve">W przypadku gdy recepta została wycofana z realizacji danej apteki (ponownie jest w statusie WYSTAWIONA – patrz diagram statusów recepty w rozdz. 7), a zajdzie konieczność poprawienie treści dokumentu realizacji (np. w zakresie adnotacji farmaceuty), wówczas </w:t>
      </w:r>
      <w:r w:rsidRPr="00C93E94">
        <w:lastRenderedPageBreak/>
        <w:t>należy operacją zapis</w:t>
      </w:r>
      <w:r w:rsidRPr="00C93E94">
        <w:rPr>
          <w:i/>
        </w:rPr>
        <w:t xml:space="preserve">KorektyDokumentuRealizacjiRecepty </w:t>
      </w:r>
      <w:r w:rsidRPr="00C93E94">
        <w:t>przekazać</w:t>
      </w:r>
      <w:r w:rsidRPr="00C93E94">
        <w:rPr>
          <w:i/>
        </w:rPr>
        <w:t xml:space="preserve"> </w:t>
      </w:r>
      <w:r w:rsidRPr="00C93E94">
        <w:t>poprawiony dokument realizacji (rodzaj WYCOFUJĄCA). Analogicznie istnieje możliwość skorygowania dokumentu realizacji jeśli recepta ma status ZREALIZOWANA (dokumentem realizacji o rodzaju ZAMYKAJĄCA).</w:t>
      </w:r>
    </w:p>
    <w:p w14:paraId="1349B494" w14:textId="50B4ECF7" w:rsidR="00E46697" w:rsidRDefault="00E46697" w:rsidP="00911709">
      <w:pPr>
        <w:spacing w:line="288" w:lineRule="auto"/>
      </w:pPr>
      <w:r w:rsidRPr="00C93E94">
        <w:t xml:space="preserve">W wyniku wykonania operacji zwrotnie odesłane zostaną wyniki weryfikacji dokumentu realizacji recepty. Ewentualny błąd wykonania operacji zwracany jest jako </w:t>
      </w:r>
      <w:r w:rsidRPr="00C93E94">
        <w:rPr>
          <w:i/>
        </w:rPr>
        <w:t>Fault</w:t>
      </w:r>
      <w:r w:rsidRPr="00C93E94">
        <w:t>, zawierający kod błędu i słowny opis błędu.</w:t>
      </w:r>
    </w:p>
    <w:p w14:paraId="47F3A987" w14:textId="77777777" w:rsidR="00490893" w:rsidRPr="00C93E94" w:rsidRDefault="00490893" w:rsidP="00911709">
      <w:pPr>
        <w:spacing w:line="288" w:lineRule="auto"/>
      </w:pPr>
    </w:p>
    <w:p w14:paraId="0DA1502F" w14:textId="342409A4" w:rsidR="00E46697" w:rsidRPr="00C93E94" w:rsidRDefault="7BCF11D3" w:rsidP="00642736">
      <w:pPr>
        <w:pStyle w:val="Nagwek3"/>
      </w:pPr>
      <w:bookmarkStart w:id="323" w:name="_Toc489879903"/>
      <w:bookmarkStart w:id="324" w:name="_Toc489880012"/>
      <w:bookmarkStart w:id="325" w:name="_Toc489968987"/>
      <w:bookmarkStart w:id="326" w:name="_Toc49411593"/>
      <w:bookmarkStart w:id="327" w:name="_Toc66051217"/>
      <w:bookmarkStart w:id="328" w:name="_Toc501107054"/>
      <w:bookmarkStart w:id="329" w:name="_Toc1402494"/>
      <w:bookmarkEnd w:id="323"/>
      <w:bookmarkEnd w:id="324"/>
      <w:bookmarkEnd w:id="325"/>
      <w:r>
        <w:t>Operacja zapisDokumentuAnulowaniaRecepty</w:t>
      </w:r>
      <w:bookmarkEnd w:id="326"/>
      <w:bookmarkEnd w:id="327"/>
      <w:r>
        <w:t xml:space="preserve"> </w:t>
      </w:r>
      <w:bookmarkEnd w:id="328"/>
      <w:bookmarkEnd w:id="329"/>
    </w:p>
    <w:p w14:paraId="008DDA51" w14:textId="77777777" w:rsidR="00E46697" w:rsidRPr="00C93E94" w:rsidRDefault="00E46697" w:rsidP="00911709">
      <w:pPr>
        <w:spacing w:line="288" w:lineRule="auto"/>
      </w:pPr>
      <w:r w:rsidRPr="00C93E94">
        <w:t xml:space="preserve">Operacja </w:t>
      </w:r>
      <w:r w:rsidRPr="00C93E94">
        <w:rPr>
          <w:i/>
        </w:rPr>
        <w:t>zapisDokumentuAnulowaniaRecepty</w:t>
      </w:r>
      <w:r w:rsidRPr="00C93E94" w:rsidDel="001C778C">
        <w:rPr>
          <w:i/>
        </w:rPr>
        <w:t xml:space="preserve"> </w:t>
      </w:r>
      <w:r w:rsidRPr="00C93E94">
        <w:t xml:space="preserve">umożliwia zapisanie przez System zewnętrzny podmiotu leczniczego dokumentu anulowania recepty (określonego przez klucz recepty oraz zgodnego z szablonem HL7 CDA PL). Podczas zapisu dokumentu anulowania recepty system P1 wykonuje szereg weryfikacji a recepta otrzymuje status </w:t>
      </w:r>
      <w:r w:rsidRPr="00C93E94">
        <w:rPr>
          <w:b/>
        </w:rPr>
        <w:t>ANULOWANA</w:t>
      </w:r>
      <w:r w:rsidRPr="00C93E94">
        <w:t>. Operację może wykonać jedynie pracownik medyczny który wystawił dokument recepty.</w:t>
      </w:r>
    </w:p>
    <w:p w14:paraId="5CFD1497" w14:textId="19E2C5E5" w:rsidR="00E46697" w:rsidRDefault="00E46697" w:rsidP="00911709">
      <w:pPr>
        <w:spacing w:line="288" w:lineRule="auto"/>
      </w:pPr>
      <w:r w:rsidRPr="00C93E94">
        <w:t xml:space="preserve">Nie ma możliwości wykonania niniejszej operacji jeśli status realizacji recepty jest </w:t>
      </w:r>
      <w:r w:rsidRPr="00C93E94">
        <w:rPr>
          <w:b/>
        </w:rPr>
        <w:t>ZREALIZOWANA.</w:t>
      </w:r>
      <w:r w:rsidRPr="00C93E94">
        <w:t xml:space="preserve"> </w:t>
      </w:r>
      <w:r w:rsidRPr="00C93E94">
        <w:br/>
        <w:t xml:space="preserve">W wyniku wykonania operacji zwrotnie odesłane zostaną wyniki weryfikacji dokumentu anulowania recepty. Ewentualny błąd wykonania operacji zwracany jest jako </w:t>
      </w:r>
      <w:r w:rsidRPr="00C93E94">
        <w:rPr>
          <w:i/>
        </w:rPr>
        <w:t>Fault</w:t>
      </w:r>
      <w:r w:rsidRPr="00C93E94">
        <w:t>, zawierający kod błędu i słowny opis błędu.</w:t>
      </w:r>
    </w:p>
    <w:p w14:paraId="2BCEACBF" w14:textId="77777777" w:rsidR="00490893" w:rsidRPr="00C93E94" w:rsidRDefault="00490893" w:rsidP="00911709">
      <w:pPr>
        <w:spacing w:line="288" w:lineRule="auto"/>
      </w:pPr>
    </w:p>
    <w:p w14:paraId="740BC36A" w14:textId="53DDEF40" w:rsidR="00E46697" w:rsidRPr="009A5AB3" w:rsidRDefault="7BCF11D3" w:rsidP="00642736">
      <w:pPr>
        <w:pStyle w:val="Nagwek3"/>
      </w:pPr>
      <w:bookmarkStart w:id="330" w:name="_Toc49411594"/>
      <w:bookmarkStart w:id="331" w:name="_Toc66051218"/>
      <w:bookmarkStart w:id="332" w:name="_Toc501107055"/>
      <w:bookmarkStart w:id="333" w:name="_Toc1402495"/>
      <w:r w:rsidRPr="6C8F032B">
        <w:t>Operacja ZapisDokumentuAnulowaniaReceptyFarmaceutycznej</w:t>
      </w:r>
      <w:bookmarkEnd w:id="330"/>
      <w:bookmarkEnd w:id="331"/>
      <w:r w:rsidRPr="6C8F032B">
        <w:t xml:space="preserve"> </w:t>
      </w:r>
      <w:bookmarkEnd w:id="332"/>
      <w:bookmarkEnd w:id="333"/>
    </w:p>
    <w:p w14:paraId="0254A7A8" w14:textId="77777777" w:rsidR="00E46697" w:rsidRPr="00C93E94" w:rsidRDefault="00E46697" w:rsidP="00911709">
      <w:pPr>
        <w:spacing w:line="288" w:lineRule="auto"/>
      </w:pPr>
      <w:r w:rsidRPr="00C93E94">
        <w:t xml:space="preserve">Operacja </w:t>
      </w:r>
      <w:r w:rsidRPr="00C93E94">
        <w:rPr>
          <w:i/>
        </w:rPr>
        <w:t xml:space="preserve">zapisDokumentuAnulowaniaReceptyFarmaceutycznej </w:t>
      </w:r>
      <w:r w:rsidRPr="00C93E94">
        <w:t xml:space="preserve">umożliwia zapisanie przez System zewnętrzny apteki dokumentu anulowania recepty farmaceutycznej wraz z dokumentem realizacji (rodzaj </w:t>
      </w:r>
      <w:r w:rsidRPr="00C93E94">
        <w:rPr>
          <w:b/>
        </w:rPr>
        <w:t xml:space="preserve">WYCOFUJĄCA) </w:t>
      </w:r>
      <w:r w:rsidRPr="00C93E94">
        <w:t>korygującym zapisany w systemie P1 dokument realizacji recepty</w:t>
      </w:r>
      <w:r w:rsidRPr="00C93E94">
        <w:rPr>
          <w:rStyle w:val="Odwoanieprzypisudolnego"/>
        </w:rPr>
        <w:footnoteReference w:id="13"/>
      </w:r>
      <w:r w:rsidRPr="00C93E94">
        <w:t xml:space="preserve">. Podczas zapisu system P1 wykonuje szereg weryfikacji dokumentu anulowania recepty i dokumentu realizacji recepty (określonego przez klucz recepty oraz zgodnego z szablonem HL7 CDA PL). W wyniku pozytywnej weryfikacji ww. </w:t>
      </w:r>
      <w:r w:rsidRPr="00C93E94">
        <w:lastRenderedPageBreak/>
        <w:t xml:space="preserve">dokumentów, dokument realizacji otrzymuje status </w:t>
      </w:r>
      <w:r w:rsidRPr="00C93E94">
        <w:rPr>
          <w:b/>
        </w:rPr>
        <w:t>OBOWIĄZUJĄCY</w:t>
      </w:r>
      <w:r w:rsidRPr="00C93E94">
        <w:t xml:space="preserve">, a recepta status </w:t>
      </w:r>
      <w:r w:rsidRPr="00C93E94">
        <w:rPr>
          <w:b/>
        </w:rPr>
        <w:t xml:space="preserve">ANULOWANA. </w:t>
      </w:r>
      <w:r w:rsidRPr="00C93E94">
        <w:t>Operację może wykonać jedynie pracownik apteki który wystawił dokument recepty farmaceutycznej.</w:t>
      </w:r>
    </w:p>
    <w:p w14:paraId="04B08C1C" w14:textId="34E13957" w:rsidR="00E46697" w:rsidRDefault="00E46697" w:rsidP="00911709">
      <w:pPr>
        <w:spacing w:line="288" w:lineRule="auto"/>
      </w:pPr>
      <w:r w:rsidRPr="00C93E94">
        <w:t xml:space="preserve">W wyniku wykonania operacji zwrotnie odesłane zostaną wyniki weryfikacji dokumentu anulowania recepty i dokumentu realizacji recepty. Ewentualny błąd wykonania operacji zwracany jest jako </w:t>
      </w:r>
      <w:r w:rsidRPr="00C93E94">
        <w:rPr>
          <w:i/>
        </w:rPr>
        <w:t>Fault</w:t>
      </w:r>
      <w:r w:rsidRPr="00C93E94">
        <w:t>, zawierający kod błędu i słowny opis błędu.</w:t>
      </w:r>
    </w:p>
    <w:p w14:paraId="3F61A110" w14:textId="77777777" w:rsidR="00490893" w:rsidRPr="00C93E94" w:rsidRDefault="00490893" w:rsidP="00911709">
      <w:pPr>
        <w:spacing w:line="288" w:lineRule="auto"/>
      </w:pPr>
    </w:p>
    <w:p w14:paraId="03FBCADF" w14:textId="50B2A463" w:rsidR="00E46697" w:rsidRPr="00C93E94" w:rsidRDefault="7BCF11D3" w:rsidP="00642736">
      <w:pPr>
        <w:pStyle w:val="Nagwek3"/>
      </w:pPr>
      <w:bookmarkStart w:id="334" w:name="_Toc489879906"/>
      <w:bookmarkStart w:id="335" w:name="_Toc489880015"/>
      <w:bookmarkStart w:id="336" w:name="_Toc489968990"/>
      <w:bookmarkStart w:id="337" w:name="_Toc489877453"/>
      <w:bookmarkStart w:id="338" w:name="_Toc489878544"/>
      <w:bookmarkStart w:id="339" w:name="_Toc489879907"/>
      <w:bookmarkStart w:id="340" w:name="_Toc489880016"/>
      <w:bookmarkStart w:id="341" w:name="_Toc489968991"/>
      <w:bookmarkStart w:id="342" w:name="_Toc489877454"/>
      <w:bookmarkStart w:id="343" w:name="_Toc489878545"/>
      <w:bookmarkStart w:id="344" w:name="_Toc489879908"/>
      <w:bookmarkStart w:id="345" w:name="_Toc489880017"/>
      <w:bookmarkStart w:id="346" w:name="_Toc489968992"/>
      <w:bookmarkStart w:id="347" w:name="_Toc49411595"/>
      <w:bookmarkStart w:id="348" w:name="_Toc66051219"/>
      <w:bookmarkStart w:id="349" w:name="_Toc501107056"/>
      <w:bookmarkStart w:id="350" w:name="_Toc1402496"/>
      <w:bookmarkEnd w:id="334"/>
      <w:bookmarkEnd w:id="335"/>
      <w:bookmarkEnd w:id="336"/>
      <w:bookmarkEnd w:id="337"/>
      <w:bookmarkEnd w:id="338"/>
      <w:bookmarkEnd w:id="339"/>
      <w:bookmarkEnd w:id="340"/>
      <w:bookmarkEnd w:id="341"/>
      <w:bookmarkEnd w:id="342"/>
      <w:bookmarkEnd w:id="343"/>
      <w:bookmarkEnd w:id="344"/>
      <w:bookmarkEnd w:id="345"/>
      <w:bookmarkEnd w:id="346"/>
      <w:r>
        <w:t>Operacja odczytDokumentuAnulowaniaRecepty</w:t>
      </w:r>
      <w:bookmarkEnd w:id="347"/>
      <w:bookmarkEnd w:id="348"/>
      <w:r>
        <w:t xml:space="preserve"> </w:t>
      </w:r>
      <w:bookmarkEnd w:id="349"/>
      <w:bookmarkEnd w:id="350"/>
    </w:p>
    <w:p w14:paraId="6DA27610" w14:textId="284BD8F0" w:rsidR="00E46697" w:rsidRDefault="00E46697" w:rsidP="00911709">
      <w:pPr>
        <w:spacing w:line="288" w:lineRule="auto"/>
      </w:pPr>
      <w:r w:rsidRPr="00C93E94">
        <w:t xml:space="preserve">Operacja </w:t>
      </w:r>
      <w:r w:rsidRPr="00C93E94">
        <w:rPr>
          <w:i/>
        </w:rPr>
        <w:t>odczytDokumentuAnulowaniaRecepty</w:t>
      </w:r>
      <w:r w:rsidRPr="00C93E94">
        <w:t xml:space="preserve"> umożliwia odczyt przez system zewnętrzny podmiotu leczniczego dokumentu anulowania recepty na podstawie wskazanego identyfikatora dokumentu.  Operację może wykonać jedynie pracownik medyczny który wystawił dokument anulowania recepty. Ewentualny błąd wykonania operacji zwracany jest jako </w:t>
      </w:r>
      <w:r w:rsidRPr="00C93E94">
        <w:rPr>
          <w:i/>
        </w:rPr>
        <w:t>Fault</w:t>
      </w:r>
      <w:r w:rsidRPr="00C93E94">
        <w:t>, zawierający kod błędu i słowny opis błędu.</w:t>
      </w:r>
    </w:p>
    <w:p w14:paraId="00CE3660" w14:textId="77777777" w:rsidR="00490893" w:rsidRPr="00C93E94" w:rsidRDefault="00490893" w:rsidP="00911709">
      <w:pPr>
        <w:spacing w:line="288" w:lineRule="auto"/>
      </w:pPr>
    </w:p>
    <w:p w14:paraId="0C982314" w14:textId="77543487" w:rsidR="00E46697" w:rsidRPr="00C93E94" w:rsidRDefault="7BCF11D3" w:rsidP="00642736">
      <w:pPr>
        <w:pStyle w:val="Nagwek3"/>
      </w:pPr>
      <w:bookmarkStart w:id="351" w:name="_Toc489879910"/>
      <w:bookmarkStart w:id="352" w:name="_Toc489880019"/>
      <w:bookmarkStart w:id="353" w:name="_Toc489968994"/>
      <w:bookmarkStart w:id="354" w:name="_Toc489878547"/>
      <w:bookmarkStart w:id="355" w:name="_Toc489879911"/>
      <w:bookmarkStart w:id="356" w:name="_Toc489880020"/>
      <w:bookmarkStart w:id="357" w:name="_Toc489968995"/>
      <w:bookmarkStart w:id="358" w:name="_Toc49411596"/>
      <w:bookmarkStart w:id="359" w:name="_Toc66051220"/>
      <w:bookmarkStart w:id="360" w:name="_Toc501107057"/>
      <w:bookmarkStart w:id="361" w:name="_Toc1402497"/>
      <w:bookmarkEnd w:id="351"/>
      <w:bookmarkEnd w:id="352"/>
      <w:bookmarkEnd w:id="353"/>
      <w:bookmarkEnd w:id="354"/>
      <w:bookmarkEnd w:id="355"/>
      <w:bookmarkEnd w:id="356"/>
      <w:bookmarkEnd w:id="357"/>
      <w:r>
        <w:t>Operacja odczytDokumentuRealizacjiRecepty</w:t>
      </w:r>
      <w:bookmarkEnd w:id="358"/>
      <w:bookmarkEnd w:id="359"/>
      <w:r>
        <w:t xml:space="preserve"> </w:t>
      </w:r>
      <w:bookmarkEnd w:id="360"/>
      <w:bookmarkEnd w:id="361"/>
    </w:p>
    <w:p w14:paraId="43866BFD" w14:textId="77777777" w:rsidR="00E46697" w:rsidRPr="00C93E94" w:rsidRDefault="00E46697" w:rsidP="00911709">
      <w:pPr>
        <w:spacing w:line="288" w:lineRule="auto"/>
      </w:pPr>
      <w:r w:rsidRPr="00C93E94">
        <w:t xml:space="preserve">Operacja </w:t>
      </w:r>
      <w:r w:rsidRPr="00C93E94">
        <w:rPr>
          <w:i/>
        </w:rPr>
        <w:t>odczytDokumentuRealizacjiRecepty</w:t>
      </w:r>
      <w:r w:rsidRPr="00C93E94">
        <w:t xml:space="preserve"> umożliwia odczyt przez system zewnętrzny apteki dokumentu realizacji recepty na podstawie wskazanego identyfikatora dokumentu. Operację może wykonać jedynie dowolny pracownik apteki która wystawiła dokument realizacji recepty. </w:t>
      </w:r>
    </w:p>
    <w:p w14:paraId="16E9ABD1" w14:textId="14670E0F"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5093118B" w14:textId="77777777" w:rsidR="00490893" w:rsidRPr="00C93E94" w:rsidRDefault="00490893" w:rsidP="00911709">
      <w:pPr>
        <w:spacing w:line="288" w:lineRule="auto"/>
      </w:pPr>
    </w:p>
    <w:p w14:paraId="1D7141C7" w14:textId="4F7E3EEF" w:rsidR="00E46697" w:rsidRPr="00C93E94" w:rsidRDefault="7BCF11D3" w:rsidP="00642736">
      <w:pPr>
        <w:pStyle w:val="Nagwek3"/>
      </w:pPr>
      <w:bookmarkStart w:id="362" w:name="_Toc489879913"/>
      <w:bookmarkStart w:id="363" w:name="_Toc489880022"/>
      <w:bookmarkStart w:id="364" w:name="_Toc489968997"/>
      <w:bookmarkStart w:id="365" w:name="_Toc489878549"/>
      <w:bookmarkStart w:id="366" w:name="_Toc489879914"/>
      <w:bookmarkStart w:id="367" w:name="_Toc489880023"/>
      <w:bookmarkStart w:id="368" w:name="_Toc489968998"/>
      <w:bookmarkStart w:id="369" w:name="_Toc49411597"/>
      <w:bookmarkStart w:id="370" w:name="_Toc66051221"/>
      <w:bookmarkStart w:id="371" w:name="_Toc501107058"/>
      <w:bookmarkStart w:id="372" w:name="_Toc1402498"/>
      <w:bookmarkEnd w:id="362"/>
      <w:bookmarkEnd w:id="363"/>
      <w:bookmarkEnd w:id="364"/>
      <w:bookmarkEnd w:id="365"/>
      <w:bookmarkEnd w:id="366"/>
      <w:bookmarkEnd w:id="367"/>
      <w:bookmarkEnd w:id="368"/>
      <w:r>
        <w:t>Operacja wyszukanieDokumentowAnulowaniaRecepty</w:t>
      </w:r>
      <w:bookmarkEnd w:id="369"/>
      <w:bookmarkEnd w:id="370"/>
      <w:r>
        <w:t xml:space="preserve"> </w:t>
      </w:r>
      <w:bookmarkEnd w:id="371"/>
      <w:bookmarkEnd w:id="372"/>
    </w:p>
    <w:p w14:paraId="1CF52266" w14:textId="7FBC5B41" w:rsidR="00E46697" w:rsidRDefault="00E46697" w:rsidP="00911709">
      <w:pPr>
        <w:spacing w:line="288" w:lineRule="auto"/>
      </w:pPr>
      <w:r w:rsidRPr="00C93E94">
        <w:t xml:space="preserve">Operacja </w:t>
      </w:r>
      <w:r w:rsidRPr="00C93E94">
        <w:rPr>
          <w:i/>
        </w:rPr>
        <w:t>wyszukanieDokumentowAnulowaniaRecepty</w:t>
      </w:r>
      <w:r w:rsidRPr="00C93E94">
        <w:t xml:space="preserve"> umożliwia wyszukanie przez system zewnętrzny podmiotu leczniczego identyfikatorów dokumentów anulowania recept na podstawie zadanych kryteriów wyszukiwania (szczegóły recepty oraz same dokumenty anulowania można pobrać wywołując inne operacje). Jako wynik wyszukiwania zwracane są informacje jedynie o dokumentach anulowania recept wystawionych przez Usługodawcę wywołującego usługę wyszukiwania. Maksymalna liczba zwracanych wyników jest ograniczona parametrem systemowym. W przypadku przekroczenia liczby wyników, system </w:t>
      </w:r>
      <w:r w:rsidRPr="00C93E94">
        <w:lastRenderedPageBreak/>
        <w:t>nie zwraca wyników – zwracany jest błąd wykonania operacji (</w:t>
      </w:r>
      <w:r w:rsidRPr="00C93E94">
        <w:rPr>
          <w:i/>
        </w:rPr>
        <w:t>Fault</w:t>
      </w:r>
      <w:r w:rsidRPr="00C93E94">
        <w:t>) zawierający kod błędu i słowny opis błędu.</w:t>
      </w:r>
    </w:p>
    <w:p w14:paraId="7805BC54" w14:textId="77777777" w:rsidR="00490893" w:rsidRPr="00C93E94" w:rsidRDefault="00490893" w:rsidP="00911709">
      <w:pPr>
        <w:spacing w:line="288" w:lineRule="auto"/>
      </w:pPr>
    </w:p>
    <w:p w14:paraId="033551E4" w14:textId="6D2092A8" w:rsidR="00E46697" w:rsidRPr="00C93E94" w:rsidRDefault="7BCF11D3" w:rsidP="00642736">
      <w:pPr>
        <w:pStyle w:val="Nagwek3"/>
      </w:pPr>
      <w:bookmarkStart w:id="373" w:name="_Toc489879916"/>
      <w:bookmarkStart w:id="374" w:name="_Toc489880025"/>
      <w:bookmarkStart w:id="375" w:name="_Toc489969000"/>
      <w:bookmarkStart w:id="376" w:name="_Toc489879917"/>
      <w:bookmarkStart w:id="377" w:name="_Toc489880026"/>
      <w:bookmarkStart w:id="378" w:name="_Toc489969001"/>
      <w:bookmarkStart w:id="379" w:name="_Toc489879918"/>
      <w:bookmarkStart w:id="380" w:name="_Toc489880027"/>
      <w:bookmarkStart w:id="381" w:name="_Toc489969002"/>
      <w:bookmarkStart w:id="382" w:name="_Toc49411598"/>
      <w:bookmarkStart w:id="383" w:name="_Toc66051222"/>
      <w:bookmarkStart w:id="384" w:name="_Toc501107059"/>
      <w:bookmarkStart w:id="385" w:name="_Ref521674204"/>
      <w:bookmarkStart w:id="386" w:name="_Ref521674206"/>
      <w:bookmarkStart w:id="387" w:name="_Toc1402499"/>
      <w:bookmarkEnd w:id="373"/>
      <w:bookmarkEnd w:id="374"/>
      <w:bookmarkEnd w:id="375"/>
      <w:bookmarkEnd w:id="376"/>
      <w:bookmarkEnd w:id="377"/>
      <w:bookmarkEnd w:id="378"/>
      <w:bookmarkEnd w:id="379"/>
      <w:bookmarkEnd w:id="380"/>
      <w:bookmarkEnd w:id="381"/>
      <w:r>
        <w:t>Operacja zablokowanieRecepty</w:t>
      </w:r>
      <w:bookmarkEnd w:id="382"/>
      <w:bookmarkEnd w:id="383"/>
      <w:r>
        <w:t xml:space="preserve"> </w:t>
      </w:r>
      <w:bookmarkEnd w:id="384"/>
      <w:bookmarkEnd w:id="385"/>
      <w:bookmarkEnd w:id="386"/>
      <w:bookmarkEnd w:id="387"/>
    </w:p>
    <w:p w14:paraId="2F933919" w14:textId="073476E4" w:rsidR="00E46697" w:rsidRPr="00C93E94" w:rsidRDefault="00E46697" w:rsidP="00911709">
      <w:pPr>
        <w:spacing w:line="288" w:lineRule="auto"/>
      </w:pPr>
      <w:r>
        <w:t>Operacja z</w:t>
      </w:r>
      <w:r w:rsidRPr="12748D15">
        <w:rPr>
          <w:i/>
          <w:iCs/>
        </w:rPr>
        <w:t xml:space="preserve">ablokowanieRecepty </w:t>
      </w:r>
      <w:r>
        <w:t xml:space="preserve">umożliwia systemowi zewnętrznemu apteki zablokowanie w systemie P1 recepty w związku z odmową jej realizacji wraz z podaniem powodu zablokowania (w oparciu o Art. 96 ust. 5 ustawy z dnia 6 września 2001 r. Prawo farmaceutyczne). Operacja powoduje zmianę statusu recepty z </w:t>
      </w:r>
      <w:r w:rsidRPr="12748D15">
        <w:rPr>
          <w:b/>
          <w:bCs/>
        </w:rPr>
        <w:t>WYSTAWIONA</w:t>
      </w:r>
      <w:r>
        <w:t xml:space="preserve"> lub </w:t>
      </w:r>
      <w:r w:rsidRPr="12748D15">
        <w:rPr>
          <w:b/>
          <w:bCs/>
        </w:rPr>
        <w:t>CZĘŚCIOWO ZREALIZOWANA</w:t>
      </w:r>
      <w:r>
        <w:t xml:space="preserve"> na </w:t>
      </w:r>
      <w:r w:rsidRPr="12748D15">
        <w:rPr>
          <w:b/>
          <w:bCs/>
        </w:rPr>
        <w:t xml:space="preserve">ZABLOKOWANA </w:t>
      </w:r>
      <w:r>
        <w:t xml:space="preserve">oraz nie powoduje wygenerowania dokumentu realizacji. Recepta w statusie </w:t>
      </w:r>
      <w:r w:rsidRPr="12748D15">
        <w:rPr>
          <w:b/>
          <w:bCs/>
        </w:rPr>
        <w:t>CZĘŚCIOWO ZREALIZOWANA</w:t>
      </w:r>
      <w:r>
        <w:t xml:space="preserve"> może zostać zablokowana jedynie przez dowolnego pracownika apteki, w której wystawiono ostatni dokument realizacji recepty. </w:t>
      </w:r>
    </w:p>
    <w:p w14:paraId="3E024070" w14:textId="20F318EB"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290FB488" w14:textId="77777777" w:rsidR="00490893" w:rsidRPr="00C93E94" w:rsidRDefault="00490893" w:rsidP="00911709">
      <w:pPr>
        <w:spacing w:line="288" w:lineRule="auto"/>
      </w:pPr>
    </w:p>
    <w:p w14:paraId="776ED6AF" w14:textId="42369EDE" w:rsidR="00E46697" w:rsidRPr="00C93E94" w:rsidRDefault="7BCF11D3" w:rsidP="00642736">
      <w:pPr>
        <w:pStyle w:val="Nagwek3"/>
      </w:pPr>
      <w:bookmarkStart w:id="388" w:name="_Toc489878553"/>
      <w:bookmarkStart w:id="389" w:name="_Toc489879921"/>
      <w:bookmarkStart w:id="390" w:name="_Toc489880030"/>
      <w:bookmarkStart w:id="391" w:name="_Toc489969004"/>
      <w:bookmarkStart w:id="392" w:name="_Toc501107060"/>
      <w:bookmarkStart w:id="393" w:name="_Toc1402500"/>
      <w:bookmarkStart w:id="394" w:name="_Toc49411599"/>
      <w:bookmarkStart w:id="395" w:name="_Toc66051223"/>
      <w:bookmarkEnd w:id="388"/>
      <w:bookmarkEnd w:id="389"/>
      <w:bookmarkEnd w:id="390"/>
      <w:bookmarkEnd w:id="391"/>
      <w:r>
        <w:t>Operacja odblokowanieRecepty</w:t>
      </w:r>
      <w:bookmarkEnd w:id="392"/>
      <w:bookmarkEnd w:id="393"/>
      <w:bookmarkEnd w:id="394"/>
      <w:bookmarkEnd w:id="395"/>
    </w:p>
    <w:p w14:paraId="722EFB25" w14:textId="3FDA74F9" w:rsidR="00E46697" w:rsidRPr="00C93E94" w:rsidRDefault="00E46697" w:rsidP="00911709">
      <w:pPr>
        <w:spacing w:line="288" w:lineRule="auto"/>
      </w:pPr>
      <w:r>
        <w:t>Operacja od</w:t>
      </w:r>
      <w:r w:rsidRPr="0ACAB442">
        <w:rPr>
          <w:i/>
          <w:iCs/>
        </w:rPr>
        <w:t xml:space="preserve">blokowanieRecepty </w:t>
      </w:r>
      <w:r>
        <w:t xml:space="preserve">umożliwia systemowi zewnętrznemu apteki odblokowanie recepty znajdującej się w statusie „Zablokowana”. Operację może wykonać dowolny pracownik usługodawcy, w kontekście, którego recepta została zablokowana. Operacja przywraca recepcie status sprzed zablokowania czyli </w:t>
      </w:r>
      <w:r w:rsidRPr="0ACAB442">
        <w:rPr>
          <w:b/>
          <w:bCs/>
        </w:rPr>
        <w:t>WYSTAWIONA</w:t>
      </w:r>
      <w:r>
        <w:t xml:space="preserve"> lub </w:t>
      </w:r>
      <w:r w:rsidRPr="0ACAB442">
        <w:rPr>
          <w:b/>
          <w:bCs/>
        </w:rPr>
        <w:t xml:space="preserve">CZĘŚCIOWO ZREALIZOWANA. </w:t>
      </w:r>
      <w:r>
        <w:t xml:space="preserve">Po odblokowaniu recepty w danej aptece, jeżeli wróci ona do statusu </w:t>
      </w:r>
      <w:r w:rsidRPr="0ACAB442">
        <w:rPr>
          <w:b/>
          <w:bCs/>
        </w:rPr>
        <w:t>WYSTAWIONA</w:t>
      </w:r>
      <w:r>
        <w:t xml:space="preserve"> może zostać zrealizowana w każdej aptece. W przypadku recepty, która wróci do statusu </w:t>
      </w:r>
      <w:r w:rsidRPr="0ACAB442">
        <w:rPr>
          <w:b/>
          <w:bCs/>
        </w:rPr>
        <w:t>CZĘŚCIOWO ZREALIZOWANA</w:t>
      </w:r>
      <w:r>
        <w:t xml:space="preserve"> może zostać zrealizowana tylko w aptece, która wcześniej dokonała częściowej realizacji. </w:t>
      </w:r>
    </w:p>
    <w:p w14:paraId="0F65B926" w14:textId="0808B1D9" w:rsidR="00E46697" w:rsidRDefault="00E46697" w:rsidP="00911709">
      <w:pPr>
        <w:spacing w:line="288" w:lineRule="auto"/>
      </w:pPr>
      <w:r w:rsidRPr="00C93E94">
        <w:t xml:space="preserve">Ewentualny błąd wykonania operacji zwracany jest jako </w:t>
      </w:r>
      <w:r w:rsidRPr="00C93E94">
        <w:rPr>
          <w:i/>
        </w:rPr>
        <w:t>Fault</w:t>
      </w:r>
      <w:r w:rsidRPr="00C93E94">
        <w:t>, zawierający kod błędu i słowny opis błędu.</w:t>
      </w:r>
      <w:bookmarkStart w:id="396" w:name="_Toc489879924"/>
      <w:bookmarkStart w:id="397" w:name="_Toc489880033"/>
      <w:bookmarkStart w:id="398" w:name="_Toc489877459"/>
      <w:bookmarkStart w:id="399" w:name="_Toc489878555"/>
      <w:bookmarkStart w:id="400" w:name="_Toc489879925"/>
      <w:bookmarkStart w:id="401" w:name="_Toc489880034"/>
      <w:bookmarkStart w:id="402" w:name="_Toc489877462"/>
      <w:bookmarkStart w:id="403" w:name="_Toc489878558"/>
      <w:bookmarkStart w:id="404" w:name="_Toc489879928"/>
      <w:bookmarkStart w:id="405" w:name="_Toc489880037"/>
      <w:bookmarkStart w:id="406" w:name="_Toc489877464"/>
      <w:bookmarkStart w:id="407" w:name="_Toc489878560"/>
      <w:bookmarkStart w:id="408" w:name="_Toc489879929"/>
      <w:bookmarkStart w:id="409" w:name="_Toc489880038"/>
      <w:bookmarkStart w:id="410" w:name="_Toc489877465"/>
      <w:bookmarkStart w:id="411" w:name="_Toc489878561"/>
      <w:bookmarkStart w:id="412" w:name="_Toc489879930"/>
      <w:bookmarkStart w:id="413" w:name="_Toc489880039"/>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09B8F7F" w14:textId="77777777" w:rsidR="00490893" w:rsidRDefault="00490893" w:rsidP="00911709">
      <w:pPr>
        <w:spacing w:line="288" w:lineRule="auto"/>
      </w:pPr>
    </w:p>
    <w:p w14:paraId="4C7CA046" w14:textId="77777777" w:rsidR="00D85454" w:rsidRDefault="7BCF11D3" w:rsidP="00642736">
      <w:pPr>
        <w:pStyle w:val="Nagwek3"/>
      </w:pPr>
      <w:bookmarkStart w:id="414" w:name="_Toc1402501"/>
      <w:bookmarkStart w:id="415" w:name="_Toc49411600"/>
      <w:bookmarkStart w:id="416" w:name="_Toc66051224"/>
      <w:bookmarkStart w:id="417" w:name="_Toc501107061"/>
      <w:r>
        <w:t>Operacja wyszukanieReceptUslugobiorcy</w:t>
      </w:r>
      <w:bookmarkEnd w:id="414"/>
      <w:bookmarkEnd w:id="415"/>
      <w:bookmarkEnd w:id="416"/>
    </w:p>
    <w:p w14:paraId="641D837B" w14:textId="77777777" w:rsidR="00BE4D1D" w:rsidRDefault="00D85454" w:rsidP="00D85454">
      <w:pPr>
        <w:spacing w:line="288" w:lineRule="auto"/>
      </w:pPr>
      <w:r w:rsidRPr="00892AC6">
        <w:t xml:space="preserve">Operacja </w:t>
      </w:r>
      <w:r w:rsidRPr="003B76AF">
        <w:rPr>
          <w:i/>
        </w:rPr>
        <w:t>wyszukanieReceptUslugobiorcy</w:t>
      </w:r>
      <w:r w:rsidRPr="00892AC6">
        <w:t xml:space="preserve"> umożliwia uzyskanie listy recept danego Usługobiorcy na podstawie zadanych parametrów wyszukiwania na potrzeby usługodawcy - podmiot leczniczy</w:t>
      </w:r>
      <w:r w:rsidR="00755E45">
        <w:t xml:space="preserve"> (podanie identyfikatora Usługobiorcy jest obowiązkowe)</w:t>
      </w:r>
      <w:r w:rsidRPr="00892AC6">
        <w:t xml:space="preserve">. Jako wynik </w:t>
      </w:r>
      <w:r w:rsidRPr="00892AC6">
        <w:lastRenderedPageBreak/>
        <w:t xml:space="preserve">wyszukiwania zwracane są informacje jedynie o receptach wystawionych przez pracownika medycznego w kontekście którego wywoływana jest usługa wyszukiwania oraz recept do których ma dostęp w wyniku </w:t>
      </w:r>
      <w:r w:rsidR="00755E45">
        <w:t>P</w:t>
      </w:r>
      <w:r w:rsidRPr="00892AC6">
        <w:t>reautoryzacji</w:t>
      </w:r>
      <w:r w:rsidR="00755E45">
        <w:t xml:space="preserve"> uprawnień lub A</w:t>
      </w:r>
      <w:r w:rsidRPr="00892AC6">
        <w:t>utoryzacji</w:t>
      </w:r>
      <w:r w:rsidR="00755E45">
        <w:t xml:space="preserve"> uprawnień</w:t>
      </w:r>
      <w:r w:rsidRPr="00892AC6">
        <w:t xml:space="preserve">. </w:t>
      </w:r>
      <w:r w:rsidR="00BE4D1D">
        <w:t>W ramach P</w:t>
      </w:r>
      <w:r w:rsidR="00BE4D1D" w:rsidRPr="00892AC6">
        <w:t>reautoryzacji</w:t>
      </w:r>
      <w:r w:rsidR="00BE4D1D">
        <w:t xml:space="preserve"> uprawnień pracownik medyczny uzyskuje okresowy dostęp do recept wystawionych w konkretnych okresach czasu (o okresie ważności uprawnień i okresie wystawienia recept decyduje użytkownik IKP). </w:t>
      </w:r>
    </w:p>
    <w:p w14:paraId="5B49EEA8" w14:textId="77777777" w:rsidR="00D85454" w:rsidRDefault="00D85454" w:rsidP="00D85454">
      <w:pPr>
        <w:spacing w:line="288" w:lineRule="auto"/>
      </w:pPr>
      <w:r w:rsidRPr="00892AC6">
        <w:t>Szczegóły związane z nadawaniem uprawnień dostępu do danych medycznych pacjenta dla prac</w:t>
      </w:r>
      <w:r>
        <w:t xml:space="preserve">owników medycznych </w:t>
      </w:r>
      <w:r w:rsidR="00BE4D1D">
        <w:t>w ramach A</w:t>
      </w:r>
      <w:r>
        <w:t>utoryzacj</w:t>
      </w:r>
      <w:r w:rsidR="00BE4D1D">
        <w:t>i uprawnień</w:t>
      </w:r>
      <w:r w:rsidRPr="00892AC6">
        <w:t xml:space="preserve"> zostały opisane w dokumencie </w:t>
      </w:r>
      <w:r w:rsidRPr="003B76AF">
        <w:rPr>
          <w:i/>
        </w:rPr>
        <w:t>P1-DS-Dokumentacja_integracyjna_P1-Nadawanie dostępu do danych medycznych pacjenta</w:t>
      </w:r>
      <w:r w:rsidRPr="00892AC6">
        <w:t>.</w:t>
      </w:r>
    </w:p>
    <w:p w14:paraId="3E558F3A" w14:textId="06184D4A" w:rsidR="00D85454" w:rsidRDefault="00D85454" w:rsidP="00D85454">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6D59B8A4" w14:textId="77777777" w:rsidR="00490893" w:rsidRDefault="00490893" w:rsidP="00D85454">
      <w:pPr>
        <w:spacing w:line="288" w:lineRule="auto"/>
      </w:pPr>
    </w:p>
    <w:p w14:paraId="736488FF" w14:textId="77777777" w:rsidR="00676FAE" w:rsidRDefault="7BCF11D3" w:rsidP="00642736">
      <w:pPr>
        <w:pStyle w:val="Nagwek3"/>
      </w:pPr>
      <w:bookmarkStart w:id="418" w:name="_Toc49411601"/>
      <w:bookmarkStart w:id="419" w:name="_Toc49412755"/>
      <w:bookmarkStart w:id="420" w:name="_Toc49411602"/>
      <w:bookmarkStart w:id="421" w:name="_Toc49412756"/>
      <w:bookmarkStart w:id="422" w:name="_Toc49411603"/>
      <w:bookmarkStart w:id="423" w:name="_Toc49412757"/>
      <w:bookmarkStart w:id="424" w:name="_Toc49411604"/>
      <w:bookmarkStart w:id="425" w:name="_Toc49412758"/>
      <w:bookmarkStart w:id="426" w:name="_Toc49411605"/>
      <w:bookmarkStart w:id="427" w:name="_Toc49412759"/>
      <w:bookmarkStart w:id="428" w:name="_Toc49411606"/>
      <w:bookmarkStart w:id="429" w:name="_Toc49412760"/>
      <w:bookmarkStart w:id="430" w:name="_Toc49411607"/>
      <w:bookmarkStart w:id="431" w:name="_Toc49412761"/>
      <w:bookmarkStart w:id="432" w:name="_Toc49411608"/>
      <w:bookmarkStart w:id="433" w:name="_Toc49412762"/>
      <w:bookmarkStart w:id="434" w:name="_Toc49411609"/>
      <w:bookmarkStart w:id="435" w:name="_Toc49412763"/>
      <w:bookmarkStart w:id="436" w:name="_Toc49411610"/>
      <w:bookmarkStart w:id="437" w:name="_Toc49412764"/>
      <w:bookmarkStart w:id="438" w:name="_Toc49411611"/>
      <w:bookmarkStart w:id="439" w:name="_Toc49412765"/>
      <w:bookmarkStart w:id="440" w:name="_Toc49411612"/>
      <w:bookmarkStart w:id="441" w:name="_Toc49412766"/>
      <w:bookmarkStart w:id="442" w:name="_Toc49411613"/>
      <w:bookmarkStart w:id="443" w:name="_Toc49412767"/>
      <w:bookmarkStart w:id="444" w:name="_Toc49411614"/>
      <w:bookmarkStart w:id="445" w:name="_Toc49412768"/>
      <w:bookmarkStart w:id="446" w:name="_Toc49411615"/>
      <w:bookmarkStart w:id="447" w:name="_Toc49412769"/>
      <w:bookmarkStart w:id="448" w:name="_Toc49411616"/>
      <w:bookmarkStart w:id="449" w:name="_Toc49412770"/>
      <w:bookmarkStart w:id="450" w:name="_Toc49411617"/>
      <w:bookmarkStart w:id="451" w:name="_Toc49412771"/>
      <w:bookmarkStart w:id="452" w:name="_Toc49411618"/>
      <w:bookmarkStart w:id="453" w:name="_Toc49412772"/>
      <w:bookmarkStart w:id="454" w:name="_Toc49411619"/>
      <w:bookmarkStart w:id="455" w:name="_Toc49412773"/>
      <w:bookmarkStart w:id="456" w:name="_Toc49411620"/>
      <w:bookmarkStart w:id="457" w:name="_Toc49412774"/>
      <w:bookmarkStart w:id="458" w:name="_Toc49411621"/>
      <w:bookmarkStart w:id="459" w:name="_Toc49412775"/>
      <w:bookmarkStart w:id="460" w:name="_Toc49411622"/>
      <w:bookmarkStart w:id="461" w:name="_Toc49412776"/>
      <w:bookmarkStart w:id="462" w:name="_Toc49411623"/>
      <w:bookmarkStart w:id="463" w:name="_Toc49412777"/>
      <w:bookmarkStart w:id="464" w:name="_Toc49411624"/>
      <w:bookmarkStart w:id="465" w:name="_Toc49412778"/>
      <w:bookmarkStart w:id="466" w:name="_Toc49411625"/>
      <w:bookmarkStart w:id="467" w:name="_Toc49412779"/>
      <w:bookmarkStart w:id="468" w:name="_Toc49411626"/>
      <w:bookmarkStart w:id="469" w:name="_Toc49412780"/>
      <w:bookmarkStart w:id="470" w:name="_Toc49411627"/>
      <w:bookmarkStart w:id="471" w:name="_Toc49412781"/>
      <w:bookmarkStart w:id="472" w:name="_Toc49411628"/>
      <w:bookmarkStart w:id="473" w:name="_Toc49412782"/>
      <w:bookmarkStart w:id="474" w:name="_Toc49411629"/>
      <w:bookmarkStart w:id="475" w:name="_Toc49412783"/>
      <w:bookmarkStart w:id="476" w:name="_Toc49411630"/>
      <w:bookmarkStart w:id="477" w:name="_Toc49412784"/>
      <w:bookmarkStart w:id="478" w:name="_Toc49411631"/>
      <w:bookmarkStart w:id="479" w:name="_Toc49412785"/>
      <w:bookmarkStart w:id="480" w:name="_Toc49411632"/>
      <w:bookmarkStart w:id="481" w:name="_Toc49412786"/>
      <w:bookmarkStart w:id="482" w:name="_Toc49411633"/>
      <w:bookmarkStart w:id="483" w:name="_Toc49412787"/>
      <w:bookmarkStart w:id="484" w:name="_Toc49411634"/>
      <w:bookmarkStart w:id="485" w:name="_Toc49412788"/>
      <w:bookmarkStart w:id="486" w:name="_Toc49411635"/>
      <w:bookmarkStart w:id="487" w:name="_Toc49412789"/>
      <w:bookmarkStart w:id="488" w:name="_Toc49411636"/>
      <w:bookmarkStart w:id="489" w:name="_Toc49412790"/>
      <w:bookmarkStart w:id="490" w:name="_Toc49411637"/>
      <w:bookmarkStart w:id="491" w:name="_Toc49412791"/>
      <w:bookmarkStart w:id="492" w:name="_Toc49411638"/>
      <w:bookmarkStart w:id="493" w:name="_Toc49412792"/>
      <w:bookmarkStart w:id="494" w:name="_Toc49411639"/>
      <w:bookmarkStart w:id="495" w:name="_Toc49412793"/>
      <w:bookmarkStart w:id="496" w:name="_Toc49411640"/>
      <w:bookmarkStart w:id="497" w:name="_Toc49412794"/>
      <w:bookmarkStart w:id="498" w:name="_Toc49411641"/>
      <w:bookmarkStart w:id="499" w:name="_Toc49412795"/>
      <w:bookmarkStart w:id="500" w:name="_Toc49411642"/>
      <w:bookmarkStart w:id="501" w:name="_Toc66051225"/>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t>Operacja zapisPakietuRealizacjiRecept</w:t>
      </w:r>
      <w:bookmarkEnd w:id="500"/>
      <w:bookmarkEnd w:id="501"/>
    </w:p>
    <w:p w14:paraId="72E8922C" w14:textId="1BD2F4E1" w:rsidR="00F91615" w:rsidRDefault="00F91615" w:rsidP="00F91615">
      <w:pPr>
        <w:spacing w:line="288" w:lineRule="auto"/>
      </w:pPr>
      <w:r>
        <w:t>Operacja zapisPakietuRealizacjiRecept pozwala na przekazanie w jednym wywołaniu wielu dokumentów realizacji dotyczących tej samej recepty papierowej. Maksymalna liczba przekazywanych dokumentów realizacji recepty papierowe (DRRP) jest ograniczona do 5 dokumentów. Wszystkie DRRP muszą być zgodne z tą samą wersją PIK. DRRP są przetwarzane w kolejności wynikającej z ich umieszczenia w treści żądania przekazanego do systemu P1 (a nie wg kolejności wynikającej z atrybutu identyfikatorRealizacjiWPakiecie). Wynikiem realizacji operacji pakietowego zapisu dokumentów realizacji jest zapisanie w systemie wszystkich przekazanych DRRP i zwrócenie listy ostrzeżeń (o ile takie wystąpiły podczas przetwarzania) albo niezapisanie żadnego z dokumentów i zwrócenie listy błędów i ostrzeżeń, które wyjaśniają dlaczego nie można było zapisać dokumentów.</w:t>
      </w:r>
    </w:p>
    <w:p w14:paraId="07091F41" w14:textId="77777777" w:rsidR="00490893" w:rsidRPr="00593458" w:rsidRDefault="00490893" w:rsidP="00F91615">
      <w:pPr>
        <w:spacing w:line="288" w:lineRule="auto"/>
      </w:pPr>
    </w:p>
    <w:p w14:paraId="439B23E5" w14:textId="329D3171" w:rsidR="009271B4" w:rsidRDefault="56C04FE0" w:rsidP="00642736">
      <w:pPr>
        <w:pStyle w:val="Nagwek3"/>
      </w:pPr>
      <w:bookmarkStart w:id="502" w:name="_Toc4140163"/>
      <w:bookmarkStart w:id="503" w:name="_Toc4140164"/>
      <w:bookmarkStart w:id="504" w:name="_Toc49411643"/>
      <w:bookmarkStart w:id="505" w:name="_Toc66051226"/>
      <w:bookmarkEnd w:id="502"/>
      <w:bookmarkEnd w:id="503"/>
      <w:r>
        <w:t>WyszukanieReceptUslugobiorcyDoKonsultacji</w:t>
      </w:r>
      <w:bookmarkEnd w:id="504"/>
      <w:bookmarkEnd w:id="505"/>
    </w:p>
    <w:p w14:paraId="44C89A6F" w14:textId="30D80EC5" w:rsidR="00F561FE" w:rsidRDefault="00F561FE" w:rsidP="00F561FE">
      <w:pPr>
        <w:spacing w:line="288" w:lineRule="auto"/>
      </w:pPr>
      <w:r>
        <w:t xml:space="preserve">Operacja </w:t>
      </w:r>
      <w:r w:rsidRPr="0018543A">
        <w:t>wyszukanieReceptUslugobiorcyDoKonsultacji</w:t>
      </w:r>
      <w:r>
        <w:t xml:space="preserve"> umożliwia </w:t>
      </w:r>
      <w:r w:rsidRPr="00C93E94">
        <w:t>systemowi zewnętrznemu apteki</w:t>
      </w:r>
      <w:r>
        <w:t xml:space="preserve"> wyszukanie </w:t>
      </w:r>
      <w:r w:rsidRPr="00C93E94">
        <w:t>identyfikatorów</w:t>
      </w:r>
      <w:r w:rsidR="00215F6E">
        <w:t xml:space="preserve"> i danych</w:t>
      </w:r>
      <w:r w:rsidRPr="00C93E94">
        <w:t xml:space="preserve"> dokumentów recept na podstawie zadanych kryteriów wyszukiwania (</w:t>
      </w:r>
      <w:r w:rsidR="00F90CEA">
        <w:t>dokument</w:t>
      </w:r>
      <w:r w:rsidRPr="00C93E94">
        <w:t xml:space="preserve"> recepty </w:t>
      </w:r>
      <w:r w:rsidR="00F90CEA">
        <w:t>wraz z</w:t>
      </w:r>
      <w:r w:rsidRPr="00C93E94">
        <w:t xml:space="preserve"> dokument</w:t>
      </w:r>
      <w:r w:rsidR="00F90CEA">
        <w:t>ami</w:t>
      </w:r>
      <w:r w:rsidRPr="00C93E94">
        <w:t xml:space="preserve"> </w:t>
      </w:r>
      <w:r w:rsidR="00F90CEA">
        <w:t xml:space="preserve">jej </w:t>
      </w:r>
      <w:r w:rsidRPr="00C93E94">
        <w:t>realizacji można pobrać wywołując operacj</w:t>
      </w:r>
      <w:r w:rsidR="00F90CEA">
        <w:t>ę odczytReceptyDoK</w:t>
      </w:r>
      <w:r w:rsidR="00F90CEA" w:rsidRPr="00F90CEA">
        <w:t>onsultacji</w:t>
      </w:r>
      <w:r w:rsidRPr="00C93E94">
        <w:t>)</w:t>
      </w:r>
      <w:r>
        <w:t>.</w:t>
      </w:r>
    </w:p>
    <w:p w14:paraId="473A4BBD" w14:textId="54348806" w:rsidR="00B86B97" w:rsidRDefault="00F90CEA" w:rsidP="00B86B97">
      <w:pPr>
        <w:spacing w:line="288" w:lineRule="auto"/>
      </w:pPr>
      <w:r>
        <w:t>W</w:t>
      </w:r>
      <w:r w:rsidR="00B86B97">
        <w:t xml:space="preserve"> wynik</w:t>
      </w:r>
      <w:r>
        <w:t>u</w:t>
      </w:r>
      <w:r w:rsidR="00B86B97">
        <w:t xml:space="preserve"> wyszukiwania zwracane są </w:t>
      </w:r>
      <w:r>
        <w:t>wyłącznie identyfikatory</w:t>
      </w:r>
      <w:r w:rsidR="00B86B97">
        <w:t xml:space="preserve"> </w:t>
      </w:r>
      <w:r>
        <w:t xml:space="preserve">dokumentów </w:t>
      </w:r>
      <w:r w:rsidR="00B86B97">
        <w:t xml:space="preserve">recept </w:t>
      </w:r>
      <w:r>
        <w:t xml:space="preserve">ze </w:t>
      </w:r>
      <w:r w:rsidR="00B86B97">
        <w:t>status</w:t>
      </w:r>
      <w:r>
        <w:t xml:space="preserve">em </w:t>
      </w:r>
      <w:r w:rsidR="00B86B97" w:rsidRPr="00FD1594">
        <w:rPr>
          <w:b/>
        </w:rPr>
        <w:t>CZ</w:t>
      </w:r>
      <w:r w:rsidR="00FE7598">
        <w:rPr>
          <w:b/>
        </w:rPr>
        <w:t>ĘŚ</w:t>
      </w:r>
      <w:r w:rsidR="00B86B97" w:rsidRPr="00FD1594">
        <w:rPr>
          <w:b/>
        </w:rPr>
        <w:t>CIOWO</w:t>
      </w:r>
      <w:r w:rsidR="00FE7598">
        <w:rPr>
          <w:b/>
        </w:rPr>
        <w:t xml:space="preserve"> </w:t>
      </w:r>
      <w:r w:rsidR="00B86B97" w:rsidRPr="00FD1594">
        <w:rPr>
          <w:b/>
        </w:rPr>
        <w:t>ZREALIZOWANA</w:t>
      </w:r>
      <w:r w:rsidR="00B86B97">
        <w:t xml:space="preserve"> lub </w:t>
      </w:r>
      <w:r w:rsidR="00B86B97" w:rsidRPr="00FD1594">
        <w:rPr>
          <w:b/>
        </w:rPr>
        <w:t>ZREALIZOWANA</w:t>
      </w:r>
      <w:r w:rsidR="00B86B97">
        <w:t>.</w:t>
      </w:r>
    </w:p>
    <w:p w14:paraId="7C28C7DF" w14:textId="79FB6B5A" w:rsidR="00F90CEA" w:rsidRDefault="00F90CEA" w:rsidP="00F561FE">
      <w:pPr>
        <w:spacing w:line="288" w:lineRule="auto"/>
      </w:pPr>
      <w:r>
        <w:lastRenderedPageBreak/>
        <w:t>W zakresie zwracanych danych są:</w:t>
      </w:r>
    </w:p>
    <w:p w14:paraId="7653849B" w14:textId="31A0FAA5" w:rsidR="00F90CEA" w:rsidRPr="00FE7598" w:rsidRDefault="00215F6E" w:rsidP="00F91587">
      <w:pPr>
        <w:pStyle w:val="Akapitzlist"/>
        <w:numPr>
          <w:ilvl w:val="0"/>
          <w:numId w:val="76"/>
        </w:numPr>
        <w:spacing w:line="288" w:lineRule="auto"/>
      </w:pPr>
      <w:r>
        <w:rPr>
          <w:rFonts w:ascii="Arial" w:hAnsi="Arial" w:cs="Arial"/>
        </w:rPr>
        <w:t>recepty</w:t>
      </w:r>
      <w:r w:rsidR="00F90CEA" w:rsidRPr="00FE7598">
        <w:rPr>
          <w:rFonts w:ascii="Arial" w:hAnsi="Arial" w:cs="Arial"/>
        </w:rPr>
        <w:t xml:space="preserve"> </w:t>
      </w:r>
      <w:r w:rsidR="00F561FE" w:rsidRPr="00FE7598">
        <w:rPr>
          <w:rFonts w:ascii="Arial" w:hAnsi="Arial" w:cs="Arial"/>
        </w:rPr>
        <w:t xml:space="preserve">dla których dokumenty realizacji wystawione zostały przez podmiot wywołujący żądanie wyszukiwania </w:t>
      </w:r>
      <w:r w:rsidR="00F90CEA" w:rsidRPr="00FE7598">
        <w:rPr>
          <w:rFonts w:ascii="Arial" w:hAnsi="Arial" w:cs="Arial"/>
        </w:rPr>
        <w:t>oraz</w:t>
      </w:r>
    </w:p>
    <w:p w14:paraId="5ED97FC5" w14:textId="5EABB2C4" w:rsidR="00F561FE" w:rsidRPr="00FE7598" w:rsidRDefault="00F90CEA" w:rsidP="00F91587">
      <w:pPr>
        <w:pStyle w:val="Akapitzlist"/>
        <w:numPr>
          <w:ilvl w:val="0"/>
          <w:numId w:val="76"/>
        </w:numPr>
        <w:spacing w:line="288" w:lineRule="auto"/>
      </w:pPr>
      <w:r w:rsidRPr="00FE7598">
        <w:rPr>
          <w:rFonts w:ascii="Arial" w:hAnsi="Arial" w:cs="Arial"/>
        </w:rPr>
        <w:t>recept</w:t>
      </w:r>
      <w:r w:rsidR="00215F6E">
        <w:rPr>
          <w:rFonts w:ascii="Arial" w:hAnsi="Arial" w:cs="Arial"/>
        </w:rPr>
        <w:t>y</w:t>
      </w:r>
      <w:r w:rsidRPr="00FE7598">
        <w:rPr>
          <w:rFonts w:ascii="Arial" w:hAnsi="Arial" w:cs="Arial"/>
        </w:rPr>
        <w:t xml:space="preserve"> </w:t>
      </w:r>
      <w:r w:rsidR="00F561FE" w:rsidRPr="00FE7598">
        <w:rPr>
          <w:rFonts w:ascii="Arial" w:hAnsi="Arial" w:cs="Arial"/>
        </w:rPr>
        <w:t xml:space="preserve">do których podmiot lub pracownik wywołujący żądanie otrzymał uprawnienia </w:t>
      </w:r>
      <w:r w:rsidR="00FE7598" w:rsidRPr="00FE7598">
        <w:rPr>
          <w:rFonts w:ascii="Arial" w:hAnsi="Arial" w:cs="Arial"/>
        </w:rPr>
        <w:t xml:space="preserve">dostępu </w:t>
      </w:r>
      <w:r w:rsidR="00F561FE" w:rsidRPr="00FE7598">
        <w:rPr>
          <w:rFonts w:ascii="Arial" w:hAnsi="Arial" w:cs="Arial"/>
        </w:rPr>
        <w:t>w ramach usług</w:t>
      </w:r>
      <w:r w:rsidR="00BD5EB0" w:rsidRPr="00FE7598">
        <w:rPr>
          <w:rFonts w:ascii="Arial" w:hAnsi="Arial" w:cs="Arial"/>
        </w:rPr>
        <w:t>i</w:t>
      </w:r>
      <w:r w:rsidR="00F561FE" w:rsidRPr="00FE7598">
        <w:rPr>
          <w:rFonts w:ascii="Arial" w:hAnsi="Arial" w:cs="Arial"/>
        </w:rPr>
        <w:t xml:space="preserve"> autoryzacji</w:t>
      </w:r>
      <w:r w:rsidR="007414F1" w:rsidRPr="00FE7598">
        <w:rPr>
          <w:rFonts w:ascii="Arial" w:hAnsi="Arial" w:cs="Arial"/>
        </w:rPr>
        <w:t xml:space="preserve"> lub</w:t>
      </w:r>
      <w:r w:rsidR="00FE7598">
        <w:rPr>
          <w:rFonts w:ascii="Arial" w:hAnsi="Arial" w:cs="Arial"/>
        </w:rPr>
        <w:t> </w:t>
      </w:r>
      <w:r w:rsidR="007414F1" w:rsidRPr="00FE7598">
        <w:rPr>
          <w:rFonts w:ascii="Arial" w:hAnsi="Arial" w:cs="Arial"/>
        </w:rPr>
        <w:t>preautoryzacji</w:t>
      </w:r>
      <w:r w:rsidR="00F561FE" w:rsidRPr="00FE7598">
        <w:rPr>
          <w:rFonts w:ascii="Arial" w:hAnsi="Arial" w:cs="Arial"/>
        </w:rPr>
        <w:t>.</w:t>
      </w:r>
    </w:p>
    <w:p w14:paraId="5A28D212" w14:textId="1BA38BC7" w:rsidR="00F561FE" w:rsidRDefault="00FE7598" w:rsidP="00F561FE">
      <w:pPr>
        <w:spacing w:line="288" w:lineRule="auto"/>
      </w:pPr>
      <w:r>
        <w:t>Sposób dostępu do u</w:t>
      </w:r>
      <w:r w:rsidR="00F561FE">
        <w:t xml:space="preserve">sługi autoryzacji uprawnień do dokumentacji medycznej </w:t>
      </w:r>
      <w:r>
        <w:t xml:space="preserve">pacjenta </w:t>
      </w:r>
      <w:r w:rsidR="00F561FE">
        <w:t>opisan</w:t>
      </w:r>
      <w:r>
        <w:t>y</w:t>
      </w:r>
      <w:r w:rsidR="00F561FE">
        <w:t xml:space="preserve"> </w:t>
      </w:r>
      <w:r>
        <w:t xml:space="preserve">został </w:t>
      </w:r>
      <w:r w:rsidR="00F561FE">
        <w:t>w dokumentacji integracyjnej systemu P1 w zakresie nadawania dostępu do</w:t>
      </w:r>
      <w:r>
        <w:t> </w:t>
      </w:r>
      <w:r w:rsidR="00F561FE">
        <w:t>danych medycznych pacjenta (autoryzacja).</w:t>
      </w:r>
    </w:p>
    <w:p w14:paraId="59F934E6" w14:textId="6C360837" w:rsidR="00F561FE" w:rsidRDefault="00F561FE" w:rsidP="00F561FE">
      <w:pPr>
        <w:spacing w:line="288" w:lineRule="auto"/>
      </w:pPr>
      <w:r w:rsidRPr="00C93E94">
        <w:t xml:space="preserve">Ewentualny błąd wykonania operacji zwracany jest jako </w:t>
      </w:r>
      <w:r w:rsidRPr="00FD1594">
        <w:t>Fault</w:t>
      </w:r>
      <w:r w:rsidRPr="00C93E94">
        <w:t>, zawierający kod błędu i</w:t>
      </w:r>
      <w:r w:rsidR="00FE7598">
        <w:t> </w:t>
      </w:r>
      <w:r w:rsidRPr="00C93E94">
        <w:t>słowny opis błędu.</w:t>
      </w:r>
    </w:p>
    <w:p w14:paraId="081D7D1F" w14:textId="3764D67A" w:rsidR="003A376A" w:rsidRDefault="003A376A" w:rsidP="00F561FE">
      <w:pPr>
        <w:spacing w:line="288" w:lineRule="auto"/>
      </w:pPr>
      <w:r>
        <w:t xml:space="preserve">W przypadku błędnych parametrów wejściowych </w:t>
      </w:r>
      <w:r w:rsidR="002375BB">
        <w:t>w żądaniu usługa zwraca BladWalidacjiParametrow.</w:t>
      </w:r>
    </w:p>
    <w:p w14:paraId="56DC9CB5" w14:textId="7D48DEDB" w:rsidR="00811889" w:rsidRDefault="00811889" w:rsidP="00F561FE">
      <w:pPr>
        <w:spacing w:line="288" w:lineRule="auto"/>
        <w:rPr>
          <w:color w:val="0F0F0F"/>
        </w:rPr>
      </w:pPr>
      <w:r>
        <w:t>W przypadku przekroczenia liczby dopuszczalnej dla odpowiedzi ilości zwracanych rekordów w żądaniu usługa zwraca</w:t>
      </w:r>
      <w:r>
        <w:rPr>
          <w:color w:val="0F0F0F"/>
        </w:rPr>
        <w:t xml:space="preserve"> błąd PrzekroczonaLiczbaWynikow.</w:t>
      </w:r>
    </w:p>
    <w:p w14:paraId="12CA6733" w14:textId="28E8AF80" w:rsidR="00042726" w:rsidRDefault="00042726" w:rsidP="00042726">
      <w:pPr>
        <w:spacing w:line="288" w:lineRule="auto"/>
      </w:pPr>
      <w:r>
        <w:t>W przypadku sytuacji wyjątkowej</w:t>
      </w:r>
      <w:r w:rsidR="00FE7598">
        <w:t>,</w:t>
      </w:r>
      <w:r>
        <w:t xml:space="preserve"> gdy wystąpi błąd wewnętrzny usługa zwraca błąd BladWewnętrzny</w:t>
      </w:r>
      <w:r w:rsidR="00FE7598">
        <w:t>.</w:t>
      </w:r>
    </w:p>
    <w:p w14:paraId="01A1805E" w14:textId="77777777" w:rsidR="00490893" w:rsidRDefault="00490893" w:rsidP="00042726">
      <w:pPr>
        <w:spacing w:line="288" w:lineRule="auto"/>
      </w:pPr>
    </w:p>
    <w:p w14:paraId="4199B441" w14:textId="6775D389" w:rsidR="009271B4" w:rsidRDefault="56C04FE0" w:rsidP="00642736">
      <w:pPr>
        <w:pStyle w:val="Nagwek3"/>
      </w:pPr>
      <w:bookmarkStart w:id="506" w:name="_Toc4140166"/>
      <w:bookmarkStart w:id="507" w:name="_Toc4140167"/>
      <w:bookmarkStart w:id="508" w:name="_Toc4140168"/>
      <w:bookmarkStart w:id="509" w:name="_Toc4140169"/>
      <w:bookmarkStart w:id="510" w:name="_Toc49411644"/>
      <w:bookmarkStart w:id="511" w:name="_Toc66051227"/>
      <w:bookmarkEnd w:id="506"/>
      <w:bookmarkEnd w:id="507"/>
      <w:bookmarkEnd w:id="508"/>
      <w:bookmarkEnd w:id="509"/>
      <w:r>
        <w:t>OdczytReceptyDoKonsultacji</w:t>
      </w:r>
      <w:bookmarkEnd w:id="510"/>
      <w:bookmarkEnd w:id="511"/>
    </w:p>
    <w:p w14:paraId="7305C1DB" w14:textId="58633962" w:rsidR="00EC081C" w:rsidRDefault="00EC081C" w:rsidP="00EC081C">
      <w:pPr>
        <w:spacing w:line="288" w:lineRule="auto"/>
      </w:pPr>
      <w:r>
        <w:t xml:space="preserve">Operacja odczytReceptyDoKonsultacji umożliwia systemowi zewnętrznemu apteki odczytanie dokumentu recepty wraz </w:t>
      </w:r>
      <w:r w:rsidR="003A1530">
        <w:t>z jego</w:t>
      </w:r>
      <w:r>
        <w:t xml:space="preserve"> </w:t>
      </w:r>
      <w:r w:rsidR="003A1530">
        <w:t xml:space="preserve">dokumentami </w:t>
      </w:r>
      <w:r>
        <w:t>realizacji, na podstawie wskazanego identyfikatora recepty (możliwy do uzyskania w ramach operacji wyszukanieReceptUslugobiorcyDoK</w:t>
      </w:r>
      <w:r w:rsidRPr="00EC081C">
        <w:t>onsultacji</w:t>
      </w:r>
      <w:r>
        <w:t>).</w:t>
      </w:r>
    </w:p>
    <w:p w14:paraId="3EEAE1A6" w14:textId="6FE60549" w:rsidR="00EC081C" w:rsidRDefault="008D27B9" w:rsidP="00EC081C">
      <w:pPr>
        <w:spacing w:line="288" w:lineRule="auto"/>
      </w:pPr>
      <w:r>
        <w:t>W wyniku</w:t>
      </w:r>
      <w:r w:rsidR="00EC081C">
        <w:t xml:space="preserve"> realizacji operacji zwracany jest dokument recepty oraz powiązane z nim dokumenty realizacji.</w:t>
      </w:r>
    </w:p>
    <w:p w14:paraId="323EBF86" w14:textId="77777777" w:rsidR="00EC081C" w:rsidRDefault="00EC081C" w:rsidP="00EC081C">
      <w:pPr>
        <w:spacing w:line="288" w:lineRule="auto"/>
      </w:pPr>
      <w:r>
        <w:t>W zakresie dokumentów realizacji recepty zwracanych w wyniku operacji znajdują się:</w:t>
      </w:r>
    </w:p>
    <w:p w14:paraId="456E121C" w14:textId="77777777" w:rsidR="00EC081C" w:rsidRPr="000A23F0" w:rsidRDefault="00EC081C" w:rsidP="00B57192">
      <w:pPr>
        <w:pStyle w:val="Akapitzlist"/>
        <w:numPr>
          <w:ilvl w:val="0"/>
          <w:numId w:val="66"/>
        </w:numPr>
        <w:spacing w:line="288" w:lineRule="auto"/>
      </w:pPr>
      <w:r w:rsidRPr="000A23F0">
        <w:rPr>
          <w:rFonts w:ascii="Arial" w:hAnsi="Arial" w:cs="Arial"/>
        </w:rPr>
        <w:t>dokumenty wystawione przez podmiot wywołujący żądanie odczytu oraz</w:t>
      </w:r>
    </w:p>
    <w:p w14:paraId="648C7B83" w14:textId="163B9DB0" w:rsidR="00EC081C" w:rsidRPr="000A23F0" w:rsidRDefault="00EC081C" w:rsidP="00B57192">
      <w:pPr>
        <w:pStyle w:val="Akapitzlist"/>
        <w:numPr>
          <w:ilvl w:val="0"/>
          <w:numId w:val="66"/>
        </w:numPr>
        <w:spacing w:line="288" w:lineRule="auto"/>
      </w:pPr>
      <w:r w:rsidRPr="000A23F0">
        <w:rPr>
          <w:rFonts w:ascii="Arial" w:hAnsi="Arial" w:cs="Arial"/>
        </w:rPr>
        <w:t>dokumenty, do których podmiot lub pracownik wywołujący żądanie otrzymał uprawnienia w ramach usługi autoryzacji lub preautoryzacji (obszar recept).</w:t>
      </w:r>
    </w:p>
    <w:p w14:paraId="20B31080" w14:textId="77777777" w:rsidR="000A23F0" w:rsidRDefault="000A23F0" w:rsidP="000A23F0">
      <w:pPr>
        <w:spacing w:line="288" w:lineRule="auto"/>
      </w:pPr>
      <w:r>
        <w:t>Sposób dostępu do usługi autoryzacji uprawnień do dokumentacji medycznej pacjenta opisany został w dokumentacji integracyjnej systemu P1 w zakresie nadawania dostępu do danych medycznych pacjenta (autoryzacja).</w:t>
      </w:r>
    </w:p>
    <w:p w14:paraId="60A99309" w14:textId="58A674A5" w:rsidR="00F561FE" w:rsidRPr="00C93E94" w:rsidRDefault="00F561FE" w:rsidP="00F561FE">
      <w:pPr>
        <w:spacing w:line="288" w:lineRule="auto"/>
      </w:pPr>
      <w:r w:rsidRPr="00C93E94">
        <w:lastRenderedPageBreak/>
        <w:t xml:space="preserve">Ewentualny błąd wykonania operacji zwracany jest jako </w:t>
      </w:r>
      <w:r w:rsidRPr="00C93E94">
        <w:rPr>
          <w:i/>
        </w:rPr>
        <w:t>Fault</w:t>
      </w:r>
      <w:r w:rsidRPr="00C93E94">
        <w:t>, zawierający kod błędu i</w:t>
      </w:r>
      <w:r w:rsidR="000A23F0">
        <w:t> </w:t>
      </w:r>
      <w:r w:rsidRPr="00C93E94">
        <w:t>słowny opis błędu.</w:t>
      </w:r>
    </w:p>
    <w:p w14:paraId="487CEFFF" w14:textId="77777777" w:rsidR="00651BE9" w:rsidRDefault="00651BE9" w:rsidP="00651BE9">
      <w:pPr>
        <w:spacing w:line="288" w:lineRule="auto"/>
      </w:pPr>
      <w:r>
        <w:t>W przypadku błędnych parametrów wejściowych w żądaniu usługa zwraca BladWalidacjiParametrow.</w:t>
      </w:r>
    </w:p>
    <w:p w14:paraId="06ADE6FB" w14:textId="04D5C56C" w:rsidR="00651BE9" w:rsidRDefault="00651BE9" w:rsidP="00651BE9">
      <w:pPr>
        <w:spacing w:line="288" w:lineRule="auto"/>
      </w:pPr>
      <w:r>
        <w:t xml:space="preserve">W przypadku </w:t>
      </w:r>
      <w:r w:rsidR="00921EC8">
        <w:t xml:space="preserve">gdy system nie odnajdzie recepty dla podanego numeru recepty usługa zwraca </w:t>
      </w:r>
      <w:hyperlink r:id="rId15" w:history="1">
        <w:r w:rsidR="00921EC8">
          <w:rPr>
            <w:color w:val="0F0F0F"/>
            <w:u w:val="single"/>
          </w:rPr>
          <w:t>BladOdczytu.BrakDanych</w:t>
        </w:r>
      </w:hyperlink>
      <w:r w:rsidR="00921EC8">
        <w:rPr>
          <w:color w:val="0F0F0F"/>
          <w:u w:val="single"/>
        </w:rPr>
        <w:t>.</w:t>
      </w:r>
    </w:p>
    <w:p w14:paraId="55D8FC05" w14:textId="68DA699D" w:rsidR="00921EC8" w:rsidRDefault="00921EC8" w:rsidP="00921EC8">
      <w:pPr>
        <w:spacing w:line="288" w:lineRule="auto"/>
      </w:pPr>
      <w:r>
        <w:t>W przypadku</w:t>
      </w:r>
      <w:r w:rsidR="00365F72">
        <w:t>,</w:t>
      </w:r>
      <w:r>
        <w:t xml:space="preserve"> gdy system stwierdzi brak uprawnień niezbędnych do odczytu recepty usługa zwraca BladOdczytu.BrakDostepu</w:t>
      </w:r>
      <w:r>
        <w:rPr>
          <w:color w:val="0F0F0F"/>
          <w:u w:val="single"/>
        </w:rPr>
        <w:t>.</w:t>
      </w:r>
    </w:p>
    <w:p w14:paraId="46927116" w14:textId="19E4C5A3" w:rsidR="009271B4" w:rsidRDefault="009271B4" w:rsidP="009271B4">
      <w:pPr>
        <w:spacing w:line="288" w:lineRule="auto"/>
      </w:pPr>
    </w:p>
    <w:p w14:paraId="787EBFC6" w14:textId="77777777" w:rsidR="000B60A5" w:rsidRDefault="000B60A5" w:rsidP="009271B4">
      <w:pPr>
        <w:spacing w:line="288" w:lineRule="auto"/>
      </w:pPr>
    </w:p>
    <w:p w14:paraId="58DA665B" w14:textId="42D69B78" w:rsidR="009271B4" w:rsidRDefault="56C04FE0" w:rsidP="00642736">
      <w:pPr>
        <w:pStyle w:val="Nagwek3"/>
      </w:pPr>
      <w:bookmarkStart w:id="512" w:name="_Toc49411645"/>
      <w:bookmarkStart w:id="513" w:name="_Toc66051228"/>
      <w:r>
        <w:t>WyszukanieRealizacjiReceptDoKonsultacji</w:t>
      </w:r>
      <w:bookmarkEnd w:id="512"/>
      <w:bookmarkEnd w:id="513"/>
    </w:p>
    <w:p w14:paraId="2BB2046E" w14:textId="74D18A21" w:rsidR="004057C4" w:rsidRDefault="004057C4" w:rsidP="004057C4">
      <w:pPr>
        <w:spacing w:line="288" w:lineRule="auto"/>
      </w:pPr>
      <w:r>
        <w:t xml:space="preserve">Operacja </w:t>
      </w:r>
      <w:r w:rsidRPr="0018543A">
        <w:t>wyszukanieRe</w:t>
      </w:r>
      <w:r w:rsidR="00AD58A4">
        <w:t>alizacjiRecept</w:t>
      </w:r>
      <w:r w:rsidRPr="0018543A">
        <w:t>DoKonsultacji</w:t>
      </w:r>
      <w:r>
        <w:t xml:space="preserve"> umożliwia </w:t>
      </w:r>
      <w:r w:rsidRPr="00C93E94">
        <w:t>systemowi zewnętrznemu apteki</w:t>
      </w:r>
      <w:r>
        <w:t xml:space="preserve"> wyszukanie </w:t>
      </w:r>
      <w:r w:rsidRPr="00C93E94">
        <w:t xml:space="preserve">dokumentów </w:t>
      </w:r>
      <w:r>
        <w:t xml:space="preserve">realizacji </w:t>
      </w:r>
      <w:r w:rsidRPr="00C93E94">
        <w:t>recept na podstawie zadanych kryteriów wyszukiwania</w:t>
      </w:r>
      <w:r>
        <w:t>.</w:t>
      </w:r>
    </w:p>
    <w:p w14:paraId="391485A2" w14:textId="5CE86FD2" w:rsidR="00B86B97" w:rsidRDefault="00AD58A4" w:rsidP="00B86B97">
      <w:pPr>
        <w:spacing w:line="288" w:lineRule="auto"/>
      </w:pPr>
      <w:r>
        <w:t>W</w:t>
      </w:r>
      <w:r w:rsidR="00B86B97">
        <w:t xml:space="preserve"> wynik</w:t>
      </w:r>
      <w:r>
        <w:t>u</w:t>
      </w:r>
      <w:r w:rsidR="00B86B97">
        <w:t xml:space="preserve"> wyszukiwania zwracane są </w:t>
      </w:r>
      <w:r w:rsidR="0075193A">
        <w:t>informacje dotyczące</w:t>
      </w:r>
      <w:r>
        <w:t xml:space="preserve"> dokumentów</w:t>
      </w:r>
      <w:r w:rsidR="00B86B97">
        <w:t xml:space="preserve"> realizacj</w:t>
      </w:r>
      <w:r>
        <w:t>i</w:t>
      </w:r>
      <w:r w:rsidR="00B86B97">
        <w:t xml:space="preserve"> recept</w:t>
      </w:r>
      <w:r w:rsidR="0075193A">
        <w:t xml:space="preserve"> wyłącznie </w:t>
      </w:r>
      <w:r>
        <w:t>ze</w:t>
      </w:r>
      <w:r w:rsidR="00B4409D">
        <w:t> </w:t>
      </w:r>
      <w:r w:rsidR="00B86B97">
        <w:t>status</w:t>
      </w:r>
      <w:r>
        <w:t>em</w:t>
      </w:r>
      <w:r w:rsidR="00B86B97">
        <w:t xml:space="preserve"> </w:t>
      </w:r>
      <w:r w:rsidR="00B86B97" w:rsidRPr="00FD1594">
        <w:rPr>
          <w:b/>
        </w:rPr>
        <w:t>OBOWIĄ</w:t>
      </w:r>
      <w:r w:rsidR="00215F6E">
        <w:rPr>
          <w:b/>
        </w:rPr>
        <w:t>Z</w:t>
      </w:r>
      <w:r w:rsidR="00B86B97" w:rsidRPr="00FD1594">
        <w:rPr>
          <w:b/>
        </w:rPr>
        <w:t>UJĄCY</w:t>
      </w:r>
      <w:r w:rsidR="00B86B97">
        <w:t>.</w:t>
      </w:r>
    </w:p>
    <w:p w14:paraId="2ACC1D1D" w14:textId="2B3A3724" w:rsidR="008D27B9" w:rsidRDefault="008D27B9" w:rsidP="004057C4">
      <w:pPr>
        <w:spacing w:line="288" w:lineRule="auto"/>
      </w:pPr>
      <w:r>
        <w:t xml:space="preserve">W zakresie </w:t>
      </w:r>
      <w:r w:rsidR="004057C4" w:rsidRPr="00C93E94">
        <w:t>zwracan</w:t>
      </w:r>
      <w:r>
        <w:t xml:space="preserve">ych </w:t>
      </w:r>
      <w:r w:rsidR="0075193A">
        <w:t>informacji</w:t>
      </w:r>
      <w:r>
        <w:t xml:space="preserve"> </w:t>
      </w:r>
      <w:r w:rsidR="0075193A">
        <w:t xml:space="preserve">jest data realizacji recepty, ilość wydanego leku, nazwa leku na dokumencie realizacji oraz numer recepty dla każdego </w:t>
      </w:r>
      <w:r w:rsidR="0075193A" w:rsidRPr="008D27B9">
        <w:t>dokument</w:t>
      </w:r>
      <w:r w:rsidR="0075193A">
        <w:t>u</w:t>
      </w:r>
      <w:r w:rsidR="0075193A" w:rsidRPr="008D27B9">
        <w:t xml:space="preserve"> realizacji recept</w:t>
      </w:r>
      <w:r w:rsidR="0075193A">
        <w:t>y spełniającego podane kryteria</w:t>
      </w:r>
      <w:r>
        <w:t>:</w:t>
      </w:r>
    </w:p>
    <w:p w14:paraId="6D13EF5D" w14:textId="1A8C58FF" w:rsidR="008D27B9" w:rsidRPr="008D27B9" w:rsidRDefault="00767E09" w:rsidP="00B57192">
      <w:pPr>
        <w:pStyle w:val="Akapitzlist"/>
        <w:numPr>
          <w:ilvl w:val="0"/>
          <w:numId w:val="67"/>
        </w:numPr>
        <w:spacing w:line="288" w:lineRule="auto"/>
      </w:pPr>
      <w:r w:rsidRPr="008D27B9">
        <w:rPr>
          <w:rFonts w:ascii="Arial" w:hAnsi="Arial" w:cs="Arial"/>
        </w:rPr>
        <w:t>któr</w:t>
      </w:r>
      <w:r w:rsidR="0075193A">
        <w:rPr>
          <w:rFonts w:ascii="Arial" w:hAnsi="Arial" w:cs="Arial"/>
        </w:rPr>
        <w:t>y</w:t>
      </w:r>
      <w:r w:rsidR="004057C4" w:rsidRPr="008D27B9">
        <w:rPr>
          <w:rFonts w:ascii="Arial" w:hAnsi="Arial" w:cs="Arial"/>
        </w:rPr>
        <w:t xml:space="preserve"> wystawion</w:t>
      </w:r>
      <w:r w:rsidR="0075193A">
        <w:rPr>
          <w:rFonts w:ascii="Arial" w:hAnsi="Arial" w:cs="Arial"/>
        </w:rPr>
        <w:t>y</w:t>
      </w:r>
      <w:r w:rsidR="004057C4" w:rsidRPr="008D27B9">
        <w:rPr>
          <w:rFonts w:ascii="Arial" w:hAnsi="Arial" w:cs="Arial"/>
        </w:rPr>
        <w:t xml:space="preserve"> został przez podmiot wywołujący żądanie wyszukiwania</w:t>
      </w:r>
      <w:r w:rsidR="008D27B9" w:rsidRPr="008D27B9">
        <w:rPr>
          <w:rFonts w:ascii="Arial" w:hAnsi="Arial" w:cs="Arial"/>
        </w:rPr>
        <w:t xml:space="preserve"> oraz</w:t>
      </w:r>
    </w:p>
    <w:p w14:paraId="6760CAD9" w14:textId="7553D40D" w:rsidR="004057C4" w:rsidRPr="008D27B9" w:rsidRDefault="0075193A" w:rsidP="00B57192">
      <w:pPr>
        <w:pStyle w:val="Akapitzlist"/>
        <w:numPr>
          <w:ilvl w:val="0"/>
          <w:numId w:val="67"/>
        </w:numPr>
        <w:spacing w:line="288" w:lineRule="auto"/>
      </w:pPr>
      <w:r>
        <w:rPr>
          <w:rFonts w:ascii="Arial" w:hAnsi="Arial" w:cs="Arial"/>
        </w:rPr>
        <w:t xml:space="preserve">do </w:t>
      </w:r>
      <w:r w:rsidR="004057C4" w:rsidRPr="008D27B9">
        <w:rPr>
          <w:rFonts w:ascii="Arial" w:hAnsi="Arial" w:cs="Arial"/>
        </w:rPr>
        <w:t>któr</w:t>
      </w:r>
      <w:r>
        <w:rPr>
          <w:rFonts w:ascii="Arial" w:hAnsi="Arial" w:cs="Arial"/>
        </w:rPr>
        <w:t>ego</w:t>
      </w:r>
      <w:r w:rsidR="004057C4" w:rsidRPr="008D27B9">
        <w:rPr>
          <w:rFonts w:ascii="Arial" w:hAnsi="Arial" w:cs="Arial"/>
        </w:rPr>
        <w:t xml:space="preserve"> podmiot lub pracownik wywołujący żądanie otrzymał uprawnienia w ramach usług</w:t>
      </w:r>
      <w:r w:rsidR="00BD5EB0" w:rsidRPr="008D27B9">
        <w:rPr>
          <w:rFonts w:ascii="Arial" w:hAnsi="Arial" w:cs="Arial"/>
        </w:rPr>
        <w:t>i</w:t>
      </w:r>
      <w:r w:rsidR="004057C4" w:rsidRPr="008D27B9">
        <w:rPr>
          <w:rFonts w:ascii="Arial" w:hAnsi="Arial" w:cs="Arial"/>
        </w:rPr>
        <w:t xml:space="preserve"> autoryzacji</w:t>
      </w:r>
      <w:r w:rsidR="007414F1" w:rsidRPr="008D27B9">
        <w:rPr>
          <w:rFonts w:ascii="Arial" w:hAnsi="Arial" w:cs="Arial"/>
        </w:rPr>
        <w:t xml:space="preserve"> lub</w:t>
      </w:r>
      <w:r w:rsidR="00B4409D">
        <w:rPr>
          <w:rFonts w:ascii="Arial" w:hAnsi="Arial" w:cs="Arial"/>
        </w:rPr>
        <w:t> </w:t>
      </w:r>
      <w:r w:rsidR="007414F1" w:rsidRPr="008D27B9">
        <w:rPr>
          <w:rFonts w:ascii="Arial" w:hAnsi="Arial" w:cs="Arial"/>
        </w:rPr>
        <w:t>preautoryzacji</w:t>
      </w:r>
      <w:r w:rsidR="004057C4" w:rsidRPr="008D27B9">
        <w:rPr>
          <w:rFonts w:ascii="Arial" w:hAnsi="Arial" w:cs="Arial"/>
        </w:rPr>
        <w:t>.</w:t>
      </w:r>
    </w:p>
    <w:p w14:paraId="2C76513B" w14:textId="47447CCB" w:rsidR="004057C4" w:rsidRDefault="005712E2" w:rsidP="00FD1594">
      <w:r w:rsidRPr="00DC2DA7">
        <w:t>Sposób dostępu do usługi autoryzacji uprawnień do dokumentacji medycznej pacjenta opisany został w dokumentacji integracyjnej</w:t>
      </w:r>
      <w:r w:rsidRPr="00215F6E">
        <w:t xml:space="preserve"> systemu P1 w zakresie nadawania dostępu do</w:t>
      </w:r>
      <w:r>
        <w:t> </w:t>
      </w:r>
      <w:r w:rsidRPr="00DC2DA7">
        <w:t>danych medycznych pacjenta (autoryzacja).</w:t>
      </w:r>
    </w:p>
    <w:p w14:paraId="5216FC7B" w14:textId="29745868" w:rsidR="004057C4" w:rsidRPr="00C93E94" w:rsidRDefault="004057C4" w:rsidP="004057C4">
      <w:pPr>
        <w:spacing w:line="288" w:lineRule="auto"/>
      </w:pPr>
      <w:r w:rsidRPr="00C93E94">
        <w:t xml:space="preserve">Ewentualny błąd wykonania operacji zwracany jest jako </w:t>
      </w:r>
      <w:r w:rsidRPr="00C93E94">
        <w:rPr>
          <w:i/>
        </w:rPr>
        <w:t>Fault</w:t>
      </w:r>
      <w:r w:rsidRPr="00C93E94">
        <w:t>, zawierający kod błędu i</w:t>
      </w:r>
      <w:r w:rsidR="00B4409D">
        <w:t> </w:t>
      </w:r>
      <w:r w:rsidRPr="00C93E94">
        <w:t>słowny opis błędu.</w:t>
      </w:r>
    </w:p>
    <w:p w14:paraId="5AE68B29" w14:textId="5AA85916" w:rsidR="00921EC8" w:rsidRDefault="00921EC8" w:rsidP="00921EC8">
      <w:pPr>
        <w:spacing w:line="288" w:lineRule="auto"/>
      </w:pPr>
      <w:r>
        <w:t>W przypadku błędnych parametrów wejściowych w żądaniu usługa zwraca BladWalidacjiParametrow.</w:t>
      </w:r>
    </w:p>
    <w:p w14:paraId="66161482" w14:textId="0DAFA630" w:rsidR="00921EC8" w:rsidRDefault="00921EC8" w:rsidP="00921EC8">
      <w:pPr>
        <w:spacing w:line="288" w:lineRule="auto"/>
        <w:rPr>
          <w:color w:val="0F0F0F"/>
        </w:rPr>
      </w:pPr>
      <w:r>
        <w:lastRenderedPageBreak/>
        <w:t>W przypadku przekroczenia liczby dopuszczalnej dla odpowiedzi ilości zwracanych rekordów w żądaniu usługa zwraca</w:t>
      </w:r>
      <w:r>
        <w:rPr>
          <w:color w:val="0F0F0F"/>
        </w:rPr>
        <w:t xml:space="preserve"> błąd PrzekroczonaLiczbaWynikow.</w:t>
      </w:r>
    </w:p>
    <w:p w14:paraId="341323C8" w14:textId="790B39A9" w:rsidR="00921EC8" w:rsidRDefault="00921EC8" w:rsidP="00921EC8">
      <w:pPr>
        <w:spacing w:line="288" w:lineRule="auto"/>
      </w:pPr>
      <w:r>
        <w:t>W przypadku sytuacji wyjątkowej</w:t>
      </w:r>
      <w:r w:rsidR="00365F72">
        <w:t>,</w:t>
      </w:r>
      <w:r>
        <w:t xml:space="preserve"> gdy wystąpi błąd wewnętrzny usługa zwraca błąd BladWewnętrzny</w:t>
      </w:r>
    </w:p>
    <w:p w14:paraId="0EB8353F" w14:textId="38F8D620" w:rsidR="00D652BC" w:rsidRDefault="00D652BC" w:rsidP="00642736">
      <w:pPr>
        <w:pStyle w:val="Nagwek3"/>
      </w:pPr>
      <w:bookmarkStart w:id="514" w:name="_Toc49411646"/>
      <w:bookmarkStart w:id="515" w:name="_Toc66051229"/>
      <w:r>
        <w:t>OdczytKluczyReceptUslugobiorcy</w:t>
      </w:r>
      <w:bookmarkEnd w:id="514"/>
      <w:bookmarkEnd w:id="515"/>
    </w:p>
    <w:p w14:paraId="104D7A8C" w14:textId="417D8981" w:rsidR="0057720F" w:rsidRDefault="00D652BC" w:rsidP="00D652BC">
      <w:pPr>
        <w:spacing w:line="288" w:lineRule="auto"/>
      </w:pPr>
      <w:r>
        <w:t>Operacja odczytKluczyReceptUs</w:t>
      </w:r>
      <w:r w:rsidR="00E214FD">
        <w:t>l</w:t>
      </w:r>
      <w:r>
        <w:t xml:space="preserve">ugobiorcy umożliwia </w:t>
      </w:r>
      <w:r w:rsidRPr="00C93E94">
        <w:t>systemowi zewnętrznemu apteki</w:t>
      </w:r>
      <w:r>
        <w:t xml:space="preserve"> wyszuk</w:t>
      </w:r>
      <w:r w:rsidR="00E214FD">
        <w:t>iw</w:t>
      </w:r>
      <w:r>
        <w:t xml:space="preserve">anie i pobranie wszystkich kluczy recept elektronicznych danego Usługobiorcy, których recepty posiadają status: </w:t>
      </w:r>
      <w:r w:rsidR="00D15FD5">
        <w:rPr>
          <w:b/>
        </w:rPr>
        <w:t>WYSTAWIONA</w:t>
      </w:r>
      <w:r>
        <w:t xml:space="preserve">, </w:t>
      </w:r>
      <w:r w:rsidR="00D15FD5" w:rsidRPr="00FD1594">
        <w:rPr>
          <w:b/>
        </w:rPr>
        <w:t>CZ</w:t>
      </w:r>
      <w:r w:rsidR="00D15FD5">
        <w:rPr>
          <w:b/>
        </w:rPr>
        <w:t>ĘŚ</w:t>
      </w:r>
      <w:r w:rsidR="00D15FD5" w:rsidRPr="00FD1594">
        <w:rPr>
          <w:b/>
        </w:rPr>
        <w:t>CIOWO</w:t>
      </w:r>
      <w:r w:rsidR="00D15FD5">
        <w:rPr>
          <w:b/>
        </w:rPr>
        <w:t xml:space="preserve"> </w:t>
      </w:r>
      <w:r w:rsidR="00D15FD5" w:rsidRPr="00FD1594">
        <w:rPr>
          <w:b/>
        </w:rPr>
        <w:t>ZREALIZOWANA</w:t>
      </w:r>
      <w:r w:rsidR="00D15FD5">
        <w:t xml:space="preserve"> </w:t>
      </w:r>
      <w:r w:rsidR="00D15FD5" w:rsidRPr="00D15FD5">
        <w:t>lub</w:t>
      </w:r>
      <w:r w:rsidR="00D15FD5">
        <w:t xml:space="preserve"> </w:t>
      </w:r>
      <w:r w:rsidR="00D15FD5" w:rsidRPr="00D15FD5">
        <w:rPr>
          <w:b/>
        </w:rPr>
        <w:t>ZABLOKOWANA</w:t>
      </w:r>
      <w:r>
        <w:t xml:space="preserve"> (dot. tylko leku recepturowego).</w:t>
      </w:r>
      <w:r w:rsidR="0057720F">
        <w:t xml:space="preserve"> W zakresie </w:t>
      </w:r>
      <w:r w:rsidR="0057720F" w:rsidRPr="00C93E94">
        <w:t>zwracan</w:t>
      </w:r>
      <w:r w:rsidR="0057720F">
        <w:t>ych informacji jest lista zawierająca następujące dane ze znalezionych recept:</w:t>
      </w:r>
    </w:p>
    <w:p w14:paraId="673CFBE3" w14:textId="1ECE7AFD" w:rsidR="0057720F" w:rsidRPr="0057720F" w:rsidRDefault="0057720F" w:rsidP="00F91587">
      <w:pPr>
        <w:pStyle w:val="Akapitzlist"/>
        <w:numPr>
          <w:ilvl w:val="0"/>
          <w:numId w:val="69"/>
        </w:numPr>
        <w:spacing w:line="288" w:lineRule="auto"/>
        <w:rPr>
          <w:lang w:eastAsia="pl-PL"/>
        </w:rPr>
      </w:pPr>
      <w:r w:rsidRPr="00F91587">
        <w:rPr>
          <w:lang w:eastAsia="pl-PL"/>
        </w:rPr>
        <w:t>klucz recepty</w:t>
      </w:r>
    </w:p>
    <w:p w14:paraId="7457863E" w14:textId="77777777" w:rsidR="0057720F" w:rsidRPr="0057720F" w:rsidRDefault="0057720F" w:rsidP="00F91587">
      <w:pPr>
        <w:pStyle w:val="Akapitzlist"/>
        <w:numPr>
          <w:ilvl w:val="0"/>
          <w:numId w:val="69"/>
        </w:numPr>
        <w:spacing w:line="288" w:lineRule="auto"/>
        <w:rPr>
          <w:lang w:eastAsia="pl-PL"/>
        </w:rPr>
      </w:pPr>
      <w:r w:rsidRPr="00F91587">
        <w:rPr>
          <w:lang w:eastAsia="pl-PL"/>
        </w:rPr>
        <w:t>data wystawienia</w:t>
      </w:r>
    </w:p>
    <w:p w14:paraId="32D53E74" w14:textId="77777777" w:rsidR="0057720F" w:rsidRPr="0057720F" w:rsidRDefault="0057720F" w:rsidP="00F91587">
      <w:pPr>
        <w:pStyle w:val="Akapitzlist"/>
        <w:numPr>
          <w:ilvl w:val="0"/>
          <w:numId w:val="69"/>
        </w:numPr>
        <w:spacing w:line="288" w:lineRule="auto"/>
        <w:rPr>
          <w:lang w:eastAsia="pl-PL"/>
        </w:rPr>
      </w:pPr>
      <w:r w:rsidRPr="00F91587">
        <w:rPr>
          <w:lang w:eastAsia="pl-PL"/>
        </w:rPr>
        <w:t>data realizacji od</w:t>
      </w:r>
    </w:p>
    <w:p w14:paraId="5128785C" w14:textId="77777777" w:rsidR="0057720F" w:rsidRPr="0057720F" w:rsidRDefault="0057720F" w:rsidP="00F91587">
      <w:pPr>
        <w:pStyle w:val="Akapitzlist"/>
        <w:numPr>
          <w:ilvl w:val="0"/>
          <w:numId w:val="69"/>
        </w:numPr>
        <w:spacing w:line="288" w:lineRule="auto"/>
        <w:rPr>
          <w:lang w:eastAsia="pl-PL"/>
        </w:rPr>
      </w:pPr>
      <w:r w:rsidRPr="00F91587">
        <w:rPr>
          <w:lang w:eastAsia="pl-PL"/>
        </w:rPr>
        <w:t>pełna nazwa leku</w:t>
      </w:r>
    </w:p>
    <w:p w14:paraId="0871353B" w14:textId="77777777" w:rsidR="0057720F" w:rsidRPr="0057720F" w:rsidRDefault="0057720F" w:rsidP="00F91587">
      <w:pPr>
        <w:pStyle w:val="Akapitzlist"/>
        <w:numPr>
          <w:ilvl w:val="0"/>
          <w:numId w:val="69"/>
        </w:numPr>
        <w:spacing w:line="288" w:lineRule="auto"/>
        <w:rPr>
          <w:lang w:eastAsia="pl-PL"/>
        </w:rPr>
      </w:pPr>
      <w:r w:rsidRPr="00F91587">
        <w:rPr>
          <w:lang w:eastAsia="pl-PL"/>
        </w:rPr>
        <w:t>imię i nazwisko wystawcy</w:t>
      </w:r>
    </w:p>
    <w:p w14:paraId="47E9C3AC" w14:textId="6E04827C" w:rsidR="0057720F" w:rsidRPr="0057720F" w:rsidRDefault="0057720F" w:rsidP="00F91587">
      <w:pPr>
        <w:pStyle w:val="Akapitzlist"/>
        <w:numPr>
          <w:ilvl w:val="0"/>
          <w:numId w:val="69"/>
        </w:numPr>
        <w:spacing w:line="288" w:lineRule="auto"/>
        <w:rPr>
          <w:lang w:eastAsia="pl-PL"/>
        </w:rPr>
      </w:pPr>
      <w:r w:rsidRPr="00F91587">
        <w:rPr>
          <w:lang w:eastAsia="pl-PL"/>
        </w:rPr>
        <w:t>status recepty</w:t>
      </w:r>
    </w:p>
    <w:p w14:paraId="074AE430" w14:textId="6CFF72BF" w:rsidR="00D15FD5" w:rsidRDefault="00D15FD5" w:rsidP="00D652BC">
      <w:pPr>
        <w:spacing w:line="288" w:lineRule="auto"/>
      </w:pPr>
      <w:r>
        <w:t xml:space="preserve">Struktura pliku, jaki powinien zostać wygenerowany przez system apteczny, została opisana w definicja.xsd, który można znaleźć w załączniku nr 2. </w:t>
      </w:r>
    </w:p>
    <w:p w14:paraId="2F74CAA7" w14:textId="2E8F3A1E" w:rsidR="00D652BC" w:rsidRDefault="00D652BC" w:rsidP="00D652BC">
      <w:pPr>
        <w:spacing w:line="288" w:lineRule="auto"/>
      </w:pPr>
      <w:r w:rsidRPr="00C93E94">
        <w:t xml:space="preserve">Ewentualny błąd wykonania operacji zwracany jest jako </w:t>
      </w:r>
      <w:r w:rsidRPr="00C93E94">
        <w:rPr>
          <w:i/>
        </w:rPr>
        <w:t>Fault</w:t>
      </w:r>
      <w:r w:rsidRPr="00C93E94">
        <w:t>, zawierający kod błędu i słowny opis błędu.</w:t>
      </w:r>
    </w:p>
    <w:p w14:paraId="4ACEBED3" w14:textId="210A20FD" w:rsidR="00D652BC" w:rsidRDefault="00D652BC" w:rsidP="00D652BC">
      <w:pPr>
        <w:spacing w:line="288" w:lineRule="auto"/>
      </w:pPr>
      <w:r>
        <w:t xml:space="preserve">W przypadku przekazania w żądaniu dokumentu niezgodnego ze schemą, usługa zwraca </w:t>
      </w:r>
      <w:r w:rsidRPr="00D652BC">
        <w:t>NieprawidlowyFormatDokumentu</w:t>
      </w:r>
      <w:r>
        <w:t>.</w:t>
      </w:r>
    </w:p>
    <w:p w14:paraId="787B88E7" w14:textId="307AAB04" w:rsidR="00D652BC" w:rsidRDefault="00457CD5">
      <w:pPr>
        <w:spacing w:line="288" w:lineRule="auto"/>
        <w:rPr>
          <w:color w:val="0F0F0F"/>
        </w:rPr>
      </w:pPr>
      <w:r>
        <w:t xml:space="preserve">W przypadku, gdy w żądaniu zawarto dokument podpisany elektronicznie i w węźle </w:t>
      </w:r>
      <w:r w:rsidRPr="00457CD5">
        <w:t>&lt;DataZlozeniaPodpisu&gt;</w:t>
      </w:r>
      <w:r>
        <w:t xml:space="preserve"> umieszczono datę i czas przekraczający</w:t>
      </w:r>
      <w:r w:rsidRPr="00457CD5">
        <w:t xml:space="preserve"> maksymaln</w:t>
      </w:r>
      <w:r>
        <w:t>ą tolerancję</w:t>
      </w:r>
      <w:r w:rsidRPr="00457CD5">
        <w:t xml:space="preserve"> czas</w:t>
      </w:r>
      <w:r>
        <w:t>u (domyślnie 3 minuty)</w:t>
      </w:r>
      <w:r w:rsidRPr="00457CD5">
        <w:t xml:space="preserve"> przesłania do Systemu P1 dokumentu</w:t>
      </w:r>
      <w:r>
        <w:t>,</w:t>
      </w:r>
      <w:r w:rsidR="00D652BC">
        <w:t xml:space="preserve"> usługa zwraca</w:t>
      </w:r>
      <w:r w:rsidR="00D652BC">
        <w:rPr>
          <w:color w:val="0F0F0F"/>
        </w:rPr>
        <w:t xml:space="preserve"> błąd </w:t>
      </w:r>
      <w:r w:rsidR="00D652BC" w:rsidRPr="00D652BC">
        <w:rPr>
          <w:color w:val="0F0F0F"/>
        </w:rPr>
        <w:t>NieprawidlowaWartoscParametruOperacji</w:t>
      </w:r>
      <w:r w:rsidR="00D652BC">
        <w:rPr>
          <w:color w:val="0F0F0F"/>
        </w:rPr>
        <w:t>.</w:t>
      </w:r>
      <w:r>
        <w:rPr>
          <w:color w:val="0F0F0F"/>
        </w:rPr>
        <w:t xml:space="preserve"> Oznacza to, że różnica w czasie systemu aptecznego i systemu P1 jest większa niż 3 minuty – należy zsynchronizować czas systemu aptecznego.</w:t>
      </w:r>
    </w:p>
    <w:p w14:paraId="1D5B18AF" w14:textId="7AE01BE8" w:rsidR="00D652BC" w:rsidRDefault="00D652BC" w:rsidP="00D652BC">
      <w:pPr>
        <w:spacing w:line="288" w:lineRule="auto"/>
      </w:pPr>
      <w:r>
        <w:t>W przypadku sytuacji wyjątkowej, gdy wystąpi błąd wewnętrzny usługa zwraca błąd BladWewnętrzny.</w:t>
      </w:r>
    </w:p>
    <w:p w14:paraId="353105FB" w14:textId="77777777" w:rsidR="002F376E" w:rsidRDefault="002F376E" w:rsidP="00642736">
      <w:pPr>
        <w:pStyle w:val="Nagwek3"/>
      </w:pPr>
      <w:bookmarkStart w:id="516" w:name="_Toc49411647"/>
      <w:bookmarkStart w:id="517" w:name="_Ref50021028"/>
      <w:bookmarkStart w:id="518" w:name="_Toc66051230"/>
      <w:r>
        <w:lastRenderedPageBreak/>
        <w:t>Operacja rozszerzoneWyszukiwanieReceptUslugobiorcy</w:t>
      </w:r>
      <w:bookmarkEnd w:id="516"/>
      <w:bookmarkEnd w:id="517"/>
      <w:bookmarkEnd w:id="518"/>
    </w:p>
    <w:p w14:paraId="34BF495F" w14:textId="77777777" w:rsidR="002F376E" w:rsidRDefault="002F376E" w:rsidP="002F376E">
      <w:pPr>
        <w:spacing w:line="288" w:lineRule="auto"/>
      </w:pPr>
      <w:r w:rsidRPr="00892AC6">
        <w:t xml:space="preserve">Operacja </w:t>
      </w:r>
      <w:r w:rsidRPr="00C82F25">
        <w:rPr>
          <w:i/>
        </w:rPr>
        <w:t>rozszerzone</w:t>
      </w:r>
      <w:r>
        <w:rPr>
          <w:i/>
        </w:rPr>
        <w:t>W</w:t>
      </w:r>
      <w:r w:rsidRPr="00C82F25">
        <w:rPr>
          <w:i/>
        </w:rPr>
        <w:t>yszukiwanie</w:t>
      </w:r>
      <w:r>
        <w:rPr>
          <w:i/>
        </w:rPr>
        <w:t>R</w:t>
      </w:r>
      <w:r w:rsidRPr="00C82F25">
        <w:rPr>
          <w:i/>
        </w:rPr>
        <w:t>ecept</w:t>
      </w:r>
      <w:r>
        <w:rPr>
          <w:i/>
        </w:rPr>
        <w:t>U</w:t>
      </w:r>
      <w:r w:rsidRPr="00C82F25">
        <w:rPr>
          <w:i/>
        </w:rPr>
        <w:t>slugobiorcy</w:t>
      </w:r>
      <w:r w:rsidRPr="00892AC6">
        <w:t xml:space="preserve"> umożliwia uzyskanie </w:t>
      </w:r>
      <w:r>
        <w:t xml:space="preserve">pełnych informacji dot. </w:t>
      </w:r>
      <w:r w:rsidRPr="00892AC6">
        <w:t xml:space="preserve">listy recept </w:t>
      </w:r>
      <w:r>
        <w:t xml:space="preserve">oraz dokumentów realizacji wystawionych dla </w:t>
      </w:r>
      <w:r w:rsidRPr="00892AC6">
        <w:t>danego Usługobiorcy na podstawie zadanych parametrów wyszukiwania</w:t>
      </w:r>
      <w:r>
        <w:t xml:space="preserve">. </w:t>
      </w:r>
    </w:p>
    <w:p w14:paraId="296E9D86" w14:textId="77777777" w:rsidR="002F376E" w:rsidRDefault="002F376E" w:rsidP="002F376E">
      <w:pPr>
        <w:spacing w:line="288" w:lineRule="auto"/>
      </w:pPr>
      <w:r>
        <w:t xml:space="preserve">Udostępnienie operacji ma na celu m.in. spełnienie wymagania określonego w art. 43a, punkt 1b, </w:t>
      </w:r>
      <w:r w:rsidRPr="00425B83">
        <w:rPr>
          <w:i/>
        </w:rPr>
        <w:t>Ustawy z dnia 27 sierpnia 2004 r. o świadczeniach opieki zdrowotnej finansowanych ze środków publicznych</w:t>
      </w:r>
      <w:r>
        <w:t>.</w:t>
      </w:r>
    </w:p>
    <w:p w14:paraId="139DF99F" w14:textId="77777777" w:rsidR="002F376E" w:rsidRDefault="002F376E" w:rsidP="002F376E">
      <w:pPr>
        <w:spacing w:line="288" w:lineRule="auto"/>
      </w:pPr>
      <w:r>
        <w:t>Operacja umożliwia wyszukiwanie danych po następujących parametrach:</w:t>
      </w:r>
    </w:p>
    <w:p w14:paraId="2E7DF75E" w14:textId="0810EE3C" w:rsidR="002F376E" w:rsidRPr="00F91587" w:rsidRDefault="002F376E" w:rsidP="00F91587">
      <w:pPr>
        <w:pStyle w:val="Akapitzlist"/>
        <w:numPr>
          <w:ilvl w:val="0"/>
          <w:numId w:val="69"/>
        </w:numPr>
        <w:spacing w:line="288" w:lineRule="auto"/>
        <w:rPr>
          <w:lang w:eastAsia="pl-PL"/>
        </w:rPr>
      </w:pPr>
      <w:r w:rsidRPr="00F91587">
        <w:rPr>
          <w:lang w:eastAsia="pl-PL"/>
        </w:rPr>
        <w:t>identyfikator Usługobiorcy – parametr obligatoryjny, umożliwiający zidentyfikowanie Usługobiorcy w systemie P1</w:t>
      </w:r>
      <w:r w:rsidR="00670600">
        <w:rPr>
          <w:lang w:eastAsia="pl-PL"/>
        </w:rPr>
        <w:t>,</w:t>
      </w:r>
    </w:p>
    <w:p w14:paraId="3187AA3D" w14:textId="36B89B7F" w:rsidR="002F376E" w:rsidRPr="00F91587" w:rsidRDefault="002F376E" w:rsidP="00F91587">
      <w:pPr>
        <w:pStyle w:val="Akapitzlist"/>
        <w:numPr>
          <w:ilvl w:val="0"/>
          <w:numId w:val="69"/>
        </w:numPr>
        <w:spacing w:line="288" w:lineRule="auto"/>
        <w:rPr>
          <w:lang w:eastAsia="pl-PL"/>
        </w:rPr>
      </w:pPr>
      <w:r w:rsidRPr="00F91587">
        <w:rPr>
          <w:lang w:eastAsia="pl-PL"/>
        </w:rPr>
        <w:t>zakres dat wystawienia recepty – parametry opcjonalne pozwalające zawęzić zakres zwracanych danych do podanego okresu</w:t>
      </w:r>
      <w:r w:rsidR="00670600">
        <w:rPr>
          <w:lang w:eastAsia="pl-PL"/>
        </w:rPr>
        <w:t>,</w:t>
      </w:r>
    </w:p>
    <w:p w14:paraId="3C9ABEE0" w14:textId="0C903B82" w:rsidR="002F376E" w:rsidRPr="00F91587" w:rsidRDefault="002F376E" w:rsidP="00F91587">
      <w:pPr>
        <w:pStyle w:val="Akapitzlist"/>
        <w:numPr>
          <w:ilvl w:val="0"/>
          <w:numId w:val="69"/>
        </w:numPr>
        <w:spacing w:line="288" w:lineRule="auto"/>
        <w:rPr>
          <w:lang w:eastAsia="pl-PL"/>
        </w:rPr>
      </w:pPr>
      <w:r w:rsidRPr="00F91587">
        <w:rPr>
          <w:lang w:eastAsia="pl-PL"/>
        </w:rPr>
        <w:t>nazwa leku – parametr opcjonalny umożliwiający zwrócenie tylko tych recept i dokumentów realizacji, które spełniają kryteria wyszukiwania dot. nazwy leku</w:t>
      </w:r>
      <w:r w:rsidR="00670600">
        <w:rPr>
          <w:lang w:eastAsia="pl-PL"/>
        </w:rPr>
        <w:t>,</w:t>
      </w:r>
    </w:p>
    <w:p w14:paraId="1799739D" w14:textId="20566049" w:rsidR="002F376E" w:rsidRPr="00F91587" w:rsidRDefault="002F376E" w:rsidP="00F91587">
      <w:pPr>
        <w:pStyle w:val="Akapitzlist"/>
        <w:numPr>
          <w:ilvl w:val="0"/>
          <w:numId w:val="69"/>
        </w:numPr>
        <w:spacing w:line="288" w:lineRule="auto"/>
        <w:rPr>
          <w:lang w:eastAsia="pl-PL"/>
        </w:rPr>
      </w:pPr>
      <w:r w:rsidRPr="00F91587">
        <w:rPr>
          <w:lang w:eastAsia="pl-PL"/>
        </w:rPr>
        <w:t>numer recepty – parametr opcjonalny, którego użycie pozwala zwrócić szczegółowe informacje dot. konkretnej recepty oraz powiązanych z nią dokumentów realizacji recepty (jeśli występują)</w:t>
      </w:r>
      <w:r w:rsidR="00670600">
        <w:rPr>
          <w:lang w:eastAsia="pl-PL"/>
        </w:rPr>
        <w:t>,</w:t>
      </w:r>
    </w:p>
    <w:p w14:paraId="74F51883" w14:textId="1FC96BC4" w:rsidR="002F376E" w:rsidRDefault="002F376E" w:rsidP="00F91587">
      <w:pPr>
        <w:pStyle w:val="Akapitzlist"/>
        <w:numPr>
          <w:ilvl w:val="0"/>
          <w:numId w:val="69"/>
        </w:numPr>
        <w:spacing w:line="288" w:lineRule="auto"/>
        <w:rPr>
          <w:lang w:eastAsia="pl-PL"/>
        </w:rPr>
      </w:pPr>
      <w:r w:rsidRPr="00F91587">
        <w:rPr>
          <w:lang w:eastAsia="pl-PL"/>
        </w:rPr>
        <w:t>status recepty – parametr opcjonalny, zawężający zwracane wyniki tylko do recept posiadających jeden, określony status (WYSTAWIONA, ZREALIZOWANA, CZESCIOWO_ZREALIZOWANA, ANULOWANA lub WYCOFANA)</w:t>
      </w:r>
      <w:r w:rsidR="00670600">
        <w:rPr>
          <w:lang w:eastAsia="pl-PL"/>
        </w:rPr>
        <w:t>.</w:t>
      </w:r>
    </w:p>
    <w:p w14:paraId="3B912118" w14:textId="170F785C" w:rsidR="00A91D49" w:rsidRDefault="00A91D49" w:rsidP="00F91587">
      <w:pPr>
        <w:pStyle w:val="Akapitzlist"/>
        <w:numPr>
          <w:ilvl w:val="0"/>
          <w:numId w:val="69"/>
        </w:numPr>
        <w:spacing w:line="288" w:lineRule="auto"/>
        <w:rPr>
          <w:lang w:eastAsia="pl-PL"/>
        </w:rPr>
      </w:pPr>
      <w:r>
        <w:rPr>
          <w:lang w:eastAsia="pl-PL"/>
        </w:rPr>
        <w:t xml:space="preserve">parametry stronicowania – </w:t>
      </w:r>
      <w:r w:rsidR="00433992">
        <w:rPr>
          <w:lang w:eastAsia="pl-PL"/>
        </w:rPr>
        <w:t>zestaw atrybutów umożliwiający sterowanie liczbą zwracanych przez operację rekordów. Parametr opcjonalny, jednak należy pamiętać, że w celu wykorzystania st</w:t>
      </w:r>
      <w:r w:rsidR="006E7942">
        <w:rPr>
          <w:lang w:eastAsia="pl-PL"/>
        </w:rPr>
        <w:t>ronicowania niezbędne jest podanie</w:t>
      </w:r>
      <w:r w:rsidR="00433992">
        <w:rPr>
          <w:lang w:eastAsia="pl-PL"/>
        </w:rPr>
        <w:t xml:space="preserve"> wszystkich atrybutów</w:t>
      </w:r>
      <w:r w:rsidR="006E7942">
        <w:rPr>
          <w:lang w:eastAsia="pl-PL"/>
        </w:rPr>
        <w:t xml:space="preserve"> zestawu, czyli</w:t>
      </w:r>
      <w:r w:rsidR="00433992">
        <w:rPr>
          <w:lang w:eastAsia="pl-PL"/>
        </w:rPr>
        <w:t>:</w:t>
      </w:r>
    </w:p>
    <w:p w14:paraId="03F2CAE9" w14:textId="52C69622" w:rsidR="00433992" w:rsidRDefault="00433992" w:rsidP="00433992">
      <w:pPr>
        <w:pStyle w:val="Akapitzlist"/>
        <w:numPr>
          <w:ilvl w:val="1"/>
          <w:numId w:val="69"/>
        </w:numPr>
        <w:spacing w:line="288" w:lineRule="auto"/>
        <w:rPr>
          <w:lang w:eastAsia="pl-PL"/>
        </w:rPr>
      </w:pPr>
      <w:r>
        <w:rPr>
          <w:lang w:eastAsia="pl-PL"/>
        </w:rPr>
        <w:t>r</w:t>
      </w:r>
      <w:r w:rsidRPr="00433992">
        <w:rPr>
          <w:lang w:eastAsia="pl-PL"/>
        </w:rPr>
        <w:t>ozmiar</w:t>
      </w:r>
      <w:r>
        <w:rPr>
          <w:lang w:eastAsia="pl-PL"/>
        </w:rPr>
        <w:t>S</w:t>
      </w:r>
      <w:r w:rsidRPr="00433992">
        <w:rPr>
          <w:lang w:eastAsia="pl-PL"/>
        </w:rPr>
        <w:t>trony</w:t>
      </w:r>
      <w:r>
        <w:rPr>
          <w:lang w:eastAsia="pl-PL"/>
        </w:rPr>
        <w:t xml:space="preserve"> – atrybut określa </w:t>
      </w:r>
      <w:r w:rsidR="006E7942">
        <w:rPr>
          <w:lang w:eastAsia="pl-PL"/>
        </w:rPr>
        <w:t>liczbę rekordów dla pełnej porcji zwracanych danych</w:t>
      </w:r>
      <w:r w:rsidR="00600B77">
        <w:rPr>
          <w:lang w:eastAsia="pl-PL"/>
        </w:rPr>
        <w:t>,</w:t>
      </w:r>
    </w:p>
    <w:p w14:paraId="3CA99708" w14:textId="5ECCC5A7" w:rsidR="00433992" w:rsidRDefault="00433992" w:rsidP="00433992">
      <w:pPr>
        <w:pStyle w:val="Akapitzlist"/>
        <w:numPr>
          <w:ilvl w:val="1"/>
          <w:numId w:val="69"/>
        </w:numPr>
        <w:spacing w:line="288" w:lineRule="auto"/>
        <w:rPr>
          <w:lang w:eastAsia="pl-PL"/>
        </w:rPr>
      </w:pPr>
      <w:r w:rsidRPr="00433992">
        <w:rPr>
          <w:lang w:eastAsia="pl-PL"/>
        </w:rPr>
        <w:t>numer</w:t>
      </w:r>
      <w:r>
        <w:rPr>
          <w:lang w:eastAsia="pl-PL"/>
        </w:rPr>
        <w:t>S</w:t>
      </w:r>
      <w:r w:rsidRPr="00433992">
        <w:rPr>
          <w:lang w:eastAsia="pl-PL"/>
        </w:rPr>
        <w:t>trony</w:t>
      </w:r>
      <w:r w:rsidR="006E7942">
        <w:rPr>
          <w:lang w:eastAsia="pl-PL"/>
        </w:rPr>
        <w:t xml:space="preserve"> – atrybut określa numer pobranej strony. Wartość początko</w:t>
      </w:r>
      <w:r w:rsidR="00600B77">
        <w:rPr>
          <w:lang w:eastAsia="pl-PL"/>
        </w:rPr>
        <w:t>wa to 0 (zero),</w:t>
      </w:r>
    </w:p>
    <w:p w14:paraId="4C52C995" w14:textId="0EE88637" w:rsidR="00433992" w:rsidRDefault="00433992" w:rsidP="00433992">
      <w:pPr>
        <w:pStyle w:val="Akapitzlist"/>
        <w:numPr>
          <w:ilvl w:val="1"/>
          <w:numId w:val="69"/>
        </w:numPr>
        <w:spacing w:line="288" w:lineRule="auto"/>
        <w:rPr>
          <w:lang w:eastAsia="pl-PL"/>
        </w:rPr>
      </w:pPr>
      <w:r w:rsidRPr="00433992">
        <w:rPr>
          <w:lang w:eastAsia="pl-PL"/>
        </w:rPr>
        <w:t>kierunekSortowania</w:t>
      </w:r>
      <w:r>
        <w:rPr>
          <w:lang w:eastAsia="pl-PL"/>
        </w:rPr>
        <w:t xml:space="preserve"> – </w:t>
      </w:r>
      <w:r w:rsidR="006E7942">
        <w:rPr>
          <w:lang w:eastAsia="pl-PL"/>
        </w:rPr>
        <w:t xml:space="preserve">atrybut </w:t>
      </w:r>
      <w:r>
        <w:rPr>
          <w:lang w:eastAsia="pl-PL"/>
        </w:rPr>
        <w:t>określa czy zwracane dane sortowane po dacie wystawienia recepty mają być zwracane w ko</w:t>
      </w:r>
      <w:r w:rsidR="00600B77">
        <w:rPr>
          <w:lang w:eastAsia="pl-PL"/>
        </w:rPr>
        <w:t>lejności rosnącej czy malejącej,</w:t>
      </w:r>
    </w:p>
    <w:p w14:paraId="5DD71625" w14:textId="072CD9E2" w:rsidR="00433992" w:rsidRPr="00F91587" w:rsidRDefault="00433992" w:rsidP="00433992">
      <w:pPr>
        <w:pStyle w:val="Akapitzlist"/>
        <w:numPr>
          <w:ilvl w:val="1"/>
          <w:numId w:val="69"/>
        </w:numPr>
        <w:spacing w:line="288" w:lineRule="auto"/>
        <w:rPr>
          <w:lang w:eastAsia="pl-PL"/>
        </w:rPr>
      </w:pPr>
      <w:r w:rsidRPr="00433992">
        <w:rPr>
          <w:lang w:eastAsia="pl-PL"/>
        </w:rPr>
        <w:t>czyPodacLiczbeRek</w:t>
      </w:r>
      <w:r w:rsidR="006E7942">
        <w:rPr>
          <w:lang w:eastAsia="pl-PL"/>
        </w:rPr>
        <w:t xml:space="preserve"> – atrybut określa czy system ma dodatkowo zliczyć i zwrócić informację o liczbie wszystkich rekordów dotyczących recept spełniających kryteria wyszukiwania.</w:t>
      </w:r>
    </w:p>
    <w:p w14:paraId="79BA488E" w14:textId="77777777" w:rsidR="002F376E" w:rsidRDefault="002F376E" w:rsidP="002F376E">
      <w:pPr>
        <w:spacing w:line="288" w:lineRule="auto"/>
      </w:pPr>
      <w:r>
        <w:t>Operacja zwraca następujące dane dotyczące recept:</w:t>
      </w:r>
    </w:p>
    <w:p w14:paraId="7A7E703C" w14:textId="77777777" w:rsidR="002F376E" w:rsidRPr="00425B83" w:rsidRDefault="002F376E" w:rsidP="002F376E">
      <w:pPr>
        <w:pStyle w:val="Akapitzlist"/>
        <w:numPr>
          <w:ilvl w:val="0"/>
          <w:numId w:val="69"/>
        </w:numPr>
        <w:spacing w:line="288" w:lineRule="auto"/>
        <w:rPr>
          <w:lang w:eastAsia="pl-PL"/>
        </w:rPr>
      </w:pPr>
      <w:r w:rsidRPr="00425B83">
        <w:rPr>
          <w:lang w:eastAsia="pl-PL"/>
        </w:rPr>
        <w:t>data wystawienia dokumentu recepty,</w:t>
      </w:r>
    </w:p>
    <w:p w14:paraId="3A35515D" w14:textId="77777777" w:rsidR="00F35AC6" w:rsidRPr="00425B83" w:rsidRDefault="00F35AC6" w:rsidP="00F35AC6">
      <w:pPr>
        <w:pStyle w:val="Akapitzlist"/>
        <w:numPr>
          <w:ilvl w:val="0"/>
          <w:numId w:val="69"/>
        </w:numPr>
        <w:spacing w:line="288" w:lineRule="auto"/>
        <w:rPr>
          <w:lang w:eastAsia="pl-PL"/>
        </w:rPr>
      </w:pPr>
      <w:r w:rsidRPr="56068526">
        <w:rPr>
          <w:lang w:eastAsia="pl-PL"/>
        </w:rPr>
        <w:lastRenderedPageBreak/>
        <w:t>data wystawienia dokumentu recepty elektronicznej. Dla recept papierowych zawsze zwracana jest wartość „1900-01-01 00:00:00,</w:t>
      </w:r>
    </w:p>
    <w:p w14:paraId="2A7F22FF" w14:textId="77777777" w:rsidR="00F35AC6" w:rsidRPr="00425B83" w:rsidRDefault="00F35AC6" w:rsidP="00F35AC6">
      <w:pPr>
        <w:pStyle w:val="Akapitzlist"/>
        <w:numPr>
          <w:ilvl w:val="0"/>
          <w:numId w:val="69"/>
        </w:numPr>
        <w:spacing w:line="288" w:lineRule="auto"/>
        <w:rPr>
          <w:lang w:eastAsia="pl-PL"/>
        </w:rPr>
      </w:pPr>
      <w:r w:rsidRPr="56068526">
        <w:rPr>
          <w:lang w:eastAsia="pl-PL"/>
        </w:rPr>
        <w:t>data realizacji od (jeżeli została wskazana w recepcie elektronicznej ,</w:t>
      </w:r>
    </w:p>
    <w:p w14:paraId="6A6E4BAE" w14:textId="77777777" w:rsidR="00F35AC6" w:rsidRPr="00425B83" w:rsidRDefault="00F35AC6" w:rsidP="00F35AC6">
      <w:pPr>
        <w:pStyle w:val="Akapitzlist"/>
        <w:numPr>
          <w:ilvl w:val="0"/>
          <w:numId w:val="69"/>
        </w:numPr>
        <w:spacing w:line="288" w:lineRule="auto"/>
        <w:rPr>
          <w:lang w:eastAsia="pl-PL"/>
        </w:rPr>
      </w:pPr>
      <w:r w:rsidRPr="56068526">
        <w:rPr>
          <w:lang w:eastAsia="pl-PL"/>
        </w:rPr>
        <w:t>data realizacji recepty (data pierwszego wydania leku) – wypełniona tylko wtedy, gdy został wystawiony dokument realizacji recepty. Dla recept papierowych jest w tym miejscu zwracana data z dokumentu realizacji,</w:t>
      </w:r>
    </w:p>
    <w:p w14:paraId="245A3126" w14:textId="77777777" w:rsidR="00F35AC6" w:rsidRPr="00425B83" w:rsidRDefault="00F35AC6" w:rsidP="00F35AC6">
      <w:pPr>
        <w:pStyle w:val="Akapitzlist"/>
        <w:numPr>
          <w:ilvl w:val="0"/>
          <w:numId w:val="69"/>
        </w:numPr>
        <w:spacing w:line="288" w:lineRule="auto"/>
        <w:rPr>
          <w:lang w:eastAsia="pl-PL"/>
        </w:rPr>
      </w:pPr>
      <w:r w:rsidRPr="56068526">
        <w:rPr>
          <w:lang w:eastAsia="pl-PL"/>
        </w:rPr>
        <w:t>data realizacji do (dot. recept elektronicznych z terminem ważności 365 dni),</w:t>
      </w:r>
    </w:p>
    <w:p w14:paraId="331C379A" w14:textId="77777777" w:rsidR="00F35AC6" w:rsidRPr="00425B83" w:rsidRDefault="00F35AC6" w:rsidP="00F35AC6">
      <w:pPr>
        <w:pStyle w:val="Akapitzlist"/>
        <w:numPr>
          <w:ilvl w:val="0"/>
          <w:numId w:val="69"/>
        </w:numPr>
        <w:spacing w:line="288" w:lineRule="auto"/>
        <w:rPr>
          <w:lang w:eastAsia="pl-PL"/>
        </w:rPr>
      </w:pPr>
      <w:r w:rsidRPr="56068526">
        <w:rPr>
          <w:lang w:eastAsia="pl-PL"/>
        </w:rPr>
        <w:t>status recepty,</w:t>
      </w:r>
    </w:p>
    <w:p w14:paraId="5C8DDCA5" w14:textId="77777777" w:rsidR="00F35AC6" w:rsidRDefault="00F35AC6" w:rsidP="00F35AC6">
      <w:pPr>
        <w:pStyle w:val="Akapitzlist"/>
        <w:numPr>
          <w:ilvl w:val="0"/>
          <w:numId w:val="69"/>
        </w:numPr>
        <w:spacing w:line="288" w:lineRule="auto"/>
        <w:rPr>
          <w:lang w:eastAsia="pl-PL"/>
        </w:rPr>
      </w:pPr>
      <w:r w:rsidRPr="56068526">
        <w:rPr>
          <w:lang w:eastAsia="pl-PL"/>
        </w:rPr>
        <w:t>klucz recepty,</w:t>
      </w:r>
    </w:p>
    <w:p w14:paraId="49568DA4" w14:textId="77777777" w:rsidR="00F35AC6" w:rsidRDefault="00F35AC6" w:rsidP="00F35AC6">
      <w:pPr>
        <w:pStyle w:val="Akapitzlist"/>
        <w:numPr>
          <w:ilvl w:val="0"/>
          <w:numId w:val="69"/>
        </w:numPr>
        <w:spacing w:line="288" w:lineRule="auto"/>
        <w:rPr>
          <w:lang w:eastAsia="pl-PL"/>
        </w:rPr>
      </w:pPr>
      <w:r w:rsidRPr="56068526">
        <w:rPr>
          <w:lang w:eastAsia="pl-PL"/>
        </w:rPr>
        <w:t xml:space="preserve">numer recepty elektronicznej – w formacie OID. Dla recept papierowych zwracany jest numer recepty zapisany na recepcie papierowej (jako Extension), natomiast Root zawsze jest zwracany jako </w:t>
      </w:r>
      <w:r>
        <w:t>"</w:t>
      </w:r>
      <w:r w:rsidRPr="56068526">
        <w:rPr>
          <w:color w:val="1D1C1D"/>
        </w:rPr>
        <w:t>2.16.840.1.113883.3.4424.8.10.2</w:t>
      </w:r>
      <w:r>
        <w:t>"</w:t>
      </w:r>
      <w:r w:rsidRPr="56068526">
        <w:rPr>
          <w:lang w:eastAsia="pl-PL"/>
        </w:rPr>
        <w:t>,</w:t>
      </w:r>
    </w:p>
    <w:p w14:paraId="5B1B0C1E" w14:textId="12184D4E" w:rsidR="00B660D7" w:rsidRPr="00425B83" w:rsidRDefault="00B660D7" w:rsidP="56068526">
      <w:pPr>
        <w:pStyle w:val="Akapitzlist"/>
        <w:numPr>
          <w:ilvl w:val="0"/>
          <w:numId w:val="69"/>
        </w:numPr>
        <w:spacing w:line="288" w:lineRule="auto"/>
        <w:rPr>
          <w:rFonts w:eastAsia="Calibri" w:cs="Calibri"/>
          <w:szCs w:val="22"/>
          <w:lang w:eastAsia="pl-PL"/>
        </w:rPr>
      </w:pPr>
      <w:r w:rsidRPr="56068526">
        <w:rPr>
          <w:lang w:eastAsia="pl-PL"/>
        </w:rPr>
        <w:t>przyczyna zablokowania recepty (dot. recept na lek recepturowy),</w:t>
      </w:r>
    </w:p>
    <w:p w14:paraId="20208406" w14:textId="7B34AE79" w:rsidR="002F376E" w:rsidRPr="00425B83" w:rsidRDefault="002F376E" w:rsidP="002F376E">
      <w:pPr>
        <w:pStyle w:val="Akapitzlist"/>
        <w:numPr>
          <w:ilvl w:val="0"/>
          <w:numId w:val="69"/>
        </w:numPr>
        <w:spacing w:line="288" w:lineRule="auto"/>
        <w:rPr>
          <w:lang w:eastAsia="pl-PL"/>
        </w:rPr>
      </w:pPr>
      <w:r w:rsidRPr="00425B83">
        <w:rPr>
          <w:lang w:eastAsia="pl-PL"/>
        </w:rPr>
        <w:t xml:space="preserve">status możliwości realizacji recepty – zwraca wartość </w:t>
      </w:r>
      <w:r w:rsidRPr="00425B83">
        <w:rPr>
          <w:i/>
          <w:lang w:eastAsia="pl-PL"/>
        </w:rPr>
        <w:t>TRUE</w:t>
      </w:r>
      <w:r w:rsidRPr="00425B83">
        <w:rPr>
          <w:lang w:eastAsia="pl-PL"/>
        </w:rPr>
        <w:t xml:space="preserve"> w przypadku</w:t>
      </w:r>
      <w:r w:rsidR="00210446">
        <w:rPr>
          <w:lang w:eastAsia="pl-PL"/>
        </w:rPr>
        <w:t>,</w:t>
      </w:r>
      <w:r w:rsidRPr="00425B83">
        <w:rPr>
          <w:lang w:eastAsia="pl-PL"/>
        </w:rPr>
        <w:t xml:space="preserve"> gdy recepta może zostać zrealizowana</w:t>
      </w:r>
      <w:r w:rsidR="00B660D7">
        <w:rPr>
          <w:lang w:eastAsia="pl-PL"/>
        </w:rPr>
        <w:t>,</w:t>
      </w:r>
      <w:r w:rsidR="00210446">
        <w:rPr>
          <w:lang w:eastAsia="pl-PL"/>
        </w:rPr>
        <w:t xml:space="preserve"> a </w:t>
      </w:r>
      <w:r w:rsidR="00210446" w:rsidRPr="00F91587">
        <w:rPr>
          <w:i/>
          <w:lang w:eastAsia="pl-PL"/>
        </w:rPr>
        <w:t>FALSE</w:t>
      </w:r>
      <w:r w:rsidR="00210446">
        <w:rPr>
          <w:lang w:eastAsia="pl-PL"/>
        </w:rPr>
        <w:t xml:space="preserve"> w każdym innym przypadku.</w:t>
      </w:r>
    </w:p>
    <w:p w14:paraId="1A75AE2D" w14:textId="77777777" w:rsidR="002F376E" w:rsidRPr="00425B83" w:rsidRDefault="002F376E" w:rsidP="002F376E">
      <w:pPr>
        <w:pStyle w:val="Akapitzlist"/>
        <w:numPr>
          <w:ilvl w:val="0"/>
          <w:numId w:val="69"/>
        </w:numPr>
        <w:spacing w:line="288" w:lineRule="auto"/>
        <w:rPr>
          <w:lang w:eastAsia="pl-PL"/>
        </w:rPr>
      </w:pPr>
      <w:r w:rsidRPr="00425B83">
        <w:rPr>
          <w:lang w:eastAsia="pl-PL"/>
        </w:rPr>
        <w:t>nazwa leku,</w:t>
      </w:r>
    </w:p>
    <w:p w14:paraId="2FA7BF94" w14:textId="77777777" w:rsidR="002F376E" w:rsidRPr="00425B83" w:rsidRDefault="002F376E" w:rsidP="002F376E">
      <w:pPr>
        <w:pStyle w:val="Akapitzlist"/>
        <w:numPr>
          <w:ilvl w:val="0"/>
          <w:numId w:val="69"/>
        </w:numPr>
        <w:spacing w:line="288" w:lineRule="auto"/>
        <w:rPr>
          <w:lang w:eastAsia="pl-PL"/>
        </w:rPr>
      </w:pPr>
      <w:r w:rsidRPr="00425B83">
        <w:rPr>
          <w:lang w:eastAsia="pl-PL"/>
        </w:rPr>
        <w:t>rodzaj leku (z dokumentu recepty),</w:t>
      </w:r>
    </w:p>
    <w:p w14:paraId="516D5254" w14:textId="77777777" w:rsidR="002F376E" w:rsidRPr="00425B83" w:rsidRDefault="002F376E" w:rsidP="002F376E">
      <w:pPr>
        <w:pStyle w:val="Akapitzlist"/>
        <w:numPr>
          <w:ilvl w:val="0"/>
          <w:numId w:val="69"/>
        </w:numPr>
        <w:spacing w:line="288" w:lineRule="auto"/>
        <w:rPr>
          <w:lang w:eastAsia="pl-PL"/>
        </w:rPr>
      </w:pPr>
      <w:r w:rsidRPr="00425B83">
        <w:rPr>
          <w:lang w:eastAsia="pl-PL"/>
        </w:rPr>
        <w:t>identyfikator opakowania leku z rejestru leków P1 (EAN/GTIN),</w:t>
      </w:r>
    </w:p>
    <w:p w14:paraId="69FC37E1" w14:textId="77777777" w:rsidR="002F376E" w:rsidRPr="00425B83" w:rsidRDefault="002F376E" w:rsidP="002F376E">
      <w:pPr>
        <w:pStyle w:val="Akapitzlist"/>
        <w:numPr>
          <w:ilvl w:val="0"/>
          <w:numId w:val="69"/>
        </w:numPr>
        <w:spacing w:line="288" w:lineRule="auto"/>
        <w:rPr>
          <w:lang w:eastAsia="pl-PL"/>
        </w:rPr>
      </w:pPr>
      <w:r w:rsidRPr="00425B83">
        <w:rPr>
          <w:lang w:eastAsia="pl-PL"/>
        </w:rPr>
        <w:t>ilość leku (ilość opakowań),</w:t>
      </w:r>
    </w:p>
    <w:p w14:paraId="0BF8AB00" w14:textId="77777777" w:rsidR="002F376E" w:rsidRPr="00425B83" w:rsidRDefault="002F376E" w:rsidP="002F376E">
      <w:pPr>
        <w:pStyle w:val="Akapitzlist"/>
        <w:numPr>
          <w:ilvl w:val="0"/>
          <w:numId w:val="69"/>
        </w:numPr>
        <w:spacing w:line="288" w:lineRule="auto"/>
        <w:rPr>
          <w:lang w:eastAsia="pl-PL"/>
        </w:rPr>
      </w:pPr>
      <w:r w:rsidRPr="00425B83">
        <w:rPr>
          <w:lang w:eastAsia="pl-PL"/>
        </w:rPr>
        <w:t>wielkość opakowania,</w:t>
      </w:r>
    </w:p>
    <w:p w14:paraId="5DC4E6EE" w14:textId="77777777" w:rsidR="002F376E" w:rsidRPr="00425B83" w:rsidRDefault="002F376E" w:rsidP="002F376E">
      <w:pPr>
        <w:pStyle w:val="Akapitzlist"/>
        <w:numPr>
          <w:ilvl w:val="0"/>
          <w:numId w:val="69"/>
        </w:numPr>
        <w:spacing w:line="288" w:lineRule="auto"/>
        <w:rPr>
          <w:lang w:eastAsia="pl-PL"/>
        </w:rPr>
      </w:pPr>
      <w:r w:rsidRPr="00425B83">
        <w:rPr>
          <w:lang w:eastAsia="pl-PL"/>
        </w:rPr>
        <w:t>informacja o refundacji (jaki poziom refundacji został wskazany w dokumencie recepty),</w:t>
      </w:r>
    </w:p>
    <w:p w14:paraId="65DC20AF" w14:textId="7DF2E490" w:rsidR="002F376E" w:rsidRDefault="002F376E" w:rsidP="002F376E">
      <w:pPr>
        <w:pStyle w:val="Akapitzlist"/>
        <w:numPr>
          <w:ilvl w:val="0"/>
          <w:numId w:val="69"/>
        </w:numPr>
        <w:spacing w:line="288" w:lineRule="auto"/>
        <w:rPr>
          <w:lang w:eastAsia="pl-PL"/>
        </w:rPr>
      </w:pPr>
      <w:r w:rsidRPr="00425B83">
        <w:rPr>
          <w:lang w:eastAsia="pl-PL"/>
        </w:rPr>
        <w:t>informacja o uprawnieniach dodatkowych</w:t>
      </w:r>
      <w:r w:rsidR="00B660D7">
        <w:rPr>
          <w:lang w:eastAsia="pl-PL"/>
        </w:rPr>
        <w:t xml:space="preserve"> wskazany</w:t>
      </w:r>
      <w:r w:rsidR="00600B77">
        <w:rPr>
          <w:lang w:eastAsia="pl-PL"/>
        </w:rPr>
        <w:t>ch w dokumencie recepty,</w:t>
      </w:r>
    </w:p>
    <w:p w14:paraId="21737717" w14:textId="557743B2" w:rsidR="00A91D49" w:rsidRDefault="00E42586" w:rsidP="00A91D49">
      <w:pPr>
        <w:pStyle w:val="Akapitzlist"/>
        <w:numPr>
          <w:ilvl w:val="0"/>
          <w:numId w:val="69"/>
        </w:numPr>
        <w:spacing w:line="288" w:lineRule="auto"/>
        <w:rPr>
          <w:lang w:eastAsia="pl-PL"/>
        </w:rPr>
      </w:pPr>
      <w:r>
        <w:rPr>
          <w:lang w:eastAsia="pl-PL"/>
        </w:rPr>
        <w:t>liczba</w:t>
      </w:r>
      <w:r w:rsidR="00A91D49">
        <w:rPr>
          <w:lang w:eastAsia="pl-PL"/>
        </w:rPr>
        <w:t xml:space="preserve"> wszystkich wyszukanych dokumentów (wartość zwracana tylko wtedy, gdy w </w:t>
      </w:r>
      <w:r w:rsidR="00A91D49" w:rsidRPr="00A91D49">
        <w:rPr>
          <w:i/>
          <w:lang w:eastAsia="pl-PL"/>
        </w:rPr>
        <w:t>parametryStronicowania</w:t>
      </w:r>
      <w:r w:rsidR="00A91D49">
        <w:rPr>
          <w:i/>
          <w:lang w:eastAsia="pl-PL"/>
        </w:rPr>
        <w:t xml:space="preserve"> </w:t>
      </w:r>
      <w:r w:rsidR="00A91D49">
        <w:rPr>
          <w:lang w:eastAsia="pl-PL"/>
        </w:rPr>
        <w:t xml:space="preserve">został ustawiony atrybut </w:t>
      </w:r>
      <w:r w:rsidR="00A91D49" w:rsidRPr="00A91D49">
        <w:rPr>
          <w:i/>
          <w:lang w:eastAsia="pl-PL"/>
        </w:rPr>
        <w:t>czyPodacLiczbeRek</w:t>
      </w:r>
      <w:r w:rsidR="00433992">
        <w:rPr>
          <w:i/>
          <w:lang w:eastAsia="pl-PL"/>
        </w:rPr>
        <w:t xml:space="preserve"> </w:t>
      </w:r>
      <w:r w:rsidR="00433992">
        <w:rPr>
          <w:lang w:eastAsia="pl-PL"/>
        </w:rPr>
        <w:t xml:space="preserve">na wartość </w:t>
      </w:r>
      <w:r w:rsidR="00433992" w:rsidRPr="00433992">
        <w:rPr>
          <w:i/>
          <w:lang w:eastAsia="pl-PL"/>
        </w:rPr>
        <w:t>true</w:t>
      </w:r>
      <w:r w:rsidR="00A91D49">
        <w:rPr>
          <w:lang w:eastAsia="pl-PL"/>
        </w:rPr>
        <w:t>)</w:t>
      </w:r>
      <w:r w:rsidR="00600B77">
        <w:rPr>
          <w:lang w:eastAsia="pl-PL"/>
        </w:rPr>
        <w:t>.</w:t>
      </w:r>
    </w:p>
    <w:p w14:paraId="48DECCD0" w14:textId="051067CA" w:rsidR="002F376E" w:rsidRDefault="002F376E" w:rsidP="002F376E">
      <w:pPr>
        <w:spacing w:line="288" w:lineRule="auto"/>
      </w:pPr>
      <w:r>
        <w:t>Jeśli dokument recepty został zrealizowany</w:t>
      </w:r>
      <w:r w:rsidR="00210446">
        <w:t xml:space="preserve"> (lub częściowo zrealizowany)</w:t>
      </w:r>
      <w:r>
        <w:t>, to operacja zwraca również następujące informacje dotyczące</w:t>
      </w:r>
      <w:r w:rsidR="00210446">
        <w:t xml:space="preserve"> </w:t>
      </w:r>
      <w:r>
        <w:t>dokument</w:t>
      </w:r>
      <w:r w:rsidR="00210446">
        <w:t>u(ów)</w:t>
      </w:r>
      <w:r>
        <w:t xml:space="preserve"> realizacji</w:t>
      </w:r>
      <w:r w:rsidR="00210446">
        <w:t xml:space="preserve"> posiadających status </w:t>
      </w:r>
      <w:r w:rsidR="00210446" w:rsidRPr="00017F1B">
        <w:rPr>
          <w:i/>
        </w:rPr>
        <w:t>OBOWI</w:t>
      </w:r>
      <w:r w:rsidR="00210446">
        <w:rPr>
          <w:i/>
        </w:rPr>
        <w:t>A</w:t>
      </w:r>
      <w:r w:rsidR="00210446" w:rsidRPr="00017F1B">
        <w:rPr>
          <w:i/>
        </w:rPr>
        <w:t>ZUJ</w:t>
      </w:r>
      <w:r w:rsidR="00210446">
        <w:rPr>
          <w:i/>
        </w:rPr>
        <w:t>A</w:t>
      </w:r>
      <w:r w:rsidR="00210446" w:rsidRPr="00F91587">
        <w:rPr>
          <w:i/>
        </w:rPr>
        <w:t>C</w:t>
      </w:r>
      <w:r w:rsidR="00210446">
        <w:rPr>
          <w:i/>
        </w:rPr>
        <w:t>Y</w:t>
      </w:r>
      <w:r>
        <w:t>:</w:t>
      </w:r>
    </w:p>
    <w:p w14:paraId="26642F57" w14:textId="77777777" w:rsidR="002F376E" w:rsidRPr="00425B83" w:rsidRDefault="002F376E" w:rsidP="002F376E">
      <w:pPr>
        <w:pStyle w:val="Akapitzlist"/>
        <w:numPr>
          <w:ilvl w:val="0"/>
          <w:numId w:val="69"/>
        </w:numPr>
        <w:spacing w:line="288" w:lineRule="auto"/>
        <w:rPr>
          <w:lang w:eastAsia="pl-PL"/>
        </w:rPr>
      </w:pPr>
      <w:r w:rsidRPr="00425B83">
        <w:rPr>
          <w:lang w:eastAsia="pl-PL"/>
        </w:rPr>
        <w:t>data wystawienia dokumentu realizacji recepty,</w:t>
      </w:r>
    </w:p>
    <w:p w14:paraId="751DC168" w14:textId="0CC2B836" w:rsidR="002F376E" w:rsidRPr="00425B83" w:rsidRDefault="002F376E" w:rsidP="002F376E">
      <w:pPr>
        <w:pStyle w:val="Akapitzlist"/>
        <w:numPr>
          <w:ilvl w:val="0"/>
          <w:numId w:val="69"/>
        </w:numPr>
        <w:spacing w:line="288" w:lineRule="auto"/>
        <w:rPr>
          <w:lang w:eastAsia="pl-PL"/>
        </w:rPr>
      </w:pPr>
      <w:r w:rsidRPr="00425B83">
        <w:rPr>
          <w:lang w:eastAsia="pl-PL"/>
        </w:rPr>
        <w:t>nazwa faktycznie wydanego leku,</w:t>
      </w:r>
    </w:p>
    <w:p w14:paraId="1191A068" w14:textId="77777777" w:rsidR="002F376E" w:rsidRPr="00425B83" w:rsidRDefault="002F376E" w:rsidP="002F376E">
      <w:pPr>
        <w:pStyle w:val="Akapitzlist"/>
        <w:numPr>
          <w:ilvl w:val="0"/>
          <w:numId w:val="69"/>
        </w:numPr>
        <w:spacing w:line="288" w:lineRule="auto"/>
        <w:rPr>
          <w:lang w:eastAsia="pl-PL"/>
        </w:rPr>
      </w:pPr>
      <w:r w:rsidRPr="00425B83">
        <w:rPr>
          <w:lang w:eastAsia="pl-PL"/>
        </w:rPr>
        <w:t>identyfikator faktycznie wydanego opakowania leku z rejestru leków P1 (EAN/GTIN),</w:t>
      </w:r>
    </w:p>
    <w:p w14:paraId="542E6BB8" w14:textId="2CC24832" w:rsidR="002F376E" w:rsidRPr="00425B83" w:rsidRDefault="002F376E" w:rsidP="002F376E">
      <w:pPr>
        <w:pStyle w:val="Akapitzlist"/>
        <w:numPr>
          <w:ilvl w:val="0"/>
          <w:numId w:val="69"/>
        </w:numPr>
        <w:spacing w:line="288" w:lineRule="auto"/>
        <w:rPr>
          <w:lang w:eastAsia="pl-PL"/>
        </w:rPr>
      </w:pPr>
      <w:r w:rsidRPr="00425B83">
        <w:rPr>
          <w:lang w:eastAsia="pl-PL"/>
        </w:rPr>
        <w:t>poziom odpłatności dla faktycznie wydanego leku,</w:t>
      </w:r>
    </w:p>
    <w:p w14:paraId="13E75221" w14:textId="77777777" w:rsidR="002F376E" w:rsidRPr="00425B83" w:rsidRDefault="002F376E" w:rsidP="002F376E">
      <w:pPr>
        <w:pStyle w:val="Akapitzlist"/>
        <w:numPr>
          <w:ilvl w:val="0"/>
          <w:numId w:val="69"/>
        </w:numPr>
        <w:spacing w:line="288" w:lineRule="auto"/>
        <w:rPr>
          <w:lang w:eastAsia="pl-PL"/>
        </w:rPr>
      </w:pPr>
      <w:r w:rsidRPr="00425B83">
        <w:rPr>
          <w:lang w:eastAsia="pl-PL"/>
        </w:rPr>
        <w:t>uprawnienia dodatkowe,</w:t>
      </w:r>
    </w:p>
    <w:p w14:paraId="2C467F20" w14:textId="77777777" w:rsidR="002F376E" w:rsidRPr="00425B83" w:rsidRDefault="002F376E" w:rsidP="002F376E">
      <w:pPr>
        <w:pStyle w:val="Akapitzlist"/>
        <w:numPr>
          <w:ilvl w:val="0"/>
          <w:numId w:val="69"/>
        </w:numPr>
        <w:spacing w:line="288" w:lineRule="auto"/>
        <w:rPr>
          <w:lang w:eastAsia="pl-PL"/>
        </w:rPr>
      </w:pPr>
      <w:r w:rsidRPr="00425B83">
        <w:rPr>
          <w:lang w:eastAsia="pl-PL"/>
        </w:rPr>
        <w:t>ilość leku (ilość opakowań) faktycznie wydanego leku,</w:t>
      </w:r>
    </w:p>
    <w:p w14:paraId="2787BEE0" w14:textId="345869D3" w:rsidR="002F376E" w:rsidRPr="00425B83" w:rsidRDefault="002F376E" w:rsidP="002F376E">
      <w:pPr>
        <w:pStyle w:val="Akapitzlist"/>
        <w:numPr>
          <w:ilvl w:val="0"/>
          <w:numId w:val="69"/>
        </w:numPr>
        <w:spacing w:line="288" w:lineRule="auto"/>
        <w:rPr>
          <w:lang w:eastAsia="pl-PL"/>
        </w:rPr>
      </w:pPr>
      <w:r w:rsidRPr="00425B83">
        <w:rPr>
          <w:lang w:eastAsia="pl-PL"/>
        </w:rPr>
        <w:t>wielkość opakowania faktycznie wydanego leku</w:t>
      </w:r>
      <w:r w:rsidR="00B660D7">
        <w:rPr>
          <w:lang w:eastAsia="pl-PL"/>
        </w:rPr>
        <w:t>.</w:t>
      </w:r>
    </w:p>
    <w:p w14:paraId="20DFC921" w14:textId="708A8A13" w:rsidR="002F376E" w:rsidRDefault="002F376E" w:rsidP="30CA2F08">
      <w:pPr>
        <w:spacing w:line="288" w:lineRule="auto"/>
      </w:pPr>
      <w:r>
        <w:lastRenderedPageBreak/>
        <w:t xml:space="preserve">Należy pamiętać, że w ramach wywołania operacji weryfikowane są uprawnienia dostępu do recept, które zostały opisane w rozdziale </w:t>
      </w:r>
      <w:r>
        <w:fldChar w:fldCharType="begin"/>
      </w:r>
      <w:r>
        <w:instrText xml:space="preserve"> REF _Ref49333584 \n \h </w:instrText>
      </w:r>
      <w:r>
        <w:fldChar w:fldCharType="separate"/>
      </w:r>
      <w:r>
        <w:t>4.7</w:t>
      </w:r>
      <w:r>
        <w:fldChar w:fldCharType="end"/>
      </w:r>
      <w:r w:rsidR="00D13338">
        <w:t>.</w:t>
      </w:r>
      <w:r w:rsidR="1792AE0A">
        <w:t xml:space="preserve">, przy czym usługa umożliwia dostęp do danych w sytuacji zagrożenia życia, zgodnie z uprawnieniem wynikającym z art. Art. 35. 1 pkt. 4 Ustawy o SIOZ. W takim przypadku, w ramach </w:t>
      </w:r>
      <w:r w:rsidR="49EE9895">
        <w:t>żądania należy użyć dodatkowego atrybutu</w:t>
      </w:r>
      <w:r w:rsidR="1792AE0A">
        <w:t xml:space="preserve"> </w:t>
      </w:r>
      <w:r w:rsidR="1792AE0A" w:rsidRPr="30CA2F08">
        <w:rPr>
          <w:i/>
          <w:iCs/>
        </w:rPr>
        <w:t xml:space="preserve">czySytuacjaZagrozeniaZycia </w:t>
      </w:r>
      <w:r w:rsidR="1792AE0A">
        <w:t>ustawion</w:t>
      </w:r>
      <w:r w:rsidR="5ED75D78">
        <w:t>ego</w:t>
      </w:r>
      <w:r w:rsidR="1792AE0A">
        <w:t xml:space="preserve"> na true</w:t>
      </w:r>
      <w:r w:rsidR="68DBC198">
        <w:t xml:space="preserve"> </w:t>
      </w:r>
      <w:r w:rsidR="1792AE0A">
        <w:t>(brak użycia tego atrybutu, lub ustawienia flagi na false powoduje</w:t>
      </w:r>
      <w:r w:rsidR="2794B0EA">
        <w:t>,</w:t>
      </w:r>
      <w:r w:rsidR="1792AE0A">
        <w:t xml:space="preserve"> że wymagane jest zgoda w dostępie do danych Usługobiorcy)</w:t>
      </w:r>
    </w:p>
    <w:p w14:paraId="25CD6D21" w14:textId="2E1D0E36" w:rsidR="4E8AC3CA" w:rsidRDefault="4E8AC3CA" w:rsidP="30CA2F08">
      <w:pPr>
        <w:spacing w:line="288" w:lineRule="auto"/>
        <w:rPr>
          <w:ins w:id="519" w:author="Autor"/>
        </w:rPr>
      </w:pPr>
      <w:r>
        <w:t xml:space="preserve">UWAGA: </w:t>
      </w:r>
      <w:r w:rsidR="1792AE0A">
        <w:t>Każdy p</w:t>
      </w:r>
      <w:r w:rsidR="1060A796">
        <w:t>r</w:t>
      </w:r>
      <w:r w:rsidR="1792AE0A">
        <w:t xml:space="preserve">zypadek wyszukiwania recept z zastosowaniem </w:t>
      </w:r>
      <w:r w:rsidR="57966F7C">
        <w:t>ustawień</w:t>
      </w:r>
      <w:r w:rsidR="1792AE0A">
        <w:t xml:space="preserve"> </w:t>
      </w:r>
      <w:r w:rsidR="1792AE0A" w:rsidRPr="30CA2F08">
        <w:rPr>
          <w:i/>
          <w:iCs/>
        </w:rPr>
        <w:t>czySytuacjaZagrozeniaZycia=true</w:t>
      </w:r>
      <w:r w:rsidR="1792AE0A">
        <w:t xml:space="preserve"> jest odnotowywany w systemie P1</w:t>
      </w:r>
      <w:r w:rsidR="44DCB078">
        <w:t>,</w:t>
      </w:r>
      <w:r w:rsidR="1792AE0A">
        <w:t xml:space="preserve"> w celu monitorowania ew. nadużyć.</w:t>
      </w:r>
    </w:p>
    <w:p w14:paraId="169DFF7B" w14:textId="0402AB50" w:rsidR="000C3A7E" w:rsidRDefault="000C3A7E" w:rsidP="30CA2F08">
      <w:pPr>
        <w:spacing w:line="288" w:lineRule="auto"/>
      </w:pPr>
      <w:ins w:id="520" w:author="Autor">
        <w:r>
          <w:t xml:space="preserve">Ponadto </w:t>
        </w:r>
        <w:r w:rsidR="00E325AB">
          <w:t xml:space="preserve">system pozwala na rozszerzenie dostępu do danych, poprzez zastosowanie atrybutu trybDostepuDoDanych (patrz rozdz. 5.1. Kontekst wywołania).  W takim przypadku wykonywana jest weryfikacja, czy wywołujący operację kwalifikuje się do zastosowania danego trybu. </w:t>
        </w:r>
      </w:ins>
    </w:p>
    <w:p w14:paraId="1DB25F75" w14:textId="397D4ECA" w:rsidR="002F376E" w:rsidRDefault="002E07BF" w:rsidP="002F376E">
      <w:pPr>
        <w:spacing w:line="288" w:lineRule="auto"/>
        <w:rPr>
          <w:color w:val="0F0F0F"/>
        </w:rPr>
      </w:pPr>
      <w:r>
        <w:t>W przypadku gdy w żądaniu nie zostaną przekazane parametry stronicowania</w:t>
      </w:r>
      <w:r w:rsidR="00576297">
        <w:t>, a Usługobiorca ma więcej niż 10 dokumentów</w:t>
      </w:r>
      <w:r w:rsidR="00D5754E">
        <w:t xml:space="preserve"> (wartość domyślna określana parametrem systemowym)</w:t>
      </w:r>
      <w:r w:rsidR="00DD1FED">
        <w:t xml:space="preserve">, System zwróci błąd </w:t>
      </w:r>
      <w:r w:rsidR="00DD1FED">
        <w:rPr>
          <w:color w:val="0F0F0F"/>
        </w:rPr>
        <w:t>Blad.PrzekroczonaLiczbaWynikow.</w:t>
      </w:r>
      <w:r w:rsidR="00DA17A1">
        <w:rPr>
          <w:color w:val="0F0F0F"/>
        </w:rPr>
        <w:t xml:space="preserve"> Domyślny kierunek stronicowania, gdy nie zostały podane parametry stronicowania to sortowanie</w:t>
      </w:r>
      <w:r w:rsidR="007C16FA">
        <w:rPr>
          <w:color w:val="0F0F0F"/>
        </w:rPr>
        <w:t xml:space="preserve"> </w:t>
      </w:r>
      <w:r w:rsidR="00DA17A1">
        <w:rPr>
          <w:color w:val="0F0F0F"/>
        </w:rPr>
        <w:t>malejące (DESC)</w:t>
      </w:r>
      <w:r w:rsidR="007C16FA">
        <w:rPr>
          <w:color w:val="0F0F0F"/>
        </w:rPr>
        <w:t xml:space="preserve"> po dacie wystawienia dokumentu recepty</w:t>
      </w:r>
      <w:r w:rsidR="00DA17A1">
        <w:rPr>
          <w:color w:val="0F0F0F"/>
        </w:rPr>
        <w:t>.</w:t>
      </w:r>
    </w:p>
    <w:p w14:paraId="76157D32" w14:textId="4F16410B" w:rsidR="00DD1FED" w:rsidRDefault="00DD1FED" w:rsidP="002F376E">
      <w:pPr>
        <w:spacing w:line="288" w:lineRule="auto"/>
      </w:pPr>
      <w:r>
        <w:rPr>
          <w:color w:val="0F0F0F"/>
        </w:rPr>
        <w:t>W przypadku</w:t>
      </w:r>
      <w:r w:rsidR="005832AA">
        <w:rPr>
          <w:color w:val="0F0F0F"/>
        </w:rPr>
        <w:t>,</w:t>
      </w:r>
      <w:r>
        <w:rPr>
          <w:color w:val="0F0F0F"/>
        </w:rPr>
        <w:t xml:space="preserve"> gdy w żądaniu zostaną przekazane parametry stronicowania</w:t>
      </w:r>
      <w:r w:rsidR="00BF4A14">
        <w:rPr>
          <w:color w:val="0F0F0F"/>
        </w:rPr>
        <w:t xml:space="preserve"> maksymalny rozmiar strony może wynosić 20 dokumentów na jednej stronie (wartość domyślna określana parametrem systemowym). W przypadku podania liczby</w:t>
      </w:r>
      <w:r w:rsidR="00C051DE">
        <w:rPr>
          <w:color w:val="0F0F0F"/>
        </w:rPr>
        <w:t xml:space="preserve"> dokumentów na jednej stronie</w:t>
      </w:r>
      <w:r w:rsidR="00BF4A14">
        <w:rPr>
          <w:color w:val="0F0F0F"/>
        </w:rPr>
        <w:t xml:space="preserve"> większej niż obsługiwana, System zwróci błąd </w:t>
      </w:r>
      <w:hyperlink r:id="rId16" w:history="1">
        <w:r w:rsidR="00BF4A14" w:rsidRPr="00BF4A14">
          <w:rPr>
            <w:color w:val="0F0F0F"/>
          </w:rPr>
          <w:t>BladWalidacjiParametrow</w:t>
        </w:r>
      </w:hyperlink>
      <w:r w:rsidR="00BF4A14" w:rsidRPr="00BF4A14">
        <w:rPr>
          <w:color w:val="0F0F0F"/>
        </w:rPr>
        <w:t>.</w:t>
      </w:r>
    </w:p>
    <w:p w14:paraId="5C13B11C" w14:textId="7ABFEFEB" w:rsidR="30A73A28" w:rsidRDefault="002F376E" w:rsidP="00CB784F">
      <w:pPr>
        <w:rPr>
          <w:rFonts w:eastAsia="Arial"/>
        </w:rPr>
      </w:pPr>
      <w:r w:rsidRPr="00C93E94">
        <w:t xml:space="preserve">Ewentualny błąd wykonania operacji zwracany jest jako </w:t>
      </w:r>
      <w:r w:rsidRPr="00C93E94">
        <w:rPr>
          <w:i/>
        </w:rPr>
        <w:t>Fault</w:t>
      </w:r>
      <w:r w:rsidRPr="00C93E94">
        <w:t>, zawierający kod błędu i słowny opis błędu</w:t>
      </w:r>
      <w:r>
        <w:t>.</w:t>
      </w:r>
    </w:p>
    <w:p w14:paraId="0B375A2A" w14:textId="37C6567D" w:rsidR="00E46697" w:rsidRPr="00C93E94" w:rsidRDefault="7BCF11D3" w:rsidP="006A3CEB">
      <w:pPr>
        <w:pStyle w:val="Nagwek2"/>
      </w:pPr>
      <w:bookmarkStart w:id="521" w:name="_Toc1402502"/>
      <w:bookmarkStart w:id="522" w:name="_Toc49411654"/>
      <w:bookmarkStart w:id="523" w:name="_Toc66051231"/>
      <w:r>
        <w:t>Obsługiwane atrybuty dokumentów dla operacji</w:t>
      </w:r>
      <w:bookmarkEnd w:id="417"/>
      <w:bookmarkEnd w:id="521"/>
      <w:bookmarkEnd w:id="522"/>
      <w:bookmarkEnd w:id="523"/>
    </w:p>
    <w:p w14:paraId="658AB9DF" w14:textId="4D70EC1C" w:rsidR="00E46697" w:rsidRPr="00C93E94" w:rsidRDefault="00E46697" w:rsidP="00911709">
      <w:pPr>
        <w:spacing w:line="288" w:lineRule="auto"/>
      </w:pPr>
      <w:r w:rsidRPr="00C93E94">
        <w:t>Poniżej przedstawiono obsługiwane w ramach Systemu P1 atrybutu dokumentów PIK HL7 CDA dla poszczególnych operacji w ramach</w:t>
      </w:r>
      <w:r w:rsidR="00BA51D9">
        <w:t>,</w:t>
      </w:r>
      <w:r w:rsidRPr="00C93E94">
        <w:t xml:space="preserve"> których przekazane są dokumenty: recepty, realizacji recepty, anulowania recepty.</w:t>
      </w:r>
    </w:p>
    <w:p w14:paraId="16099E32" w14:textId="2B5C4B98" w:rsidR="00E46697" w:rsidRPr="00C93E94" w:rsidRDefault="00E46697" w:rsidP="00911709">
      <w:pPr>
        <w:pStyle w:val="Legenda"/>
        <w:spacing w:line="288" w:lineRule="auto"/>
      </w:pPr>
      <w:bookmarkStart w:id="524" w:name="_Toc35862884"/>
      <w:r w:rsidRPr="00C93E94">
        <w:lastRenderedPageBreak/>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0434A">
        <w:rPr>
          <w:noProof/>
        </w:rPr>
        <w:t>3</w:t>
      </w:r>
      <w:r w:rsidR="0037136F">
        <w:rPr>
          <w:noProof/>
        </w:rPr>
        <w:fldChar w:fldCharType="end"/>
      </w:r>
      <w:r w:rsidRPr="00C93E94">
        <w:t xml:space="preserve"> Weryfikacja atrybutów dokumentów względem operacji</w:t>
      </w:r>
      <w:r w:rsidRPr="00C93E94">
        <w:rPr>
          <w:rStyle w:val="Odwoanieprzypisudolnego"/>
        </w:rPr>
        <w:footnoteReference w:id="14"/>
      </w:r>
      <w:bookmarkEnd w:id="524"/>
    </w:p>
    <w:p w14:paraId="08363340" w14:textId="3AB1ADF2" w:rsidR="004010FE" w:rsidRDefault="20B710DE" w:rsidP="0C5B0ADB">
      <w:pPr>
        <w:spacing w:line="288" w:lineRule="auto"/>
      </w:pPr>
      <w:r>
        <w:rPr>
          <w:noProof/>
          <w:lang w:eastAsia="pl-PL"/>
        </w:rPr>
        <w:drawing>
          <wp:inline distT="0" distB="0" distL="0" distR="0" wp14:anchorId="469FE374" wp14:editId="05D2FF49">
            <wp:extent cx="5753098" cy="1190625"/>
            <wp:effectExtent l="0" t="0" r="0" b="0"/>
            <wp:docPr id="182669247" name="Obraz 182669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266924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53098" cy="1190625"/>
                    </a:xfrm>
                    <a:prstGeom prst="rect">
                      <a:avLst/>
                    </a:prstGeom>
                  </pic:spPr>
                </pic:pic>
              </a:graphicData>
            </a:graphic>
          </wp:inline>
        </w:drawing>
      </w:r>
    </w:p>
    <w:p w14:paraId="3947C803" w14:textId="77777777" w:rsidR="00E46697" w:rsidRPr="00C93E94" w:rsidRDefault="00E46697" w:rsidP="00911709">
      <w:pPr>
        <w:spacing w:line="288" w:lineRule="auto"/>
      </w:pPr>
      <w:r w:rsidRPr="00C93E94">
        <w:t>System P1 przed weryfikacją biznesową dokumentu PIK HL7 CDA sprawdza czy został on przekazany przy pomocy właściwej operacji (warunki początkowe operacji). W tym celu System pobiera z nagłówka XML atrybuty dokumentu (np.. postać recepty=elektroniczna, rodzaj leku=gotowy, tryb realizacji=zwykły, tryb wystawienia=farmaceutyczny&gt;) i dla każdej grupy atrybutów sprawdza czy ustawiona jest co najmniej jedna z dopuszczonych wartości w każdej z grup.  Jeśli w wyniku weryfikacji otrzymano co najmniej jeden błąd (oznaczony w ww. tabeli jako NIE) System zwraca BladWeryfikacjiDokumentu.BladWeryfikacjiRegul wraz z komunikatem, przekazane w ramach WynikWeryfikacjiZbioruRegułMT. W takim przypadku dokument nie jest weryfikowany pod kątem szczegółowych reguł biznesowych (opisanych w załączniku nr 5).</w:t>
      </w:r>
    </w:p>
    <w:p w14:paraId="11D0DF34" w14:textId="77777777" w:rsidR="00E46697" w:rsidRPr="00C93E94" w:rsidRDefault="00E46697" w:rsidP="00911709">
      <w:pPr>
        <w:spacing w:line="288" w:lineRule="auto"/>
      </w:pPr>
    </w:p>
    <w:p w14:paraId="150F85A4" w14:textId="77777777" w:rsidR="00594381" w:rsidRDefault="7BCF11D3" w:rsidP="006A3CEB">
      <w:pPr>
        <w:pStyle w:val="Nagwek2"/>
      </w:pPr>
      <w:bookmarkStart w:id="525" w:name="_Toc792811"/>
      <w:bookmarkStart w:id="526" w:name="_Toc1402503"/>
      <w:bookmarkStart w:id="527" w:name="_Toc49411655"/>
      <w:bookmarkStart w:id="528" w:name="_Toc66051232"/>
      <w:bookmarkStart w:id="529" w:name="_Toc501107062"/>
      <w:bookmarkStart w:id="530" w:name="_Toc482117445"/>
      <w:bookmarkStart w:id="531" w:name="_Toc487462012"/>
      <w:r>
        <w:t>Obsługa identyfikatorów GTIN</w:t>
      </w:r>
      <w:bookmarkEnd w:id="525"/>
      <w:bookmarkEnd w:id="526"/>
      <w:bookmarkEnd w:id="527"/>
      <w:bookmarkEnd w:id="528"/>
    </w:p>
    <w:p w14:paraId="0F869D74" w14:textId="258C7227" w:rsidR="00594381" w:rsidRDefault="00594381" w:rsidP="00FD1594">
      <w:pPr>
        <w:rPr>
          <w:lang w:eastAsia="pl-PL"/>
        </w:rPr>
      </w:pPr>
      <w:r>
        <w:rPr>
          <w:lang w:eastAsia="pl-PL"/>
        </w:rPr>
        <w:t xml:space="preserve">W wersji 1.8.1 do Systemu P1 została dodana obsługa 14-znakowych identyfikatorów GTIN. </w:t>
      </w:r>
      <w:r w:rsidR="00BB236F">
        <w:rPr>
          <w:lang w:eastAsia="pl-PL"/>
        </w:rPr>
        <w:t xml:space="preserve">Poza identyfikatorami GTIN System P1 obsługuje także </w:t>
      </w:r>
      <w:r w:rsidR="008106C7">
        <w:rPr>
          <w:lang w:eastAsia="pl-PL"/>
        </w:rPr>
        <w:t xml:space="preserve">13-znakowe </w:t>
      </w:r>
      <w:r w:rsidR="00BB236F">
        <w:rPr>
          <w:lang w:eastAsia="pl-PL"/>
        </w:rPr>
        <w:t>identyfikatory EAN.</w:t>
      </w:r>
    </w:p>
    <w:p w14:paraId="3A531972" w14:textId="77777777" w:rsidR="009840F2" w:rsidRDefault="7BCF11D3" w:rsidP="006A3CEB">
      <w:pPr>
        <w:pStyle w:val="Nagwek2"/>
      </w:pPr>
      <w:bookmarkStart w:id="532" w:name="_Toc49411656"/>
      <w:bookmarkStart w:id="533" w:name="_Toc66051233"/>
      <w:r>
        <w:lastRenderedPageBreak/>
        <w:t>Wydzielenie reguł dotyczących weryfikacji w rejestrach dla korekty dokumentu realizacji recepty (DRR)</w:t>
      </w:r>
      <w:bookmarkEnd w:id="532"/>
      <w:bookmarkEnd w:id="533"/>
    </w:p>
    <w:p w14:paraId="21040DFF" w14:textId="1803F98B" w:rsidR="008003FA" w:rsidRDefault="009840F2" w:rsidP="009840F2">
      <w:pPr>
        <w:rPr>
          <w:lang w:eastAsia="pl-PL"/>
        </w:rPr>
      </w:pPr>
      <w:r>
        <w:rPr>
          <w:lang w:eastAsia="pl-PL"/>
        </w:rPr>
        <w:t xml:space="preserve">W związku z wdrożeniem rozszerzonych reguł weryfikacji biznesowych dla korekty DRR, wydzieleniu uległy reguły, które realizowały weryfikacje w Rejestrze Leków. </w:t>
      </w:r>
    </w:p>
    <w:p w14:paraId="2A60A6B2" w14:textId="117E5F80" w:rsidR="008003FA" w:rsidRDefault="008003FA" w:rsidP="008003FA">
      <w:pPr>
        <w:rPr>
          <w:lang w:eastAsia="pl-PL"/>
        </w:rPr>
      </w:pPr>
      <w:r>
        <w:rPr>
          <w:lang w:eastAsia="pl-PL"/>
        </w:rPr>
        <w:t>Dla reguł w</w:t>
      </w:r>
      <w:r w:rsidR="00974F3A">
        <w:rPr>
          <w:lang w:eastAsia="pl-PL"/>
        </w:rPr>
        <w:t xml:space="preserve">eryfikujących </w:t>
      </w:r>
      <w:r>
        <w:rPr>
          <w:lang w:eastAsia="pl-PL"/>
        </w:rPr>
        <w:t>Rejestr Leków</w:t>
      </w:r>
      <w:r w:rsidR="00974F3A">
        <w:rPr>
          <w:lang w:eastAsia="pl-PL"/>
        </w:rPr>
        <w:t>,</w:t>
      </w:r>
      <w:r>
        <w:rPr>
          <w:lang w:eastAsia="pl-PL"/>
        </w:rPr>
        <w:t xml:space="preserve"> sprawdzanie danych zapisanych w dokumencie korekty wykonywane jest na </w:t>
      </w:r>
      <w:r w:rsidRPr="00FD1594">
        <w:rPr>
          <w:b/>
          <w:lang w:eastAsia="pl-PL"/>
        </w:rPr>
        <w:t>moment wystawienia dokumentu realizacji recepty</w:t>
      </w:r>
      <w:r>
        <w:rPr>
          <w:lang w:eastAsia="pl-PL"/>
        </w:rPr>
        <w:t xml:space="preserve">: </w:t>
      </w:r>
      <w:r w:rsidRPr="008003FA">
        <w:rPr>
          <w:lang w:eastAsia="pl-PL"/>
        </w:rPr>
        <w:t>REG.WER.2166</w:t>
      </w:r>
      <w:r>
        <w:rPr>
          <w:lang w:eastAsia="pl-PL"/>
        </w:rPr>
        <w:t xml:space="preserve">, </w:t>
      </w:r>
      <w:r w:rsidRPr="008003FA">
        <w:rPr>
          <w:lang w:eastAsia="pl-PL"/>
        </w:rPr>
        <w:t>REG.WER.2168</w:t>
      </w:r>
      <w:r>
        <w:rPr>
          <w:lang w:eastAsia="pl-PL"/>
        </w:rPr>
        <w:t xml:space="preserve">, </w:t>
      </w:r>
      <w:r w:rsidR="00974F3A" w:rsidRPr="00974F3A">
        <w:rPr>
          <w:lang w:eastAsia="pl-PL"/>
        </w:rPr>
        <w:t>REG.WER.2172</w:t>
      </w:r>
      <w:r w:rsidR="00974F3A">
        <w:rPr>
          <w:lang w:eastAsia="pl-PL"/>
        </w:rPr>
        <w:t xml:space="preserve">, </w:t>
      </w:r>
      <w:r w:rsidR="00974F3A" w:rsidRPr="00974F3A">
        <w:rPr>
          <w:lang w:eastAsia="pl-PL"/>
        </w:rPr>
        <w:t>REG.WER.217</w:t>
      </w:r>
      <w:r w:rsidR="00974F3A">
        <w:rPr>
          <w:lang w:eastAsia="pl-PL"/>
        </w:rPr>
        <w:t xml:space="preserve">3, </w:t>
      </w:r>
      <w:r w:rsidR="00974F3A" w:rsidRPr="00974F3A">
        <w:rPr>
          <w:lang w:eastAsia="pl-PL"/>
        </w:rPr>
        <w:t>REG.WER.2175</w:t>
      </w:r>
      <w:r w:rsidR="00974F3A">
        <w:rPr>
          <w:lang w:eastAsia="pl-PL"/>
        </w:rPr>
        <w:t xml:space="preserve">, </w:t>
      </w:r>
      <w:r w:rsidR="00974F3A" w:rsidRPr="00974F3A">
        <w:rPr>
          <w:lang w:eastAsia="pl-PL"/>
        </w:rPr>
        <w:t>REG.WER.2176</w:t>
      </w:r>
    </w:p>
    <w:p w14:paraId="58E7D33A" w14:textId="77777777" w:rsidR="009840F2" w:rsidRDefault="009840F2" w:rsidP="009840F2">
      <w:pPr>
        <w:rPr>
          <w:lang w:eastAsia="pl-PL"/>
        </w:rPr>
      </w:pPr>
      <w:r>
        <w:rPr>
          <w:lang w:eastAsia="pl-PL"/>
        </w:rPr>
        <w:t>Szczegółowy opis nowych reguł zawarty jest w Załączniku nr 5 do niniejszego dokumentu.</w:t>
      </w:r>
    </w:p>
    <w:p w14:paraId="0A4F9B05" w14:textId="5B9B4238" w:rsidR="00676FAE" w:rsidRDefault="7BCF11D3" w:rsidP="006A3CEB">
      <w:pPr>
        <w:pStyle w:val="Nagwek2"/>
      </w:pPr>
      <w:bookmarkStart w:id="534" w:name="_Toc49411657"/>
      <w:bookmarkStart w:id="535" w:name="_Toc66051234"/>
      <w:r>
        <w:t>Brak konieczności wprowadzanie REGON wystawcy w DRRP pro auctore/pro familia</w:t>
      </w:r>
      <w:bookmarkEnd w:id="534"/>
      <w:bookmarkEnd w:id="535"/>
    </w:p>
    <w:p w14:paraId="2AFAD6AD" w14:textId="77777777" w:rsidR="00C0352F" w:rsidRPr="00E876E0" w:rsidRDefault="00C0352F" w:rsidP="00FD1594">
      <w:r>
        <w:rPr>
          <w:lang w:eastAsia="pl-PL"/>
        </w:rPr>
        <w:t>W związku z potrzebą możliwości realizacji recept papierowych pro auctore/familia wprowadzona została możliwość braku wprowadzania numeru REGON podmiotu wystawcy recepty.</w:t>
      </w:r>
    </w:p>
    <w:p w14:paraId="740A65BD" w14:textId="77777777" w:rsidR="00C0352F" w:rsidRDefault="7BCF11D3" w:rsidP="006A3CEB">
      <w:pPr>
        <w:pStyle w:val="Nagwek2"/>
      </w:pPr>
      <w:bookmarkStart w:id="536" w:name="_Toc49411658"/>
      <w:bookmarkStart w:id="537" w:name="_Toc66051235"/>
      <w:r>
        <w:lastRenderedPageBreak/>
        <w:t>Dopuszczenie korekty realizacji tej samej recepty papierowej z rozbieżnymi identyfikatorami usługodawcy</w:t>
      </w:r>
      <w:bookmarkEnd w:id="536"/>
      <w:bookmarkEnd w:id="537"/>
    </w:p>
    <w:p w14:paraId="4DEDFB05" w14:textId="06DB9ABD" w:rsidR="00C0352F" w:rsidRDefault="00C0352F" w:rsidP="00FD1594">
      <w:r>
        <w:rPr>
          <w:lang w:eastAsia="pl-PL"/>
        </w:rPr>
        <w:t>W związku z brakiem dostosowania aplikacji aptecznych do ww</w:t>
      </w:r>
      <w:r w:rsidR="00365F72">
        <w:rPr>
          <w:lang w:eastAsia="pl-PL"/>
        </w:rPr>
        <w:t>.</w:t>
      </w:r>
      <w:r>
        <w:rPr>
          <w:lang w:eastAsia="pl-PL"/>
        </w:rPr>
        <w:t xml:space="preserve"> sytuacji została wprowadzona możliwość zapisu korekty dokumentu realizacji recepty papierowej z identyfikatorem innego pacjenta niż dotychczasowe realizacje tej samej recepty. Wykonano to poprzez zmianę wagi REG.WER.2063 z błędu na ostrzeżenie dla dokumentu korekty realizacji recepty papierowej.</w:t>
      </w:r>
    </w:p>
    <w:p w14:paraId="3DC3D64B" w14:textId="77777777" w:rsidR="00E876E0" w:rsidRDefault="00E876E0" w:rsidP="00FD1594"/>
    <w:p w14:paraId="1D00CF2B" w14:textId="77777777" w:rsidR="00E876E0" w:rsidRDefault="7BCF11D3" w:rsidP="006A3CEB">
      <w:pPr>
        <w:pStyle w:val="Nagwek2"/>
      </w:pPr>
      <w:bookmarkStart w:id="538" w:name="_Toc49411659"/>
      <w:bookmarkStart w:id="539" w:name="_Toc66051236"/>
      <w:r>
        <w:t>Możliwość przyjmowania DRR z datą wystawienia/realizacji przyszłą/przeszłą</w:t>
      </w:r>
      <w:bookmarkEnd w:id="538"/>
      <w:bookmarkEnd w:id="539"/>
    </w:p>
    <w:p w14:paraId="431868E2" w14:textId="1E73CF5C" w:rsidR="00E876E0" w:rsidRDefault="00E876E0" w:rsidP="00FD1594">
      <w:pPr>
        <w:rPr>
          <w:lang w:eastAsia="pl-PL"/>
        </w:rPr>
      </w:pPr>
      <w:r>
        <w:rPr>
          <w:lang w:eastAsia="pl-PL"/>
        </w:rPr>
        <w:t>W systemie istnieje możliwość określenia akceptowanej przez system maksymalnej różnicy czasu pomiędzy bieżącą datą systemową, a północą, gdy zapisana w przesłanym do systemu dokumencie realizacji/anulowania recepty data wystawienia/realizacji jest późniejsza (REG_WER.1113, REG_WER.1940) lub wcześniejsza (REG_WER.1114) niż data systemowa (wskazuje na chwilę w przyszłości lub przeszłości, odpowiednio). Maksymalna różnica jest konfigurowalna i określona w minutach (odrębnie dla realizacji i anulowania). Domyślna wartość parametru (w przypadku jej pominięcia w konfiguracji) to 30 minut</w:t>
      </w:r>
      <w:r w:rsidR="009E37E0">
        <w:rPr>
          <w:lang w:eastAsia="pl-PL"/>
        </w:rPr>
        <w:t>.</w:t>
      </w:r>
      <w:r>
        <w:rPr>
          <w:lang w:eastAsia="pl-PL"/>
        </w:rPr>
        <w:t xml:space="preserve"> </w:t>
      </w:r>
    </w:p>
    <w:p w14:paraId="177057E3" w14:textId="2351C23C" w:rsidR="00FD1594" w:rsidRDefault="7BCF11D3" w:rsidP="006A3CEB">
      <w:pPr>
        <w:pStyle w:val="Nagwek2"/>
      </w:pPr>
      <w:bookmarkStart w:id="540" w:name="_Toc49411660"/>
      <w:bookmarkStart w:id="541" w:name="_Toc66051237"/>
      <w:r>
        <w:t>Identyfikacja usługobiorcy</w:t>
      </w:r>
      <w:bookmarkEnd w:id="540"/>
      <w:bookmarkEnd w:id="541"/>
    </w:p>
    <w:p w14:paraId="12953398" w14:textId="5DD6DFEF" w:rsidR="00FD1594" w:rsidRDefault="00FD1594" w:rsidP="00FD1594">
      <w:pPr>
        <w:rPr>
          <w:lang w:eastAsia="pl-PL"/>
        </w:rPr>
      </w:pPr>
      <w:r w:rsidRPr="47176EDB">
        <w:rPr>
          <w:lang w:eastAsia="pl-PL"/>
        </w:rPr>
        <w:t xml:space="preserve">W dokumentach recepty, realizacji i anulującym, w węźle z informacją o danych pacjenta oraz opiekuna dozwolone jest zastosowanie wielu identyfikatorów. System P1 w pierwszej </w:t>
      </w:r>
      <w:r w:rsidRPr="47176EDB">
        <w:rPr>
          <w:lang w:eastAsia="pl-PL"/>
        </w:rPr>
        <w:lastRenderedPageBreak/>
        <w:t>kolejności, niezależnie dla pacjenta i opiekuna, poszukuje numeru PESEL. Jeżeli go nie znajdzie – wybiera pierwszy inny akceptowalny identyfikator, którym może być: identyfikator osoby, numer dowodu tożsamości albo numer prawa jazdy z kraju UE</w:t>
      </w:r>
      <w:r w:rsidR="00A458A4" w:rsidRPr="47176EDB">
        <w:rPr>
          <w:lang w:eastAsia="pl-PL"/>
        </w:rPr>
        <w:t xml:space="preserve"> </w:t>
      </w:r>
      <w:r w:rsidRPr="47176EDB">
        <w:rPr>
          <w:lang w:eastAsia="pl-PL"/>
        </w:rPr>
        <w:t>albo strefy Schengen, numer paszportu albo książeczki żeglarskiej z dowolnego państwa. Dodatkowo na potrzeby obsługi obywateli Ukrainy dopuszczalne są następujące identyfikatory:</w:t>
      </w:r>
    </w:p>
    <w:p w14:paraId="3D9B4ECC" w14:textId="32480A51" w:rsidR="47176EDB" w:rsidRDefault="47176EDB" w:rsidP="47176EDB">
      <w:pPr>
        <w:pStyle w:val="Akapitzlist"/>
        <w:numPr>
          <w:ilvl w:val="0"/>
          <w:numId w:val="1"/>
        </w:numPr>
        <w:rPr>
          <w:rFonts w:ascii="Arial" w:eastAsia="Arial" w:hAnsi="Arial" w:cs="Arial"/>
          <w:szCs w:val="22"/>
          <w:lang w:eastAsia="pl-PL"/>
        </w:rPr>
      </w:pPr>
      <w:r w:rsidRPr="47176EDB">
        <w:rPr>
          <w:szCs w:val="22"/>
          <w:lang w:eastAsia="pl-PL"/>
        </w:rPr>
        <w:t>numer ukraińskiego dowodu tożsamości</w:t>
      </w:r>
    </w:p>
    <w:p w14:paraId="2D0D1AD7" w14:textId="372B985F" w:rsidR="47176EDB" w:rsidRDefault="47176EDB" w:rsidP="47176EDB">
      <w:pPr>
        <w:pStyle w:val="Akapitzlist"/>
        <w:numPr>
          <w:ilvl w:val="0"/>
          <w:numId w:val="1"/>
        </w:numPr>
        <w:rPr>
          <w:szCs w:val="22"/>
          <w:lang w:eastAsia="pl-PL"/>
        </w:rPr>
      </w:pPr>
      <w:r w:rsidRPr="47176EDB">
        <w:rPr>
          <w:szCs w:val="22"/>
          <w:lang w:eastAsia="pl-PL"/>
        </w:rPr>
        <w:t>numer ukraińskiego prawa jazdy</w:t>
      </w:r>
    </w:p>
    <w:p w14:paraId="0BB5A7A5" w14:textId="7589CBB7" w:rsidR="47176EDB" w:rsidDel="00662E21" w:rsidRDefault="47176EDB" w:rsidP="47176EDB">
      <w:pPr>
        <w:pStyle w:val="Akapitzlist"/>
        <w:numPr>
          <w:ilvl w:val="0"/>
          <w:numId w:val="1"/>
        </w:numPr>
        <w:rPr>
          <w:del w:id="542" w:author="Autor"/>
          <w:rFonts w:eastAsia="Calibri" w:cs="Calibri"/>
          <w:szCs w:val="22"/>
          <w:lang w:eastAsia="pl-PL"/>
        </w:rPr>
      </w:pPr>
      <w:del w:id="543" w:author="Autor">
        <w:r w:rsidRPr="47176EDB" w:rsidDel="00662E21">
          <w:rPr>
            <w:szCs w:val="22"/>
            <w:lang w:eastAsia="pl-PL"/>
          </w:rPr>
          <w:delText>numer zaświadczenia ze zdjęciem potwierdzającego tożsamość i obywatelstwo Ukrainy dla obywateli Ukrainy, którzy nie mają paszportu lub innego dokumentu tożsamości z zdjęciem</w:delText>
        </w:r>
      </w:del>
    </w:p>
    <w:p w14:paraId="6BAD3C88" w14:textId="1A7C5204" w:rsidR="47176EDB" w:rsidRDefault="47176EDB" w:rsidP="47176EDB">
      <w:pPr>
        <w:pStyle w:val="Akapitzlist"/>
        <w:numPr>
          <w:ilvl w:val="0"/>
          <w:numId w:val="1"/>
        </w:numPr>
        <w:rPr>
          <w:rFonts w:ascii="Arial" w:eastAsia="Arial" w:hAnsi="Arial" w:cs="Arial"/>
          <w:szCs w:val="22"/>
          <w:lang w:eastAsia="pl-PL"/>
        </w:rPr>
      </w:pPr>
      <w:r w:rsidRPr="47176EDB">
        <w:rPr>
          <w:szCs w:val="22"/>
          <w:lang w:eastAsia="pl-PL"/>
        </w:rPr>
        <w:t>numer Tymczasowego Zaświadczenia Cudzoziemca (TZTC)</w:t>
      </w:r>
    </w:p>
    <w:p w14:paraId="084D2A6D" w14:textId="5AC056DA" w:rsidR="47176EDB" w:rsidDel="00662E21" w:rsidRDefault="47176EDB" w:rsidP="47176EDB">
      <w:pPr>
        <w:pStyle w:val="Akapitzlist"/>
        <w:numPr>
          <w:ilvl w:val="0"/>
          <w:numId w:val="1"/>
        </w:numPr>
        <w:rPr>
          <w:del w:id="544" w:author="Autor"/>
          <w:szCs w:val="22"/>
          <w:lang w:eastAsia="pl-PL"/>
        </w:rPr>
      </w:pPr>
      <w:del w:id="545" w:author="Autor">
        <w:r w:rsidRPr="47176EDB" w:rsidDel="00662E21">
          <w:rPr>
            <w:szCs w:val="22"/>
            <w:lang w:eastAsia="pl-PL"/>
          </w:rPr>
          <w:delText>numer Karty Polaka</w:delText>
        </w:r>
      </w:del>
    </w:p>
    <w:p w14:paraId="001ECD8F" w14:textId="38C0A331" w:rsidR="00BA51D9" w:rsidRDefault="00BA51D9" w:rsidP="00FD1594">
      <w:pPr>
        <w:rPr>
          <w:lang w:eastAsia="pl-PL"/>
        </w:rPr>
      </w:pPr>
      <w:r>
        <w:rPr>
          <w:lang w:eastAsia="pl-PL"/>
        </w:rPr>
        <w:t>W przypadku operacji odczytKluczyReceptUslugodawcy, identyfikacja i uwierzytelnienie pacjenta realizowane jest za pomocą elektronicznego podpisu weryfikowanego certyfikatem obecności eDO.</w:t>
      </w:r>
    </w:p>
    <w:p w14:paraId="4912441F" w14:textId="3A99ACBE" w:rsidR="003F5E30" w:rsidRDefault="7BCF11D3" w:rsidP="006A3CEB">
      <w:pPr>
        <w:pStyle w:val="Nagwek2"/>
      </w:pPr>
      <w:bookmarkStart w:id="546" w:name="_Toc49411661"/>
      <w:bookmarkStart w:id="547" w:name="_Toc66051238"/>
      <w:r>
        <w:t>Transformata pomocnicza bloku narracyjnego</w:t>
      </w:r>
      <w:bookmarkEnd w:id="546"/>
      <w:bookmarkEnd w:id="547"/>
    </w:p>
    <w:p w14:paraId="3486A96F" w14:textId="504C1713" w:rsidR="006F2C0C" w:rsidRDefault="003F5E30" w:rsidP="004B4DBF">
      <w:pPr>
        <w:rPr>
          <w:lang w:eastAsia="pl-PL"/>
        </w:rPr>
      </w:pPr>
      <w:r>
        <w:rPr>
          <w:lang w:eastAsia="pl-PL"/>
        </w:rPr>
        <w:t>W celu zwiększenia j</w:t>
      </w:r>
      <w:r w:rsidRPr="003F5E30">
        <w:rPr>
          <w:lang w:eastAsia="pl-PL"/>
        </w:rPr>
        <w:t>akości treści w wystawianych e-receptach, powstała specyfikacja wymaganej budowy bloku narracyjnego. Specyfikacja ta określa listę wymaganych i opcjonalnych elementów, które w tym bloku mogą się pojawić.</w:t>
      </w:r>
      <w:r>
        <w:rPr>
          <w:lang w:eastAsia="pl-PL"/>
        </w:rPr>
        <w:t xml:space="preserve"> </w:t>
      </w:r>
      <w:r w:rsidR="006F2C0C" w:rsidRPr="006F2C0C">
        <w:rPr>
          <w:lang w:eastAsia="pl-PL"/>
        </w:rPr>
        <w:t>W celu wsparcia integratorów, uproszczenia implementacji i osiągnięcia efektu jednolitości, została przygotowana transformata pomocnicza, która na podstawie danych z bloku strukturalnego generuje zawartość bloków narracyjnych w sposób, który spełni wymagania reguł wal</w:t>
      </w:r>
      <w:r w:rsidR="00864988">
        <w:rPr>
          <w:lang w:eastAsia="pl-PL"/>
        </w:rPr>
        <w:t>idacyjnych</w:t>
      </w:r>
      <w:r w:rsidR="006F2C0C" w:rsidRPr="006F2C0C">
        <w:rPr>
          <w:lang w:eastAsia="pl-PL"/>
        </w:rPr>
        <w:t>.</w:t>
      </w:r>
    </w:p>
    <w:p w14:paraId="6C7FBB8E" w14:textId="32C46C97" w:rsidR="003F5E30" w:rsidRDefault="003F5E30" w:rsidP="004B4DBF">
      <w:pPr>
        <w:rPr>
          <w:lang w:eastAsia="pl-PL"/>
        </w:rPr>
      </w:pPr>
      <w:r w:rsidRPr="56068526">
        <w:rPr>
          <w:lang w:eastAsia="pl-PL"/>
        </w:rPr>
        <w:t>Walidacja transformaty polega sprawdzeniu poprawności: referencji między elementami, weryfikacji kolejności elementów oraz zastosowanych stylów w bloku narracyjnym.</w:t>
      </w:r>
    </w:p>
    <w:p w14:paraId="70C73E5D" w14:textId="573BEA68" w:rsidR="00A15472" w:rsidRDefault="00A15472" w:rsidP="004B4DBF">
      <w:pPr>
        <w:rPr>
          <w:lang w:eastAsia="pl-PL"/>
        </w:rPr>
      </w:pPr>
      <w:r w:rsidRPr="56068526">
        <w:rPr>
          <w:lang w:eastAsia="pl-PL"/>
        </w:rPr>
        <w:lastRenderedPageBreak/>
        <w:t>Aktualna wersja transformaty pomocniczej dla bloku narracyjnego jest zgodna z PIK 1.3.1 oraz PIK 1.3.2.</w:t>
      </w:r>
    </w:p>
    <w:p w14:paraId="498CBF98" w14:textId="68747BC0" w:rsidR="00952376" w:rsidRDefault="56C04FE0" w:rsidP="00642736">
      <w:pPr>
        <w:pStyle w:val="Nagwek3"/>
      </w:pPr>
      <w:bookmarkStart w:id="548" w:name="_Toc49411662"/>
      <w:bookmarkStart w:id="549" w:name="_Toc66051239"/>
      <w:r>
        <w:t>Zasady walidacji</w:t>
      </w:r>
      <w:bookmarkEnd w:id="548"/>
      <w:bookmarkEnd w:id="549"/>
    </w:p>
    <w:p w14:paraId="5318CD6E" w14:textId="0B2FFD47" w:rsidR="004B4DBF" w:rsidRPr="004B4DBF" w:rsidRDefault="004B4DBF" w:rsidP="004B4DBF">
      <w:r>
        <w:t>Podczas zapisu dokumentu recepty na lek gotowy w systemie P1 obowiązują następujące zasady walidacji bloku narracyjnego:</w:t>
      </w:r>
    </w:p>
    <w:p w14:paraId="31A2A7F0" w14:textId="77777777" w:rsidR="000F61AF" w:rsidRDefault="00952376" w:rsidP="00B57192">
      <w:pPr>
        <w:pStyle w:val="Akapitzlist"/>
        <w:numPr>
          <w:ilvl w:val="0"/>
          <w:numId w:val="68"/>
        </w:numPr>
        <w:rPr>
          <w:lang w:eastAsia="pl-PL"/>
        </w:rPr>
      </w:pPr>
      <w:r>
        <w:rPr>
          <w:lang w:eastAsia="pl-PL"/>
        </w:rPr>
        <w:t>Wymienione elementy musza być zapisane w podanej strukturze, hierarchii i kolejności z uwzględnieniem elementów text/paragraph/content.</w:t>
      </w:r>
    </w:p>
    <w:p w14:paraId="7A855011" w14:textId="77777777" w:rsidR="000F61AF" w:rsidRDefault="00952376" w:rsidP="00B57192">
      <w:pPr>
        <w:pStyle w:val="Akapitzlist"/>
        <w:numPr>
          <w:ilvl w:val="0"/>
          <w:numId w:val="68"/>
        </w:numPr>
        <w:rPr>
          <w:lang w:eastAsia="pl-PL"/>
        </w:rPr>
      </w:pPr>
      <w:r>
        <w:rPr>
          <w:lang w:eastAsia="pl-PL"/>
        </w:rPr>
        <w:t>Wymienione elementy content niosące informacje muszą posiadać podane atrybuty identyfikujące elementy.</w:t>
      </w:r>
    </w:p>
    <w:p w14:paraId="57388E61" w14:textId="77777777" w:rsidR="000F61AF" w:rsidRDefault="00952376" w:rsidP="00B57192">
      <w:pPr>
        <w:pStyle w:val="Akapitzlist"/>
        <w:numPr>
          <w:ilvl w:val="0"/>
          <w:numId w:val="68"/>
        </w:numPr>
        <w:rPr>
          <w:lang w:eastAsia="pl-PL"/>
        </w:rPr>
      </w:pPr>
      <w:r>
        <w:rPr>
          <w:lang w:eastAsia="pl-PL"/>
        </w:rPr>
        <w:t>Wymienione elementy content niosące informacje muszą posiadać podane atrybuty formatujące styleCode.</w:t>
      </w:r>
    </w:p>
    <w:p w14:paraId="67C61787" w14:textId="32CFC77E" w:rsidR="00952376" w:rsidRDefault="00952376" w:rsidP="00B57192">
      <w:pPr>
        <w:pStyle w:val="Akapitzlist"/>
        <w:numPr>
          <w:ilvl w:val="0"/>
          <w:numId w:val="68"/>
        </w:numPr>
        <w:rPr>
          <w:lang w:eastAsia="pl-PL"/>
        </w:rPr>
      </w:pPr>
      <w:r>
        <w:rPr>
          <w:lang w:eastAsia="pl-PL"/>
        </w:rPr>
        <w:t>Wymienione elementy content niosące informacje są walidowane na zgodność z elementami w sekcji entry.</w:t>
      </w:r>
    </w:p>
    <w:p w14:paraId="53C94F3B" w14:textId="77777777" w:rsidR="00952376" w:rsidRPr="003F5E30" w:rsidRDefault="00952376" w:rsidP="003F5E30">
      <w:pPr>
        <w:spacing w:line="288" w:lineRule="auto"/>
      </w:pPr>
    </w:p>
    <w:p w14:paraId="3D99AF78" w14:textId="0C3A1C7E" w:rsidR="003F5E30" w:rsidRPr="003F5E30" w:rsidRDefault="56C04FE0" w:rsidP="00642736">
      <w:pPr>
        <w:pStyle w:val="Nagwek3"/>
      </w:pPr>
      <w:bookmarkStart w:id="550" w:name="_Toc49411663"/>
      <w:bookmarkStart w:id="551" w:name="_Toc66051240"/>
      <w:r>
        <w:t>Walidacja bloku narracyjnego e-recepty</w:t>
      </w:r>
      <w:bookmarkEnd w:id="550"/>
      <w:bookmarkEnd w:id="551"/>
    </w:p>
    <w:p w14:paraId="329D2718" w14:textId="51F19BE9" w:rsidR="003F5E30" w:rsidRDefault="56C04FE0" w:rsidP="004B4DBF">
      <w:pPr>
        <w:pStyle w:val="Nagwek4"/>
        <w:rPr>
          <w:lang w:eastAsia="pl-PL"/>
        </w:rPr>
      </w:pPr>
      <w:r>
        <w:t>Walidacja</w:t>
      </w:r>
      <w:r w:rsidRPr="6C8F032B">
        <w:rPr>
          <w:lang w:eastAsia="pl-PL"/>
        </w:rPr>
        <w:t xml:space="preserve"> referencji</w:t>
      </w:r>
    </w:p>
    <w:p w14:paraId="7B61D16E" w14:textId="2C72BCB0" w:rsidR="004B4DBF" w:rsidRDefault="34CBB38D" w:rsidP="004B4DBF">
      <w:pPr>
        <w:rPr>
          <w:lang w:eastAsia="pl-PL"/>
        </w:rPr>
      </w:pPr>
      <w:r w:rsidRPr="34CBB38D">
        <w:rPr>
          <w:lang w:eastAsia="pl-PL"/>
        </w:rPr>
        <w:t>W ramach weryfikacji referencji pól z bloku narracyjnego w dokumencie recepty pola muszą być zgodne z wartościami z bloku strukturalnego, z którymi powiązana jest dana referencja. Ponadto system sprawdza czy wyspecyfikowane pola (elementy) dla leku gotowego, wyrobu, leku recepturowego, środka spożywczego specjalnego przeznaczenia żywieniowego, jako obligatoryjne istnieją i są wypełnione.</w:t>
      </w:r>
    </w:p>
    <w:p w14:paraId="751FF29D" w14:textId="3086A735" w:rsidR="004B4DBF" w:rsidRDefault="34CBB38D" w:rsidP="004B4DBF">
      <w:r>
        <w:t xml:space="preserve">Pola z bloku narracyjnego, dla których weryfikowane są referencje do pól w bloku strukturalnym (entry) zostały wskazane w poszczególnych regułach w Załączniku nr 5. </w:t>
      </w:r>
    </w:p>
    <w:p w14:paraId="14190FE3" w14:textId="542B796F" w:rsidR="004D6B5C" w:rsidRPr="004B4DBF" w:rsidRDefault="34CBB38D" w:rsidP="004D6B5C">
      <w:pPr>
        <w:rPr>
          <w:lang w:eastAsia="pl-PL"/>
        </w:rPr>
      </w:pPr>
      <w:r w:rsidRPr="34CBB38D">
        <w:rPr>
          <w:lang w:eastAsia="pl-PL"/>
        </w:rPr>
        <w:t>System w przypadku wykrycia błędu podczas weryfikacji referencji zwraca komunikat z lista pół dla których brak zgodności pomiędzy wartości elementów z bloku narracyjnego względem bloku strukturalnego.</w:t>
      </w:r>
    </w:p>
    <w:p w14:paraId="368E57EB" w14:textId="737300C3" w:rsidR="004B4DBF" w:rsidRDefault="56C04FE0" w:rsidP="004B4DBF">
      <w:pPr>
        <w:pStyle w:val="Nagwek4"/>
        <w:rPr>
          <w:lang w:eastAsia="pl-PL"/>
        </w:rPr>
      </w:pPr>
      <w:r>
        <w:lastRenderedPageBreak/>
        <w:t>Walidacja</w:t>
      </w:r>
      <w:r w:rsidRPr="6C8F032B">
        <w:rPr>
          <w:lang w:eastAsia="pl-PL"/>
        </w:rPr>
        <w:t xml:space="preserve"> pól wymaganych</w:t>
      </w:r>
    </w:p>
    <w:p w14:paraId="76A0B386" w14:textId="7DFEA8FA" w:rsidR="004B4DBF" w:rsidRPr="004B4DBF" w:rsidRDefault="34CBB38D" w:rsidP="34CBB38D">
      <w:r>
        <w:t xml:space="preserve">System weryfikuje czy w dokumencie recepty są wszystkie wymagane pola z bloku narracyjnego które </w:t>
      </w:r>
      <w:r w:rsidRPr="34CBB38D">
        <w:rPr>
          <w:rFonts w:eastAsia="Arial"/>
          <w:color w:val="000000" w:themeColor="text1"/>
          <w:sz w:val="21"/>
          <w:szCs w:val="21"/>
        </w:rPr>
        <w:t>zostały wskazane w poszczególnych regułach w Załączniku nr 5.</w:t>
      </w:r>
    </w:p>
    <w:p w14:paraId="6BF74665" w14:textId="60181EEE" w:rsidR="004B4DBF" w:rsidRPr="004D6B5C" w:rsidRDefault="34CBB38D" w:rsidP="004D6B5C">
      <w:pPr>
        <w:rPr>
          <w:lang w:eastAsia="pl-PL"/>
        </w:rPr>
      </w:pPr>
      <w:r w:rsidRPr="34CBB38D">
        <w:rPr>
          <w:lang w:eastAsia="pl-PL"/>
        </w:rPr>
        <w:t>System w przypadku wykrycia braku obecności wymaganych pól w bloku narracyjnym zwraca komunikat z listą brakujących pól.</w:t>
      </w:r>
    </w:p>
    <w:p w14:paraId="45B6BFC0" w14:textId="51C530B9" w:rsidR="004B4DBF" w:rsidRDefault="56C04FE0" w:rsidP="004B4DBF">
      <w:pPr>
        <w:pStyle w:val="Nagwek4"/>
        <w:rPr>
          <w:lang w:eastAsia="pl-PL"/>
        </w:rPr>
      </w:pPr>
      <w:r>
        <w:t>Walidacja</w:t>
      </w:r>
      <w:r w:rsidRPr="6C8F032B">
        <w:rPr>
          <w:lang w:eastAsia="pl-PL"/>
        </w:rPr>
        <w:t xml:space="preserve"> pól opcjonalnych</w:t>
      </w:r>
    </w:p>
    <w:p w14:paraId="7A903905" w14:textId="1A931CA3" w:rsidR="34CBB38D" w:rsidRDefault="34CBB38D" w:rsidP="34CBB38D">
      <w:r w:rsidRPr="34CBB38D">
        <w:rPr>
          <w:lang w:eastAsia="pl-PL"/>
        </w:rPr>
        <w:t xml:space="preserve">Opcjonalne elementy dla bloku narracyjnego recepty, jeśli zostały podane również podlegają weryfikacji zgodnie z regułami wskazanymi </w:t>
      </w:r>
      <w:r w:rsidRPr="34CBB38D">
        <w:rPr>
          <w:rFonts w:eastAsia="Arial"/>
          <w:color w:val="000000" w:themeColor="text1"/>
          <w:sz w:val="21"/>
          <w:szCs w:val="21"/>
        </w:rPr>
        <w:t>w Załączniku nr 5.</w:t>
      </w:r>
    </w:p>
    <w:p w14:paraId="1C86B4DA" w14:textId="4B5DD48B" w:rsidR="004B4DBF" w:rsidRPr="004B4DBF" w:rsidRDefault="34CBB38D" w:rsidP="34CBB38D">
      <w:pPr>
        <w:rPr>
          <w:lang w:eastAsia="pl-PL"/>
        </w:rPr>
      </w:pPr>
      <w:r w:rsidRPr="34CBB38D">
        <w:rPr>
          <w:lang w:eastAsia="pl-PL"/>
        </w:rPr>
        <w:t xml:space="preserve">System w przypadku wykrycia braku pól opcjonalnych w bloku narracyjnym, mimo że występują one w bloku strukturalnym, zwraca następujący komunikat, które elementy z bloku strukturalnego nie występują w bloku narracyjnym. </w:t>
      </w:r>
    </w:p>
    <w:p w14:paraId="266502E6" w14:textId="0C2CED6D" w:rsidR="003F5E30" w:rsidRDefault="56C04FE0" w:rsidP="003F5E30">
      <w:pPr>
        <w:pStyle w:val="Nagwek4"/>
      </w:pPr>
      <w:r>
        <w:t>Walidacja kolejności</w:t>
      </w:r>
    </w:p>
    <w:p w14:paraId="63EDEE38" w14:textId="51AECD45" w:rsidR="34CBB38D" w:rsidRDefault="34CBB38D" w:rsidP="34CBB38D">
      <w:r>
        <w:t xml:space="preserve">W ramach weryfikacji kolejności sprawdzana jest kolejności elementów w bloku narracyjnym z otrzymanego dokumentu recepty, zgodnie z </w:t>
      </w:r>
      <w:r w:rsidRPr="34CBB38D">
        <w:rPr>
          <w:rFonts w:eastAsia="Arial"/>
          <w:color w:val="000000" w:themeColor="text1"/>
          <w:sz w:val="21"/>
          <w:szCs w:val="21"/>
        </w:rPr>
        <w:t>regułami w Załączniku nr 5.</w:t>
      </w:r>
    </w:p>
    <w:p w14:paraId="00004D5C" w14:textId="3A3F6C58" w:rsidR="004D6B5C" w:rsidRDefault="34CBB38D" w:rsidP="34CBB38D">
      <w:r>
        <w:t xml:space="preserve">Uwaga: </w:t>
      </w:r>
    </w:p>
    <w:p w14:paraId="0A3C7EDD" w14:textId="1476D994" w:rsidR="004D6B5C" w:rsidRDefault="34CBB38D" w:rsidP="34CBB38D">
      <w:r>
        <w:t>Poszczególne szablony mogą w teorii występować wielokrotnie, podobnie jak jeden płatnik może posiadać wiele identyfikatorów obowiązkowo do wyświetlenia. Stosowana wartość x dotyczy dla uproszczenia obu tych wielokrotności, przez co przypadek wielu sekcji z płatnikami o wielu identyfikatorach nie będzie obsłużony poprawnie.</w:t>
      </w:r>
    </w:p>
    <w:p w14:paraId="6A2289E1" w14:textId="41020D26" w:rsidR="004D6B5C" w:rsidRDefault="34CBB38D" w:rsidP="34CBB38D">
      <w:r>
        <w:t>System w przypadku wykrycia błędnej kolejności w którejś z sekcji zwraca komunikat informujący, że kolejność węzłów w bloku narracyjnym w dokumencie recepty jest nieprawidłowa.</w:t>
      </w:r>
    </w:p>
    <w:p w14:paraId="5CCC307A" w14:textId="71535EB4" w:rsidR="003F5E30" w:rsidRDefault="56C04FE0" w:rsidP="003F5E30">
      <w:pPr>
        <w:pStyle w:val="Nagwek4"/>
      </w:pPr>
      <w:r>
        <w:lastRenderedPageBreak/>
        <w:t>Walidacja stylów</w:t>
      </w:r>
    </w:p>
    <w:p w14:paraId="6104A234" w14:textId="5B14B8ED" w:rsidR="003F5E30" w:rsidRDefault="34CBB38D" w:rsidP="003F5E30">
      <w:r>
        <w:t>Zapisywany dokument recepty musi zawierać atrybuty zgodne ze stylami zdefiniowanymi w transformacie pomocniczej, aby transformata główna poprawnie wyświetlała dokument recepty. Wykaz atrybutów i styli wskazano w Załączniku nr 5.</w:t>
      </w:r>
    </w:p>
    <w:p w14:paraId="038E97B5" w14:textId="39670C1F" w:rsidR="004D6B5C" w:rsidRPr="003F5E30" w:rsidRDefault="2DD3866E" w:rsidP="004D6B5C">
      <w:r>
        <w:t xml:space="preserve">System w przypadku wykrycia niepoprawnego stylu zwraca komunika wskazujący jaki styl należy zastosować dla danego elementu.  </w:t>
      </w:r>
    </w:p>
    <w:p w14:paraId="7808C71D" w14:textId="2E4A8129" w:rsidR="00D673F8" w:rsidRPr="00CB784F" w:rsidRDefault="7BCF11D3" w:rsidP="006A3CEB">
      <w:pPr>
        <w:pStyle w:val="Nagwek2"/>
        <w:rPr>
          <w:lang w:val="en-GB"/>
        </w:rPr>
      </w:pPr>
      <w:bookmarkStart w:id="552" w:name="_Toc49411664"/>
      <w:bookmarkStart w:id="553" w:name="_Toc66051241"/>
      <w:r w:rsidRPr="6C8F032B">
        <w:rPr>
          <w:lang w:val="en-GB"/>
        </w:rPr>
        <w:t>Obsługa recept pro auctore/ pro familia</w:t>
      </w:r>
      <w:bookmarkEnd w:id="552"/>
      <w:bookmarkEnd w:id="553"/>
    </w:p>
    <w:p w14:paraId="388FFBAE" w14:textId="32BC78B9" w:rsidR="009840F2" w:rsidRPr="00FD1594" w:rsidRDefault="17BBA3DC" w:rsidP="70413CB7">
      <w:pPr>
        <w:rPr>
          <w:lang w:eastAsia="pl-PL"/>
        </w:rPr>
      </w:pPr>
      <w:r w:rsidRPr="17BBA3DC">
        <w:rPr>
          <w:lang w:eastAsia="pl-PL"/>
        </w:rPr>
        <w:t>Dokumenty recepty pro auctore/pro familia są oznaczane poprzez wskazanie rodzaju recepty (kwalifikator RRECE zgodnie ze zbiorem wartości 2.16.840.1.113883.3.4424.13.11.85):</w:t>
      </w:r>
    </w:p>
    <w:p w14:paraId="04BA205B" w14:textId="2773E251" w:rsidR="009840F2" w:rsidRPr="00FD1594" w:rsidRDefault="70413CB7" w:rsidP="00B57192">
      <w:pPr>
        <w:pStyle w:val="Akapitzlist"/>
        <w:numPr>
          <w:ilvl w:val="0"/>
          <w:numId w:val="28"/>
        </w:numPr>
        <w:spacing w:line="396" w:lineRule="auto"/>
        <w:rPr>
          <w:szCs w:val="22"/>
        </w:rPr>
      </w:pPr>
      <w:r w:rsidRPr="70413CB7">
        <w:rPr>
          <w:rFonts w:ascii="Arial" w:eastAsia="Arial" w:hAnsi="Arial" w:cs="Arial"/>
          <w:szCs w:val="22"/>
          <w:lang w:eastAsia="pl-PL"/>
        </w:rPr>
        <w:t xml:space="preserve">PA - </w:t>
      </w:r>
      <w:r w:rsidRPr="70413CB7">
        <w:rPr>
          <w:rFonts w:ascii="Arial" w:eastAsia="Arial" w:hAnsi="Arial" w:cs="Arial"/>
          <w:color w:val="333333"/>
          <w:szCs w:val="22"/>
        </w:rPr>
        <w:t>pro auctore;</w:t>
      </w:r>
    </w:p>
    <w:p w14:paraId="7E01B3DA" w14:textId="6206D94F" w:rsidR="009840F2" w:rsidRPr="00FD1594" w:rsidRDefault="34CBB38D" w:rsidP="00B57192">
      <w:pPr>
        <w:pStyle w:val="Akapitzlist"/>
        <w:numPr>
          <w:ilvl w:val="0"/>
          <w:numId w:val="28"/>
        </w:numPr>
        <w:spacing w:line="396" w:lineRule="auto"/>
        <w:rPr>
          <w:lang w:eastAsia="pl-PL"/>
        </w:rPr>
      </w:pPr>
      <w:r w:rsidRPr="34CBB38D">
        <w:rPr>
          <w:rFonts w:ascii="Arial" w:eastAsia="Arial" w:hAnsi="Arial" w:cs="Arial"/>
          <w:lang w:eastAsia="pl-PL"/>
        </w:rPr>
        <w:t>PF – pro familia;</w:t>
      </w:r>
    </w:p>
    <w:p w14:paraId="7E44E46A" w14:textId="7673C0C3" w:rsidR="009840F2" w:rsidRPr="00FD1594" w:rsidRDefault="17BBA3DC" w:rsidP="17BBA3DC">
      <w:pPr>
        <w:rPr>
          <w:lang w:eastAsia="pl-PL"/>
        </w:rPr>
      </w:pPr>
      <w:r w:rsidRPr="17BBA3DC">
        <w:rPr>
          <w:lang w:eastAsia="pl-PL"/>
        </w:rPr>
        <w:t xml:space="preserve">Dla potrzeb obsługi tego rodzaju recept należy wykorzystać te same usługi Systemu P1 co w przypadku recept zwykłych, z użyciem rozszerzonego kontekstu wywołania o parametr </w:t>
      </w:r>
      <w:r w:rsidRPr="17BBA3DC">
        <w:rPr>
          <w:b/>
          <w:bCs/>
          <w:lang w:eastAsia="pl-PL"/>
        </w:rPr>
        <w:t>czyKontekstOsobisty,</w:t>
      </w:r>
      <w:r w:rsidRPr="17BBA3DC">
        <w:rPr>
          <w:lang w:eastAsia="pl-PL"/>
        </w:rPr>
        <w:t xml:space="preserve"> przy czym:</w:t>
      </w:r>
    </w:p>
    <w:p w14:paraId="53F5B2CD" w14:textId="7B5D5161" w:rsidR="009840F2" w:rsidRPr="00FD1594" w:rsidRDefault="17BBA3DC" w:rsidP="00B57192">
      <w:pPr>
        <w:pStyle w:val="Akapitzlist"/>
        <w:numPr>
          <w:ilvl w:val="0"/>
          <w:numId w:val="26"/>
        </w:numPr>
        <w:spacing w:after="0" w:line="396" w:lineRule="auto"/>
        <w:rPr>
          <w:b/>
          <w:bCs/>
          <w:color w:val="333333"/>
          <w:szCs w:val="22"/>
        </w:rPr>
      </w:pPr>
      <w:r w:rsidRPr="17BBA3DC">
        <w:rPr>
          <w:rFonts w:ascii="Arial" w:eastAsia="Arial" w:hAnsi="Arial" w:cs="Arial"/>
          <w:color w:val="333333"/>
        </w:rPr>
        <w:t xml:space="preserve">wartość true oznacza, że użytkownik wywołuje usługę zapytań dot. recept pro auctore/ pro profamila, </w:t>
      </w:r>
    </w:p>
    <w:p w14:paraId="5815C996" w14:textId="628E00F2" w:rsidR="009840F2" w:rsidRPr="00FD1594" w:rsidRDefault="17BBA3DC" w:rsidP="00B57192">
      <w:pPr>
        <w:pStyle w:val="Akapitzlist"/>
        <w:numPr>
          <w:ilvl w:val="0"/>
          <w:numId w:val="26"/>
        </w:numPr>
        <w:spacing w:after="0" w:line="396" w:lineRule="auto"/>
        <w:rPr>
          <w:b/>
          <w:bCs/>
          <w:color w:val="333333"/>
          <w:szCs w:val="22"/>
        </w:rPr>
      </w:pPr>
      <w:r w:rsidRPr="17BBA3DC">
        <w:rPr>
          <w:rFonts w:ascii="Arial" w:eastAsia="Arial" w:hAnsi="Arial" w:cs="Arial"/>
          <w:color w:val="333333"/>
        </w:rPr>
        <w:t xml:space="preserve">brak flagi lub wartość false oznacza, że wywołanie dotyczy recept zwykłych. </w:t>
      </w:r>
    </w:p>
    <w:p w14:paraId="4BDFA856" w14:textId="5F71945C" w:rsidR="009840F2" w:rsidRPr="00FD1594" w:rsidRDefault="009840F2" w:rsidP="17BBA3DC">
      <w:pPr>
        <w:ind w:left="360"/>
        <w:rPr>
          <w:rFonts w:eastAsia="Arial"/>
          <w:color w:val="333333"/>
          <w:sz w:val="21"/>
          <w:szCs w:val="21"/>
        </w:rPr>
      </w:pPr>
    </w:p>
    <w:p w14:paraId="2A37C5BD" w14:textId="54C9193C" w:rsidR="009840F2" w:rsidRPr="00FD1594" w:rsidRDefault="17BBA3DC" w:rsidP="17BBA3DC">
      <w:pPr>
        <w:rPr>
          <w:rFonts w:eastAsia="Arial"/>
          <w:color w:val="333333"/>
          <w:sz w:val="21"/>
          <w:szCs w:val="21"/>
        </w:rPr>
      </w:pPr>
      <w:r w:rsidRPr="17BBA3DC">
        <w:rPr>
          <w:rFonts w:eastAsia="Arial"/>
          <w:color w:val="333333"/>
          <w:sz w:val="21"/>
          <w:szCs w:val="21"/>
        </w:rPr>
        <w:t xml:space="preserve">Użycie tego parametru jest szczególnie ważne przy korzystaniu z usług odczytu/wyszukiwania, gdyż na jego podstawie System weryfikuje czy dany użytkownik ma uprawnienia dostępu do recept </w:t>
      </w:r>
      <w:r w:rsidRPr="17BBA3DC">
        <w:rPr>
          <w:rFonts w:eastAsia="Arial"/>
          <w:color w:val="333333"/>
          <w:sz w:val="21"/>
          <w:szCs w:val="21"/>
          <w:u w:val="single"/>
        </w:rPr>
        <w:t>(działając w kontekście podmiotu leczniczego z użyciem kontekstu osobistego nie ma możliwości dostępu do recept zwykłych tegoż podmiotu leczniczego i odwrotnie).</w:t>
      </w:r>
      <w:r w:rsidRPr="17BBA3DC">
        <w:rPr>
          <w:rFonts w:eastAsia="Arial"/>
          <w:color w:val="333333"/>
          <w:sz w:val="21"/>
          <w:szCs w:val="21"/>
        </w:rPr>
        <w:t xml:space="preserve"> </w:t>
      </w:r>
    </w:p>
    <w:p w14:paraId="397F929C" w14:textId="77777777" w:rsidR="001D51FE" w:rsidRDefault="001D51FE" w:rsidP="001D51FE">
      <w:pPr>
        <w:rPr>
          <w:b/>
          <w:bCs/>
          <w:lang w:eastAsia="pl-PL"/>
        </w:rPr>
      </w:pPr>
      <w:r w:rsidRPr="56068526">
        <w:rPr>
          <w:b/>
          <w:bCs/>
          <w:lang w:eastAsia="pl-PL"/>
        </w:rPr>
        <w:lastRenderedPageBreak/>
        <w:t>Uwaga! W kontekście operacji wyszukiwania wyjątek stanowi operacja rozszerzoneWyszukiwanieReceptUslugobiorcy, która w przypadku zastosowania parametru</w:t>
      </w:r>
      <w:r w:rsidRPr="56068526">
        <w:rPr>
          <w:rFonts w:eastAsia="Arial"/>
          <w:color w:val="333333"/>
          <w:sz w:val="21"/>
          <w:szCs w:val="21"/>
          <w:u w:val="single"/>
        </w:rPr>
        <w:t xml:space="preserve"> </w:t>
      </w:r>
      <w:r w:rsidRPr="56068526">
        <w:rPr>
          <w:b/>
          <w:bCs/>
          <w:lang w:eastAsia="pl-PL"/>
        </w:rPr>
        <w:t>czyKontekstOsobisty z ustawioną wartością true w kontekście wywołania zwraca:</w:t>
      </w:r>
    </w:p>
    <w:p w14:paraId="6E283CB7" w14:textId="77777777" w:rsidR="001D51FE" w:rsidRPr="00436D44" w:rsidRDefault="001D51FE" w:rsidP="001D51FE">
      <w:pPr>
        <w:pStyle w:val="Akapitzlist"/>
        <w:numPr>
          <w:ilvl w:val="0"/>
          <w:numId w:val="26"/>
        </w:numPr>
        <w:spacing w:after="0" w:line="396" w:lineRule="auto"/>
        <w:rPr>
          <w:rFonts w:ascii="Arial" w:eastAsia="Arial" w:hAnsi="Arial" w:cs="Arial"/>
          <w:color w:val="333333"/>
        </w:rPr>
      </w:pPr>
      <w:r w:rsidRPr="56068526">
        <w:rPr>
          <w:rFonts w:ascii="Arial" w:eastAsia="Arial" w:hAnsi="Arial" w:cs="Arial"/>
          <w:color w:val="333333"/>
        </w:rPr>
        <w:t>Wszystkie recepty (elektroniczne i papierowe) Usługobiorcy i powiązane z nimi DRR, których dany lekarz jest autorem (je wystawił),</w:t>
      </w:r>
    </w:p>
    <w:p w14:paraId="18AE34B7" w14:textId="77777777" w:rsidR="001D51FE" w:rsidRPr="00436D44" w:rsidRDefault="001D51FE" w:rsidP="001D51FE">
      <w:pPr>
        <w:pStyle w:val="Akapitzlist"/>
        <w:numPr>
          <w:ilvl w:val="0"/>
          <w:numId w:val="26"/>
        </w:numPr>
        <w:spacing w:after="0" w:line="396" w:lineRule="auto"/>
        <w:rPr>
          <w:rFonts w:ascii="Arial" w:eastAsia="Arial" w:hAnsi="Arial" w:cs="Arial"/>
          <w:color w:val="333333"/>
        </w:rPr>
      </w:pPr>
      <w:r w:rsidRPr="56068526">
        <w:rPr>
          <w:rFonts w:ascii="Arial" w:eastAsia="Arial" w:hAnsi="Arial" w:cs="Arial"/>
          <w:color w:val="333333"/>
        </w:rPr>
        <w:t xml:space="preserve">Wszystkie recepty (elektroniczne i papierowe) Usługobiorcy i powiązane z nimi DRR, których </w:t>
      </w:r>
      <w:r w:rsidRPr="56068526">
        <w:rPr>
          <w:rFonts w:ascii="Arial" w:eastAsia="Arial" w:hAnsi="Arial" w:cs="Arial"/>
          <w:color w:val="333333"/>
          <w:u w:val="single"/>
        </w:rPr>
        <w:t>nie jest autorem</w:t>
      </w:r>
      <w:r w:rsidRPr="56068526">
        <w:rPr>
          <w:rFonts w:ascii="Arial" w:eastAsia="Arial" w:hAnsi="Arial" w:cs="Arial"/>
          <w:color w:val="333333"/>
        </w:rPr>
        <w:t xml:space="preserve">, ale uzyskał do nich dostęp na podstawie uprawnień (autoryzacja lub preautoryzacja)   </w:t>
      </w:r>
    </w:p>
    <w:p w14:paraId="03082C1C" w14:textId="3F9D23F4" w:rsidR="009840F2" w:rsidRPr="00FD1594" w:rsidRDefault="70413CB7" w:rsidP="70413CB7">
      <w:pPr>
        <w:rPr>
          <w:rFonts w:eastAsia="Arial"/>
          <w:color w:val="333333"/>
          <w:sz w:val="21"/>
          <w:szCs w:val="21"/>
        </w:rPr>
      </w:pPr>
      <w:r w:rsidRPr="70413CB7">
        <w:rPr>
          <w:rFonts w:eastAsia="Arial"/>
          <w:color w:val="333333"/>
          <w:sz w:val="21"/>
          <w:szCs w:val="21"/>
        </w:rPr>
        <w:t>W ramach zapisu tego rodzaju recept/dokumentów anulowania System P1 weryfikuje m.in. czy:</w:t>
      </w:r>
    </w:p>
    <w:p w14:paraId="5A26142C" w14:textId="27DEF638" w:rsidR="009840F2" w:rsidRPr="00FD1594" w:rsidRDefault="525136ED" w:rsidP="00B57192">
      <w:pPr>
        <w:pStyle w:val="Akapitzlist"/>
        <w:numPr>
          <w:ilvl w:val="0"/>
          <w:numId w:val="30"/>
        </w:numPr>
        <w:rPr>
          <w:color w:val="333333"/>
        </w:rPr>
      </w:pPr>
      <w:r w:rsidRPr="525136ED">
        <w:rPr>
          <w:rFonts w:ascii="Arial" w:eastAsia="Arial" w:hAnsi="Arial" w:cs="Arial"/>
          <w:color w:val="333333"/>
        </w:rPr>
        <w:t xml:space="preserve">Numer dokumentu jest nadany w gałęzi OID pracownika medycznego zgodnie z </w:t>
      </w:r>
      <w:r w:rsidRPr="525136ED">
        <w:rPr>
          <w:rFonts w:ascii="Arial" w:eastAsia="Arial" w:hAnsi="Arial" w:cs="Arial"/>
        </w:rPr>
        <w:t xml:space="preserve"> root= </w:t>
      </w:r>
      <w:r w:rsidRPr="525136ED">
        <w:rPr>
          <w:rFonts w:ascii="Arial" w:eastAsia="Arial" w:hAnsi="Arial" w:cs="Arial"/>
          <w:b/>
          <w:bCs/>
        </w:rPr>
        <w:t xml:space="preserve">2.16.840.1.113883.3.4424.2.10.{y}.{z}.2.1 </w:t>
      </w:r>
      <w:r w:rsidRPr="525136ED">
        <w:rPr>
          <w:rFonts w:ascii="Arial" w:eastAsia="Arial" w:hAnsi="Arial" w:cs="Arial"/>
        </w:rPr>
        <w:t xml:space="preserve">(dokument recepty) oraz root= </w:t>
      </w:r>
      <w:r w:rsidRPr="525136ED">
        <w:rPr>
          <w:rFonts w:ascii="Arial" w:eastAsia="Arial" w:hAnsi="Arial" w:cs="Arial"/>
          <w:b/>
          <w:bCs/>
        </w:rPr>
        <w:t xml:space="preserve">2.16.840.1.113883.3.4424.2.10.{y}.{z}.2.9 </w:t>
      </w:r>
      <w:r w:rsidRPr="525136ED">
        <w:rPr>
          <w:rFonts w:ascii="Arial" w:eastAsia="Arial" w:hAnsi="Arial" w:cs="Arial"/>
        </w:rPr>
        <w:t>(dokument anulowania</w:t>
      </w:r>
      <w:r w:rsidRPr="525136ED">
        <w:rPr>
          <w:rFonts w:ascii="Arial" w:eastAsia="Arial" w:hAnsi="Arial" w:cs="Arial"/>
          <w:b/>
          <w:bCs/>
        </w:rPr>
        <w:t>)</w:t>
      </w:r>
      <w:r w:rsidRPr="525136ED">
        <w:rPr>
          <w:rFonts w:ascii="Arial" w:eastAsia="Arial" w:hAnsi="Arial" w:cs="Arial"/>
        </w:rPr>
        <w:t>, gdzie:</w:t>
      </w:r>
    </w:p>
    <w:p w14:paraId="62ABFE66" w14:textId="49827CC6" w:rsidR="009840F2" w:rsidRPr="00FD1594" w:rsidRDefault="44B391C5" w:rsidP="44B391C5">
      <w:pPr>
        <w:ind w:left="360"/>
        <w:rPr>
          <w:rFonts w:eastAsia="Arial"/>
        </w:rPr>
      </w:pPr>
      <w:r w:rsidRPr="44B391C5">
        <w:rPr>
          <w:rFonts w:eastAsia="Arial"/>
        </w:rPr>
        <w:t xml:space="preserve">        y - oznaczenie grupy zawodowej (1- lekarz, 2 - pielęgniarka, 3 - położna),</w:t>
      </w:r>
    </w:p>
    <w:p w14:paraId="0C19093B" w14:textId="10837140" w:rsidR="009840F2" w:rsidRPr="00FD1594" w:rsidRDefault="525136ED" w:rsidP="525136ED">
      <w:pPr>
        <w:ind w:left="360"/>
        <w:rPr>
          <w:rFonts w:eastAsia="Arial"/>
        </w:rPr>
      </w:pPr>
      <w:r w:rsidRPr="525136ED">
        <w:rPr>
          <w:rFonts w:eastAsia="Arial"/>
        </w:rPr>
        <w:t xml:space="preserve">        z - numer PWZ pracownika medycznego (bez liter i zer wiodących),</w:t>
      </w:r>
    </w:p>
    <w:p w14:paraId="17B08BEB" w14:textId="29AA8265" w:rsidR="009840F2" w:rsidRPr="00FD1594" w:rsidRDefault="70413CB7" w:rsidP="00B57192">
      <w:pPr>
        <w:pStyle w:val="Akapitzlist"/>
        <w:numPr>
          <w:ilvl w:val="0"/>
          <w:numId w:val="29"/>
        </w:numPr>
        <w:rPr>
          <w:color w:val="333333"/>
          <w:szCs w:val="22"/>
        </w:rPr>
      </w:pPr>
      <w:r w:rsidRPr="70413CB7">
        <w:rPr>
          <w:rFonts w:ascii="Arial" w:eastAsia="Arial" w:hAnsi="Arial" w:cs="Arial"/>
          <w:color w:val="333333"/>
          <w:szCs w:val="22"/>
        </w:rPr>
        <w:t>Identyfikator {y} użyty w numerze dokumentu odpowiada wartości numeru PWZ w kontekście wywołania.</w:t>
      </w:r>
    </w:p>
    <w:p w14:paraId="31A6F79E" w14:textId="20D10573" w:rsidR="009840F2" w:rsidRPr="00FD1594" w:rsidRDefault="70413CB7" w:rsidP="00B57192">
      <w:pPr>
        <w:pStyle w:val="Akapitzlist"/>
        <w:numPr>
          <w:ilvl w:val="0"/>
          <w:numId w:val="29"/>
        </w:numPr>
        <w:rPr>
          <w:szCs w:val="22"/>
        </w:rPr>
      </w:pPr>
      <w:r w:rsidRPr="70413CB7">
        <w:rPr>
          <w:rFonts w:ascii="Arial" w:eastAsia="Arial" w:hAnsi="Arial" w:cs="Arial"/>
          <w:color w:val="333333"/>
          <w:szCs w:val="22"/>
        </w:rPr>
        <w:t>Dane pracownika medycznego, będącego autorem dokumentu zawierają adres zamieszkania oraz numer telefonu kontaktowego.</w:t>
      </w:r>
    </w:p>
    <w:p w14:paraId="0496A137" w14:textId="68C66AE6" w:rsidR="009840F2" w:rsidRPr="00FD1594" w:rsidRDefault="009840F2" w:rsidP="70413CB7">
      <w:pPr>
        <w:spacing w:line="288" w:lineRule="auto"/>
      </w:pPr>
    </w:p>
    <w:p w14:paraId="3ED371D5" w14:textId="07882B8E" w:rsidR="009840F2" w:rsidRPr="00FD1594" w:rsidRDefault="7BCF11D3" w:rsidP="006A3CEB">
      <w:pPr>
        <w:pStyle w:val="Nagwek2"/>
      </w:pPr>
      <w:bookmarkStart w:id="554" w:name="_Toc49411665"/>
      <w:bookmarkStart w:id="555" w:name="_Toc66051242"/>
      <w:r>
        <w:t>Obsługa recept przez asystenta medycznego</w:t>
      </w:r>
      <w:bookmarkEnd w:id="554"/>
      <w:bookmarkEnd w:id="555"/>
    </w:p>
    <w:p w14:paraId="45D37CAC" w14:textId="64E25635" w:rsidR="009840F2" w:rsidRPr="00FD1594" w:rsidRDefault="70413CB7" w:rsidP="70413CB7">
      <w:pPr>
        <w:rPr>
          <w:lang w:eastAsia="pl-PL"/>
        </w:rPr>
      </w:pPr>
      <w:r w:rsidRPr="70413CB7">
        <w:rPr>
          <w:lang w:eastAsia="pl-PL"/>
        </w:rPr>
        <w:t xml:space="preserve">System P1 umożliwia obsługę recept przez asystenta medycznego działającego w imieniu pracownika medycznego od którego uzyskał on stosowne uprawnienia (uprawnienia weryfikowane na podstawie Rejestru Asystentów Medycznych). </w:t>
      </w:r>
    </w:p>
    <w:p w14:paraId="68A2E083" w14:textId="78BCB250" w:rsidR="009840F2" w:rsidRPr="00FD1594" w:rsidRDefault="17BBA3DC" w:rsidP="70413CB7">
      <w:pPr>
        <w:rPr>
          <w:b/>
          <w:bCs/>
          <w:lang w:eastAsia="pl-PL"/>
        </w:rPr>
      </w:pPr>
      <w:r w:rsidRPr="17BBA3DC">
        <w:rPr>
          <w:lang w:eastAsia="pl-PL"/>
        </w:rPr>
        <w:lastRenderedPageBreak/>
        <w:t xml:space="preserve">Dla potrzeb obsługi recept przez asystenta medycznego należy wykorzystać dotychczasowe usługi Systemu P1, z użyciem rozszerzonego kontekstu wywołania o parametr </w:t>
      </w:r>
      <w:r w:rsidRPr="17BBA3DC">
        <w:rPr>
          <w:b/>
          <w:bCs/>
          <w:lang w:eastAsia="pl-PL"/>
        </w:rPr>
        <w:t xml:space="preserve">idAsystentaMedycznegoOid </w:t>
      </w:r>
      <w:r w:rsidRPr="17BBA3DC">
        <w:rPr>
          <w:lang w:eastAsia="pl-PL"/>
        </w:rPr>
        <w:t>jako numer PESEL asystenta</w:t>
      </w:r>
      <w:r w:rsidRPr="17BBA3DC">
        <w:rPr>
          <w:b/>
          <w:bCs/>
          <w:lang w:eastAsia="pl-PL"/>
        </w:rPr>
        <w:t xml:space="preserve"> </w:t>
      </w:r>
      <w:r w:rsidRPr="17BBA3DC">
        <w:rPr>
          <w:lang w:eastAsia="pl-PL"/>
        </w:rPr>
        <w:t xml:space="preserve">(jako dane użytkownika w kontekście wywołania należy wskazać numer PWZ lekarza w imieniu którego asystent medyczny wywołuje danę usługę). Dane asystenta medycznego w dokumencie recepty oraz dokumencie anulowania wprowadza się z wykorzystaniem szablonu </w:t>
      </w:r>
      <w:r w:rsidRPr="17BBA3DC">
        <w:rPr>
          <w:rFonts w:eastAsia="Arial"/>
          <w:color w:val="1D1C1D"/>
        </w:rPr>
        <w:t>root="2.16.840.1.113883.3.4424.13.10.2.90", w węźle &lt;assignedEntity&gt;.</w:t>
      </w:r>
    </w:p>
    <w:p w14:paraId="5D88E30E" w14:textId="4EE323D9" w:rsidR="009840F2" w:rsidRPr="00FD1594" w:rsidRDefault="70413CB7" w:rsidP="70413CB7">
      <w:pPr>
        <w:rPr>
          <w:rFonts w:eastAsia="Arial"/>
          <w:lang w:eastAsia="pl-PL"/>
        </w:rPr>
      </w:pPr>
      <w:r w:rsidRPr="70413CB7">
        <w:rPr>
          <w:lang w:eastAsia="pl-PL"/>
        </w:rPr>
        <w:t>W ramac</w:t>
      </w:r>
      <w:r w:rsidRPr="70413CB7">
        <w:rPr>
          <w:rFonts w:eastAsia="Arial"/>
          <w:lang w:eastAsia="pl-PL"/>
        </w:rPr>
        <w:t>h obsługi recept System P1 dopuszcza nw. przypadki wiązane z udziałem asystenta medycznego (autorem recepty zawsze jest lekarz):</w:t>
      </w:r>
    </w:p>
    <w:p w14:paraId="165B37CA" w14:textId="79E9888C" w:rsidR="009840F2" w:rsidRPr="00FD1594" w:rsidRDefault="70413CB7" w:rsidP="00B57192">
      <w:pPr>
        <w:pStyle w:val="Akapitzlist"/>
        <w:numPr>
          <w:ilvl w:val="0"/>
          <w:numId w:val="27"/>
        </w:numPr>
        <w:spacing w:after="0" w:line="396" w:lineRule="auto"/>
        <w:rPr>
          <w:szCs w:val="22"/>
          <w:lang w:eastAsia="pl-PL"/>
        </w:rPr>
      </w:pPr>
      <w:r w:rsidRPr="70413CB7">
        <w:rPr>
          <w:rFonts w:ascii="Arial" w:eastAsia="Arial" w:hAnsi="Arial" w:cs="Arial"/>
          <w:lang w:eastAsia="pl-PL"/>
        </w:rPr>
        <w:t>Asystent medyczny wywołuje usługę zapisu dokumentu (użyto idAsystentaMedycznegoOid), jako osoba która podpisała dokument;</w:t>
      </w:r>
    </w:p>
    <w:p w14:paraId="75B2B2F1" w14:textId="5014ED35" w:rsidR="009840F2" w:rsidRPr="00FD1594" w:rsidRDefault="70413CB7" w:rsidP="00B57192">
      <w:pPr>
        <w:pStyle w:val="Akapitzlist"/>
        <w:numPr>
          <w:ilvl w:val="0"/>
          <w:numId w:val="27"/>
        </w:numPr>
        <w:spacing w:after="0" w:line="396" w:lineRule="auto"/>
        <w:rPr>
          <w:szCs w:val="22"/>
          <w:lang w:eastAsia="pl-PL"/>
        </w:rPr>
      </w:pPr>
      <w:r w:rsidRPr="70413CB7">
        <w:rPr>
          <w:rFonts w:ascii="Arial" w:eastAsia="Arial" w:hAnsi="Arial" w:cs="Arial"/>
          <w:lang w:eastAsia="pl-PL"/>
        </w:rPr>
        <w:t>Asystent medyczny wywołuje usługę zapisu dokumentu (użyto idAsystentaMedycznegoOid), przy czym dokument został podpisany przez lekarza;</w:t>
      </w:r>
    </w:p>
    <w:p w14:paraId="7ED5CF6B" w14:textId="42900688" w:rsidR="009840F2" w:rsidRPr="00FD1594" w:rsidRDefault="4EDFE49B" w:rsidP="00B57192">
      <w:pPr>
        <w:pStyle w:val="Akapitzlist"/>
        <w:numPr>
          <w:ilvl w:val="0"/>
          <w:numId w:val="27"/>
        </w:numPr>
        <w:spacing w:after="0" w:line="396" w:lineRule="auto"/>
        <w:rPr>
          <w:lang w:eastAsia="pl-PL"/>
        </w:rPr>
      </w:pPr>
      <w:r w:rsidRPr="4EDFE49B">
        <w:rPr>
          <w:rFonts w:ascii="Arial" w:eastAsia="Arial" w:hAnsi="Arial" w:cs="Arial"/>
          <w:lang w:eastAsia="pl-PL"/>
        </w:rPr>
        <w:t>Lekarz wywołuje usługę zapisu dokument, przy czym dokument został podpisany przez asystenta medycznego</w:t>
      </w:r>
      <w:r w:rsidRPr="4EDFE49B">
        <w:rPr>
          <w:lang w:eastAsia="pl-PL"/>
        </w:rPr>
        <w:t>;</w:t>
      </w:r>
    </w:p>
    <w:p w14:paraId="66B3D74C" w14:textId="26EF20C1" w:rsidR="4EDFE49B" w:rsidRDefault="4EDFE49B" w:rsidP="4EDFE49B">
      <w:pPr>
        <w:spacing w:after="0"/>
        <w:rPr>
          <w:lang w:eastAsia="pl-PL"/>
        </w:rPr>
      </w:pPr>
      <w:r w:rsidRPr="4EDFE49B">
        <w:rPr>
          <w:lang w:eastAsia="pl-PL"/>
        </w:rPr>
        <w:t>W ramach obsługi wyszukiwania/odczytu dokumentów medycznych System P1 dopuszcza nw. przypadki wiązane z udziałem asystenta medycznego:</w:t>
      </w:r>
    </w:p>
    <w:p w14:paraId="273707C0" w14:textId="02088247" w:rsidR="4EDFE49B" w:rsidRDefault="4EDFE49B" w:rsidP="00B57192">
      <w:pPr>
        <w:pStyle w:val="Akapitzlist"/>
        <w:numPr>
          <w:ilvl w:val="0"/>
          <w:numId w:val="25"/>
        </w:numPr>
        <w:spacing w:after="0" w:line="396" w:lineRule="auto"/>
        <w:rPr>
          <w:szCs w:val="22"/>
          <w:lang w:eastAsia="pl-PL"/>
        </w:rPr>
      </w:pPr>
      <w:r w:rsidRPr="4EDFE49B">
        <w:rPr>
          <w:rFonts w:ascii="Arial" w:eastAsia="Arial" w:hAnsi="Arial" w:cs="Arial"/>
          <w:lang w:eastAsia="pl-PL"/>
        </w:rPr>
        <w:t>Asystent medyczny wywołuje usługę wyszukiwania listy dokumentów recepty</w:t>
      </w:r>
    </w:p>
    <w:p w14:paraId="33A6B244" w14:textId="36AB0F1E" w:rsidR="4EDFE49B" w:rsidRDefault="4EDFE49B" w:rsidP="00B57192">
      <w:pPr>
        <w:pStyle w:val="Akapitzlist"/>
        <w:numPr>
          <w:ilvl w:val="0"/>
          <w:numId w:val="25"/>
        </w:numPr>
        <w:spacing w:after="0" w:line="396" w:lineRule="auto"/>
        <w:rPr>
          <w:szCs w:val="22"/>
          <w:lang w:eastAsia="pl-PL"/>
        </w:rPr>
      </w:pPr>
      <w:r w:rsidRPr="4EDFE49B">
        <w:rPr>
          <w:rFonts w:ascii="Arial" w:eastAsia="Arial" w:hAnsi="Arial" w:cs="Arial"/>
          <w:lang w:eastAsia="pl-PL"/>
        </w:rPr>
        <w:t>Asystent medyczny wywołuje usługę odczytu dokumentu recepty</w:t>
      </w:r>
    </w:p>
    <w:p w14:paraId="551C69B3" w14:textId="0BE7C07C" w:rsidR="4EDFE49B" w:rsidRDefault="4EDFE49B" w:rsidP="00B57192">
      <w:pPr>
        <w:pStyle w:val="Akapitzlist"/>
        <w:numPr>
          <w:ilvl w:val="0"/>
          <w:numId w:val="25"/>
        </w:numPr>
        <w:spacing w:after="0" w:line="396" w:lineRule="auto"/>
        <w:rPr>
          <w:szCs w:val="22"/>
          <w:lang w:eastAsia="pl-PL"/>
        </w:rPr>
      </w:pPr>
      <w:r w:rsidRPr="4EDFE49B">
        <w:rPr>
          <w:rFonts w:ascii="Arial" w:eastAsia="Arial" w:hAnsi="Arial" w:cs="Arial"/>
          <w:lang w:eastAsia="pl-PL"/>
        </w:rPr>
        <w:t>Asystent medyczny wywołuje usługę odczytu pakietu recepty</w:t>
      </w:r>
    </w:p>
    <w:p w14:paraId="77429305" w14:textId="29AF159B" w:rsidR="4EDFE49B" w:rsidRDefault="4EDFE49B" w:rsidP="00B57192">
      <w:pPr>
        <w:pStyle w:val="Akapitzlist"/>
        <w:numPr>
          <w:ilvl w:val="0"/>
          <w:numId w:val="25"/>
        </w:numPr>
        <w:spacing w:after="0" w:line="396" w:lineRule="auto"/>
        <w:rPr>
          <w:szCs w:val="22"/>
          <w:lang w:eastAsia="pl-PL"/>
        </w:rPr>
      </w:pPr>
      <w:r w:rsidRPr="4EDFE49B">
        <w:rPr>
          <w:rFonts w:ascii="Arial" w:eastAsia="Arial" w:hAnsi="Arial" w:cs="Arial"/>
          <w:lang w:eastAsia="pl-PL"/>
        </w:rPr>
        <w:t>Asystent medyczny wywołuje usługę wyszukiwania dokumentów anulowania</w:t>
      </w:r>
    </w:p>
    <w:p w14:paraId="59C1F035" w14:textId="15145F64" w:rsidR="4EDFE49B" w:rsidRDefault="4EDFE49B" w:rsidP="00B57192">
      <w:pPr>
        <w:pStyle w:val="Akapitzlist"/>
        <w:numPr>
          <w:ilvl w:val="0"/>
          <w:numId w:val="25"/>
        </w:numPr>
        <w:spacing w:after="0" w:line="396" w:lineRule="auto"/>
        <w:rPr>
          <w:szCs w:val="22"/>
          <w:lang w:eastAsia="pl-PL"/>
        </w:rPr>
      </w:pPr>
      <w:r w:rsidRPr="4EDFE49B">
        <w:rPr>
          <w:rFonts w:ascii="Arial" w:eastAsia="Arial" w:hAnsi="Arial" w:cs="Arial"/>
          <w:lang w:eastAsia="pl-PL"/>
        </w:rPr>
        <w:t>Asystent medyczny wywołuje usługę odczytu dokumentu anulowania</w:t>
      </w:r>
    </w:p>
    <w:p w14:paraId="6286707E" w14:textId="23E462BB" w:rsidR="009840F2" w:rsidRPr="00FD1594" w:rsidRDefault="009840F2" w:rsidP="70413CB7">
      <w:pPr>
        <w:rPr>
          <w:rFonts w:eastAsia="Arial"/>
          <w:color w:val="333333"/>
          <w:sz w:val="21"/>
          <w:szCs w:val="21"/>
        </w:rPr>
      </w:pPr>
    </w:p>
    <w:p w14:paraId="30F8AF08" w14:textId="260B42D3" w:rsidR="009840F2" w:rsidRPr="00FD1594" w:rsidRDefault="70413CB7" w:rsidP="70413CB7">
      <w:pPr>
        <w:rPr>
          <w:rFonts w:eastAsia="Arial"/>
          <w:color w:val="333333"/>
          <w:sz w:val="21"/>
          <w:szCs w:val="21"/>
        </w:rPr>
      </w:pPr>
      <w:r w:rsidRPr="70413CB7">
        <w:rPr>
          <w:rFonts w:eastAsia="Arial"/>
          <w:color w:val="333333"/>
          <w:sz w:val="21"/>
          <w:szCs w:val="21"/>
        </w:rPr>
        <w:t>Uwaga:</w:t>
      </w:r>
    </w:p>
    <w:p w14:paraId="58454324" w14:textId="331251CA" w:rsidR="009840F2" w:rsidRPr="00FD1594" w:rsidRDefault="17BBA3DC" w:rsidP="70413CB7">
      <w:pPr>
        <w:rPr>
          <w:rFonts w:eastAsia="Arial"/>
          <w:color w:val="333333"/>
          <w:sz w:val="21"/>
          <w:szCs w:val="21"/>
        </w:rPr>
      </w:pPr>
      <w:r w:rsidRPr="17BBA3DC">
        <w:rPr>
          <w:rFonts w:eastAsia="Arial"/>
          <w:color w:val="333333"/>
          <w:sz w:val="21"/>
          <w:szCs w:val="21"/>
          <w:u w:val="single"/>
        </w:rPr>
        <w:lastRenderedPageBreak/>
        <w:t>Asystent medyczny uzyskuje dostęp jedynie do dokumentów które zostały przez niego podpisane (w tym może anulować jedynie te recepty, które zostały przez ego podpisane)</w:t>
      </w:r>
      <w:r w:rsidRPr="17BBA3DC">
        <w:rPr>
          <w:rFonts w:eastAsia="Arial"/>
          <w:color w:val="333333"/>
          <w:sz w:val="21"/>
          <w:szCs w:val="21"/>
        </w:rPr>
        <w:t xml:space="preserve">. </w:t>
      </w:r>
    </w:p>
    <w:p w14:paraId="6750B01A" w14:textId="3BE38557" w:rsidR="009840F2" w:rsidRPr="00FD1594" w:rsidRDefault="009840F2" w:rsidP="70413CB7">
      <w:pPr>
        <w:rPr>
          <w:rFonts w:eastAsia="Arial"/>
          <w:color w:val="333333"/>
          <w:sz w:val="21"/>
          <w:szCs w:val="21"/>
        </w:rPr>
      </w:pPr>
    </w:p>
    <w:p w14:paraId="29B5D49C" w14:textId="7DE439CC" w:rsidR="009840F2" w:rsidRPr="00FD1594" w:rsidRDefault="70413CB7" w:rsidP="70413CB7">
      <w:pPr>
        <w:rPr>
          <w:rFonts w:eastAsia="Arial"/>
          <w:color w:val="333333"/>
          <w:szCs w:val="22"/>
        </w:rPr>
      </w:pPr>
      <w:r w:rsidRPr="70413CB7">
        <w:rPr>
          <w:rFonts w:eastAsia="Arial"/>
          <w:color w:val="333333"/>
          <w:sz w:val="21"/>
          <w:szCs w:val="21"/>
        </w:rPr>
        <w:t>W ramach zap</w:t>
      </w:r>
      <w:r w:rsidRPr="70413CB7">
        <w:rPr>
          <w:rFonts w:eastAsia="Arial"/>
          <w:color w:val="333333"/>
          <w:szCs w:val="22"/>
        </w:rPr>
        <w:t>isu recept/dokumentów anulowania System P1 weryfikuje m.in. czy:</w:t>
      </w:r>
    </w:p>
    <w:p w14:paraId="6FC32DEC" w14:textId="16009AC5" w:rsidR="009840F2" w:rsidRPr="00FD1594" w:rsidRDefault="17BBA3DC" w:rsidP="00B57192">
      <w:pPr>
        <w:pStyle w:val="Akapitzlist"/>
        <w:numPr>
          <w:ilvl w:val="0"/>
          <w:numId w:val="30"/>
        </w:numPr>
        <w:rPr>
          <w:color w:val="333333"/>
        </w:rPr>
      </w:pPr>
      <w:r w:rsidRPr="17BBA3DC">
        <w:rPr>
          <w:rFonts w:ascii="Arial" w:eastAsia="Arial" w:hAnsi="Arial" w:cs="Arial"/>
          <w:color w:val="333333"/>
        </w:rPr>
        <w:t>Istnieje zgodność asystenta medycznego z kontekstu wywołania i dokumentu recepty/dokumentu anulowania recepty;</w:t>
      </w:r>
    </w:p>
    <w:p w14:paraId="6571B160" w14:textId="393F3D8B" w:rsidR="009840F2" w:rsidRPr="00FD1594" w:rsidRDefault="17BBA3DC" w:rsidP="00B57192">
      <w:pPr>
        <w:numPr>
          <w:ilvl w:val="0"/>
          <w:numId w:val="30"/>
        </w:numPr>
        <w:rPr>
          <w:color w:val="333333"/>
          <w:szCs w:val="22"/>
        </w:rPr>
      </w:pPr>
      <w:r>
        <w:t>Asystent medyczny wystawiający dokument recepty/anulowania istnieje w Rejestrze Asystentów Medycznych;</w:t>
      </w:r>
    </w:p>
    <w:p w14:paraId="1E9AD706" w14:textId="5C980658" w:rsidR="17BBA3DC" w:rsidRDefault="56C04FE0" w:rsidP="00B57192">
      <w:pPr>
        <w:numPr>
          <w:ilvl w:val="0"/>
          <w:numId w:val="30"/>
        </w:numPr>
      </w:pPr>
      <w:r>
        <w:t>Asystent medyczny ma nadane aktywne upoważnienie (na dzień wystawienia dokumentu) przez lekarza, w imieniu którego obsługuje recepty;</w:t>
      </w:r>
    </w:p>
    <w:p w14:paraId="40BF8895" w14:textId="3275277D" w:rsidR="6ADBD95A" w:rsidRDefault="7BCF11D3" w:rsidP="006A3CEB">
      <w:pPr>
        <w:pStyle w:val="Nagwek2"/>
        <w:rPr>
          <w:sz w:val="22"/>
          <w:szCs w:val="22"/>
        </w:rPr>
      </w:pPr>
      <w:bookmarkStart w:id="556" w:name="_Toc49411666"/>
      <w:bookmarkStart w:id="557" w:name="_Toc66051243"/>
      <w:r>
        <w:t>Obsługa wskazań refundacyjnych</w:t>
      </w:r>
      <w:bookmarkEnd w:id="556"/>
      <w:bookmarkEnd w:id="557"/>
      <w:r>
        <w:t xml:space="preserve"> </w:t>
      </w:r>
    </w:p>
    <w:p w14:paraId="7FB35861" w14:textId="264BB441" w:rsidR="130D2C36" w:rsidRDefault="130D2C36" w:rsidP="130D2C36">
      <w:pPr>
        <w:rPr>
          <w:lang w:eastAsia="pl-PL"/>
        </w:rPr>
      </w:pPr>
      <w:r w:rsidRPr="130D2C36">
        <w:rPr>
          <w:lang w:eastAsia="pl-PL"/>
        </w:rPr>
        <w:t xml:space="preserve">System P1 umożliwia podanie danych dodatkowych dotyczących recept, w tym wskazania refundacyjnego. Dodanie identyfikatora wskazania refundacyjnego, jest opcjonalne i polega na wykorzystanie w usłudze </w:t>
      </w:r>
      <w:r w:rsidRPr="130D2C36">
        <w:rPr>
          <w:i/>
          <w:iCs/>
          <w:lang w:eastAsia="pl-PL"/>
        </w:rPr>
        <w:t>zapisPakietuRecept, weryfikacjaPakietuRecept</w:t>
      </w:r>
      <w:r w:rsidRPr="130D2C36">
        <w:rPr>
          <w:lang w:eastAsia="pl-PL"/>
        </w:rPr>
        <w:t xml:space="preserve"> danych dodatkowych recepty w ramach ReceptaDaneDodatkoweMT. </w:t>
      </w:r>
    </w:p>
    <w:p w14:paraId="399CEC8F" w14:textId="3E344C56" w:rsidR="130D2C36" w:rsidRDefault="130D2C36" w:rsidP="130D2C36">
      <w:r w:rsidRPr="130D2C36">
        <w:rPr>
          <w:lang w:eastAsia="pl-PL"/>
        </w:rPr>
        <w:t xml:space="preserve">Atrybut dedykowany na podanie identyfikatora wskazania refundacyjnego posiada nazwę: </w:t>
      </w:r>
      <w:r w:rsidRPr="130D2C36">
        <w:rPr>
          <w:rFonts w:eastAsia="Arial"/>
          <w:b/>
          <w:bCs/>
          <w:color w:val="1D1C1D"/>
          <w:szCs w:val="22"/>
        </w:rPr>
        <w:t>WSKAZANIE_REFUNDACYJNE.</w:t>
      </w:r>
    </w:p>
    <w:p w14:paraId="45E79731" w14:textId="1C5E2B72" w:rsidR="130D2C36" w:rsidRDefault="56C04FE0" w:rsidP="130D2C36">
      <w:pPr>
        <w:rPr>
          <w:lang w:eastAsia="pl-PL"/>
        </w:rPr>
      </w:pPr>
      <w:r w:rsidRPr="56C04FE0">
        <w:rPr>
          <w:lang w:eastAsia="pl-PL"/>
        </w:rPr>
        <w:t>Po stronie Systemu P1 weryfikowane jest czy dla danego leku dopuszczalne jest zastosowanie podanego wskazania refundacyjnego oraz czy wiek pacjenta (ustalany na podstawie daty urodzenia pacjenta podanej w dokumencie recepty) pozwala na uzyskanie refundacji.</w:t>
      </w:r>
    </w:p>
    <w:p w14:paraId="4137FF23" w14:textId="608ACE9D" w:rsidR="56C04FE0" w:rsidRDefault="56C04FE0">
      <w:r>
        <w:t xml:space="preserve">Korzyścią z zastosowania zapisu pakietu recept z podaniem identyfikatora wskazania refundacyjnego jest wyeliminowanie błędów pracowników medycznych związanych  </w:t>
      </w:r>
      <w:r>
        <w:br/>
        <w:t xml:space="preserve"> z niepoprawnym określeniem poziomu refundacji leku. Jest to element narzędzia </w:t>
      </w:r>
      <w:r>
        <w:lastRenderedPageBreak/>
        <w:t>ułatwiającego określenie poziomu refundacji, a w przypadku błędów w nim zawartych odpowiedzialność nie będzie spoczywać już na wystawcy dokumentu.</w:t>
      </w:r>
    </w:p>
    <w:p w14:paraId="14510475" w14:textId="47B1B4BA" w:rsidR="56C04FE0" w:rsidRDefault="56C04FE0">
      <w:r>
        <w:t>Stosowanie atrybutu ze wskazaniami będzie wymagało ich aktualizacji analogicznie jak w przypadku listy refundacyjnej. Oprogramowanie musi być gotowe do aktualizacji w zakresie wskazań co najmniej raz na 2 miesiące.</w:t>
      </w:r>
    </w:p>
    <w:p w14:paraId="1EE7965A" w14:textId="6B1E0532" w:rsidR="6ADBD95A" w:rsidRDefault="2D2D59C4" w:rsidP="6ADBD95A">
      <w:r>
        <w:t>Aktualna lista identyfikatorów wskazań refundacyjnych wraz z warunkami korzystania jest publikowana na portalu ezdrowie.gov.pl w sekcji “Dla dostawców” oraz w sekcji “Dla podmiotów leczniczych”.</w:t>
      </w:r>
    </w:p>
    <w:p w14:paraId="0B60AB98" w14:textId="611C8019" w:rsidR="004D5D23" w:rsidRDefault="0A843DD5" w:rsidP="006A3CEB">
      <w:pPr>
        <w:pStyle w:val="Nagwek2"/>
      </w:pPr>
      <w:bookmarkStart w:id="558" w:name="_Toc49411667"/>
      <w:bookmarkStart w:id="559" w:name="_Toc66051244"/>
      <w:r>
        <w:t>Obsługa recept do realizacji na 365 dni</w:t>
      </w:r>
      <w:bookmarkEnd w:id="558"/>
      <w:bookmarkEnd w:id="559"/>
    </w:p>
    <w:p w14:paraId="1D6B21B1" w14:textId="11A0395C" w:rsidR="004D5D23" w:rsidRDefault="004D5D23" w:rsidP="004D5D23">
      <w:pPr>
        <w:rPr>
          <w:lang w:eastAsia="pl-PL"/>
        </w:rPr>
      </w:pPr>
      <w:r>
        <w:rPr>
          <w:lang w:eastAsia="pl-PL"/>
        </w:rPr>
        <w:t>System P1 umożliwia wystawianie recept z terminem realizacji na 365 dni od daty wys</w:t>
      </w:r>
      <w:r w:rsidR="002B3599">
        <w:rPr>
          <w:lang w:eastAsia="pl-PL"/>
        </w:rPr>
        <w:t>tawienia lub daty realizacji od.</w:t>
      </w:r>
    </w:p>
    <w:p w14:paraId="64CEF912" w14:textId="1996172D" w:rsidR="004D5D23" w:rsidRDefault="004D5D23" w:rsidP="004D5D23">
      <w:pPr>
        <w:rPr>
          <w:lang w:eastAsia="pl-PL"/>
        </w:rPr>
      </w:pPr>
      <w:r w:rsidRPr="56068526">
        <w:rPr>
          <w:lang w:eastAsia="pl-PL"/>
        </w:rPr>
        <w:t>W dokumencie recepty</w:t>
      </w:r>
      <w:r w:rsidR="33DE5C54" w:rsidRPr="56068526">
        <w:rPr>
          <w:lang w:eastAsia="pl-PL"/>
        </w:rPr>
        <w:t xml:space="preserve"> zgodnej z PIK 1.3.1</w:t>
      </w:r>
      <w:r w:rsidRPr="56068526">
        <w:rPr>
          <w:lang w:eastAsia="pl-PL"/>
        </w:rPr>
        <w:t xml:space="preserve"> należy umieścić następujący dodatkowy schemat:</w:t>
      </w:r>
    </w:p>
    <w:p w14:paraId="203BC035" w14:textId="77777777" w:rsidR="002B3599" w:rsidRPr="00CB784F"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val="en-GB" w:eastAsia="pl-PL"/>
        </w:rPr>
      </w:pPr>
      <w:r w:rsidRPr="00CB784F">
        <w:rPr>
          <w:rFonts w:ascii="Courier New" w:eastAsia="Calibri" w:hAnsi="Courier New" w:cs="Courier New"/>
          <w:color w:val="808080"/>
          <w:sz w:val="20"/>
          <w:szCs w:val="20"/>
          <w:lang w:val="en-GB" w:eastAsia="pl-PL"/>
        </w:rPr>
        <w:t>&lt;</w:t>
      </w:r>
      <w:r w:rsidRPr="00CB784F">
        <w:rPr>
          <w:rFonts w:ascii="Courier New" w:eastAsia="Calibri" w:hAnsi="Courier New" w:cs="Courier New"/>
          <w:color w:val="529CD6"/>
          <w:sz w:val="20"/>
          <w:szCs w:val="20"/>
          <w:lang w:val="en-GB" w:eastAsia="pl-PL"/>
        </w:rPr>
        <w:t>entryRelationship</w:t>
      </w: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92CAF4"/>
          <w:sz w:val="20"/>
          <w:szCs w:val="20"/>
          <w:lang w:val="en-GB" w:eastAsia="pl-PL"/>
        </w:rPr>
        <w:t>typeCode</w:t>
      </w:r>
      <w:r w:rsidRPr="00CB784F">
        <w:rPr>
          <w:rFonts w:ascii="Courier New" w:eastAsia="Calibri" w:hAnsi="Courier New" w:cs="Courier New"/>
          <w:color w:val="C8C8C8"/>
          <w:sz w:val="20"/>
          <w:szCs w:val="20"/>
          <w:lang w:val="en-GB" w:eastAsia="pl-PL"/>
        </w:rPr>
        <w:t>="COMP"</w:t>
      </w:r>
      <w:r w:rsidRPr="00CB784F">
        <w:rPr>
          <w:rFonts w:ascii="Courier New" w:eastAsia="Calibri" w:hAnsi="Courier New" w:cs="Courier New"/>
          <w:color w:val="808080"/>
          <w:sz w:val="20"/>
          <w:szCs w:val="20"/>
          <w:lang w:val="en-GB" w:eastAsia="pl-PL"/>
        </w:rPr>
        <w:t>&gt;</w:t>
      </w:r>
    </w:p>
    <w:p w14:paraId="2F4962A2" w14:textId="77777777" w:rsidR="002B3599" w:rsidRPr="00CB784F"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val="en-GB" w:eastAsia="pl-PL"/>
        </w:rPr>
      </w:pP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808080"/>
          <w:sz w:val="20"/>
          <w:szCs w:val="20"/>
          <w:lang w:val="en-GB" w:eastAsia="pl-PL"/>
        </w:rPr>
        <w:t>&lt;</w:t>
      </w:r>
      <w:r w:rsidRPr="00CB784F">
        <w:rPr>
          <w:rFonts w:ascii="Courier New" w:eastAsia="Calibri" w:hAnsi="Courier New" w:cs="Courier New"/>
          <w:color w:val="529CD6"/>
          <w:sz w:val="20"/>
          <w:szCs w:val="20"/>
          <w:lang w:val="en-GB" w:eastAsia="pl-PL"/>
        </w:rPr>
        <w:t>supply</w:t>
      </w: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92CAF4"/>
          <w:sz w:val="20"/>
          <w:szCs w:val="20"/>
          <w:lang w:val="en-GB" w:eastAsia="pl-PL"/>
        </w:rPr>
        <w:t>classCode</w:t>
      </w:r>
      <w:r w:rsidRPr="00CB784F">
        <w:rPr>
          <w:rFonts w:ascii="Courier New" w:eastAsia="Calibri" w:hAnsi="Courier New" w:cs="Courier New"/>
          <w:color w:val="C8C8C8"/>
          <w:sz w:val="20"/>
          <w:szCs w:val="20"/>
          <w:lang w:val="en-GB" w:eastAsia="pl-PL"/>
        </w:rPr>
        <w:t>="SPLY"</w:t>
      </w:r>
    </w:p>
    <w:p w14:paraId="2D59AF3A" w14:textId="77777777" w:rsidR="002B3599" w:rsidRPr="00CB784F"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val="en-GB" w:eastAsia="pl-PL"/>
        </w:rPr>
      </w:pP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92CAF4"/>
          <w:sz w:val="20"/>
          <w:szCs w:val="20"/>
          <w:lang w:val="en-GB" w:eastAsia="pl-PL"/>
        </w:rPr>
        <w:t>moodCode</w:t>
      </w:r>
      <w:r w:rsidRPr="00CB784F">
        <w:rPr>
          <w:rFonts w:ascii="Courier New" w:eastAsia="Calibri" w:hAnsi="Courier New" w:cs="Courier New"/>
          <w:color w:val="C8C8C8"/>
          <w:sz w:val="20"/>
          <w:szCs w:val="20"/>
          <w:lang w:val="en-GB" w:eastAsia="pl-PL"/>
        </w:rPr>
        <w:t>="RQO"</w:t>
      </w:r>
      <w:r w:rsidRPr="00CB784F">
        <w:rPr>
          <w:rFonts w:ascii="Courier New" w:eastAsia="Calibri" w:hAnsi="Courier New" w:cs="Courier New"/>
          <w:color w:val="808080"/>
          <w:sz w:val="20"/>
          <w:szCs w:val="20"/>
          <w:lang w:val="en-GB" w:eastAsia="pl-PL"/>
        </w:rPr>
        <w:t>&gt;</w:t>
      </w:r>
    </w:p>
    <w:p w14:paraId="64A41DC2" w14:textId="77777777" w:rsidR="002B3599" w:rsidRPr="00CB784F"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val="en-GB" w:eastAsia="pl-PL"/>
        </w:rPr>
      </w:pP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808080"/>
          <w:sz w:val="20"/>
          <w:szCs w:val="20"/>
          <w:lang w:val="en-GB" w:eastAsia="pl-PL"/>
        </w:rPr>
        <w:t>&lt;</w:t>
      </w:r>
      <w:r w:rsidRPr="00CB784F">
        <w:rPr>
          <w:rFonts w:ascii="Courier New" w:eastAsia="Calibri" w:hAnsi="Courier New" w:cs="Courier New"/>
          <w:color w:val="529CD6"/>
          <w:sz w:val="20"/>
          <w:szCs w:val="20"/>
          <w:lang w:val="en-GB" w:eastAsia="pl-PL"/>
        </w:rPr>
        <w:t>templateId</w:t>
      </w: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92CAF4"/>
          <w:sz w:val="20"/>
          <w:szCs w:val="20"/>
          <w:lang w:val="en-GB" w:eastAsia="pl-PL"/>
        </w:rPr>
        <w:t>root</w:t>
      </w:r>
      <w:r w:rsidRPr="00CB784F">
        <w:rPr>
          <w:rFonts w:ascii="Courier New" w:eastAsia="Calibri" w:hAnsi="Courier New" w:cs="Courier New"/>
          <w:color w:val="C8C8C8"/>
          <w:sz w:val="20"/>
          <w:szCs w:val="20"/>
          <w:lang w:val="en-GB" w:eastAsia="pl-PL"/>
        </w:rPr>
        <w:t>="1.3.6.1.4.1.19376.1.9.1.3.15"</w:t>
      </w: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808080"/>
          <w:sz w:val="20"/>
          <w:szCs w:val="20"/>
          <w:lang w:val="en-GB" w:eastAsia="pl-PL"/>
        </w:rPr>
        <w:t>/&gt;</w:t>
      </w:r>
    </w:p>
    <w:p w14:paraId="07168594" w14:textId="77777777" w:rsidR="002B3599" w:rsidRPr="00CB784F"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val="en-GB" w:eastAsia="pl-PL"/>
        </w:rPr>
      </w:pP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808080"/>
          <w:sz w:val="20"/>
          <w:szCs w:val="20"/>
          <w:lang w:val="en-GB" w:eastAsia="pl-PL"/>
        </w:rPr>
        <w:t>&lt;</w:t>
      </w:r>
      <w:r w:rsidRPr="00CB784F">
        <w:rPr>
          <w:rFonts w:ascii="Courier New" w:eastAsia="Calibri" w:hAnsi="Courier New" w:cs="Courier New"/>
          <w:color w:val="529CD6"/>
          <w:sz w:val="20"/>
          <w:szCs w:val="20"/>
          <w:lang w:val="en-GB" w:eastAsia="pl-PL"/>
        </w:rPr>
        <w:t>effectiveTime</w:t>
      </w:r>
      <w:r w:rsidRPr="00CB784F">
        <w:rPr>
          <w:rFonts w:ascii="Courier New" w:eastAsia="Calibri" w:hAnsi="Courier New" w:cs="Courier New"/>
          <w:color w:val="000000"/>
          <w:sz w:val="20"/>
          <w:szCs w:val="20"/>
          <w:lang w:val="en-GB" w:eastAsia="pl-PL"/>
        </w:rPr>
        <w:t xml:space="preserve"> </w:t>
      </w:r>
      <w:r w:rsidRPr="00CB784F">
        <w:rPr>
          <w:rFonts w:ascii="Courier New" w:eastAsia="Calibri" w:hAnsi="Courier New" w:cs="Courier New"/>
          <w:color w:val="92CAF4"/>
          <w:sz w:val="20"/>
          <w:szCs w:val="20"/>
          <w:lang w:val="en-GB" w:eastAsia="pl-PL"/>
        </w:rPr>
        <w:t>xsi:type</w:t>
      </w:r>
      <w:r w:rsidRPr="00CB784F">
        <w:rPr>
          <w:rFonts w:ascii="Courier New" w:eastAsia="Calibri" w:hAnsi="Courier New" w:cs="Courier New"/>
          <w:color w:val="C8C8C8"/>
          <w:sz w:val="20"/>
          <w:szCs w:val="20"/>
          <w:lang w:val="en-GB" w:eastAsia="pl-PL"/>
        </w:rPr>
        <w:t>="IVL_TS"</w:t>
      </w:r>
      <w:r w:rsidRPr="00CB784F">
        <w:rPr>
          <w:rFonts w:ascii="Courier New" w:eastAsia="Calibri" w:hAnsi="Courier New" w:cs="Courier New"/>
          <w:color w:val="808080"/>
          <w:sz w:val="20"/>
          <w:szCs w:val="20"/>
          <w:lang w:val="en-GB" w:eastAsia="pl-PL"/>
        </w:rPr>
        <w:t>&gt;</w:t>
      </w:r>
    </w:p>
    <w:p w14:paraId="060F3A0A" w14:textId="6B3D3381"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CB784F">
        <w:rPr>
          <w:rFonts w:ascii="Courier New" w:eastAsia="Calibri" w:hAnsi="Courier New" w:cs="Courier New"/>
          <w:color w:val="000000" w:themeColor="text1"/>
          <w:sz w:val="20"/>
          <w:szCs w:val="20"/>
          <w:lang w:val="en-GB" w:eastAsia="pl-PL"/>
        </w:rPr>
        <w:t xml:space="preserve">            </w:t>
      </w:r>
      <w:r w:rsidRPr="1129AFD1">
        <w:rPr>
          <w:rFonts w:ascii="Courier New" w:eastAsia="Calibri" w:hAnsi="Courier New" w:cs="Courier New"/>
          <w:color w:val="808080" w:themeColor="background1" w:themeShade="80"/>
          <w:sz w:val="20"/>
          <w:szCs w:val="20"/>
          <w:lang w:eastAsia="pl-PL"/>
        </w:rPr>
        <w:t>&lt;</w:t>
      </w:r>
      <w:r w:rsidRPr="1129AFD1">
        <w:rPr>
          <w:rFonts w:ascii="Courier New" w:eastAsia="Calibri" w:hAnsi="Courier New" w:cs="Courier New"/>
          <w:color w:val="529CD6"/>
          <w:sz w:val="20"/>
          <w:szCs w:val="20"/>
          <w:lang w:eastAsia="pl-PL"/>
        </w:rPr>
        <w:t>high</w:t>
      </w:r>
      <w:r w:rsidRPr="1129AFD1">
        <w:rPr>
          <w:rFonts w:ascii="Courier New" w:eastAsia="Calibri" w:hAnsi="Courier New" w:cs="Courier New"/>
          <w:color w:val="000000" w:themeColor="text1"/>
          <w:sz w:val="20"/>
          <w:szCs w:val="20"/>
          <w:lang w:eastAsia="pl-PL"/>
        </w:rPr>
        <w:t xml:space="preserve"> </w:t>
      </w:r>
      <w:r w:rsidRPr="1129AFD1">
        <w:rPr>
          <w:rFonts w:ascii="Courier New" w:eastAsia="Calibri" w:hAnsi="Courier New" w:cs="Courier New"/>
          <w:color w:val="92CAF4"/>
          <w:sz w:val="20"/>
          <w:szCs w:val="20"/>
          <w:lang w:eastAsia="pl-PL"/>
        </w:rPr>
        <w:t>value</w:t>
      </w:r>
      <w:r w:rsidRPr="1129AFD1">
        <w:rPr>
          <w:rFonts w:ascii="Courier New" w:eastAsia="Calibri" w:hAnsi="Courier New" w:cs="Courier New"/>
          <w:color w:val="C8C8C8"/>
          <w:sz w:val="20"/>
          <w:szCs w:val="20"/>
          <w:lang w:eastAsia="pl-PL"/>
        </w:rPr>
        <w:t>="20201219"</w:t>
      </w:r>
      <w:r w:rsidRPr="1129AFD1">
        <w:rPr>
          <w:rFonts w:ascii="Courier New" w:eastAsia="Calibri" w:hAnsi="Courier New" w:cs="Courier New"/>
          <w:color w:val="000000" w:themeColor="text1"/>
          <w:sz w:val="20"/>
          <w:szCs w:val="20"/>
          <w:lang w:eastAsia="pl-PL"/>
        </w:rPr>
        <w:t xml:space="preserve"> </w:t>
      </w:r>
      <w:r w:rsidRPr="1129AFD1">
        <w:rPr>
          <w:rFonts w:ascii="Courier New" w:eastAsia="Calibri" w:hAnsi="Courier New" w:cs="Courier New"/>
          <w:color w:val="808080" w:themeColor="background1" w:themeShade="80"/>
          <w:sz w:val="20"/>
          <w:szCs w:val="20"/>
          <w:lang w:eastAsia="pl-PL"/>
        </w:rPr>
        <w:t>/&gt;</w:t>
      </w:r>
      <w:r w:rsidRPr="1129AFD1">
        <w:rPr>
          <w:rFonts w:ascii="Courier New" w:eastAsia="Calibri" w:hAnsi="Courier New" w:cs="Courier New"/>
          <w:color w:val="608B4E"/>
          <w:sz w:val="20"/>
          <w:szCs w:val="20"/>
          <w:lang w:eastAsia="pl-PL"/>
        </w:rPr>
        <w:t>&lt;!-- Data o 365 dni późniejsza w stosunku do daty wystawienia lub daty realizacji o</w:t>
      </w:r>
      <w:r w:rsidR="61972393" w:rsidRPr="1129AFD1">
        <w:rPr>
          <w:rFonts w:ascii="Courier New" w:eastAsia="Calibri" w:hAnsi="Courier New" w:cs="Courier New"/>
          <w:color w:val="608B4E"/>
          <w:sz w:val="20"/>
          <w:szCs w:val="20"/>
          <w:lang w:eastAsia="pl-PL"/>
        </w:rPr>
        <w:t>d</w:t>
      </w:r>
      <w:r w:rsidRPr="1129AFD1">
        <w:rPr>
          <w:rFonts w:ascii="Courier New" w:eastAsia="Calibri" w:hAnsi="Courier New" w:cs="Courier New"/>
          <w:color w:val="608B4E"/>
          <w:sz w:val="20"/>
          <w:szCs w:val="20"/>
          <w:lang w:eastAsia="pl-PL"/>
        </w:rPr>
        <w:t xml:space="preserve"> --&gt;</w:t>
      </w:r>
    </w:p>
    <w:p w14:paraId="113238C0"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effectiveTime</w:t>
      </w:r>
      <w:r w:rsidRPr="00BB3A9B">
        <w:rPr>
          <w:rFonts w:ascii="Courier New" w:eastAsia="Calibri" w:hAnsi="Courier New" w:cs="Courier New"/>
          <w:color w:val="808080"/>
          <w:sz w:val="20"/>
          <w:szCs w:val="20"/>
          <w:lang w:eastAsia="pl-PL"/>
        </w:rPr>
        <w:t>&gt;</w:t>
      </w:r>
    </w:p>
    <w:p w14:paraId="4EB7CA2F"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supply</w:t>
      </w:r>
      <w:r w:rsidRPr="00BB3A9B">
        <w:rPr>
          <w:rFonts w:ascii="Courier New" w:eastAsia="Calibri" w:hAnsi="Courier New" w:cs="Courier New"/>
          <w:color w:val="808080"/>
          <w:sz w:val="20"/>
          <w:szCs w:val="20"/>
          <w:lang w:eastAsia="pl-PL"/>
        </w:rPr>
        <w:t>&gt;</w:t>
      </w:r>
    </w:p>
    <w:p w14:paraId="265AC3AC" w14:textId="7BD43BE5" w:rsidR="004D5D23" w:rsidRPr="00BB3A9B" w:rsidRDefault="002B3599" w:rsidP="002B3599">
      <w:pPr>
        <w:rPr>
          <w:rFonts w:ascii="Courier New" w:hAnsi="Courier New" w:cs="Courier New"/>
          <w:sz w:val="20"/>
          <w:szCs w:val="20"/>
          <w:lang w:eastAsia="pl-PL"/>
        </w:rPr>
      </w:pP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entryRelationship</w:t>
      </w:r>
      <w:r w:rsidRPr="00BB3A9B">
        <w:rPr>
          <w:rFonts w:ascii="Courier New" w:eastAsia="Calibri" w:hAnsi="Courier New" w:cs="Courier New"/>
          <w:color w:val="808080"/>
          <w:sz w:val="20"/>
          <w:szCs w:val="20"/>
          <w:lang w:eastAsia="pl-PL"/>
        </w:rPr>
        <w:t>&gt;</w:t>
      </w:r>
    </w:p>
    <w:p w14:paraId="4F936C54" w14:textId="33310A33" w:rsidR="002B3599" w:rsidRDefault="002B3599" w:rsidP="004D5D23">
      <w:pPr>
        <w:rPr>
          <w:lang w:eastAsia="pl-PL"/>
        </w:rPr>
      </w:pPr>
      <w:r>
        <w:rPr>
          <w:lang w:eastAsia="pl-PL"/>
        </w:rPr>
        <w:t>W atrybucie value elementu &lt;high&gt; należy wskazać datę o 365 dni późniejszą od daty wystawienia, lub daty realizacji od (jeżeli taka jest w dokumencie użyta).</w:t>
      </w:r>
    </w:p>
    <w:p w14:paraId="7B6108C3" w14:textId="6ED667D1" w:rsidR="002B3599" w:rsidRDefault="002B3599" w:rsidP="004D5D23">
      <w:pPr>
        <w:rPr>
          <w:lang w:eastAsia="pl-PL"/>
        </w:rPr>
      </w:pPr>
      <w:r>
        <w:rPr>
          <w:lang w:eastAsia="pl-PL"/>
        </w:rPr>
        <w:t>Zabronione jest w tym szablonie posługiwanie się elementem &lt;low&gt;, ewentualnie można go umieścić z atrybutem nullFlavor=”NA”.</w:t>
      </w:r>
    </w:p>
    <w:p w14:paraId="3259BB55" w14:textId="527403DD" w:rsidR="002B3599" w:rsidRDefault="002B3599" w:rsidP="004D5D23">
      <w:pPr>
        <w:rPr>
          <w:lang w:eastAsia="pl-PL"/>
        </w:rPr>
      </w:pPr>
      <w:r>
        <w:rPr>
          <w:lang w:eastAsia="pl-PL"/>
        </w:rPr>
        <w:t>Opisany powyżej schemat należy umieścić odpowiednio:</w:t>
      </w:r>
    </w:p>
    <w:p w14:paraId="47C50A54" w14:textId="7C42F56F" w:rsidR="002B3599" w:rsidRDefault="002B3599" w:rsidP="00B57192">
      <w:pPr>
        <w:pStyle w:val="Akapitzlist"/>
        <w:numPr>
          <w:ilvl w:val="0"/>
          <w:numId w:val="71"/>
        </w:numPr>
        <w:rPr>
          <w:lang w:eastAsia="pl-PL"/>
        </w:rPr>
      </w:pPr>
      <w:r>
        <w:rPr>
          <w:lang w:eastAsia="pl-PL"/>
        </w:rPr>
        <w:lastRenderedPageBreak/>
        <w:t>w szablonie „</w:t>
      </w:r>
      <w:r w:rsidRPr="002B3599">
        <w:rPr>
          <w:lang w:eastAsia="pl-PL"/>
        </w:rPr>
        <w:t>[4] Wydanie leku</w:t>
      </w:r>
      <w:r>
        <w:rPr>
          <w:lang w:eastAsia="pl-PL"/>
        </w:rPr>
        <w:t>” (</w:t>
      </w:r>
      <w:r w:rsidRPr="002B3599">
        <w:rPr>
          <w:lang w:eastAsia="pl-PL"/>
        </w:rPr>
        <w:t>2.16.840.1.113883.3.4424.13.10.4.55</w:t>
      </w:r>
      <w:r>
        <w:rPr>
          <w:lang w:eastAsia="pl-PL"/>
        </w:rPr>
        <w:t>) dla recepty na środek spożywczy, lek recepturowy lub lek gotowy,</w:t>
      </w:r>
    </w:p>
    <w:p w14:paraId="2FCE8B67" w14:textId="7B8F76C2" w:rsidR="002B3599" w:rsidRDefault="002B3599" w:rsidP="00B57192">
      <w:pPr>
        <w:pStyle w:val="Akapitzlist"/>
        <w:numPr>
          <w:ilvl w:val="0"/>
          <w:numId w:val="71"/>
        </w:numPr>
        <w:rPr>
          <w:lang w:eastAsia="pl-PL"/>
        </w:rPr>
      </w:pPr>
      <w:r w:rsidRPr="3D9B56B5">
        <w:rPr>
          <w:lang w:eastAsia="pl-PL"/>
        </w:rPr>
        <w:t>w szablonie „[4] Pozycja recepty na wyrób medyczny” (2.16.840.1.113883.3.4424.13.10.4.28) dla recepty na wyrób medyczny.</w:t>
      </w:r>
    </w:p>
    <w:p w14:paraId="596D61DD" w14:textId="25AAC979" w:rsidR="6FDE25E3" w:rsidRDefault="6FDE25E3" w:rsidP="3D9B56B5">
      <w:pPr>
        <w:rPr>
          <w:lang w:eastAsia="pl-PL"/>
        </w:rPr>
      </w:pPr>
      <w:r w:rsidRPr="56068526">
        <w:rPr>
          <w:lang w:eastAsia="pl-PL"/>
        </w:rPr>
        <w:t xml:space="preserve">W dokumencie recepty zgodnej z PIK 1.3.2 sposób umieszczenia daty realizacji od został dokładnie opisany w </w:t>
      </w:r>
      <w:r w:rsidR="3928D5AE" w:rsidRPr="56068526">
        <w:rPr>
          <w:lang w:eastAsia="pl-PL"/>
        </w:rPr>
        <w:t>dokumencie pn.: "Instrukcja stosowania Polskiej Implementacji Krajowej HL7 CDA".</w:t>
      </w:r>
    </w:p>
    <w:p w14:paraId="6FEC01A5" w14:textId="2E1A1F75" w:rsidR="3D9B56B5" w:rsidRDefault="3D9B56B5" w:rsidP="3D9B56B5">
      <w:pPr>
        <w:rPr>
          <w:lang w:eastAsia="pl-PL"/>
        </w:rPr>
      </w:pPr>
    </w:p>
    <w:p w14:paraId="0DFDBB3F" w14:textId="4CBDB166" w:rsidR="00BB3A9B" w:rsidRDefault="00BB3A9B" w:rsidP="002B3599">
      <w:pPr>
        <w:rPr>
          <w:lang w:eastAsia="pl-PL"/>
        </w:rPr>
      </w:pPr>
      <w:r>
        <w:rPr>
          <w:lang w:eastAsia="pl-PL"/>
        </w:rPr>
        <w:t>Przy zapisie dokumentu System P1 weryfikuje, czy wskazana data realizacji do jest dokładnie o 365 dni większa od daty wystawienia recepty lub daty realizacji od, jeżeli została wskazana.</w:t>
      </w:r>
    </w:p>
    <w:p w14:paraId="49CBE0A5" w14:textId="3FAA9408" w:rsidR="002B3599" w:rsidRDefault="00BB3A9B" w:rsidP="002B3599">
      <w:pPr>
        <w:rPr>
          <w:lang w:eastAsia="pl-PL"/>
        </w:rPr>
      </w:pPr>
      <w:r>
        <w:rPr>
          <w:lang w:eastAsia="pl-PL"/>
        </w:rPr>
        <w:t>Dodatkowo w bloku narracyjnym należy umieścić wyrażenie:</w:t>
      </w:r>
    </w:p>
    <w:p w14:paraId="20A9035B"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paragraph</w:t>
      </w:r>
      <w:r w:rsidRPr="00BB3A9B">
        <w:rPr>
          <w:rFonts w:ascii="Courier New" w:eastAsia="Calibri" w:hAnsi="Courier New" w:cs="Courier New"/>
          <w:color w:val="808080"/>
          <w:sz w:val="20"/>
          <w:szCs w:val="20"/>
          <w:lang w:eastAsia="pl-PL"/>
        </w:rPr>
        <w:t>&gt;</w:t>
      </w:r>
    </w:p>
    <w:p w14:paraId="0EF2904E"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content</w:t>
      </w: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92CAF4"/>
          <w:sz w:val="20"/>
          <w:szCs w:val="20"/>
          <w:lang w:eastAsia="pl-PL"/>
        </w:rPr>
        <w:t>ID</w:t>
      </w:r>
      <w:r w:rsidRPr="00BB3A9B">
        <w:rPr>
          <w:rFonts w:ascii="Courier New" w:eastAsia="Calibri" w:hAnsi="Courier New" w:cs="Courier New"/>
          <w:color w:val="C8C8C8"/>
          <w:sz w:val="20"/>
          <w:szCs w:val="20"/>
          <w:lang w:eastAsia="pl-PL"/>
        </w:rPr>
        <w:t>="p1_dataRealizacjiDo_opis"</w:t>
      </w:r>
      <w:r w:rsidRPr="00BB3A9B">
        <w:rPr>
          <w:rFonts w:ascii="Courier New" w:eastAsia="Calibri" w:hAnsi="Courier New" w:cs="Courier New"/>
          <w:color w:val="808080"/>
          <w:sz w:val="20"/>
          <w:szCs w:val="20"/>
          <w:lang w:eastAsia="pl-PL"/>
        </w:rPr>
        <w:t>&gt;</w:t>
      </w:r>
      <w:r w:rsidRPr="00BB3A9B">
        <w:rPr>
          <w:rFonts w:ascii="Courier New" w:eastAsia="Calibri" w:hAnsi="Courier New" w:cs="Courier New"/>
          <w:color w:val="000000"/>
          <w:sz w:val="20"/>
          <w:szCs w:val="20"/>
          <w:lang w:eastAsia="pl-PL"/>
        </w:rPr>
        <w:t>Data realizacji do</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content</w:t>
      </w:r>
      <w:r w:rsidRPr="00BB3A9B">
        <w:rPr>
          <w:rFonts w:ascii="Courier New" w:eastAsia="Calibri" w:hAnsi="Courier New" w:cs="Courier New"/>
          <w:color w:val="808080"/>
          <w:sz w:val="20"/>
          <w:szCs w:val="20"/>
          <w:lang w:eastAsia="pl-PL"/>
        </w:rPr>
        <w:t>&gt;</w:t>
      </w:r>
    </w:p>
    <w:p w14:paraId="0A96B670"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content</w:t>
      </w: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92CAF4"/>
          <w:sz w:val="20"/>
          <w:szCs w:val="20"/>
          <w:lang w:eastAsia="pl-PL"/>
        </w:rPr>
        <w:t>ID</w:t>
      </w:r>
      <w:r w:rsidRPr="00BB3A9B">
        <w:rPr>
          <w:rFonts w:ascii="Courier New" w:eastAsia="Calibri" w:hAnsi="Courier New" w:cs="Courier New"/>
          <w:color w:val="C8C8C8"/>
          <w:sz w:val="20"/>
          <w:szCs w:val="20"/>
          <w:lang w:eastAsia="pl-PL"/>
        </w:rPr>
        <w:t>="p1_dataRealizacjiDo_wartosc styleCode="</w:t>
      </w:r>
      <w:r w:rsidRPr="00BB3A9B">
        <w:rPr>
          <w:rFonts w:ascii="Courier New" w:eastAsia="Calibri" w:hAnsi="Courier New" w:cs="Courier New"/>
          <w:color w:val="92CAF4"/>
          <w:sz w:val="20"/>
          <w:szCs w:val="20"/>
          <w:lang w:eastAsia="pl-PL"/>
        </w:rPr>
        <w:t>xPLred</w:t>
      </w: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92CAF4"/>
          <w:sz w:val="20"/>
          <w:szCs w:val="20"/>
          <w:lang w:eastAsia="pl-PL"/>
        </w:rPr>
        <w:t>Bold</w:t>
      </w:r>
      <w:r w:rsidRPr="00BB3A9B">
        <w:rPr>
          <w:rFonts w:ascii="Courier New" w:eastAsia="Calibri" w:hAnsi="Courier New" w:cs="Courier New"/>
          <w:color w:val="000000"/>
          <w:sz w:val="20"/>
          <w:szCs w:val="20"/>
          <w:lang w:eastAsia="pl-PL"/>
        </w:rPr>
        <w:t>"</w:t>
      </w:r>
      <w:r w:rsidRPr="00BB3A9B">
        <w:rPr>
          <w:rFonts w:ascii="Courier New" w:eastAsia="Calibri" w:hAnsi="Courier New" w:cs="Courier New"/>
          <w:color w:val="808080"/>
          <w:sz w:val="20"/>
          <w:szCs w:val="20"/>
          <w:lang w:eastAsia="pl-PL"/>
        </w:rPr>
        <w:t>&gt;</w:t>
      </w:r>
      <w:r w:rsidRPr="00BB3A9B">
        <w:rPr>
          <w:rFonts w:ascii="Courier New" w:eastAsia="Calibri" w:hAnsi="Courier New" w:cs="Courier New"/>
          <w:color w:val="000000"/>
          <w:sz w:val="20"/>
          <w:szCs w:val="20"/>
          <w:lang w:eastAsia="pl-PL"/>
        </w:rPr>
        <w:t>19 grudnia 2020 r.</w:t>
      </w:r>
      <w:r w:rsidRPr="00BB3A9B">
        <w:rPr>
          <w:rFonts w:ascii="Courier New" w:eastAsia="Calibri" w:hAnsi="Courier New" w:cs="Courier New"/>
          <w:color w:val="808080"/>
          <w:sz w:val="20"/>
          <w:szCs w:val="20"/>
          <w:lang w:eastAsia="pl-PL"/>
        </w:rPr>
        <w:t>&lt;/</w:t>
      </w:r>
      <w:r w:rsidRPr="00BB3A9B">
        <w:rPr>
          <w:rFonts w:ascii="Courier New" w:eastAsia="Calibri" w:hAnsi="Courier New" w:cs="Courier New"/>
          <w:color w:val="529CD6"/>
          <w:sz w:val="20"/>
          <w:szCs w:val="20"/>
          <w:lang w:eastAsia="pl-PL"/>
        </w:rPr>
        <w:t>content</w:t>
      </w:r>
      <w:r w:rsidRPr="00BB3A9B">
        <w:rPr>
          <w:rFonts w:ascii="Courier New" w:eastAsia="Calibri" w:hAnsi="Courier New" w:cs="Courier New"/>
          <w:color w:val="808080"/>
          <w:sz w:val="20"/>
          <w:szCs w:val="20"/>
          <w:lang w:eastAsia="pl-PL"/>
        </w:rPr>
        <w:t>&gt;</w:t>
      </w:r>
    </w:p>
    <w:p w14:paraId="52E19FB5"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25E6BDD1">
        <w:rPr>
          <w:rFonts w:ascii="Courier New" w:eastAsia="Calibri" w:hAnsi="Courier New" w:cs="Courier New"/>
          <w:color w:val="808080" w:themeColor="background1" w:themeShade="80"/>
          <w:sz w:val="20"/>
          <w:szCs w:val="20"/>
          <w:lang w:eastAsia="pl-PL"/>
        </w:rPr>
        <w:t>&lt;/</w:t>
      </w:r>
      <w:r w:rsidRPr="25E6BDD1">
        <w:rPr>
          <w:rFonts w:ascii="Courier New" w:eastAsia="Calibri" w:hAnsi="Courier New" w:cs="Courier New"/>
          <w:color w:val="529CD6"/>
          <w:sz w:val="20"/>
          <w:szCs w:val="20"/>
          <w:lang w:eastAsia="pl-PL"/>
        </w:rPr>
        <w:t>paragraph</w:t>
      </w:r>
      <w:r w:rsidRPr="25E6BDD1">
        <w:rPr>
          <w:rFonts w:ascii="Courier New" w:eastAsia="Calibri" w:hAnsi="Courier New" w:cs="Courier New"/>
          <w:color w:val="808080" w:themeColor="background1" w:themeShade="80"/>
          <w:sz w:val="20"/>
          <w:szCs w:val="20"/>
          <w:lang w:eastAsia="pl-PL"/>
        </w:rPr>
        <w:t>&gt;</w:t>
      </w:r>
    </w:p>
    <w:p w14:paraId="7597F4B7" w14:textId="224F836F" w:rsidR="25E6BDD1" w:rsidRDefault="25E6BDD1" w:rsidP="25E6BDD1">
      <w:pPr>
        <w:spacing w:before="0" w:after="0" w:line="240" w:lineRule="auto"/>
        <w:jc w:val="left"/>
        <w:rPr>
          <w:rFonts w:ascii="Courier New" w:eastAsia="Calibri" w:hAnsi="Courier New" w:cs="Courier New"/>
          <w:color w:val="808080" w:themeColor="background1" w:themeShade="80"/>
          <w:sz w:val="20"/>
          <w:szCs w:val="20"/>
          <w:lang w:eastAsia="pl-PL"/>
        </w:rPr>
      </w:pPr>
    </w:p>
    <w:p w14:paraId="53385D5E" w14:textId="29F6D5C3" w:rsidR="0D50BC31" w:rsidRPr="00AB58F8" w:rsidRDefault="6B969521" w:rsidP="006A3CEB">
      <w:pPr>
        <w:pStyle w:val="Nagwek2"/>
      </w:pPr>
      <w:bookmarkStart w:id="560" w:name="_Toc35862073"/>
      <w:bookmarkStart w:id="561" w:name="_Toc49411668"/>
      <w:bookmarkStart w:id="562" w:name="_Ref53393058"/>
      <w:bookmarkStart w:id="563" w:name="_Toc66051245"/>
      <w:r>
        <w:t>Realizacja leku podlegającego ograniczeniu czasowej i ilościowej sprzedaży</w:t>
      </w:r>
      <w:bookmarkEnd w:id="560"/>
      <w:bookmarkEnd w:id="561"/>
      <w:bookmarkEnd w:id="562"/>
      <w:bookmarkEnd w:id="563"/>
    </w:p>
    <w:p w14:paraId="28A48D90" w14:textId="77777777" w:rsidR="00C70B49" w:rsidRDefault="00C70B49" w:rsidP="00C70B49">
      <w:pPr>
        <w:rPr>
          <w:lang w:eastAsia="pl-PL"/>
        </w:rPr>
      </w:pPr>
      <w:bookmarkStart w:id="564" w:name="_Toc1402504"/>
      <w:r w:rsidRPr="56068526">
        <w:rPr>
          <w:lang w:eastAsia="pl-PL"/>
        </w:rPr>
        <w:t>W przypadku wydania leku na produkt leczniczy, wyrób medyczny, ŚSSPŻ, który podlega obostrzeniom sprzedaży w okresie wynikającym z właściwego obwieszczenia Ministra Zdrowia, System P1 posiada mechanizmy blokujące dla danego Usługobiorcy możliwość zapisu dokumentu realizacji DRR. W takim przypadku – w zależności od wyniku weryfikacji biznesowej reguł walidacji – System P1 zwraca następujące komunikaty:</w:t>
      </w:r>
    </w:p>
    <w:p w14:paraId="4BD790F9" w14:textId="77777777" w:rsidR="00C70B49" w:rsidRDefault="00C70B49" w:rsidP="00C70B49">
      <w:pPr>
        <w:pStyle w:val="Akapitzlist"/>
        <w:numPr>
          <w:ilvl w:val="0"/>
          <w:numId w:val="80"/>
        </w:numPr>
        <w:rPr>
          <w:lang w:eastAsia="pl-PL"/>
        </w:rPr>
      </w:pPr>
      <w:r w:rsidRPr="56068526">
        <w:rPr>
          <w:lang w:eastAsia="pl-PL"/>
        </w:rPr>
        <w:lastRenderedPageBreak/>
        <w:t>W celu określenia możliwości realizacji zakupu leku/wyrobu/SSSPŻ należy się skontaktować z apteką &lt;</w:t>
      </w:r>
      <w:r w:rsidRPr="56068526">
        <w:rPr>
          <w:i/>
          <w:iCs/>
          <w:lang w:eastAsia="pl-PL"/>
        </w:rPr>
        <w:t>nazwa apteki wystawiającej DRR blokujący zapis nowego DRR, miasto, ulica numer budynku</w:t>
      </w:r>
      <w:r w:rsidRPr="56068526">
        <w:rPr>
          <w:lang w:eastAsia="pl-PL"/>
        </w:rPr>
        <w:t>&gt;</w:t>
      </w:r>
    </w:p>
    <w:p w14:paraId="27E17B1F" w14:textId="77777777" w:rsidR="00C70B49" w:rsidRDefault="00C70B49" w:rsidP="00C70B49">
      <w:pPr>
        <w:pStyle w:val="Akapitzlist"/>
        <w:numPr>
          <w:ilvl w:val="0"/>
          <w:numId w:val="80"/>
        </w:numPr>
        <w:rPr>
          <w:lang w:eastAsia="pl-PL"/>
        </w:rPr>
      </w:pPr>
      <w:r w:rsidRPr="56068526">
        <w:rPr>
          <w:lang w:eastAsia="pl-PL"/>
        </w:rPr>
        <w:t xml:space="preserve">Dla danego pacjenta osiągnięty został limit wydawanych opakowań realizowanego leku/wyrobu/ŚSSPŻ znajdującego się w grupie leków, dla których wprowadzono ograniczenia ilościowe na jednego pacjenta, zgodnie z obwieszczeniem Ministra Zdrowia. Realizacja recepty nie jest możliwa. </w:t>
      </w:r>
    </w:p>
    <w:p w14:paraId="103D25DD" w14:textId="77777777" w:rsidR="00C70B49" w:rsidRDefault="00C70B49" w:rsidP="00C70B49">
      <w:pPr>
        <w:pStyle w:val="Akapitzlist"/>
        <w:numPr>
          <w:ilvl w:val="0"/>
          <w:numId w:val="80"/>
        </w:numPr>
        <w:rPr>
          <w:lang w:eastAsia="pl-PL"/>
        </w:rPr>
      </w:pPr>
      <w:r w:rsidRPr="56068526">
        <w:rPr>
          <w:lang w:eastAsia="pl-PL"/>
        </w:rPr>
        <w:t>Realizowany lek/wyrób medyczny/ŚSSPŻ znajduje się w grupie leków, dla których wprowadzono ograniczenia ilościowe, zgodnie z obwieszczeniem Ministra Zdrowia. Realizacja recepty nie jest możliwa ze względu na brak numeru PESEL lub innego identyfikatora Usługobiorcy oraz jego daty urodzenia w dokumencie realizacji recepty.</w:t>
      </w:r>
    </w:p>
    <w:p w14:paraId="14E23B59" w14:textId="77777777" w:rsidR="00C70B49" w:rsidRDefault="00C70B49" w:rsidP="00C70B49">
      <w:pPr>
        <w:pStyle w:val="Akapitzlist"/>
        <w:numPr>
          <w:ilvl w:val="0"/>
          <w:numId w:val="80"/>
        </w:numPr>
        <w:rPr>
          <w:lang w:eastAsia="pl-PL"/>
        </w:rPr>
      </w:pPr>
      <w:r w:rsidRPr="56068526">
        <w:rPr>
          <w:lang w:eastAsia="pl-PL"/>
        </w:rPr>
        <w:t>Realizowany lek/wyrób medyczny/ŚSSPŻ znajduje się w grupie leków, dla których wprowadzono ograniczenia ilościowe, zgodnie z obwieszczeniem Ministra Zdrowia. Realizacja recepty nie jest możliwa ze względu na brak numeru PESEL lub innego identyfikatora Usługobiorcy w dokumencie realizacji recepty.</w:t>
      </w:r>
    </w:p>
    <w:p w14:paraId="460B7151" w14:textId="77777777" w:rsidR="00C70B49" w:rsidRDefault="00C70B49" w:rsidP="00C70B49">
      <w:pPr>
        <w:rPr>
          <w:lang w:eastAsia="pl-PL"/>
        </w:rPr>
      </w:pPr>
      <w:r w:rsidRPr="56068526">
        <w:rPr>
          <w:lang w:eastAsia="pl-PL"/>
        </w:rPr>
        <w:t>Zaleca się zatem zapewnić farmaceucie w danej aptece możliwość wyszukania wszystkich DRR wydanych dla danego Usługobiorcy (np. po numerze PESEL).</w:t>
      </w:r>
    </w:p>
    <w:p w14:paraId="12BC5A36" w14:textId="77777777" w:rsidR="00C70B49" w:rsidRDefault="00C70B49" w:rsidP="002D3E67">
      <w:pPr>
        <w:rPr>
          <w:lang w:eastAsia="pl-PL"/>
        </w:rPr>
      </w:pPr>
      <w:r w:rsidRPr="56068526">
        <w:rPr>
          <w:lang w:eastAsia="pl-PL"/>
        </w:rPr>
        <w:t>Jednocześnie należy się liczyć z utrudnieniami w zapisaniu dokumentu korekty DRR leku podlegającego obostrzeniu sprzedaży. Pierwszy komunikat wystąpi w momencie jeśli próba zapisu jest dokonywana w chwili gdy inna apteka sprawuje nadzór nad daną grupą obostrzeniową  (apteka która wystawiła ostatni DRR w okresie obowiązywania obostrzenia, przykład: jeżeli dany lek znajduje się w grupie obostrzeniowej z ustawionym 10-dnoiwym ograniczaniem, oznacza to że pacjent może realizować zakup tego leku w innej aptece dopiero po upływie 10 dni). Drugi komunikat zostanie wyświetlony w momencie, kiedy pacjent spróbuje zrealizować receptę na produkt leczniczy, ale podana w dokumencie realizacji recepty ilość leku przekracza limit określony w obwieszczeniu. Pozostałe dwa komunikaty zostaną wyświetlone w przypadku braku podania identyfikatora Usługobiorcy lub jego daty urodzenia.</w:t>
      </w:r>
    </w:p>
    <w:p w14:paraId="7DFEA307" w14:textId="2D6B1C49" w:rsidR="002D3E67" w:rsidRPr="00FD1594" w:rsidRDefault="002D3E67" w:rsidP="56068526">
      <w:pPr>
        <w:pStyle w:val="Akapitzlist"/>
        <w:numPr>
          <w:ilvl w:val="0"/>
          <w:numId w:val="79"/>
        </w:numPr>
        <w:jc w:val="left"/>
        <w:rPr>
          <w:rFonts w:eastAsia="Calibri" w:cs="Calibri"/>
          <w:szCs w:val="22"/>
          <w:lang w:eastAsia="pl-PL"/>
        </w:rPr>
      </w:pPr>
      <w:r w:rsidRPr="56068526">
        <w:rPr>
          <w:lang w:eastAsia="pl-PL"/>
        </w:rPr>
        <w:t>Apteka realizująca wydanie leku OTC oznaczonego obostrzeniem (dostępny dotychczas bez recepty) będzie miała obowiązek wystawić dokument realizacji recepty DRR – analogicznie jak dla recept papierowych, stosując nw. dane:</w:t>
      </w:r>
    </w:p>
    <w:p w14:paraId="2CC14B17" w14:textId="77777777" w:rsidR="002D3E67" w:rsidRPr="00FD1594" w:rsidRDefault="002D3E67" w:rsidP="00B57192">
      <w:pPr>
        <w:pStyle w:val="Akapitzlist"/>
        <w:numPr>
          <w:ilvl w:val="0"/>
          <w:numId w:val="72"/>
        </w:numPr>
        <w:spacing w:before="0" w:after="0"/>
        <w:rPr>
          <w:rFonts w:eastAsia="Calibri" w:cs="Calibri"/>
          <w:szCs w:val="22"/>
          <w:lang w:eastAsia="pl-PL"/>
        </w:rPr>
      </w:pPr>
      <w:r w:rsidRPr="5CBDD3C8">
        <w:rPr>
          <w:lang w:eastAsia="pl-PL"/>
        </w:rPr>
        <w:t>KDLEK = Rp, TWREC=Z, PREC=P, RRECP=ZW;</w:t>
      </w:r>
    </w:p>
    <w:p w14:paraId="0E6A7B77" w14:textId="77777777" w:rsidR="002D3E67" w:rsidRPr="00FD1594" w:rsidRDefault="002D3E67" w:rsidP="00B57192">
      <w:pPr>
        <w:pStyle w:val="Akapitzlist"/>
        <w:numPr>
          <w:ilvl w:val="0"/>
          <w:numId w:val="72"/>
        </w:numPr>
        <w:spacing w:before="0" w:after="0"/>
        <w:rPr>
          <w:rFonts w:eastAsia="Calibri" w:cs="Calibri"/>
          <w:szCs w:val="22"/>
          <w:lang w:eastAsia="pl-PL"/>
        </w:rPr>
      </w:pPr>
      <w:r w:rsidRPr="5CBDD3C8">
        <w:rPr>
          <w:lang w:eastAsia="pl-PL"/>
        </w:rPr>
        <w:lastRenderedPageBreak/>
        <w:t>numeru recepty – numer nadawany w systemie aptecznym Usługodawcy;</w:t>
      </w:r>
    </w:p>
    <w:p w14:paraId="260F29FF" w14:textId="77777777" w:rsidR="002D3E67" w:rsidRPr="009E2A5C" w:rsidRDefault="002D3E67" w:rsidP="00B57192">
      <w:pPr>
        <w:pStyle w:val="Akapitzlist"/>
        <w:numPr>
          <w:ilvl w:val="0"/>
          <w:numId w:val="72"/>
        </w:numPr>
        <w:spacing w:before="0" w:after="0"/>
        <w:rPr>
          <w:rFonts w:eastAsia="Calibri" w:cs="Calibri"/>
          <w:szCs w:val="22"/>
          <w:lang w:eastAsia="pl-PL"/>
        </w:rPr>
      </w:pPr>
      <w:r w:rsidRPr="5CBDD3C8">
        <w:rPr>
          <w:lang w:eastAsia="pl-PL"/>
        </w:rPr>
        <w:t xml:space="preserve">NPWZ wystawcy – root 2.16.840.1.113883.3.4424.1.6.2, jako ext techniczny identyfikator dostępny okresowo na czas wprowadzenia </w:t>
      </w:r>
      <w:r>
        <w:rPr>
          <w:lang w:eastAsia="pl-PL"/>
        </w:rPr>
        <w:t>obostrzenia sprzedaży</w:t>
      </w:r>
      <w:r w:rsidRPr="5CBDD3C8">
        <w:rPr>
          <w:lang w:eastAsia="pl-PL"/>
        </w:rPr>
        <w:t xml:space="preserve"> leków: 000000000</w:t>
      </w:r>
    </w:p>
    <w:p w14:paraId="2ECAE418" w14:textId="77777777" w:rsidR="002D3E67" w:rsidRPr="00FD1594" w:rsidRDefault="002D3E67" w:rsidP="00B57192">
      <w:pPr>
        <w:pStyle w:val="Akapitzlist"/>
        <w:numPr>
          <w:ilvl w:val="0"/>
          <w:numId w:val="72"/>
        </w:numPr>
        <w:spacing w:before="0" w:after="0"/>
        <w:rPr>
          <w:rFonts w:eastAsia="Calibri" w:cs="Calibri"/>
          <w:szCs w:val="22"/>
          <w:lang w:eastAsia="pl-PL"/>
        </w:rPr>
      </w:pPr>
      <w:r>
        <w:rPr>
          <w:lang w:eastAsia="pl-PL"/>
        </w:rPr>
        <w:t>REGON wystawcy.</w:t>
      </w:r>
    </w:p>
    <w:p w14:paraId="389D38FF" w14:textId="77777777" w:rsidR="002D3E67" w:rsidRPr="009E2A5C" w:rsidRDefault="002D3E67" w:rsidP="002D3E67">
      <w:pPr>
        <w:rPr>
          <w:lang w:eastAsia="pl-PL"/>
        </w:rPr>
      </w:pPr>
      <w:r w:rsidRPr="5F06AE25">
        <w:rPr>
          <w:rFonts w:ascii="Calibri" w:eastAsia="Calibri" w:hAnsi="Calibri" w:cs="Calibri"/>
          <w:color w:val="1F497D" w:themeColor="text2"/>
        </w:rPr>
        <w:t xml:space="preserve"> </w:t>
      </w:r>
      <w:r w:rsidRPr="5F06AE25">
        <w:rPr>
          <w:lang w:eastAsia="pl-PL"/>
        </w:rPr>
        <w:t>Wyżej wymienione zasady tyczą się również tych refundowanych ŚSSPŻ i Wyrobów medycznych, które znalazły się na liście obostrzeń wynikających z właściwego obwieszczenia.</w:t>
      </w:r>
    </w:p>
    <w:p w14:paraId="14CC65F7" w14:textId="5F10A3B3" w:rsidR="73BEE808" w:rsidRDefault="73BEE808" w:rsidP="006A3CEB">
      <w:pPr>
        <w:pStyle w:val="Nagwek2"/>
      </w:pPr>
      <w:bookmarkStart w:id="565" w:name="_Toc66051246"/>
      <w:r>
        <w:t>Obsługa recept na import docelowy</w:t>
      </w:r>
      <w:bookmarkEnd w:id="565"/>
    </w:p>
    <w:p w14:paraId="1B80ADF8" w14:textId="04041D37" w:rsidR="69BFC71D" w:rsidRDefault="69BFC71D" w:rsidP="0C5B0ADB">
      <w:pPr>
        <w:spacing w:line="480" w:lineRule="auto"/>
      </w:pPr>
      <w:r>
        <w:t xml:space="preserve">Wraz z wdrożeniem PIK 1.3.2 </w:t>
      </w:r>
      <w:r w:rsidR="73BEE808">
        <w:t>System P1 umożliwia wystawienie i realizację recept na import docelowy. Proces</w:t>
      </w:r>
      <w:r w:rsidR="5AC50954">
        <w:t xml:space="preserve"> związany z wystawieniem recepty </w:t>
      </w:r>
      <w:r w:rsidR="2304DB1F">
        <w:t>przebiega</w:t>
      </w:r>
      <w:r w:rsidR="5AC50954">
        <w:t xml:space="preserve"> według nw. </w:t>
      </w:r>
      <w:r w:rsidR="7C73C4CE">
        <w:t>k</w:t>
      </w:r>
      <w:r w:rsidR="5AC50954">
        <w:t>roków</w:t>
      </w:r>
      <w:r w:rsidR="55C4AE37">
        <w:t>:</w:t>
      </w:r>
      <w:r w:rsidR="73BEE808">
        <w:t xml:space="preserve"> </w:t>
      </w:r>
    </w:p>
    <w:p w14:paraId="4FD50964" w14:textId="059F1BC3" w:rsidR="6A132B2A" w:rsidRDefault="6A132B2A" w:rsidP="0C5B0ADB">
      <w:pPr>
        <w:pStyle w:val="Akapitzlist"/>
        <w:numPr>
          <w:ilvl w:val="0"/>
          <w:numId w:val="5"/>
        </w:numPr>
        <w:spacing w:line="480" w:lineRule="auto"/>
        <w:rPr>
          <w:rFonts w:ascii="Arial" w:eastAsia="Arial" w:hAnsi="Arial" w:cs="Arial"/>
          <w:color w:val="172B4D"/>
          <w:sz w:val="21"/>
          <w:szCs w:val="21"/>
        </w:rPr>
      </w:pPr>
      <w:r w:rsidRPr="0C5B0ADB">
        <w:rPr>
          <w:rFonts w:ascii="Arial" w:eastAsia="Arial" w:hAnsi="Arial" w:cs="Arial"/>
          <w:color w:val="172B4D"/>
          <w:sz w:val="21"/>
          <w:szCs w:val="21"/>
        </w:rPr>
        <w:t>Pracownik medyczny</w:t>
      </w:r>
      <w:r w:rsidR="777F1839" w:rsidRPr="0C5B0ADB">
        <w:rPr>
          <w:rFonts w:ascii="Arial" w:eastAsia="Arial" w:hAnsi="Arial" w:cs="Arial"/>
          <w:color w:val="172B4D"/>
          <w:sz w:val="21"/>
          <w:szCs w:val="21"/>
        </w:rPr>
        <w:t xml:space="preserve"> składa wniosek</w:t>
      </w:r>
      <w:r w:rsidR="2B88B9C4" w:rsidRPr="0C5B0ADB">
        <w:rPr>
          <w:rFonts w:ascii="Arial" w:eastAsia="Arial" w:hAnsi="Arial" w:cs="Arial"/>
          <w:color w:val="172B4D"/>
          <w:sz w:val="21"/>
          <w:szCs w:val="21"/>
        </w:rPr>
        <w:t xml:space="preserve"> o zapotrzebowanie na import docelowy</w:t>
      </w:r>
      <w:r w:rsidR="3246DF26" w:rsidRPr="0C5B0ADB">
        <w:rPr>
          <w:rFonts w:ascii="Arial" w:eastAsia="Arial" w:hAnsi="Arial" w:cs="Arial"/>
          <w:color w:val="172B4D"/>
          <w:sz w:val="21"/>
          <w:szCs w:val="21"/>
        </w:rPr>
        <w:t>,</w:t>
      </w:r>
      <w:r w:rsidR="2B88B9C4" w:rsidRPr="0C5B0ADB">
        <w:rPr>
          <w:rFonts w:ascii="Arial" w:eastAsia="Arial" w:hAnsi="Arial" w:cs="Arial"/>
          <w:color w:val="172B4D"/>
          <w:sz w:val="21"/>
          <w:szCs w:val="21"/>
        </w:rPr>
        <w:t xml:space="preserve"> </w:t>
      </w:r>
    </w:p>
    <w:p w14:paraId="0F0EAB2F" w14:textId="7FB2AC60" w:rsidR="777F1839" w:rsidRDefault="777F1839" w:rsidP="0C5B0ADB">
      <w:pPr>
        <w:pStyle w:val="Akapitzlist"/>
        <w:numPr>
          <w:ilvl w:val="0"/>
          <w:numId w:val="5"/>
        </w:numPr>
        <w:spacing w:line="480" w:lineRule="auto"/>
        <w:rPr>
          <w:rFonts w:ascii="Arial" w:eastAsia="Arial" w:hAnsi="Arial" w:cs="Arial"/>
          <w:color w:val="172B4D"/>
          <w:sz w:val="21"/>
          <w:szCs w:val="21"/>
        </w:rPr>
      </w:pPr>
      <w:r w:rsidRPr="0C5B0ADB">
        <w:rPr>
          <w:rFonts w:ascii="Arial" w:eastAsia="Arial" w:hAnsi="Arial" w:cs="Arial"/>
          <w:color w:val="172B4D"/>
          <w:sz w:val="21"/>
          <w:szCs w:val="21"/>
        </w:rPr>
        <w:t>Ministerstwo</w:t>
      </w:r>
      <w:r w:rsidR="44B50A42" w:rsidRPr="0C5B0ADB">
        <w:rPr>
          <w:rFonts w:ascii="Arial" w:eastAsia="Arial" w:hAnsi="Arial" w:cs="Arial"/>
          <w:color w:val="172B4D"/>
          <w:sz w:val="21"/>
          <w:szCs w:val="21"/>
        </w:rPr>
        <w:t xml:space="preserve"> Zdrowia rejestruje wniosek i nadaje mu unikalny numer zapotrzebowania</w:t>
      </w:r>
      <w:r w:rsidR="3BF985B0" w:rsidRPr="0C5B0ADB">
        <w:rPr>
          <w:rFonts w:ascii="Arial" w:eastAsia="Arial" w:hAnsi="Arial" w:cs="Arial"/>
          <w:color w:val="172B4D"/>
          <w:sz w:val="21"/>
          <w:szCs w:val="21"/>
        </w:rPr>
        <w:t>,</w:t>
      </w:r>
    </w:p>
    <w:p w14:paraId="5A2B8247" w14:textId="364C93F5" w:rsidR="2ADC4EA1" w:rsidRDefault="2ADC4EA1" w:rsidP="0C5B0ADB">
      <w:pPr>
        <w:pStyle w:val="Akapitzlist"/>
        <w:numPr>
          <w:ilvl w:val="0"/>
          <w:numId w:val="5"/>
        </w:numPr>
        <w:spacing w:before="0" w:after="0" w:line="480" w:lineRule="auto"/>
        <w:rPr>
          <w:rFonts w:ascii="Arial" w:eastAsia="Arial" w:hAnsi="Arial" w:cs="Arial"/>
          <w:color w:val="000000" w:themeColor="text1"/>
          <w:sz w:val="21"/>
          <w:szCs w:val="21"/>
        </w:rPr>
      </w:pPr>
      <w:r w:rsidRPr="0C5B0ADB">
        <w:rPr>
          <w:rFonts w:ascii="Arial" w:eastAsia="Arial" w:hAnsi="Arial" w:cs="Arial"/>
          <w:color w:val="172B4D"/>
          <w:sz w:val="21"/>
          <w:szCs w:val="21"/>
        </w:rPr>
        <w:t>Pracownik medyczny wystawia receptę na import docelowy</w:t>
      </w:r>
      <w:r w:rsidRPr="0C5B0ADB">
        <w:rPr>
          <w:rStyle w:val="Odwoanieprzypisudolnego"/>
          <w:rFonts w:ascii="Arial" w:eastAsia="Arial" w:hAnsi="Arial" w:cs="Arial"/>
          <w:color w:val="172B4D"/>
          <w:sz w:val="21"/>
          <w:szCs w:val="21"/>
        </w:rPr>
        <w:footnoteReference w:id="15"/>
      </w:r>
      <w:r w:rsidR="17767C78" w:rsidRPr="0C5B0ADB">
        <w:rPr>
          <w:rFonts w:ascii="Arial" w:eastAsia="Arial" w:hAnsi="Arial" w:cs="Arial"/>
          <w:color w:val="172B4D"/>
          <w:sz w:val="21"/>
          <w:szCs w:val="21"/>
        </w:rPr>
        <w:t xml:space="preserve"> podając w recepcie </w:t>
      </w:r>
      <w:r w:rsidR="50970BFE" w:rsidRPr="0C5B0ADB">
        <w:rPr>
          <w:rFonts w:ascii="Arial" w:eastAsia="Arial" w:hAnsi="Arial" w:cs="Arial"/>
          <w:color w:val="172B4D"/>
          <w:sz w:val="21"/>
          <w:szCs w:val="21"/>
        </w:rPr>
        <w:t xml:space="preserve">uzyskany </w:t>
      </w:r>
      <w:r w:rsidR="17767C78" w:rsidRPr="0C5B0ADB">
        <w:rPr>
          <w:rFonts w:ascii="Arial" w:eastAsia="Arial" w:hAnsi="Arial" w:cs="Arial"/>
          <w:color w:val="172B4D"/>
          <w:sz w:val="21"/>
          <w:szCs w:val="21"/>
        </w:rPr>
        <w:t xml:space="preserve">numer zapotrzebowania </w:t>
      </w:r>
      <w:r w:rsidRPr="0C5B0ADB">
        <w:rPr>
          <w:rFonts w:ascii="Arial" w:eastAsia="Arial" w:hAnsi="Arial" w:cs="Arial"/>
          <w:color w:val="172B4D"/>
          <w:sz w:val="21"/>
          <w:szCs w:val="21"/>
        </w:rPr>
        <w:t>(</w:t>
      </w:r>
      <w:r w:rsidR="00143D38" w:rsidRPr="0C5B0ADB">
        <w:rPr>
          <w:rFonts w:ascii="Arial" w:eastAsia="Arial" w:hAnsi="Arial" w:cs="Arial"/>
          <w:color w:val="172B4D"/>
          <w:sz w:val="21"/>
          <w:szCs w:val="21"/>
        </w:rPr>
        <w:t xml:space="preserve">dane leku gotowego z RPL albo nazwa leku </w:t>
      </w:r>
      <w:r w:rsidR="759101B1" w:rsidRPr="0C5B0ADB">
        <w:rPr>
          <w:rFonts w:ascii="Arial" w:eastAsia="Arial" w:hAnsi="Arial" w:cs="Arial"/>
          <w:color w:val="172B4D"/>
          <w:sz w:val="21"/>
          <w:szCs w:val="21"/>
        </w:rPr>
        <w:t>b</w:t>
      </w:r>
      <w:r w:rsidR="08643E93" w:rsidRPr="0C5B0ADB">
        <w:rPr>
          <w:rFonts w:ascii="Arial" w:eastAsia="Arial" w:hAnsi="Arial" w:cs="Arial"/>
          <w:color w:val="172B4D"/>
          <w:sz w:val="21"/>
          <w:szCs w:val="21"/>
        </w:rPr>
        <w:t>ez identyfikatora ”code”</w:t>
      </w:r>
      <w:r w:rsidR="00143D38" w:rsidRPr="0C5B0ADB">
        <w:rPr>
          <w:rFonts w:ascii="Arial" w:eastAsia="Arial" w:hAnsi="Arial" w:cs="Arial"/>
          <w:color w:val="172B4D"/>
          <w:sz w:val="21"/>
          <w:szCs w:val="21"/>
        </w:rPr>
        <w:t>, je</w:t>
      </w:r>
      <w:r w:rsidR="5564AEA8" w:rsidRPr="0C5B0ADB">
        <w:rPr>
          <w:rFonts w:ascii="Arial" w:eastAsia="Arial" w:hAnsi="Arial" w:cs="Arial"/>
          <w:color w:val="172B4D"/>
          <w:sz w:val="21"/>
          <w:szCs w:val="21"/>
        </w:rPr>
        <w:t>ś</w:t>
      </w:r>
      <w:r w:rsidR="00143D38" w:rsidRPr="0C5B0ADB">
        <w:rPr>
          <w:rFonts w:ascii="Arial" w:eastAsia="Arial" w:hAnsi="Arial" w:cs="Arial"/>
          <w:color w:val="172B4D"/>
          <w:sz w:val="21"/>
          <w:szCs w:val="21"/>
        </w:rPr>
        <w:t xml:space="preserve">li nie jest on zarejestrowany </w:t>
      </w:r>
      <w:r w:rsidR="33655114" w:rsidRPr="0C5B0ADB">
        <w:rPr>
          <w:rFonts w:ascii="Arial" w:eastAsia="Arial" w:hAnsi="Arial" w:cs="Arial"/>
          <w:color w:val="172B4D"/>
          <w:sz w:val="21"/>
          <w:szCs w:val="21"/>
        </w:rPr>
        <w:t>w RPL</w:t>
      </w:r>
      <w:r w:rsidRPr="0C5B0ADB">
        <w:rPr>
          <w:rFonts w:ascii="Arial" w:eastAsia="Arial" w:hAnsi="Arial" w:cs="Arial"/>
          <w:color w:val="000000" w:themeColor="text1"/>
          <w:sz w:val="21"/>
          <w:szCs w:val="21"/>
        </w:rPr>
        <w:t>)</w:t>
      </w:r>
      <w:r w:rsidR="1F1F2BBA" w:rsidRPr="0C5B0ADB">
        <w:rPr>
          <w:rFonts w:ascii="Arial" w:eastAsia="Arial" w:hAnsi="Arial" w:cs="Arial"/>
          <w:color w:val="000000" w:themeColor="text1"/>
          <w:sz w:val="21"/>
          <w:szCs w:val="21"/>
        </w:rPr>
        <w:t>,</w:t>
      </w:r>
    </w:p>
    <w:p w14:paraId="32A36187" w14:textId="46EA6135" w:rsidR="777F1839" w:rsidRDefault="777F1839" w:rsidP="0C5B0ADB">
      <w:pPr>
        <w:pStyle w:val="Akapitzlist"/>
        <w:numPr>
          <w:ilvl w:val="0"/>
          <w:numId w:val="5"/>
        </w:numPr>
        <w:spacing w:line="480" w:lineRule="auto"/>
        <w:rPr>
          <w:rFonts w:ascii="Arial" w:eastAsia="Arial" w:hAnsi="Arial" w:cs="Arial"/>
          <w:color w:val="172B4D"/>
          <w:sz w:val="21"/>
          <w:szCs w:val="21"/>
        </w:rPr>
      </w:pPr>
      <w:r w:rsidRPr="2000580B">
        <w:rPr>
          <w:rFonts w:ascii="Arial" w:eastAsia="Arial" w:hAnsi="Arial" w:cs="Arial"/>
          <w:color w:val="172B4D"/>
          <w:sz w:val="21"/>
          <w:szCs w:val="21"/>
        </w:rPr>
        <w:t xml:space="preserve">Recepta przy zapisie </w:t>
      </w:r>
      <w:r w:rsidR="475B33A1" w:rsidRPr="2000580B">
        <w:rPr>
          <w:rFonts w:ascii="Arial" w:eastAsia="Arial" w:hAnsi="Arial" w:cs="Arial"/>
          <w:color w:val="172B4D"/>
          <w:sz w:val="21"/>
          <w:szCs w:val="21"/>
        </w:rPr>
        <w:t xml:space="preserve">do Systemu P1 </w:t>
      </w:r>
      <w:r w:rsidRPr="2000580B">
        <w:rPr>
          <w:rFonts w:ascii="Arial" w:eastAsia="Arial" w:hAnsi="Arial" w:cs="Arial"/>
          <w:color w:val="172B4D"/>
          <w:sz w:val="21"/>
          <w:szCs w:val="21"/>
        </w:rPr>
        <w:t xml:space="preserve">jest </w:t>
      </w:r>
      <w:r w:rsidR="3BED3C3A" w:rsidRPr="2000580B">
        <w:rPr>
          <w:rFonts w:ascii="Arial" w:eastAsia="Arial" w:hAnsi="Arial" w:cs="Arial"/>
          <w:color w:val="172B4D"/>
          <w:sz w:val="21"/>
          <w:szCs w:val="21"/>
        </w:rPr>
        <w:t xml:space="preserve">dodatkowo </w:t>
      </w:r>
      <w:r w:rsidR="1C31BF51" w:rsidRPr="2000580B">
        <w:rPr>
          <w:rFonts w:ascii="Arial" w:eastAsia="Arial" w:hAnsi="Arial" w:cs="Arial"/>
          <w:color w:val="172B4D"/>
          <w:sz w:val="21"/>
          <w:szCs w:val="21"/>
        </w:rPr>
        <w:t>weryfikowana</w:t>
      </w:r>
      <w:r w:rsidRPr="2000580B">
        <w:rPr>
          <w:rFonts w:ascii="Arial" w:eastAsia="Arial" w:hAnsi="Arial" w:cs="Arial"/>
          <w:color w:val="172B4D"/>
          <w:sz w:val="21"/>
          <w:szCs w:val="21"/>
        </w:rPr>
        <w:t xml:space="preserve"> czy użyt</w:t>
      </w:r>
      <w:r w:rsidR="7E4ADCAD" w:rsidRPr="2000580B">
        <w:rPr>
          <w:rFonts w:ascii="Arial" w:eastAsia="Arial" w:hAnsi="Arial" w:cs="Arial"/>
          <w:color w:val="172B4D"/>
          <w:sz w:val="21"/>
          <w:szCs w:val="21"/>
        </w:rPr>
        <w:t>y jest</w:t>
      </w:r>
      <w:r w:rsidRPr="2000580B">
        <w:rPr>
          <w:rFonts w:ascii="Arial" w:eastAsia="Arial" w:hAnsi="Arial" w:cs="Arial"/>
          <w:color w:val="172B4D"/>
          <w:sz w:val="21"/>
          <w:szCs w:val="21"/>
        </w:rPr>
        <w:t xml:space="preserve"> numer </w:t>
      </w:r>
      <w:r w:rsidR="64E61FD6" w:rsidRPr="2000580B">
        <w:rPr>
          <w:rFonts w:ascii="Arial" w:eastAsia="Arial" w:hAnsi="Arial" w:cs="Arial"/>
          <w:color w:val="172B4D"/>
          <w:sz w:val="21"/>
          <w:szCs w:val="21"/>
        </w:rPr>
        <w:t>zapotrzebowania</w:t>
      </w:r>
      <w:r w:rsidR="62780947" w:rsidRPr="2000580B">
        <w:rPr>
          <w:rFonts w:ascii="Arial" w:eastAsia="Arial" w:hAnsi="Arial" w:cs="Arial"/>
          <w:color w:val="172B4D"/>
          <w:sz w:val="21"/>
          <w:szCs w:val="21"/>
        </w:rPr>
        <w:t>,</w:t>
      </w:r>
    </w:p>
    <w:p w14:paraId="09976E2B" w14:textId="7C4D09D2" w:rsidR="001645E5" w:rsidRDefault="001645E5" w:rsidP="0C5B0ADB">
      <w:pPr>
        <w:pStyle w:val="Akapitzlist"/>
        <w:numPr>
          <w:ilvl w:val="0"/>
          <w:numId w:val="5"/>
        </w:numPr>
        <w:spacing w:line="480" w:lineRule="auto"/>
        <w:rPr>
          <w:rFonts w:ascii="Arial" w:eastAsia="Arial" w:hAnsi="Arial" w:cs="Arial"/>
          <w:color w:val="172B4D"/>
          <w:sz w:val="21"/>
          <w:szCs w:val="21"/>
        </w:rPr>
      </w:pPr>
      <w:r>
        <w:rPr>
          <w:rFonts w:ascii="Arial" w:eastAsia="Arial" w:hAnsi="Arial" w:cs="Arial"/>
          <w:color w:val="172B4D"/>
          <w:sz w:val="21"/>
          <w:szCs w:val="21"/>
        </w:rPr>
        <w:t>Rece</w:t>
      </w:r>
      <w:r w:rsidR="00FF3B22">
        <w:rPr>
          <w:rFonts w:ascii="Arial" w:eastAsia="Arial" w:hAnsi="Arial" w:cs="Arial"/>
          <w:color w:val="172B4D"/>
          <w:sz w:val="21"/>
          <w:szCs w:val="21"/>
        </w:rPr>
        <w:t>pty na import docelowy otrzymują</w:t>
      </w:r>
      <w:r>
        <w:rPr>
          <w:rFonts w:ascii="Arial" w:eastAsia="Arial" w:hAnsi="Arial" w:cs="Arial"/>
          <w:color w:val="172B4D"/>
          <w:sz w:val="21"/>
          <w:szCs w:val="21"/>
        </w:rPr>
        <w:t xml:space="preserve"> status „Wystawiona”</w:t>
      </w:r>
      <w:r w:rsidR="00FF3B22">
        <w:rPr>
          <w:rFonts w:ascii="Arial" w:eastAsia="Arial" w:hAnsi="Arial" w:cs="Arial"/>
          <w:color w:val="172B4D"/>
          <w:sz w:val="21"/>
          <w:szCs w:val="21"/>
        </w:rPr>
        <w:t xml:space="preserve"> po zapisie w Systemie P1.</w:t>
      </w:r>
    </w:p>
    <w:p w14:paraId="22C14A55" w14:textId="12C1354C" w:rsidR="0C5B0ADB" w:rsidRDefault="1388392C" w:rsidP="2000580B">
      <w:pPr>
        <w:spacing w:line="480" w:lineRule="auto"/>
        <w:rPr>
          <w:rFonts w:eastAsia="Arial"/>
          <w:color w:val="172B4D"/>
          <w:sz w:val="21"/>
          <w:szCs w:val="21"/>
        </w:rPr>
      </w:pPr>
      <w:r w:rsidRPr="2000580B">
        <w:rPr>
          <w:rFonts w:eastAsia="Arial"/>
          <w:color w:val="172B4D"/>
          <w:sz w:val="21"/>
          <w:szCs w:val="21"/>
        </w:rPr>
        <w:t xml:space="preserve">Uwaga: </w:t>
      </w:r>
      <w:r w:rsidR="5C95A505" w:rsidRPr="2000580B">
        <w:rPr>
          <w:rFonts w:eastAsia="Arial"/>
          <w:color w:val="172B4D"/>
          <w:sz w:val="21"/>
          <w:szCs w:val="21"/>
        </w:rPr>
        <w:t>R</w:t>
      </w:r>
      <w:r w:rsidR="71809AEC" w:rsidRPr="2000580B">
        <w:rPr>
          <w:rFonts w:eastAsia="Arial"/>
          <w:color w:val="172B4D"/>
          <w:sz w:val="21"/>
          <w:szCs w:val="21"/>
        </w:rPr>
        <w:t>ecept</w:t>
      </w:r>
      <w:r w:rsidR="69D4327B" w:rsidRPr="2000580B">
        <w:rPr>
          <w:rFonts w:eastAsia="Arial"/>
          <w:color w:val="172B4D"/>
          <w:sz w:val="21"/>
          <w:szCs w:val="21"/>
        </w:rPr>
        <w:t>y</w:t>
      </w:r>
      <w:r w:rsidR="71809AEC" w:rsidRPr="2000580B">
        <w:rPr>
          <w:rFonts w:eastAsia="Arial"/>
          <w:color w:val="172B4D"/>
          <w:sz w:val="21"/>
          <w:szCs w:val="21"/>
        </w:rPr>
        <w:t xml:space="preserve"> na import docelowy </w:t>
      </w:r>
      <w:r w:rsidR="00FF3B22" w:rsidRPr="2000580B">
        <w:rPr>
          <w:rFonts w:eastAsia="Arial"/>
          <w:color w:val="172B4D"/>
          <w:sz w:val="21"/>
          <w:szCs w:val="21"/>
        </w:rPr>
        <w:t>można zrealizować</w:t>
      </w:r>
      <w:r w:rsidR="66557760" w:rsidRPr="2000580B">
        <w:rPr>
          <w:rFonts w:eastAsia="Arial"/>
          <w:color w:val="172B4D"/>
          <w:sz w:val="21"/>
          <w:szCs w:val="21"/>
        </w:rPr>
        <w:t xml:space="preserve"> dopiero w </w:t>
      </w:r>
      <w:r w:rsidR="4A3CD033" w:rsidRPr="2000580B">
        <w:rPr>
          <w:rFonts w:eastAsia="Arial"/>
          <w:color w:val="172B4D"/>
          <w:sz w:val="21"/>
          <w:szCs w:val="21"/>
        </w:rPr>
        <w:t xml:space="preserve">momencie </w:t>
      </w:r>
      <w:r w:rsidR="29869775" w:rsidRPr="2000580B">
        <w:rPr>
          <w:rFonts w:eastAsia="Arial"/>
          <w:color w:val="172B4D"/>
          <w:sz w:val="21"/>
          <w:szCs w:val="21"/>
        </w:rPr>
        <w:t>akceptacji wniosku o zapotrzebowanie przez Ministerstwo Zdrowia (recepty</w:t>
      </w:r>
      <w:r w:rsidR="00FF3B22" w:rsidRPr="2000580B">
        <w:rPr>
          <w:rFonts w:eastAsia="Arial"/>
          <w:color w:val="172B4D"/>
          <w:sz w:val="21"/>
          <w:szCs w:val="21"/>
        </w:rPr>
        <w:t xml:space="preserve"> na import docelowy po wystawieniu mają status</w:t>
      </w:r>
      <w:r w:rsidR="29869775" w:rsidRPr="2000580B">
        <w:rPr>
          <w:rFonts w:eastAsia="Arial"/>
          <w:color w:val="172B4D"/>
          <w:sz w:val="21"/>
          <w:szCs w:val="21"/>
        </w:rPr>
        <w:t xml:space="preserve"> “</w:t>
      </w:r>
      <w:r w:rsidR="6E23D734" w:rsidRPr="2000580B">
        <w:rPr>
          <w:rFonts w:eastAsia="Arial"/>
          <w:color w:val="172B4D"/>
          <w:sz w:val="21"/>
          <w:szCs w:val="21"/>
        </w:rPr>
        <w:t>Wystawiona”</w:t>
      </w:r>
      <w:r w:rsidR="48FF0A2B" w:rsidRPr="2000580B">
        <w:rPr>
          <w:rFonts w:eastAsia="Arial"/>
          <w:color w:val="172B4D"/>
          <w:sz w:val="21"/>
          <w:szCs w:val="21"/>
        </w:rPr>
        <w:t xml:space="preserve"> i </w:t>
      </w:r>
      <w:r w:rsidR="05C6C613" w:rsidRPr="2000580B">
        <w:rPr>
          <w:rFonts w:eastAsia="Arial"/>
          <w:color w:val="172B4D"/>
          <w:sz w:val="21"/>
          <w:szCs w:val="21"/>
        </w:rPr>
        <w:t xml:space="preserve">to </w:t>
      </w:r>
      <w:r w:rsidR="48FF0A2B" w:rsidRPr="2000580B">
        <w:rPr>
          <w:rFonts w:eastAsia="Arial"/>
          <w:color w:val="172B4D"/>
          <w:sz w:val="21"/>
          <w:szCs w:val="21"/>
        </w:rPr>
        <w:t xml:space="preserve">po stronie apteki jest sprawdzenie czy wniosek został </w:t>
      </w:r>
      <w:r w:rsidR="36D9CF00" w:rsidRPr="2000580B">
        <w:rPr>
          <w:rFonts w:eastAsia="Arial"/>
          <w:color w:val="172B4D"/>
          <w:sz w:val="21"/>
          <w:szCs w:val="21"/>
        </w:rPr>
        <w:t xml:space="preserve">już </w:t>
      </w:r>
      <w:r w:rsidR="48FF0A2B" w:rsidRPr="2000580B">
        <w:rPr>
          <w:rFonts w:eastAsia="Arial"/>
          <w:color w:val="172B4D"/>
          <w:sz w:val="21"/>
          <w:szCs w:val="21"/>
        </w:rPr>
        <w:t>zaakceptowany</w:t>
      </w:r>
      <w:r w:rsidR="6E23D734" w:rsidRPr="2000580B">
        <w:rPr>
          <w:rFonts w:eastAsia="Arial"/>
          <w:color w:val="172B4D"/>
          <w:sz w:val="21"/>
          <w:szCs w:val="21"/>
        </w:rPr>
        <w:t xml:space="preserve">). </w:t>
      </w:r>
    </w:p>
    <w:p w14:paraId="65A08FC2" w14:textId="743CF83B" w:rsidR="0C5B0ADB" w:rsidRDefault="0C5B0ADB" w:rsidP="0C5B0ADB">
      <w:pPr>
        <w:spacing w:line="480" w:lineRule="auto"/>
      </w:pPr>
    </w:p>
    <w:p w14:paraId="7404E122" w14:textId="5D69EE37" w:rsidR="5F06AE25" w:rsidRDefault="5F06AE25" w:rsidP="5F06AE25">
      <w:pPr>
        <w:rPr>
          <w:lang w:eastAsia="pl-PL"/>
        </w:rPr>
      </w:pPr>
    </w:p>
    <w:p w14:paraId="02A06508" w14:textId="77777777" w:rsidR="002D3E67" w:rsidRDefault="002D3E67" w:rsidP="002D3E67">
      <w:r>
        <w:br w:type="page"/>
      </w:r>
    </w:p>
    <w:p w14:paraId="323FD503" w14:textId="77777777" w:rsidR="00E46697" w:rsidRPr="00C93E94" w:rsidRDefault="7BCF11D3" w:rsidP="00B57192">
      <w:pPr>
        <w:pStyle w:val="Nagwek1"/>
        <w:numPr>
          <w:ilvl w:val="0"/>
          <w:numId w:val="31"/>
        </w:numPr>
        <w:spacing w:line="288" w:lineRule="auto"/>
      </w:pPr>
      <w:bookmarkStart w:id="566" w:name="_Toc49411675"/>
      <w:bookmarkStart w:id="567" w:name="_Toc66051247"/>
      <w:r>
        <w:lastRenderedPageBreak/>
        <w:t>Diagramy stanów recepty i dokumentu realizacji</w:t>
      </w:r>
      <w:bookmarkEnd w:id="529"/>
      <w:bookmarkEnd w:id="564"/>
      <w:bookmarkEnd w:id="566"/>
      <w:bookmarkEnd w:id="567"/>
    </w:p>
    <w:p w14:paraId="55DBA982" w14:textId="77777777" w:rsidR="00E46697" w:rsidRPr="00C93E94" w:rsidRDefault="7BCF11D3" w:rsidP="006A3CEB">
      <w:pPr>
        <w:pStyle w:val="Nagwek2"/>
      </w:pPr>
      <w:bookmarkStart w:id="568" w:name="_Toc501107063"/>
      <w:bookmarkStart w:id="569" w:name="_Toc1402505"/>
      <w:bookmarkStart w:id="570" w:name="_Toc49411676"/>
      <w:bookmarkStart w:id="571" w:name="_Toc66051248"/>
      <w:r>
        <w:t>Recepta elektroniczna (zwykła, pielęgniarska, pielęgniarska na zlecenia)</w:t>
      </w:r>
      <w:bookmarkEnd w:id="568"/>
      <w:bookmarkEnd w:id="569"/>
      <w:bookmarkEnd w:id="570"/>
      <w:bookmarkEnd w:id="571"/>
    </w:p>
    <w:p w14:paraId="6702BCC3" w14:textId="0EA26411" w:rsidR="00E46697" w:rsidRPr="00C93E94" w:rsidRDefault="00E46697" w:rsidP="00911709">
      <w:pPr>
        <w:pStyle w:val="Legenda"/>
        <w:spacing w:line="288" w:lineRule="auto"/>
      </w:pPr>
      <w:bookmarkStart w:id="572" w:name="_Toc35862886"/>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80434A">
        <w:rPr>
          <w:noProof/>
        </w:rPr>
        <w:t>1</w:t>
      </w:r>
      <w:r w:rsidR="0037136F">
        <w:rPr>
          <w:noProof/>
        </w:rPr>
        <w:fldChar w:fldCharType="end"/>
      </w:r>
      <w:r w:rsidRPr="00C93E94">
        <w:t xml:space="preserve"> Diagram stanów dla recepty elektronicznej (zwykła, pielęgniarska, pielęgniarska na zlecenie)</w:t>
      </w:r>
      <w:r w:rsidRPr="00C93E94">
        <w:rPr>
          <w:rStyle w:val="Odwoanieprzypisudolnego"/>
        </w:rPr>
        <w:footnoteReference w:id="16"/>
      </w:r>
      <w:bookmarkEnd w:id="572"/>
    </w:p>
    <w:p w14:paraId="6F106B30" w14:textId="34BF6B3C" w:rsidR="00E46697" w:rsidRPr="00C93E94" w:rsidRDefault="5F4E053F" w:rsidP="00B74379">
      <w:pPr>
        <w:spacing w:line="288" w:lineRule="auto"/>
      </w:pPr>
      <w:r>
        <w:rPr>
          <w:noProof/>
          <w:lang w:eastAsia="pl-PL"/>
        </w:rPr>
        <w:drawing>
          <wp:inline distT="0" distB="0" distL="0" distR="0" wp14:anchorId="63FC50B9" wp14:editId="03610AFF">
            <wp:extent cx="5928101" cy="4384325"/>
            <wp:effectExtent l="0" t="0" r="0" b="0"/>
            <wp:docPr id="1931191513" name="Obraz 193119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31191513"/>
                    <pic:cNvPicPr/>
                  </pic:nvPicPr>
                  <pic:blipFill>
                    <a:blip r:embed="rId18">
                      <a:extLst>
                        <a:ext uri="{28A0092B-C50C-407E-A947-70E740481C1C}">
                          <a14:useLocalDpi xmlns:a14="http://schemas.microsoft.com/office/drawing/2010/main" val="0"/>
                        </a:ext>
                      </a:extLst>
                    </a:blip>
                    <a:stretch>
                      <a:fillRect/>
                    </a:stretch>
                  </pic:blipFill>
                  <pic:spPr>
                    <a:xfrm>
                      <a:off x="0" y="0"/>
                      <a:ext cx="5928101" cy="4384325"/>
                    </a:xfrm>
                    <a:prstGeom prst="rect">
                      <a:avLst/>
                    </a:prstGeom>
                  </pic:spPr>
                </pic:pic>
              </a:graphicData>
            </a:graphic>
          </wp:inline>
        </w:drawing>
      </w:r>
    </w:p>
    <w:p w14:paraId="63ED1549" w14:textId="77777777" w:rsidR="00E46697" w:rsidRPr="00C93E94" w:rsidRDefault="7BCF11D3" w:rsidP="006A3CEB">
      <w:pPr>
        <w:pStyle w:val="Nagwek2"/>
      </w:pPr>
      <w:bookmarkStart w:id="573" w:name="_Toc501107064"/>
      <w:bookmarkStart w:id="574" w:name="_Toc1402506"/>
      <w:bookmarkStart w:id="575" w:name="_Toc49411677"/>
      <w:bookmarkStart w:id="576" w:name="_Toc66051249"/>
      <w:r>
        <w:lastRenderedPageBreak/>
        <w:t>Pozycja recepty papierowej</w:t>
      </w:r>
      <w:bookmarkEnd w:id="573"/>
      <w:bookmarkEnd w:id="574"/>
      <w:bookmarkEnd w:id="575"/>
      <w:bookmarkEnd w:id="576"/>
    </w:p>
    <w:p w14:paraId="19566D4F" w14:textId="50C3A541" w:rsidR="00E46697" w:rsidRPr="00C93E94" w:rsidRDefault="00E46697" w:rsidP="00911709">
      <w:pPr>
        <w:pStyle w:val="Legenda"/>
        <w:spacing w:line="288" w:lineRule="auto"/>
      </w:pPr>
      <w:bookmarkStart w:id="577" w:name="_Toc35862887"/>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80434A">
        <w:rPr>
          <w:noProof/>
        </w:rPr>
        <w:t>2</w:t>
      </w:r>
      <w:r w:rsidR="0037136F">
        <w:rPr>
          <w:noProof/>
        </w:rPr>
        <w:fldChar w:fldCharType="end"/>
      </w:r>
      <w:r w:rsidRPr="00C93E94">
        <w:t xml:space="preserve"> Diagram stanów dla pozycji recepty papierowej</w:t>
      </w:r>
      <w:bookmarkEnd w:id="577"/>
    </w:p>
    <w:p w14:paraId="23AC36BC" w14:textId="77777777" w:rsidR="00E46697" w:rsidRPr="00C93E94" w:rsidRDefault="00E46697" w:rsidP="00911709">
      <w:pPr>
        <w:spacing w:line="288" w:lineRule="auto"/>
      </w:pPr>
      <w:r>
        <w:rPr>
          <w:noProof/>
          <w:lang w:eastAsia="pl-PL"/>
        </w:rPr>
        <w:drawing>
          <wp:inline distT="0" distB="0" distL="0" distR="0" wp14:anchorId="5C07B098" wp14:editId="165EC345">
            <wp:extent cx="6032498" cy="4516734"/>
            <wp:effectExtent l="0" t="0" r="6350" b="0"/>
            <wp:docPr id="113405519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pic:nvPicPr>
                  <pic:blipFill>
                    <a:blip r:embed="rId19">
                      <a:extLst>
                        <a:ext uri="{28A0092B-C50C-407E-A947-70E740481C1C}">
                          <a14:useLocalDpi xmlns:a14="http://schemas.microsoft.com/office/drawing/2010/main" val="0"/>
                        </a:ext>
                      </a:extLst>
                    </a:blip>
                    <a:stretch>
                      <a:fillRect/>
                    </a:stretch>
                  </pic:blipFill>
                  <pic:spPr>
                    <a:xfrm>
                      <a:off x="0" y="0"/>
                      <a:ext cx="6032498" cy="4516734"/>
                    </a:xfrm>
                    <a:prstGeom prst="rect">
                      <a:avLst/>
                    </a:prstGeom>
                  </pic:spPr>
                </pic:pic>
              </a:graphicData>
            </a:graphic>
          </wp:inline>
        </w:drawing>
      </w:r>
    </w:p>
    <w:p w14:paraId="20BC8545" w14:textId="77777777" w:rsidR="00E46697" w:rsidRPr="00C93E94" w:rsidRDefault="00E46697" w:rsidP="00911709">
      <w:pPr>
        <w:spacing w:line="288" w:lineRule="auto"/>
      </w:pPr>
    </w:p>
    <w:p w14:paraId="7B5159AA" w14:textId="77777777" w:rsidR="00E46697" w:rsidRPr="00C93E94" w:rsidRDefault="00E46697" w:rsidP="00911709">
      <w:pPr>
        <w:spacing w:before="0" w:after="0" w:line="288" w:lineRule="auto"/>
        <w:jc w:val="left"/>
      </w:pPr>
      <w:r w:rsidRPr="00C93E94">
        <w:br w:type="page"/>
      </w:r>
    </w:p>
    <w:p w14:paraId="7AE9D866" w14:textId="77777777" w:rsidR="00E46697" w:rsidRPr="00C93E94" w:rsidRDefault="7BCF11D3" w:rsidP="006A3CEB">
      <w:pPr>
        <w:pStyle w:val="Nagwek2"/>
      </w:pPr>
      <w:bookmarkStart w:id="578" w:name="_Toc501107065"/>
      <w:bookmarkStart w:id="579" w:name="_Toc1402507"/>
      <w:bookmarkStart w:id="580" w:name="_Toc49411678"/>
      <w:bookmarkStart w:id="581" w:name="_Toc66051250"/>
      <w:r>
        <w:lastRenderedPageBreak/>
        <w:t>Recepta elektroniczna (farmaceutyczna)</w:t>
      </w:r>
      <w:bookmarkEnd w:id="578"/>
      <w:bookmarkEnd w:id="579"/>
      <w:bookmarkEnd w:id="580"/>
      <w:bookmarkEnd w:id="581"/>
    </w:p>
    <w:p w14:paraId="781FB4D1" w14:textId="74A9AC34" w:rsidR="00E46697" w:rsidRPr="00C93E94" w:rsidRDefault="00E46697" w:rsidP="00911709">
      <w:pPr>
        <w:pStyle w:val="Legenda"/>
        <w:spacing w:line="288" w:lineRule="auto"/>
      </w:pPr>
      <w:bookmarkStart w:id="582" w:name="_Toc35862888"/>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80434A">
        <w:rPr>
          <w:noProof/>
        </w:rPr>
        <w:t>3</w:t>
      </w:r>
      <w:r w:rsidR="0037136F">
        <w:rPr>
          <w:noProof/>
        </w:rPr>
        <w:fldChar w:fldCharType="end"/>
      </w:r>
      <w:r w:rsidRPr="00C93E94">
        <w:t xml:space="preserve"> Diagram stanów dla recepty elektronicznej (farmaceutyczna)</w:t>
      </w:r>
      <w:bookmarkEnd w:id="582"/>
    </w:p>
    <w:p w14:paraId="7368A830" w14:textId="77777777" w:rsidR="00E46697" w:rsidRPr="00C93E94" w:rsidRDefault="00E46697" w:rsidP="00911709">
      <w:pPr>
        <w:spacing w:line="288" w:lineRule="auto"/>
        <w:jc w:val="center"/>
      </w:pPr>
      <w:r>
        <w:rPr>
          <w:noProof/>
          <w:lang w:eastAsia="pl-PL"/>
        </w:rPr>
        <w:drawing>
          <wp:inline distT="0" distB="0" distL="0" distR="0" wp14:anchorId="7FF6BD15" wp14:editId="4D4E9585">
            <wp:extent cx="3617843" cy="2656625"/>
            <wp:effectExtent l="0" t="0" r="1905" b="0"/>
            <wp:docPr id="11158658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0">
                      <a:extLst>
                        <a:ext uri="{28A0092B-C50C-407E-A947-70E740481C1C}">
                          <a14:useLocalDpi xmlns:a14="http://schemas.microsoft.com/office/drawing/2010/main" val="0"/>
                        </a:ext>
                      </a:extLst>
                    </a:blip>
                    <a:stretch>
                      <a:fillRect/>
                    </a:stretch>
                  </pic:blipFill>
                  <pic:spPr>
                    <a:xfrm>
                      <a:off x="0" y="0"/>
                      <a:ext cx="3617843" cy="2656625"/>
                    </a:xfrm>
                    <a:prstGeom prst="rect">
                      <a:avLst/>
                    </a:prstGeom>
                  </pic:spPr>
                </pic:pic>
              </a:graphicData>
            </a:graphic>
          </wp:inline>
        </w:drawing>
      </w:r>
    </w:p>
    <w:p w14:paraId="110939CB" w14:textId="77777777" w:rsidR="00E46697" w:rsidRPr="00C93E94" w:rsidRDefault="7BCF11D3" w:rsidP="006A3CEB">
      <w:pPr>
        <w:pStyle w:val="Nagwek2"/>
      </w:pPr>
      <w:bookmarkStart w:id="583" w:name="_Toc500419122"/>
      <w:bookmarkStart w:id="584" w:name="_Toc501107066"/>
      <w:bookmarkStart w:id="585" w:name="_Toc1402508"/>
      <w:bookmarkStart w:id="586" w:name="_Toc49411679"/>
      <w:bookmarkStart w:id="587" w:name="_Toc66051251"/>
      <w:r>
        <w:lastRenderedPageBreak/>
        <w:t>Dokument realizacji recepty</w:t>
      </w:r>
      <w:bookmarkEnd w:id="583"/>
      <w:bookmarkEnd w:id="584"/>
      <w:bookmarkEnd w:id="585"/>
      <w:bookmarkEnd w:id="586"/>
      <w:bookmarkEnd w:id="587"/>
    </w:p>
    <w:p w14:paraId="29FADA11" w14:textId="03961856" w:rsidR="00E46697" w:rsidRPr="00C93E94" w:rsidRDefault="00E46697" w:rsidP="00911709">
      <w:pPr>
        <w:pStyle w:val="Legenda"/>
        <w:spacing w:line="288" w:lineRule="auto"/>
      </w:pPr>
      <w:bookmarkStart w:id="588" w:name="_Toc35862889"/>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80434A">
        <w:rPr>
          <w:noProof/>
        </w:rPr>
        <w:t>4</w:t>
      </w:r>
      <w:r w:rsidR="0037136F">
        <w:rPr>
          <w:noProof/>
        </w:rPr>
        <w:fldChar w:fldCharType="end"/>
      </w:r>
      <w:r w:rsidRPr="00C93E94">
        <w:t xml:space="preserve"> Diagram stanów dla pojedynczego dokumentu realizacji recepty elektronicznej/</w:t>
      </w:r>
      <w:r w:rsidR="009E3098">
        <w:t xml:space="preserve"> </w:t>
      </w:r>
      <w:r w:rsidRPr="00C93E94">
        <w:t>papierowej</w:t>
      </w:r>
      <w:bookmarkEnd w:id="588"/>
    </w:p>
    <w:p w14:paraId="178C964B" w14:textId="77777777" w:rsidR="00E46697" w:rsidRPr="00C93E94" w:rsidRDefault="00E46697" w:rsidP="00911709">
      <w:pPr>
        <w:spacing w:line="288" w:lineRule="auto"/>
        <w:jc w:val="center"/>
      </w:pPr>
      <w:r>
        <w:rPr>
          <w:noProof/>
          <w:lang w:eastAsia="pl-PL"/>
        </w:rPr>
        <w:drawing>
          <wp:inline distT="0" distB="0" distL="0" distR="0" wp14:anchorId="7B894A96" wp14:editId="5E3A8C1E">
            <wp:extent cx="3077155" cy="3007856"/>
            <wp:effectExtent l="0" t="0" r="9525" b="2540"/>
            <wp:docPr id="12192669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pic:nvPicPr>
                  <pic:blipFill>
                    <a:blip r:embed="rId21">
                      <a:extLst>
                        <a:ext uri="{28A0092B-C50C-407E-A947-70E740481C1C}">
                          <a14:useLocalDpi xmlns:a14="http://schemas.microsoft.com/office/drawing/2010/main" val="0"/>
                        </a:ext>
                      </a:extLst>
                    </a:blip>
                    <a:stretch>
                      <a:fillRect/>
                    </a:stretch>
                  </pic:blipFill>
                  <pic:spPr>
                    <a:xfrm>
                      <a:off x="0" y="0"/>
                      <a:ext cx="3077155" cy="3007856"/>
                    </a:xfrm>
                    <a:prstGeom prst="rect">
                      <a:avLst/>
                    </a:prstGeom>
                  </pic:spPr>
                </pic:pic>
              </a:graphicData>
            </a:graphic>
          </wp:inline>
        </w:drawing>
      </w:r>
    </w:p>
    <w:p w14:paraId="076E861A" w14:textId="51900D1B" w:rsidR="00E46697" w:rsidRPr="00C93E94" w:rsidRDefault="7BCF11D3" w:rsidP="00B57192">
      <w:pPr>
        <w:pStyle w:val="Nagwek1"/>
        <w:numPr>
          <w:ilvl w:val="0"/>
          <w:numId w:val="31"/>
        </w:numPr>
        <w:spacing w:line="288" w:lineRule="auto"/>
      </w:pPr>
      <w:bookmarkStart w:id="589" w:name="_Toc501107067"/>
      <w:bookmarkStart w:id="590" w:name="_Toc1402509"/>
      <w:bookmarkStart w:id="591" w:name="_Toc49411680"/>
      <w:bookmarkStart w:id="592" w:name="_Toc66051252"/>
      <w:r>
        <w:lastRenderedPageBreak/>
        <w:t>Adresy usług</w:t>
      </w:r>
      <w:bookmarkEnd w:id="530"/>
      <w:bookmarkEnd w:id="531"/>
      <w:bookmarkEnd w:id="589"/>
      <w:bookmarkEnd w:id="590"/>
      <w:bookmarkEnd w:id="591"/>
      <w:bookmarkEnd w:id="592"/>
    </w:p>
    <w:p w14:paraId="361B5888" w14:textId="77777777" w:rsidR="00E46697" w:rsidRPr="00C93E94" w:rsidRDefault="00E46697" w:rsidP="00911709">
      <w:pPr>
        <w:spacing w:line="288" w:lineRule="auto"/>
      </w:pPr>
      <w:r w:rsidRPr="00C93E94">
        <w:t>Adres usług środowiska integracyjnego systemu P1 zostanie udostępniony Wnioskodawcy na etapie obsługi wniosku o nadanie uprawnień do środowiska integracyjnego systemu P1.</w:t>
      </w:r>
    </w:p>
    <w:p w14:paraId="52201F04" w14:textId="7E3D853F" w:rsidR="00E46697" w:rsidRPr="00C93E94" w:rsidRDefault="7BCF11D3" w:rsidP="00B57192">
      <w:pPr>
        <w:pStyle w:val="Nagwek1"/>
        <w:numPr>
          <w:ilvl w:val="0"/>
          <w:numId w:val="31"/>
        </w:numPr>
        <w:spacing w:line="288" w:lineRule="auto"/>
      </w:pPr>
      <w:bookmarkStart w:id="593" w:name="_Toc484171487"/>
      <w:bookmarkStart w:id="594" w:name="_Toc484171630"/>
      <w:bookmarkStart w:id="595" w:name="_Toc484172085"/>
      <w:bookmarkStart w:id="596" w:name="_Toc484171488"/>
      <w:bookmarkStart w:id="597" w:name="_Toc484171631"/>
      <w:bookmarkStart w:id="598" w:name="_Toc484172086"/>
      <w:bookmarkStart w:id="599" w:name="_Toc484083271"/>
      <w:bookmarkStart w:id="600" w:name="_Toc484089060"/>
      <w:bookmarkStart w:id="601" w:name="_Toc487462013"/>
      <w:bookmarkStart w:id="602" w:name="_Toc501107068"/>
      <w:bookmarkStart w:id="603" w:name="_Toc1402510"/>
      <w:bookmarkStart w:id="604" w:name="_Toc49411681"/>
      <w:bookmarkStart w:id="605" w:name="_Toc66051253"/>
      <w:bookmarkEnd w:id="593"/>
      <w:bookmarkEnd w:id="594"/>
      <w:bookmarkEnd w:id="595"/>
      <w:bookmarkEnd w:id="596"/>
      <w:bookmarkEnd w:id="597"/>
      <w:bookmarkEnd w:id="598"/>
      <w:bookmarkEnd w:id="599"/>
      <w:bookmarkEnd w:id="600"/>
      <w:r>
        <w:lastRenderedPageBreak/>
        <w:t>Opis WSDL</w:t>
      </w:r>
      <w:bookmarkEnd w:id="601"/>
      <w:bookmarkEnd w:id="602"/>
      <w:bookmarkEnd w:id="603"/>
      <w:bookmarkEnd w:id="604"/>
      <w:bookmarkEnd w:id="605"/>
    </w:p>
    <w:p w14:paraId="3552AC7A" w14:textId="7A8AE83E" w:rsidR="00E46697" w:rsidRPr="00C93E94" w:rsidRDefault="7BCF11D3" w:rsidP="006A3CEB">
      <w:pPr>
        <w:pStyle w:val="Nagwek2"/>
      </w:pPr>
      <w:bookmarkStart w:id="606" w:name="_Toc487462014"/>
      <w:bookmarkStart w:id="607" w:name="_Toc501107069"/>
      <w:bookmarkStart w:id="608" w:name="_Toc1402511"/>
      <w:bookmarkStart w:id="609" w:name="_Toc49411682"/>
      <w:bookmarkStart w:id="610" w:name="_Toc66051254"/>
      <w:r>
        <w:t>Zasady wersjonowania</w:t>
      </w:r>
      <w:bookmarkEnd w:id="606"/>
      <w:bookmarkEnd w:id="607"/>
      <w:bookmarkEnd w:id="608"/>
      <w:bookmarkEnd w:id="609"/>
      <w:bookmarkEnd w:id="610"/>
    </w:p>
    <w:p w14:paraId="3FAF9DDC" w14:textId="77777777" w:rsidR="00E46697" w:rsidRPr="00C93E94" w:rsidRDefault="00E46697" w:rsidP="00911709">
      <w:pPr>
        <w:spacing w:line="288" w:lineRule="auto"/>
      </w:pPr>
      <w:r w:rsidRPr="00C93E94">
        <w:t>Wersja WSDL i XSD jest określona w przestrzeni nazw (</w:t>
      </w:r>
      <w:r w:rsidRPr="00C93E94">
        <w:rPr>
          <w:i/>
        </w:rPr>
        <w:t>namespace</w:t>
      </w:r>
      <w:r w:rsidRPr="00C93E94">
        <w:t xml:space="preserve">). Numer wersji zawiera datę utworzenia wersji, np. v20170602.  Każdy plik WSDL i XSD jest wersjonowany. Informacja o wprowadzonych zmianach jest zapisana jako komentarz na początku pliku. </w:t>
      </w:r>
    </w:p>
    <w:p w14:paraId="4F47DD15" w14:textId="0A91AC75" w:rsidR="00E46697" w:rsidRPr="00C93E94" w:rsidRDefault="7BCF11D3" w:rsidP="006A3CEB">
      <w:pPr>
        <w:pStyle w:val="Nagwek2"/>
      </w:pPr>
      <w:bookmarkStart w:id="611" w:name="_Toc487462015"/>
      <w:bookmarkStart w:id="612" w:name="_Toc501107070"/>
      <w:bookmarkStart w:id="613" w:name="_Toc1402512"/>
      <w:bookmarkStart w:id="614" w:name="_Toc49411683"/>
      <w:bookmarkStart w:id="615" w:name="_Toc66051255"/>
      <w:r>
        <w:t>Udostępnione pliki WSDL</w:t>
      </w:r>
      <w:bookmarkEnd w:id="611"/>
      <w:bookmarkEnd w:id="612"/>
      <w:bookmarkEnd w:id="613"/>
      <w:bookmarkEnd w:id="614"/>
      <w:bookmarkEnd w:id="615"/>
    </w:p>
    <w:p w14:paraId="12F95881" w14:textId="780F61BF" w:rsidR="00E46697" w:rsidRPr="00C93E94" w:rsidRDefault="00E46697" w:rsidP="00911709">
      <w:pPr>
        <w:spacing w:line="288" w:lineRule="auto"/>
      </w:pPr>
      <w:r w:rsidRPr="00C93E94">
        <w:t xml:space="preserve">Specyfikacja usług systemu P1 w zakresie e-Recepty stanowi załącznik do dokumentacji integracyjnej. Specyfikacja składa się z zestawu plików. Opis zawartości tych plików opisuje </w:t>
      </w:r>
      <w:r w:rsidRPr="00C93E94">
        <w:fldChar w:fldCharType="begin"/>
      </w:r>
      <w:r w:rsidRPr="00C93E94">
        <w:instrText xml:space="preserve"> REF _Ref482002000 \h </w:instrText>
      </w:r>
      <w:r w:rsidR="00C93E94">
        <w:instrText xml:space="preserve"> \* MERGEFORMAT </w:instrText>
      </w:r>
      <w:r w:rsidRPr="00C93E94">
        <w:fldChar w:fldCharType="separate"/>
      </w:r>
      <w:r w:rsidR="0080434A" w:rsidRPr="00C93E94">
        <w:t xml:space="preserve">Tabela </w:t>
      </w:r>
      <w:r w:rsidR="0080434A">
        <w:rPr>
          <w:noProof/>
        </w:rPr>
        <w:t>4</w:t>
      </w:r>
      <w:r w:rsidRPr="00C93E94">
        <w:fldChar w:fldCharType="end"/>
      </w:r>
      <w:r w:rsidRPr="00C93E94">
        <w:t>.</w:t>
      </w:r>
    </w:p>
    <w:p w14:paraId="02C51998" w14:textId="75AE8611" w:rsidR="00E46697" w:rsidRPr="00C93E94" w:rsidRDefault="00E46697" w:rsidP="00911709">
      <w:pPr>
        <w:pStyle w:val="Legenda"/>
        <w:spacing w:line="288" w:lineRule="auto"/>
      </w:pPr>
      <w:bookmarkStart w:id="616" w:name="_Ref482002000"/>
      <w:bookmarkStart w:id="617" w:name="_Toc484089075"/>
      <w:bookmarkStart w:id="618" w:name="_Toc35862885"/>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0434A">
        <w:rPr>
          <w:noProof/>
        </w:rPr>
        <w:t>4</w:t>
      </w:r>
      <w:r w:rsidR="0037136F">
        <w:rPr>
          <w:noProof/>
        </w:rPr>
        <w:fldChar w:fldCharType="end"/>
      </w:r>
      <w:bookmarkEnd w:id="616"/>
      <w:r w:rsidRPr="00C93E94">
        <w:rPr>
          <w:noProof/>
        </w:rPr>
        <w:t>. Opis zawartości plików WSDL i XSD</w:t>
      </w:r>
      <w:bookmarkEnd w:id="617"/>
      <w:bookmarkEnd w:id="618"/>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137"/>
        <w:gridCol w:w="6804"/>
      </w:tblGrid>
      <w:tr w:rsidR="00E46697" w:rsidRPr="00C93E94" w14:paraId="7F74E0A2" w14:textId="77777777" w:rsidTr="46C127E3">
        <w:trPr>
          <w:cantSplit/>
          <w:tblHeader/>
        </w:trPr>
        <w:tc>
          <w:tcPr>
            <w:tcW w:w="2137" w:type="dxa"/>
            <w:shd w:val="clear" w:color="auto" w:fill="17365D" w:themeFill="text2" w:themeFillShade="BF"/>
          </w:tcPr>
          <w:p w14:paraId="5E738FB1" w14:textId="77777777" w:rsidR="00E46697" w:rsidRPr="00C93E94" w:rsidRDefault="00E46697" w:rsidP="00845F69">
            <w:pPr>
              <w:pStyle w:val="Tabelanagwekdolewej"/>
            </w:pPr>
            <w:r w:rsidRPr="00C93E94">
              <w:t>Nazwa pliku</w:t>
            </w:r>
          </w:p>
        </w:tc>
        <w:tc>
          <w:tcPr>
            <w:tcW w:w="6804" w:type="dxa"/>
            <w:shd w:val="clear" w:color="auto" w:fill="17365D" w:themeFill="text2" w:themeFillShade="BF"/>
          </w:tcPr>
          <w:p w14:paraId="125C7157" w14:textId="77777777" w:rsidR="00E46697" w:rsidRPr="00C93E94" w:rsidRDefault="00E46697" w:rsidP="00845F69">
            <w:pPr>
              <w:pStyle w:val="Tabelanagwekdolewej"/>
            </w:pPr>
            <w:r w:rsidRPr="00C93E94">
              <w:t>Zawartość pliku</w:t>
            </w:r>
          </w:p>
        </w:tc>
      </w:tr>
      <w:tr w:rsidR="00E46697" w:rsidRPr="00C93E94" w14:paraId="7D61C2E9" w14:textId="77777777" w:rsidTr="46C127E3">
        <w:trPr>
          <w:cantSplit/>
        </w:trPr>
        <w:tc>
          <w:tcPr>
            <w:tcW w:w="2137" w:type="dxa"/>
          </w:tcPr>
          <w:p w14:paraId="41DA9260" w14:textId="77777777" w:rsidR="00E46697" w:rsidRPr="00C93E94" w:rsidRDefault="00E46697" w:rsidP="00365F72">
            <w:pPr>
              <w:pStyle w:val="tabelanormalny"/>
              <w:spacing w:line="288" w:lineRule="auto"/>
            </w:pPr>
            <w:r w:rsidRPr="00C93E94">
              <w:t>ObslugaRecepty.wsdl</w:t>
            </w:r>
          </w:p>
        </w:tc>
        <w:tc>
          <w:tcPr>
            <w:tcW w:w="6804" w:type="dxa"/>
          </w:tcPr>
          <w:p w14:paraId="792E3986" w14:textId="77777777" w:rsidR="00E46697" w:rsidRPr="00C93E94" w:rsidRDefault="00E46697" w:rsidP="00365F72">
            <w:pPr>
              <w:pStyle w:val="tabelanormalny"/>
              <w:spacing w:line="288" w:lineRule="auto"/>
            </w:pPr>
            <w:r w:rsidRPr="00C93E94">
              <w:t>Definicja usług i operacji dotyczących e-Recepty, główne elementy komunikatów wymienianych za pomocą usług sieciowych</w:t>
            </w:r>
          </w:p>
        </w:tc>
      </w:tr>
      <w:tr w:rsidR="00E46697" w:rsidRPr="00C93E94" w14:paraId="55EB4DCF" w14:textId="77777777" w:rsidTr="46C127E3">
        <w:trPr>
          <w:cantSplit/>
        </w:trPr>
        <w:tc>
          <w:tcPr>
            <w:tcW w:w="2137" w:type="dxa"/>
          </w:tcPr>
          <w:p w14:paraId="2A7F60F4" w14:textId="77777777" w:rsidR="00E46697" w:rsidRPr="00C93E94" w:rsidRDefault="00E46697" w:rsidP="00365F72">
            <w:pPr>
              <w:pStyle w:val="tabelanormalny"/>
              <w:spacing w:line="288" w:lineRule="auto"/>
            </w:pPr>
            <w:r w:rsidRPr="00C93E94">
              <w:t>wspolne.xsd</w:t>
            </w:r>
          </w:p>
        </w:tc>
        <w:tc>
          <w:tcPr>
            <w:tcW w:w="6804" w:type="dxa"/>
          </w:tcPr>
          <w:p w14:paraId="73B7314D" w14:textId="77777777" w:rsidR="00E46697" w:rsidRPr="00C93E94" w:rsidRDefault="00E46697" w:rsidP="00365F72">
            <w:pPr>
              <w:pStyle w:val="tabelanormalny"/>
              <w:spacing w:line="288" w:lineRule="auto"/>
            </w:pPr>
            <w:r w:rsidRPr="00C93E94">
              <w:t>Podstawowe typy danych</w:t>
            </w:r>
          </w:p>
        </w:tc>
      </w:tr>
      <w:tr w:rsidR="00E46697" w:rsidRPr="00C93E94" w14:paraId="1641C1EB" w14:textId="77777777" w:rsidTr="46C127E3">
        <w:trPr>
          <w:cantSplit/>
        </w:trPr>
        <w:tc>
          <w:tcPr>
            <w:tcW w:w="2137" w:type="dxa"/>
          </w:tcPr>
          <w:p w14:paraId="3F14DB56" w14:textId="77777777" w:rsidR="00E46697" w:rsidRPr="00C93E94" w:rsidRDefault="00E46697" w:rsidP="00365F72">
            <w:pPr>
              <w:pStyle w:val="tabelanormalny"/>
              <w:spacing w:line="288" w:lineRule="auto"/>
            </w:pPr>
            <w:r w:rsidRPr="00C93E94">
              <w:t>wyjatki.xsd</w:t>
            </w:r>
          </w:p>
        </w:tc>
        <w:tc>
          <w:tcPr>
            <w:tcW w:w="6804" w:type="dxa"/>
          </w:tcPr>
          <w:p w14:paraId="1E2F439E" w14:textId="77777777" w:rsidR="00E46697" w:rsidRPr="00C93E94" w:rsidRDefault="00E46697" w:rsidP="00365F72">
            <w:pPr>
              <w:pStyle w:val="tabelanormalny"/>
              <w:spacing w:line="288" w:lineRule="auto"/>
            </w:pPr>
            <w:r w:rsidRPr="00C93E94">
              <w:t>Typy danych dotyczące błędów zwracanych przez system P1</w:t>
            </w:r>
          </w:p>
        </w:tc>
      </w:tr>
      <w:tr w:rsidR="00E46697" w:rsidRPr="00C93E94" w14:paraId="64AECE38" w14:textId="77777777" w:rsidTr="46C127E3">
        <w:trPr>
          <w:cantSplit/>
        </w:trPr>
        <w:tc>
          <w:tcPr>
            <w:tcW w:w="2137" w:type="dxa"/>
          </w:tcPr>
          <w:p w14:paraId="73B90CB7" w14:textId="77777777" w:rsidR="00E46697" w:rsidRPr="00C93E94" w:rsidRDefault="00E46697" w:rsidP="00365F72">
            <w:pPr>
              <w:pStyle w:val="tabelanormalny"/>
              <w:spacing w:line="288" w:lineRule="auto"/>
            </w:pPr>
            <w:r w:rsidRPr="00C93E94">
              <w:t>recepta.xsd</w:t>
            </w:r>
          </w:p>
        </w:tc>
        <w:tc>
          <w:tcPr>
            <w:tcW w:w="6804" w:type="dxa"/>
          </w:tcPr>
          <w:p w14:paraId="1D29B91A" w14:textId="77777777" w:rsidR="00E46697" w:rsidRPr="00C93E94" w:rsidRDefault="00E46697" w:rsidP="00365F72">
            <w:pPr>
              <w:pStyle w:val="tabelanormalny"/>
              <w:spacing w:line="288" w:lineRule="auto"/>
            </w:pPr>
            <w:r w:rsidRPr="00C93E94">
              <w:t>Typy danych dotyczące operacji zapisu e-Recepty</w:t>
            </w:r>
          </w:p>
        </w:tc>
      </w:tr>
      <w:tr w:rsidR="00E46697" w:rsidRPr="00C93E94" w14:paraId="352CE206" w14:textId="77777777" w:rsidTr="46C127E3">
        <w:trPr>
          <w:cantSplit/>
        </w:trPr>
        <w:tc>
          <w:tcPr>
            <w:tcW w:w="2137" w:type="dxa"/>
          </w:tcPr>
          <w:p w14:paraId="212A27E4" w14:textId="77777777" w:rsidR="00E46697" w:rsidRPr="00C93E94" w:rsidRDefault="00E46697" w:rsidP="00365F72">
            <w:pPr>
              <w:pStyle w:val="tabelanormalny"/>
              <w:spacing w:line="288" w:lineRule="auto"/>
            </w:pPr>
            <w:r w:rsidRPr="00C93E94">
              <w:t>kontekst.xsd</w:t>
            </w:r>
          </w:p>
        </w:tc>
        <w:tc>
          <w:tcPr>
            <w:tcW w:w="6804" w:type="dxa"/>
          </w:tcPr>
          <w:p w14:paraId="69491EBB" w14:textId="77777777" w:rsidR="00E46697" w:rsidRPr="00C93E94" w:rsidRDefault="00E46697" w:rsidP="00365F72">
            <w:pPr>
              <w:pStyle w:val="tabelanormalny"/>
              <w:spacing w:line="288" w:lineRule="auto"/>
            </w:pPr>
            <w:r w:rsidRPr="00C93E94">
              <w:t>Typy danych dotyczące kontekstu wywołania</w:t>
            </w:r>
          </w:p>
        </w:tc>
      </w:tr>
      <w:tr w:rsidR="001F6C3B" w:rsidRPr="00C93E94" w14:paraId="65543903" w14:textId="77777777" w:rsidTr="46C127E3">
        <w:trPr>
          <w:cantSplit/>
        </w:trPr>
        <w:tc>
          <w:tcPr>
            <w:tcW w:w="2137" w:type="dxa"/>
          </w:tcPr>
          <w:p w14:paraId="2131F3AA" w14:textId="0A946537" w:rsidR="001F6C3B" w:rsidRPr="00C93E94" w:rsidRDefault="001F6C3B" w:rsidP="00365F72">
            <w:pPr>
              <w:pStyle w:val="tabelanormalny"/>
              <w:spacing w:line="288" w:lineRule="auto"/>
            </w:pPr>
            <w:r>
              <w:t>definicja.xsd</w:t>
            </w:r>
          </w:p>
        </w:tc>
        <w:tc>
          <w:tcPr>
            <w:tcW w:w="6804" w:type="dxa"/>
          </w:tcPr>
          <w:p w14:paraId="145D961B" w14:textId="74CAE217" w:rsidR="001F6C3B" w:rsidRPr="00C93E94" w:rsidRDefault="001F6C3B" w:rsidP="00365F72">
            <w:pPr>
              <w:pStyle w:val="tabelanormalny"/>
              <w:spacing w:line="288" w:lineRule="auto"/>
            </w:pPr>
            <w:r w:rsidRPr="001F6C3B">
              <w:t>Struktura dokumentu XML zawierającego podpis elektroniczny weryfikowany certyfikatem obecności eDO wykorzystywany podczas wywołania operacji odczytKluczyReceptUslugobiorcy na potrzeby identyfikacji i uwierzytelnienia Usługobiorcy</w:t>
            </w:r>
          </w:p>
        </w:tc>
      </w:tr>
    </w:tbl>
    <w:p w14:paraId="15E7BDD9" w14:textId="77777777" w:rsidR="00E46697" w:rsidRPr="00C93E94" w:rsidRDefault="00E46697" w:rsidP="00911709">
      <w:pPr>
        <w:spacing w:line="288" w:lineRule="auto"/>
      </w:pPr>
    </w:p>
    <w:p w14:paraId="766AF41D" w14:textId="77777777" w:rsidR="00E46697" w:rsidRPr="00C93E94" w:rsidRDefault="00E46697" w:rsidP="00911709">
      <w:pPr>
        <w:spacing w:line="288" w:lineRule="auto"/>
      </w:pPr>
      <w:r w:rsidRPr="00C93E94">
        <w:t>Pliki WSDL i XSD są zawarte w załączniku nr 2.</w:t>
      </w:r>
    </w:p>
    <w:p w14:paraId="0023E4EA" w14:textId="32328BBA" w:rsidR="00E46697" w:rsidRPr="00C93E94" w:rsidRDefault="7BCF11D3" w:rsidP="00B57192">
      <w:pPr>
        <w:pStyle w:val="Nagwek1"/>
        <w:numPr>
          <w:ilvl w:val="0"/>
          <w:numId w:val="31"/>
        </w:numPr>
        <w:spacing w:line="288" w:lineRule="auto"/>
      </w:pPr>
      <w:bookmarkStart w:id="619" w:name="_Toc487462016"/>
      <w:bookmarkStart w:id="620" w:name="_Toc501107071"/>
      <w:bookmarkStart w:id="621" w:name="_Toc1402513"/>
      <w:bookmarkStart w:id="622" w:name="_Toc49411684"/>
      <w:bookmarkStart w:id="623" w:name="_Toc66051256"/>
      <w:r>
        <w:lastRenderedPageBreak/>
        <w:t>Dane testowe</w:t>
      </w:r>
      <w:bookmarkEnd w:id="619"/>
      <w:bookmarkEnd w:id="620"/>
      <w:bookmarkEnd w:id="621"/>
      <w:bookmarkEnd w:id="622"/>
      <w:bookmarkEnd w:id="623"/>
    </w:p>
    <w:p w14:paraId="7C119987" w14:textId="77777777" w:rsidR="00E46697" w:rsidRPr="00C93E94" w:rsidRDefault="00E46697" w:rsidP="00911709">
      <w:pPr>
        <w:spacing w:line="288" w:lineRule="auto"/>
      </w:pPr>
      <w:r w:rsidRPr="00C93E94">
        <w:t>W środowisku integracyjnym dostępne są dane umożliwiające przeprowadzenie testów systemu P1</w:t>
      </w:r>
      <w:r w:rsidR="005F7CD7">
        <w:t xml:space="preserve"> </w:t>
      </w:r>
      <w:r w:rsidRPr="00C93E94">
        <w:t>w zakresie usług zapisu i odczytu recepty. Tam gdzie to będzie możliwe (dane publicznie dostępne) testy będą przeprowadzane na danych produkcyjnych np. Rejestr Leków.  Środowisko integracyjne jest zasilone danymi testowymi z zakresu:</w:t>
      </w:r>
    </w:p>
    <w:p w14:paraId="4A3BDCE9" w14:textId="77777777" w:rsidR="00E46697" w:rsidRPr="00C93E94" w:rsidRDefault="00E46697" w:rsidP="00B57192">
      <w:pPr>
        <w:pStyle w:val="Akapitzlist"/>
        <w:numPr>
          <w:ilvl w:val="0"/>
          <w:numId w:val="56"/>
        </w:numPr>
        <w:spacing w:line="288" w:lineRule="auto"/>
        <w:rPr>
          <w:rFonts w:ascii="Arial" w:hAnsi="Arial" w:cs="Arial"/>
        </w:rPr>
      </w:pPr>
      <w:r w:rsidRPr="00C93E94">
        <w:rPr>
          <w:rFonts w:ascii="Arial" w:hAnsi="Arial" w:cs="Arial"/>
        </w:rPr>
        <w:t xml:space="preserve">rejestrów medycznych, </w:t>
      </w:r>
    </w:p>
    <w:p w14:paraId="7596AB16" w14:textId="77777777" w:rsidR="00E46697" w:rsidRPr="00C93E94" w:rsidRDefault="00E46697" w:rsidP="00B57192">
      <w:pPr>
        <w:pStyle w:val="Akapitzlist"/>
        <w:numPr>
          <w:ilvl w:val="0"/>
          <w:numId w:val="56"/>
        </w:numPr>
        <w:spacing w:line="288" w:lineRule="auto"/>
        <w:rPr>
          <w:rFonts w:ascii="Arial" w:hAnsi="Arial" w:cs="Arial"/>
        </w:rPr>
      </w:pPr>
      <w:r w:rsidRPr="00C93E94">
        <w:rPr>
          <w:rFonts w:ascii="Arial" w:hAnsi="Arial" w:cs="Arial"/>
        </w:rPr>
        <w:t xml:space="preserve">testowych identyfikatorów Usługodawców, </w:t>
      </w:r>
    </w:p>
    <w:p w14:paraId="302E6008" w14:textId="77777777" w:rsidR="00E46697" w:rsidRPr="00C93E94" w:rsidRDefault="00E46697" w:rsidP="00B57192">
      <w:pPr>
        <w:pStyle w:val="Akapitzlist"/>
        <w:numPr>
          <w:ilvl w:val="0"/>
          <w:numId w:val="56"/>
        </w:numPr>
        <w:spacing w:line="288" w:lineRule="auto"/>
        <w:rPr>
          <w:rFonts w:ascii="Arial" w:hAnsi="Arial" w:cs="Arial"/>
        </w:rPr>
      </w:pPr>
      <w:r w:rsidRPr="00C93E94">
        <w:rPr>
          <w:rFonts w:ascii="Arial" w:hAnsi="Arial" w:cs="Arial"/>
        </w:rPr>
        <w:t>testowych identyfikatorów PESEL.</w:t>
      </w:r>
    </w:p>
    <w:p w14:paraId="7E26E240" w14:textId="77777777" w:rsidR="00E46697" w:rsidRPr="00C93E94" w:rsidRDefault="00E46697" w:rsidP="00911709">
      <w:pPr>
        <w:spacing w:line="288" w:lineRule="auto"/>
      </w:pPr>
    </w:p>
    <w:p w14:paraId="34C2BF2A" w14:textId="77777777" w:rsidR="00E46697" w:rsidRPr="00C93E94" w:rsidRDefault="00E46697" w:rsidP="00911709">
      <w:pPr>
        <w:spacing w:line="288" w:lineRule="auto"/>
        <w:rPr>
          <w:i/>
        </w:rPr>
      </w:pPr>
      <w:r w:rsidRPr="00C93E94">
        <w:t xml:space="preserve">Przykładowe dane testowe są udostępnione Wnioskodawcy na etapie obsługi wniosku </w:t>
      </w:r>
      <w:r w:rsidRPr="00C93E94">
        <w:br/>
        <w:t xml:space="preserve">o nadanie uprawnień do środowiska integracyjnego systemu P1. </w:t>
      </w:r>
    </w:p>
    <w:p w14:paraId="2E2C894C" w14:textId="13C0AE85" w:rsidR="00E46697" w:rsidRPr="00C93E94" w:rsidRDefault="00E46697" w:rsidP="00911709">
      <w:pPr>
        <w:pStyle w:val="Tekstkomentarza"/>
        <w:spacing w:line="288" w:lineRule="auto"/>
        <w:rPr>
          <w:u w:val="single"/>
        </w:rPr>
      </w:pPr>
      <w:r w:rsidRPr="00C93E94">
        <w:rPr>
          <w:b/>
        </w:rPr>
        <w:t>Uwaga:</w:t>
      </w:r>
      <w:r w:rsidRPr="00C93E94">
        <w:t xml:space="preserve"> </w:t>
      </w:r>
      <w:r w:rsidRPr="00C93E94">
        <w:rPr>
          <w:u w:val="single"/>
        </w:rPr>
        <w:t>Zastosowanie innych danych testowych niż przekazane przez C</w:t>
      </w:r>
      <w:r w:rsidR="00541574">
        <w:rPr>
          <w:u w:val="single"/>
        </w:rPr>
        <w:t>e</w:t>
      </w:r>
      <w:r w:rsidRPr="00C93E94">
        <w:rPr>
          <w:u w:val="single"/>
        </w:rPr>
        <w:t xml:space="preserve">Z spowoduje, że system P1 może zwrócić błąd wykonania operacji. Jednoczenie należy mieć na uwadze, iż środowisko integracyjne systemu P1 nie jest przeznaczone do przetwarzania danych osobowych, danych medycznych czy innych danych wrażliwych.  </w:t>
      </w:r>
    </w:p>
    <w:p w14:paraId="7D9BF6AE" w14:textId="77777777" w:rsidR="00E46697" w:rsidRPr="00C93E94" w:rsidRDefault="00E46697" w:rsidP="00911709">
      <w:pPr>
        <w:spacing w:line="288" w:lineRule="auto"/>
      </w:pPr>
    </w:p>
    <w:p w14:paraId="63537BC0" w14:textId="77777777" w:rsidR="00E46697" w:rsidRPr="00C93E94" w:rsidRDefault="00E46697" w:rsidP="00911709">
      <w:pPr>
        <w:spacing w:line="288" w:lineRule="auto"/>
      </w:pPr>
    </w:p>
    <w:p w14:paraId="14BF6F69" w14:textId="70BC835C" w:rsidR="00E46697" w:rsidRPr="00C93E94" w:rsidRDefault="7BCF11D3" w:rsidP="00B57192">
      <w:pPr>
        <w:pStyle w:val="Nagwek1"/>
        <w:numPr>
          <w:ilvl w:val="0"/>
          <w:numId w:val="31"/>
        </w:numPr>
        <w:spacing w:line="288" w:lineRule="auto"/>
      </w:pPr>
      <w:bookmarkStart w:id="624" w:name="_Toc487462017"/>
      <w:bookmarkStart w:id="625" w:name="_Toc501107072"/>
      <w:bookmarkStart w:id="626" w:name="_Toc1402514"/>
      <w:bookmarkStart w:id="627" w:name="_Toc49411685"/>
      <w:bookmarkStart w:id="628" w:name="_Toc66051257"/>
      <w:r>
        <w:lastRenderedPageBreak/>
        <w:t>Procedury</w:t>
      </w:r>
      <w:bookmarkEnd w:id="624"/>
      <w:bookmarkEnd w:id="625"/>
      <w:bookmarkEnd w:id="626"/>
      <w:bookmarkEnd w:id="627"/>
      <w:bookmarkEnd w:id="628"/>
    </w:p>
    <w:p w14:paraId="0F21CFE3" w14:textId="7B47023A" w:rsidR="00E46697" w:rsidRPr="00C93E94" w:rsidRDefault="7BCF11D3" w:rsidP="006A3CEB">
      <w:pPr>
        <w:pStyle w:val="Nagwek2"/>
      </w:pPr>
      <w:bookmarkStart w:id="629" w:name="_Ref484079659"/>
      <w:bookmarkStart w:id="630" w:name="_Toc487462018"/>
      <w:bookmarkStart w:id="631" w:name="_Toc501107073"/>
      <w:bookmarkStart w:id="632" w:name="_Toc1402515"/>
      <w:bookmarkStart w:id="633" w:name="_Toc49411686"/>
      <w:bookmarkStart w:id="634" w:name="_Toc66051258"/>
      <w:r>
        <w:t>Procedura nadania uprawnień Usługodawcy</w:t>
      </w:r>
      <w:bookmarkEnd w:id="629"/>
      <w:bookmarkEnd w:id="630"/>
      <w:bookmarkEnd w:id="631"/>
      <w:bookmarkEnd w:id="632"/>
      <w:bookmarkEnd w:id="633"/>
      <w:bookmarkEnd w:id="634"/>
    </w:p>
    <w:p w14:paraId="1F30E88C" w14:textId="77777777" w:rsidR="00E46697" w:rsidRPr="00C93E94" w:rsidRDefault="00E46697" w:rsidP="00911709">
      <w:pPr>
        <w:spacing w:line="288" w:lineRule="auto"/>
        <w:rPr>
          <w:szCs w:val="22"/>
        </w:rPr>
      </w:pPr>
      <w:r w:rsidRPr="00C93E94">
        <w:rPr>
          <w:szCs w:val="22"/>
        </w:rPr>
        <w:t>Korzystanie ze środowiska integracyjnego wymaga posiadania uprawnień Usługodawcy w systemie P1. Ich uzyskanie jest realizowane zgodnie  z poniższą procedurą:</w:t>
      </w:r>
    </w:p>
    <w:p w14:paraId="3255F55D" w14:textId="45CDFB3F" w:rsidR="00E46697" w:rsidRPr="00C93E94" w:rsidRDefault="00E46697" w:rsidP="00B57192">
      <w:pPr>
        <w:pStyle w:val="Akapitzlist"/>
        <w:numPr>
          <w:ilvl w:val="0"/>
          <w:numId w:val="46"/>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sidR="00541574">
        <w:rPr>
          <w:rFonts w:ascii="Arial" w:hAnsi="Arial" w:cs="Arial"/>
          <w:szCs w:val="22"/>
        </w:rPr>
        <w:t>e</w:t>
      </w:r>
      <w:r w:rsidRPr="00C93E94">
        <w:rPr>
          <w:rFonts w:ascii="Arial" w:hAnsi="Arial" w:cs="Arial"/>
          <w:szCs w:val="22"/>
        </w:rPr>
        <w:t xml:space="preserve">Z szablonem. </w:t>
      </w:r>
    </w:p>
    <w:p w14:paraId="26B2B499" w14:textId="082D5CDA" w:rsidR="00E46697" w:rsidRPr="00C93E94" w:rsidRDefault="00E46697" w:rsidP="00B57192">
      <w:pPr>
        <w:pStyle w:val="Akapitzlist"/>
        <w:numPr>
          <w:ilvl w:val="0"/>
          <w:numId w:val="46"/>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sidR="00541574">
        <w:rPr>
          <w:rFonts w:ascii="Arial" w:hAnsi="Arial" w:cs="Arial"/>
          <w:b/>
        </w:rPr>
        <w:t>e</w:t>
      </w:r>
      <w:r w:rsidRPr="00C93E94">
        <w:rPr>
          <w:rFonts w:ascii="Arial" w:hAnsi="Arial" w:cs="Arial"/>
          <w:b/>
        </w:rPr>
        <w:t>z.gov.pl</w:t>
      </w:r>
      <w:r w:rsidRPr="00C93E94">
        <w:rPr>
          <w:rFonts w:ascii="Arial" w:hAnsi="Arial" w:cs="Arial"/>
          <w:szCs w:val="22"/>
        </w:rPr>
        <w:t>.</w:t>
      </w:r>
    </w:p>
    <w:p w14:paraId="30C713D2" w14:textId="76AD0A4F" w:rsidR="00E46697" w:rsidRPr="00C93E94" w:rsidRDefault="00E46697" w:rsidP="0C5B0ADB">
      <w:pPr>
        <w:pStyle w:val="Akapitzlist"/>
        <w:numPr>
          <w:ilvl w:val="0"/>
          <w:numId w:val="46"/>
        </w:numPr>
        <w:spacing w:line="288" w:lineRule="auto"/>
        <w:rPr>
          <w:rFonts w:ascii="Arial" w:hAnsi="Arial" w:cs="Arial"/>
        </w:rPr>
      </w:pPr>
      <w:r w:rsidRPr="0C5B0ADB">
        <w:rPr>
          <w:rFonts w:ascii="Arial" w:hAnsi="Arial" w:cs="Arial"/>
        </w:rPr>
        <w:t>Weryfikacja wniosku przez C</w:t>
      </w:r>
      <w:r w:rsidR="00541574">
        <w:rPr>
          <w:rFonts w:ascii="Arial" w:hAnsi="Arial" w:cs="Arial"/>
        </w:rPr>
        <w:t>e</w:t>
      </w:r>
      <w:r w:rsidRPr="0C5B0ADB">
        <w:rPr>
          <w:rFonts w:ascii="Arial" w:hAnsi="Arial" w:cs="Arial"/>
        </w:rPr>
        <w:t>Z</w:t>
      </w:r>
      <w:r w:rsidRPr="0C5B0ADB">
        <w:rPr>
          <w:rStyle w:val="Odwoanieprzypisudolnego"/>
          <w:rFonts w:ascii="Arial" w:hAnsi="Arial" w:cs="Arial"/>
        </w:rPr>
        <w:footnoteReference w:id="17"/>
      </w:r>
      <w:r w:rsidRPr="0C5B0ADB">
        <w:rPr>
          <w:rFonts w:ascii="Arial" w:hAnsi="Arial" w:cs="Arial"/>
        </w:rPr>
        <w:t>:</w:t>
      </w:r>
    </w:p>
    <w:p w14:paraId="605028A4"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7E34151C"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2F1AC4D7" w14:textId="0304F809" w:rsidR="00E46697" w:rsidRPr="00C93E94" w:rsidRDefault="00E46697" w:rsidP="00B57192">
      <w:pPr>
        <w:pStyle w:val="Akapitzlist"/>
        <w:numPr>
          <w:ilvl w:val="0"/>
          <w:numId w:val="46"/>
        </w:numPr>
        <w:spacing w:line="288" w:lineRule="auto"/>
        <w:rPr>
          <w:rFonts w:ascii="Arial" w:hAnsi="Arial" w:cs="Arial"/>
          <w:szCs w:val="22"/>
        </w:rPr>
      </w:pPr>
      <w:r w:rsidRPr="00C93E94">
        <w:rPr>
          <w:rFonts w:ascii="Arial" w:hAnsi="Arial" w:cs="Arial"/>
          <w:szCs w:val="22"/>
        </w:rPr>
        <w:t>Przesłanie przez C</w:t>
      </w:r>
      <w:r w:rsidR="00541574">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14:paraId="30FE34B6" w14:textId="19074E2C" w:rsidR="00E46697" w:rsidRPr="00C93E94" w:rsidRDefault="00E46697" w:rsidP="00B57192">
      <w:pPr>
        <w:pStyle w:val="Akapitzlist"/>
        <w:numPr>
          <w:ilvl w:val="0"/>
          <w:numId w:val="46"/>
        </w:numPr>
        <w:spacing w:line="288" w:lineRule="auto"/>
        <w:rPr>
          <w:rFonts w:ascii="Arial" w:hAnsi="Arial" w:cs="Arial"/>
          <w:szCs w:val="22"/>
        </w:rPr>
      </w:pPr>
      <w:r w:rsidRPr="00C93E94">
        <w:rPr>
          <w:rFonts w:ascii="Arial" w:hAnsi="Arial" w:cs="Arial"/>
          <w:szCs w:val="22"/>
        </w:rPr>
        <w:t>Przesłanie przez C</w:t>
      </w:r>
      <w:r w:rsidR="00541574">
        <w:rPr>
          <w:rFonts w:ascii="Arial" w:hAnsi="Arial" w:cs="Arial"/>
          <w:szCs w:val="22"/>
        </w:rPr>
        <w:t>e</w:t>
      </w:r>
      <w:r w:rsidRPr="00C93E94">
        <w:rPr>
          <w:rFonts w:ascii="Arial" w:hAnsi="Arial" w:cs="Arial"/>
          <w:szCs w:val="22"/>
        </w:rPr>
        <w:t>Z na numer komórkowy wskazany we wniosku SMS-a z hasłami do danych uwierzytelniających.</w:t>
      </w:r>
    </w:p>
    <w:p w14:paraId="23390455" w14:textId="0EE21785" w:rsidR="00E46697" w:rsidRPr="00C93E94" w:rsidRDefault="00E46697" w:rsidP="00B57192">
      <w:pPr>
        <w:pStyle w:val="Akapitzlist"/>
        <w:numPr>
          <w:ilvl w:val="0"/>
          <w:numId w:val="46"/>
        </w:numPr>
        <w:spacing w:line="288" w:lineRule="auto"/>
        <w:rPr>
          <w:rFonts w:ascii="Arial" w:hAnsi="Arial" w:cs="Arial"/>
          <w:szCs w:val="22"/>
        </w:rPr>
      </w:pPr>
      <w:r w:rsidRPr="00C93E94">
        <w:rPr>
          <w:rFonts w:ascii="Arial" w:hAnsi="Arial" w:cs="Arial"/>
        </w:rPr>
        <w:t>Udostępnienie przez C</w:t>
      </w:r>
      <w:r w:rsidR="00541574">
        <w:rPr>
          <w:rFonts w:ascii="Arial" w:hAnsi="Arial" w:cs="Arial"/>
        </w:rPr>
        <w:t>e</w:t>
      </w:r>
      <w:r w:rsidRPr="00C93E94">
        <w:rPr>
          <w:rFonts w:ascii="Arial" w:hAnsi="Arial" w:cs="Arial"/>
        </w:rPr>
        <w:t>Z przykładowych komunikatów żądań i odpowiedzi wraz z zestawem danych testowych.</w:t>
      </w:r>
    </w:p>
    <w:p w14:paraId="5D67FF07" w14:textId="77777777" w:rsidR="00E46697" w:rsidRPr="00C93E94" w:rsidRDefault="00E46697" w:rsidP="00B57192">
      <w:pPr>
        <w:pStyle w:val="Akapitzlist"/>
        <w:numPr>
          <w:ilvl w:val="0"/>
          <w:numId w:val="46"/>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79AF9AB0" w14:textId="68411144" w:rsidR="00E46697" w:rsidRPr="00C93E94" w:rsidRDefault="7BCF11D3" w:rsidP="006A3CEB">
      <w:pPr>
        <w:pStyle w:val="Nagwek2"/>
      </w:pPr>
      <w:bookmarkStart w:id="635" w:name="_Toc487462019"/>
      <w:bookmarkStart w:id="636" w:name="_Toc501107074"/>
      <w:bookmarkStart w:id="637" w:name="_Toc1402516"/>
      <w:bookmarkStart w:id="638" w:name="_Toc49411687"/>
      <w:bookmarkStart w:id="639" w:name="_Toc66051259"/>
      <w:r>
        <w:t>Sposób zgłaszania błędów i zagadnień</w:t>
      </w:r>
      <w:bookmarkEnd w:id="635"/>
      <w:bookmarkEnd w:id="636"/>
      <w:bookmarkEnd w:id="637"/>
      <w:bookmarkEnd w:id="638"/>
      <w:bookmarkEnd w:id="639"/>
    </w:p>
    <w:p w14:paraId="60CE4866" w14:textId="633590A9" w:rsidR="00E46697" w:rsidRPr="00C93E94" w:rsidRDefault="00E46697" w:rsidP="00911709">
      <w:pPr>
        <w:spacing w:line="288" w:lineRule="auto"/>
        <w:rPr>
          <w:lang w:eastAsia="pl-PL"/>
        </w:rPr>
      </w:pPr>
      <w:r w:rsidRPr="00C93E94">
        <w:rPr>
          <w:lang w:eastAsia="pl-PL"/>
        </w:rPr>
        <w:t>W przypadku problemów z działaniem usług systemu P1 lub potrzebą uzyskania dodatkowych informacji niezbędnych do realizacji integracji, istnieje możliwość zgłoszenia błędu/zagadnienia do C</w:t>
      </w:r>
      <w:r w:rsidR="00541574">
        <w:rPr>
          <w:lang w:eastAsia="pl-PL"/>
        </w:rPr>
        <w:t>e</w:t>
      </w:r>
      <w:r w:rsidRPr="00C93E94">
        <w:rPr>
          <w:lang w:eastAsia="pl-PL"/>
        </w:rPr>
        <w:t xml:space="preserve">Z. W tym celu należy przesłać zgłoszenie drogą elektroniczną na adres: </w:t>
      </w:r>
      <w:r w:rsidRPr="00C93E94">
        <w:rPr>
          <w:b/>
          <w:lang w:eastAsia="pl-PL"/>
        </w:rPr>
        <w:t>integracja_P1@c</w:t>
      </w:r>
      <w:r w:rsidR="00541574">
        <w:rPr>
          <w:b/>
          <w:lang w:eastAsia="pl-PL"/>
        </w:rPr>
        <w:t>e</w:t>
      </w:r>
      <w:r w:rsidRPr="00C93E94">
        <w:rPr>
          <w:b/>
          <w:lang w:eastAsia="pl-PL"/>
        </w:rPr>
        <w:t>z.gov.pl</w:t>
      </w:r>
      <w:r w:rsidRPr="00C93E94">
        <w:rPr>
          <w:lang w:eastAsia="pl-PL"/>
        </w:rPr>
        <w:t>, przy czym zakres zgłoszenia powinien obejmować informacje umożliwiające jego sprawną obsługę, tj. co najmniej:</w:t>
      </w:r>
    </w:p>
    <w:p w14:paraId="64BC51A3" w14:textId="77777777" w:rsidR="00E46697" w:rsidRPr="00C93E94" w:rsidRDefault="00E46697" w:rsidP="00911709">
      <w:pPr>
        <w:spacing w:line="288" w:lineRule="auto"/>
        <w:rPr>
          <w:lang w:eastAsia="pl-PL"/>
        </w:rPr>
      </w:pPr>
      <w:r w:rsidRPr="00C93E94">
        <w:rPr>
          <w:b/>
          <w:lang w:eastAsia="pl-PL"/>
        </w:rPr>
        <w:lastRenderedPageBreak/>
        <w:t>W przypadku zgłoszenia błędu</w:t>
      </w:r>
      <w:r w:rsidRPr="00C93E94">
        <w:rPr>
          <w:lang w:eastAsia="pl-PL"/>
        </w:rPr>
        <w:t>:</w:t>
      </w:r>
    </w:p>
    <w:p w14:paraId="2794B93A" w14:textId="1B25A58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Dane kontaktowe (nazwa podmiotu wraz z otrzymanym z C</w:t>
      </w:r>
      <w:r w:rsidR="00541574">
        <w:rPr>
          <w:rFonts w:ascii="Arial" w:hAnsi="Arial" w:cs="Arial"/>
          <w:szCs w:val="22"/>
        </w:rPr>
        <w:t>e</w:t>
      </w:r>
      <w:r w:rsidRPr="00C93E94">
        <w:rPr>
          <w:rFonts w:ascii="Arial" w:hAnsi="Arial" w:cs="Arial"/>
          <w:szCs w:val="22"/>
        </w:rPr>
        <w:t>Z numerem Wnioskodawcy, imię i nazwisko zgłaszającego oraz adres e-mail, nr telefonu).</w:t>
      </w:r>
    </w:p>
    <w:p w14:paraId="0F92A5D6"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Czas wystąpienia błędu: datę, godzinę.</w:t>
      </w:r>
    </w:p>
    <w:p w14:paraId="07F0CC53"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Miejsce wystąpienia błędu (np. nazwa operacji).</w:t>
      </w:r>
    </w:p>
    <w:p w14:paraId="3BDB4DDD"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Szczegółowy opis sytuacji, która wywołuje błąd.</w:t>
      </w:r>
    </w:p>
    <w:p w14:paraId="6746FC96"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Załącznik z treścią żądania wysłanego do P1.</w:t>
      </w:r>
    </w:p>
    <w:p w14:paraId="2954F683"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Załącznik z treścią odpowiedzi otrzymanej od P1.</w:t>
      </w:r>
    </w:p>
    <w:p w14:paraId="3B81C845" w14:textId="77777777" w:rsidR="00E46697" w:rsidRPr="00C93E94" w:rsidRDefault="00E46697" w:rsidP="00B57192">
      <w:pPr>
        <w:pStyle w:val="Akapitzlist"/>
        <w:numPr>
          <w:ilvl w:val="0"/>
          <w:numId w:val="51"/>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14:paraId="7CECE03F" w14:textId="77777777" w:rsidR="00E46697" w:rsidRPr="00C93E94" w:rsidRDefault="00E46697" w:rsidP="00911709">
      <w:pPr>
        <w:spacing w:line="288" w:lineRule="auto"/>
        <w:rPr>
          <w:b/>
          <w:lang w:eastAsia="pl-PL"/>
        </w:rPr>
      </w:pPr>
    </w:p>
    <w:p w14:paraId="2663C148" w14:textId="77777777" w:rsidR="00E46697" w:rsidRPr="00C93E94" w:rsidRDefault="00E46697" w:rsidP="00911709">
      <w:pPr>
        <w:spacing w:line="288" w:lineRule="auto"/>
        <w:rPr>
          <w:lang w:eastAsia="pl-PL"/>
        </w:rPr>
      </w:pPr>
      <w:r w:rsidRPr="00C93E94">
        <w:rPr>
          <w:b/>
          <w:lang w:eastAsia="pl-PL"/>
        </w:rPr>
        <w:t>W przypadku zgłoszenia zapytania</w:t>
      </w:r>
      <w:r w:rsidRPr="00C93E94">
        <w:rPr>
          <w:lang w:eastAsia="pl-PL"/>
        </w:rPr>
        <w:t>:</w:t>
      </w:r>
    </w:p>
    <w:p w14:paraId="5BFAAC50" w14:textId="77777777" w:rsidR="00E46697" w:rsidRPr="00C93E94" w:rsidRDefault="00E46697" w:rsidP="00B57192">
      <w:pPr>
        <w:pStyle w:val="Akapitzlist"/>
        <w:numPr>
          <w:ilvl w:val="0"/>
          <w:numId w:val="52"/>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14:paraId="3AB16C01" w14:textId="77777777" w:rsidR="00E46697" w:rsidRPr="00C93E94" w:rsidRDefault="00E46697" w:rsidP="00B57192">
      <w:pPr>
        <w:pStyle w:val="Akapitzlist"/>
        <w:numPr>
          <w:ilvl w:val="0"/>
          <w:numId w:val="52"/>
        </w:numPr>
        <w:spacing w:line="288" w:lineRule="auto"/>
        <w:rPr>
          <w:rFonts w:ascii="Arial" w:hAnsi="Arial" w:cs="Arial"/>
          <w:szCs w:val="22"/>
        </w:rPr>
      </w:pPr>
      <w:r w:rsidRPr="00C93E94">
        <w:rPr>
          <w:rFonts w:ascii="Arial" w:hAnsi="Arial" w:cs="Arial"/>
          <w:szCs w:val="22"/>
        </w:rPr>
        <w:t>Szczegółowy opis zagadnienia.</w:t>
      </w:r>
    </w:p>
    <w:p w14:paraId="43892E44" w14:textId="77777777" w:rsidR="00E46697" w:rsidRPr="00C93E94" w:rsidRDefault="00E46697" w:rsidP="00B57192">
      <w:pPr>
        <w:pStyle w:val="Akapitzlist"/>
        <w:numPr>
          <w:ilvl w:val="0"/>
          <w:numId w:val="52"/>
        </w:numPr>
        <w:spacing w:line="288" w:lineRule="auto"/>
        <w:rPr>
          <w:rFonts w:ascii="Arial" w:hAnsi="Arial" w:cs="Arial"/>
          <w:szCs w:val="22"/>
        </w:rPr>
      </w:pPr>
      <w:r w:rsidRPr="00C93E94">
        <w:rPr>
          <w:rFonts w:ascii="Arial" w:hAnsi="Arial" w:cs="Arial"/>
          <w:szCs w:val="22"/>
        </w:rPr>
        <w:t>Opcjonalnie załączniki (maksymalna wielkość załączników to 6MB).</w:t>
      </w:r>
    </w:p>
    <w:p w14:paraId="00C0C09F" w14:textId="77777777" w:rsidR="00E46697" w:rsidRPr="00C93E94" w:rsidRDefault="00E46697" w:rsidP="00911709">
      <w:pPr>
        <w:spacing w:line="288" w:lineRule="auto"/>
        <w:rPr>
          <w:lang w:eastAsia="pl-PL"/>
        </w:rPr>
      </w:pPr>
    </w:p>
    <w:p w14:paraId="7DAA4609" w14:textId="536D5775" w:rsidR="00E46697" w:rsidRPr="00C93E94" w:rsidRDefault="7BCF11D3" w:rsidP="00B57192">
      <w:pPr>
        <w:pStyle w:val="Nagwek1"/>
        <w:numPr>
          <w:ilvl w:val="0"/>
          <w:numId w:val="31"/>
        </w:numPr>
        <w:spacing w:line="288" w:lineRule="auto"/>
      </w:pPr>
      <w:bookmarkStart w:id="640" w:name="_Toc487462020"/>
      <w:bookmarkStart w:id="641" w:name="_Toc501107075"/>
      <w:bookmarkStart w:id="642" w:name="_Toc1402517"/>
      <w:bookmarkStart w:id="643" w:name="_Toc49411688"/>
      <w:bookmarkStart w:id="644" w:name="_Toc66051260"/>
      <w:r>
        <w:lastRenderedPageBreak/>
        <w:t>Stosowanie identyfikatorów ISO OID</w:t>
      </w:r>
      <w:bookmarkEnd w:id="640"/>
      <w:bookmarkEnd w:id="641"/>
      <w:bookmarkEnd w:id="642"/>
      <w:bookmarkEnd w:id="643"/>
      <w:bookmarkEnd w:id="644"/>
    </w:p>
    <w:p w14:paraId="084DC2E8" w14:textId="77777777" w:rsidR="00E46697" w:rsidRPr="00C93E94" w:rsidRDefault="00E46697" w:rsidP="00911709">
      <w:pPr>
        <w:spacing w:line="288" w:lineRule="auto"/>
      </w:pPr>
      <w:r w:rsidRPr="00C93E94">
        <w:t>OID (ang. Object Identifier)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root i wartości extension. Nazwy te, jako nazwy składowych identyfikatora typu OID, przyjęto w Projekcie P1 dla wszystkich tego typu identyfikatorów, a więc znacznie szerzej niż tylko w obszarze ustandaryzowanym tzw. Polską Implementacją Krajową HL7 CDA.</w:t>
      </w:r>
    </w:p>
    <w:p w14:paraId="2A3AF20F" w14:textId="77777777" w:rsidR="00E46697" w:rsidRPr="00C93E94" w:rsidRDefault="00E46697" w:rsidP="00911709">
      <w:pPr>
        <w:spacing w:line="288" w:lineRule="auto"/>
      </w:pPr>
      <w:r w:rsidRPr="00C93E94">
        <w:t xml:space="preserve">Sposób zapisu i szczegóły stosowania standardu ujęto w dokumencie </w:t>
      </w:r>
      <w:hyperlink r:id="rId22" w:history="1">
        <w:r w:rsidRPr="00C93E94">
          <w:rPr>
            <w:rStyle w:val="Hipercze"/>
            <w:rFonts w:ascii="Arial" w:hAnsi="Arial"/>
          </w:rPr>
          <w:t>Instrukcja stosowania Polskiej Implementacji Krajowej HL7 CDA</w:t>
        </w:r>
      </w:hyperlink>
      <w:r w:rsidRPr="00C93E94">
        <w:t xml:space="preserve">, a wykaz węzłów OID stosowanych do komunikacji z P1 ujęto w </w:t>
      </w:r>
      <w:hyperlink r:id="rId23" w:history="1">
        <w:r w:rsidRPr="00C93E94">
          <w:rPr>
            <w:rStyle w:val="Hipercze"/>
            <w:rFonts w:ascii="Arial" w:hAnsi="Arial"/>
          </w:rPr>
          <w:t>Rejestrze OID</w:t>
        </w:r>
      </w:hyperlink>
      <w:r w:rsidR="00A35958">
        <w:t xml:space="preserve"> (załącznik 6).</w:t>
      </w:r>
    </w:p>
    <w:p w14:paraId="3264F0A2" w14:textId="77777777" w:rsidR="00E46697" w:rsidRPr="00C93E94" w:rsidRDefault="00E46697" w:rsidP="00911709">
      <w:pPr>
        <w:spacing w:line="288" w:lineRule="auto"/>
      </w:pPr>
    </w:p>
    <w:p w14:paraId="65703FC1" w14:textId="77777777" w:rsidR="00E46697" w:rsidRPr="00C93E94" w:rsidRDefault="00E46697" w:rsidP="00911709">
      <w:pPr>
        <w:spacing w:line="288" w:lineRule="auto"/>
      </w:pPr>
    </w:p>
    <w:p w14:paraId="357C198F" w14:textId="77777777" w:rsidR="00E807D0" w:rsidRPr="00E807D0" w:rsidRDefault="00E807D0" w:rsidP="00E807D0"/>
    <w:p w14:paraId="4E1F44CF" w14:textId="77777777" w:rsidR="00E46697" w:rsidRPr="00E807D0" w:rsidRDefault="00E46697" w:rsidP="00E807D0">
      <w:pPr>
        <w:jc w:val="center"/>
      </w:pPr>
    </w:p>
    <w:p w14:paraId="209F9417" w14:textId="5351421D" w:rsidR="00E46697" w:rsidRPr="00C93E94" w:rsidRDefault="7BCF11D3" w:rsidP="00B57192">
      <w:pPr>
        <w:pStyle w:val="Nagwek1"/>
        <w:numPr>
          <w:ilvl w:val="0"/>
          <w:numId w:val="31"/>
        </w:numPr>
        <w:spacing w:line="288" w:lineRule="auto"/>
      </w:pPr>
      <w:bookmarkStart w:id="645" w:name="_Toc487462021"/>
      <w:bookmarkStart w:id="646" w:name="_Toc501107076"/>
      <w:bookmarkStart w:id="647" w:name="_Toc1402518"/>
      <w:bookmarkStart w:id="648" w:name="_Toc49411689"/>
      <w:bookmarkStart w:id="649" w:name="_Toc66051261"/>
      <w:r>
        <w:lastRenderedPageBreak/>
        <w:t>Informacje uzupełniające</w:t>
      </w:r>
      <w:bookmarkEnd w:id="645"/>
      <w:bookmarkEnd w:id="646"/>
      <w:bookmarkEnd w:id="647"/>
      <w:bookmarkEnd w:id="648"/>
      <w:bookmarkEnd w:id="649"/>
    </w:p>
    <w:p w14:paraId="2500F67F" w14:textId="77777777" w:rsidR="00E46697" w:rsidRPr="00C93E94" w:rsidRDefault="00E46697" w:rsidP="00911709">
      <w:pPr>
        <w:spacing w:line="288" w:lineRule="auto"/>
      </w:pPr>
      <w:bookmarkStart w:id="650" w:name="_Toc487462022"/>
      <w:bookmarkStart w:id="651" w:name="_Toc502752184"/>
      <w:bookmarkStart w:id="652" w:name="_Toc501107077"/>
    </w:p>
    <w:p w14:paraId="30FD2C32" w14:textId="7EC1AE90" w:rsidR="00E46697" w:rsidRPr="00C93E94" w:rsidRDefault="00E46697" w:rsidP="00911709">
      <w:pPr>
        <w:spacing w:line="288" w:lineRule="auto"/>
      </w:pPr>
      <w:r w:rsidRPr="00C93E94">
        <w:t>Załącznik nr 1 - Szablon wniosku o nadanie uprawnień</w:t>
      </w:r>
      <w:bookmarkEnd w:id="650"/>
      <w:bookmarkEnd w:id="651"/>
      <w:bookmarkEnd w:id="652"/>
    </w:p>
    <w:p w14:paraId="7B954DA2" w14:textId="41391EEC" w:rsidR="00E46697" w:rsidRPr="00C93E94" w:rsidRDefault="00E46697" w:rsidP="00911709">
      <w:pPr>
        <w:spacing w:line="288" w:lineRule="auto"/>
      </w:pPr>
      <w:bookmarkStart w:id="653" w:name="_Toc487462023"/>
      <w:bookmarkStart w:id="654" w:name="_Toc502752185"/>
      <w:bookmarkStart w:id="655" w:name="_Toc501107078"/>
      <w:r w:rsidRPr="00C93E94">
        <w:t>Załącznik nr 2 – Pliki WSDL i XSD</w:t>
      </w:r>
      <w:bookmarkEnd w:id="653"/>
      <w:bookmarkEnd w:id="654"/>
      <w:bookmarkEnd w:id="655"/>
    </w:p>
    <w:p w14:paraId="29D02708" w14:textId="6E121B9A" w:rsidR="00E46697" w:rsidRPr="00C93E94" w:rsidRDefault="00E46697" w:rsidP="00911709">
      <w:pPr>
        <w:spacing w:line="288" w:lineRule="auto"/>
      </w:pPr>
      <w:bookmarkStart w:id="656" w:name="_Toc487462024"/>
      <w:bookmarkStart w:id="657" w:name="_Toc502752186"/>
      <w:bookmarkStart w:id="658" w:name="_Toc501107079"/>
      <w:r w:rsidRPr="00C93E94">
        <w:t>Załącznik nr 3 – Kody wyników operacji</w:t>
      </w:r>
      <w:bookmarkEnd w:id="656"/>
      <w:bookmarkEnd w:id="657"/>
      <w:bookmarkEnd w:id="658"/>
    </w:p>
    <w:p w14:paraId="31761607" w14:textId="63A8D84B" w:rsidR="00E46697" w:rsidRPr="00C93E94" w:rsidRDefault="0CCCC319" w:rsidP="1B7DFA0B">
      <w:pPr>
        <w:spacing w:line="288" w:lineRule="auto"/>
      </w:pPr>
      <w:bookmarkStart w:id="659" w:name="_Toc487462025"/>
      <w:bookmarkStart w:id="660" w:name="_Toc502752187"/>
      <w:bookmarkStart w:id="661" w:name="_Toc501107080"/>
      <w:r>
        <w:t xml:space="preserve">Załącznik nr 4 – </w:t>
      </w:r>
      <w:r w:rsidR="78BDBBC0">
        <w:t>PIK HL7 CDA  w wersji 1.3.1</w:t>
      </w:r>
      <w:bookmarkEnd w:id="659"/>
      <w:bookmarkEnd w:id="660"/>
      <w:bookmarkEnd w:id="661"/>
    </w:p>
    <w:p w14:paraId="1A37E642" w14:textId="177DAB4B" w:rsidR="00E46697" w:rsidRPr="00C93E94" w:rsidRDefault="00E46697" w:rsidP="00911709">
      <w:pPr>
        <w:spacing w:line="288" w:lineRule="auto"/>
      </w:pPr>
      <w:bookmarkStart w:id="662" w:name="_Toc502752188"/>
      <w:bookmarkStart w:id="663" w:name="_Toc501107081"/>
      <w:r w:rsidRPr="00C93E94">
        <w:t>Załącznik nr 5 – Lista reguł zwracanych przez System P1</w:t>
      </w:r>
      <w:bookmarkEnd w:id="662"/>
      <w:bookmarkEnd w:id="663"/>
    </w:p>
    <w:p w14:paraId="6D89320A" w14:textId="76D309AF" w:rsidR="00E46697" w:rsidRDefault="00E46697" w:rsidP="00911709">
      <w:pPr>
        <w:spacing w:line="288" w:lineRule="auto"/>
      </w:pPr>
      <w:bookmarkStart w:id="664" w:name="_Toc502752189"/>
      <w:bookmarkStart w:id="665" w:name="_Toc501107082"/>
      <w:r w:rsidRPr="00C93E94">
        <w:t xml:space="preserve">Załącznik nr 6 – </w:t>
      </w:r>
      <w:r w:rsidR="00395645">
        <w:t>Rejestr</w:t>
      </w:r>
      <w:r w:rsidRPr="00C93E94">
        <w:t xml:space="preserve"> OID</w:t>
      </w:r>
      <w:bookmarkEnd w:id="664"/>
      <w:bookmarkEnd w:id="665"/>
    </w:p>
    <w:p w14:paraId="59AE0D90" w14:textId="15B0428F" w:rsidR="009D3325" w:rsidRDefault="009D3325" w:rsidP="0ACAB442">
      <w:pPr>
        <w:spacing w:line="288" w:lineRule="auto"/>
      </w:pPr>
      <w:r>
        <w:t xml:space="preserve">Załącznik nr 7 – </w:t>
      </w:r>
      <w:r w:rsidR="369FEC13">
        <w:t>usunięto</w:t>
      </w:r>
    </w:p>
    <w:p w14:paraId="2AEB16BC" w14:textId="54ED2688" w:rsidR="00195873" w:rsidRDefault="00195873" w:rsidP="00911709">
      <w:pPr>
        <w:spacing w:line="288" w:lineRule="auto"/>
      </w:pPr>
      <w:r>
        <w:t>Zał</w:t>
      </w:r>
      <w:r w:rsidR="003216DF">
        <w:t>ą</w:t>
      </w:r>
      <w:r>
        <w:t>cznik nr 8 – PIK HL7 CDA  w wersji 1.3.</w:t>
      </w:r>
      <w:r w:rsidR="2C43F667">
        <w:t>2</w:t>
      </w:r>
    </w:p>
    <w:p w14:paraId="795569A3" w14:textId="420740AD" w:rsidR="61BCA597" w:rsidRDefault="61BCA597" w:rsidP="5AC89759">
      <w:pPr>
        <w:spacing w:line="288" w:lineRule="auto"/>
      </w:pPr>
      <w:r w:rsidRPr="5AC89759">
        <w:rPr>
          <w:rFonts w:eastAsia="Arial"/>
          <w:color w:val="000000" w:themeColor="text1"/>
          <w:sz w:val="21"/>
          <w:szCs w:val="21"/>
        </w:rPr>
        <w:t xml:space="preserve">Załącznik nr 10 – </w:t>
      </w:r>
      <w:r w:rsidRPr="5AC89759">
        <w:t>Specyfikacja QR-kodów pakietu recept</w:t>
      </w:r>
    </w:p>
    <w:p w14:paraId="17D3F8AD" w14:textId="77777777" w:rsidR="00E46697" w:rsidRPr="00C93E94" w:rsidRDefault="00E46697" w:rsidP="00911709">
      <w:pPr>
        <w:spacing w:line="288" w:lineRule="auto"/>
      </w:pPr>
    </w:p>
    <w:p w14:paraId="39F7B82D" w14:textId="77777777" w:rsidR="00E46697" w:rsidRPr="00C93E94" w:rsidRDefault="00E46697" w:rsidP="00911709">
      <w:pPr>
        <w:spacing w:line="288" w:lineRule="auto"/>
      </w:pPr>
    </w:p>
    <w:p w14:paraId="6F615A15" w14:textId="77777777" w:rsidR="00E46697" w:rsidRPr="00C93E94" w:rsidRDefault="00E46697" w:rsidP="00911709">
      <w:pPr>
        <w:spacing w:line="288" w:lineRule="auto"/>
      </w:pPr>
    </w:p>
    <w:p w14:paraId="04C9B944" w14:textId="77777777" w:rsidR="00E46697" w:rsidRPr="00C93E94" w:rsidRDefault="00E46697" w:rsidP="00911709">
      <w:pPr>
        <w:spacing w:line="288" w:lineRule="auto"/>
      </w:pPr>
    </w:p>
    <w:p w14:paraId="49D50CE4" w14:textId="33AC4FE4" w:rsidR="00E46697" w:rsidRPr="00C93E94" w:rsidRDefault="7BCF11D3" w:rsidP="00B57192">
      <w:pPr>
        <w:pStyle w:val="Nagwek1"/>
        <w:numPr>
          <w:ilvl w:val="0"/>
          <w:numId w:val="31"/>
        </w:numPr>
        <w:spacing w:line="288" w:lineRule="auto"/>
      </w:pPr>
      <w:bookmarkStart w:id="666" w:name="_Toc487462027"/>
      <w:bookmarkStart w:id="667" w:name="_Toc501107083"/>
      <w:bookmarkStart w:id="668" w:name="_Toc1402519"/>
      <w:bookmarkStart w:id="669" w:name="_Toc49411690"/>
      <w:bookmarkStart w:id="670" w:name="_Toc66051262"/>
      <w:r>
        <w:lastRenderedPageBreak/>
        <w:t>Indeks tabel i rysunków</w:t>
      </w:r>
      <w:bookmarkEnd w:id="666"/>
      <w:bookmarkEnd w:id="667"/>
      <w:bookmarkEnd w:id="668"/>
      <w:bookmarkEnd w:id="669"/>
      <w:bookmarkEnd w:id="670"/>
    </w:p>
    <w:p w14:paraId="0D5C6098" w14:textId="19B31727" w:rsidR="00E46697" w:rsidRPr="00C93E94" w:rsidRDefault="5F2F79A5" w:rsidP="00911709">
      <w:pPr>
        <w:pStyle w:val="Spistrecinagwek"/>
        <w:spacing w:line="288" w:lineRule="auto"/>
      </w:pPr>
      <w:r>
        <w:t xml:space="preserve">Spis tabel </w:t>
      </w:r>
    </w:p>
    <w:p w14:paraId="3678065F" w14:textId="466E2AAD" w:rsidR="0080434A" w:rsidRDefault="00E46697">
      <w:pPr>
        <w:pStyle w:val="Spisilustracji"/>
        <w:tabs>
          <w:tab w:val="right" w:leader="dot" w:pos="9062"/>
        </w:tabs>
        <w:rPr>
          <w:rFonts w:asciiTheme="minorHAnsi" w:eastAsiaTheme="minorEastAsia" w:hAnsiTheme="minorHAnsi" w:cstheme="minorBidi"/>
          <w:noProof/>
          <w:szCs w:val="22"/>
          <w:lang w:eastAsia="pl-PL"/>
        </w:rPr>
      </w:pPr>
      <w:r>
        <w:fldChar w:fldCharType="begin"/>
      </w:r>
      <w:r w:rsidRPr="00C93E94">
        <w:instrText xml:space="preserve"> TOC \h \z \c "Tabela" </w:instrText>
      </w:r>
      <w:r>
        <w:fldChar w:fldCharType="separate"/>
      </w:r>
      <w:hyperlink w:anchor="_Toc35862882" w:history="1">
        <w:r w:rsidR="0080434A" w:rsidRPr="00AC76AE">
          <w:rPr>
            <w:rStyle w:val="Hipercze"/>
            <w:noProof/>
          </w:rPr>
          <w:t>Tabela 1. Wykorzystywane skróty i terminy</w:t>
        </w:r>
        <w:r w:rsidR="0080434A">
          <w:rPr>
            <w:noProof/>
            <w:webHidden/>
          </w:rPr>
          <w:tab/>
        </w:r>
        <w:r w:rsidR="0080434A">
          <w:rPr>
            <w:noProof/>
            <w:webHidden/>
          </w:rPr>
          <w:fldChar w:fldCharType="begin"/>
        </w:r>
        <w:r w:rsidR="0080434A">
          <w:rPr>
            <w:noProof/>
            <w:webHidden/>
          </w:rPr>
          <w:instrText xml:space="preserve"> PAGEREF _Toc35862882 \h </w:instrText>
        </w:r>
        <w:r w:rsidR="0080434A">
          <w:rPr>
            <w:noProof/>
            <w:webHidden/>
          </w:rPr>
        </w:r>
        <w:r w:rsidR="0080434A">
          <w:rPr>
            <w:noProof/>
            <w:webHidden/>
          </w:rPr>
          <w:fldChar w:fldCharType="separate"/>
        </w:r>
        <w:r w:rsidR="0080434A">
          <w:rPr>
            <w:noProof/>
            <w:webHidden/>
          </w:rPr>
          <w:t>12</w:t>
        </w:r>
        <w:r w:rsidR="0080434A">
          <w:rPr>
            <w:noProof/>
            <w:webHidden/>
          </w:rPr>
          <w:fldChar w:fldCharType="end"/>
        </w:r>
      </w:hyperlink>
    </w:p>
    <w:p w14:paraId="35993032" w14:textId="059D123E"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3" w:history="1">
        <w:r w:rsidR="0080434A" w:rsidRPr="00AC76AE">
          <w:rPr>
            <w:rStyle w:val="Hipercze"/>
            <w:noProof/>
          </w:rPr>
          <w:t>Tabela 2. Role podmiotu oraz role biznesowe</w:t>
        </w:r>
        <w:r w:rsidR="0080434A">
          <w:rPr>
            <w:noProof/>
            <w:webHidden/>
          </w:rPr>
          <w:tab/>
        </w:r>
        <w:r w:rsidR="0080434A">
          <w:rPr>
            <w:noProof/>
            <w:webHidden/>
          </w:rPr>
          <w:fldChar w:fldCharType="begin"/>
        </w:r>
        <w:r w:rsidR="0080434A">
          <w:rPr>
            <w:noProof/>
            <w:webHidden/>
          </w:rPr>
          <w:instrText xml:space="preserve"> PAGEREF _Toc35862883 \h </w:instrText>
        </w:r>
        <w:r w:rsidR="0080434A">
          <w:rPr>
            <w:noProof/>
            <w:webHidden/>
          </w:rPr>
        </w:r>
        <w:r w:rsidR="0080434A">
          <w:rPr>
            <w:noProof/>
            <w:webHidden/>
          </w:rPr>
          <w:fldChar w:fldCharType="separate"/>
        </w:r>
        <w:r w:rsidR="0080434A">
          <w:rPr>
            <w:noProof/>
            <w:webHidden/>
          </w:rPr>
          <w:t>25</w:t>
        </w:r>
        <w:r w:rsidR="0080434A">
          <w:rPr>
            <w:noProof/>
            <w:webHidden/>
          </w:rPr>
          <w:fldChar w:fldCharType="end"/>
        </w:r>
      </w:hyperlink>
    </w:p>
    <w:p w14:paraId="50DAC528" w14:textId="27A3CE38"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4" w:history="1">
        <w:r w:rsidR="0080434A" w:rsidRPr="00AC76AE">
          <w:rPr>
            <w:rStyle w:val="Hipercze"/>
            <w:noProof/>
          </w:rPr>
          <w:t>Tabela 3 Weryfikacja atrybutów dokumentów względem operacji</w:t>
        </w:r>
        <w:r w:rsidR="0080434A">
          <w:rPr>
            <w:noProof/>
            <w:webHidden/>
          </w:rPr>
          <w:tab/>
        </w:r>
        <w:r w:rsidR="0080434A">
          <w:rPr>
            <w:noProof/>
            <w:webHidden/>
          </w:rPr>
          <w:fldChar w:fldCharType="begin"/>
        </w:r>
        <w:r w:rsidR="0080434A">
          <w:rPr>
            <w:noProof/>
            <w:webHidden/>
          </w:rPr>
          <w:instrText xml:space="preserve"> PAGEREF _Toc35862884 \h </w:instrText>
        </w:r>
        <w:r w:rsidR="0080434A">
          <w:rPr>
            <w:noProof/>
            <w:webHidden/>
          </w:rPr>
        </w:r>
        <w:r w:rsidR="0080434A">
          <w:rPr>
            <w:noProof/>
            <w:webHidden/>
          </w:rPr>
          <w:fldChar w:fldCharType="separate"/>
        </w:r>
        <w:r w:rsidR="0080434A">
          <w:rPr>
            <w:noProof/>
            <w:webHidden/>
          </w:rPr>
          <w:t>52</w:t>
        </w:r>
        <w:r w:rsidR="0080434A">
          <w:rPr>
            <w:noProof/>
            <w:webHidden/>
          </w:rPr>
          <w:fldChar w:fldCharType="end"/>
        </w:r>
      </w:hyperlink>
    </w:p>
    <w:p w14:paraId="73CA64F2" w14:textId="043846E7"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5" w:history="1">
        <w:r w:rsidR="0080434A" w:rsidRPr="00AC76AE">
          <w:rPr>
            <w:rStyle w:val="Hipercze"/>
            <w:noProof/>
          </w:rPr>
          <w:t>Tabela 4. Opis zawartości plików WSDL i XSD</w:t>
        </w:r>
        <w:r w:rsidR="0080434A">
          <w:rPr>
            <w:noProof/>
            <w:webHidden/>
          </w:rPr>
          <w:tab/>
        </w:r>
        <w:r w:rsidR="0080434A">
          <w:rPr>
            <w:noProof/>
            <w:webHidden/>
          </w:rPr>
          <w:fldChar w:fldCharType="begin"/>
        </w:r>
        <w:r w:rsidR="0080434A">
          <w:rPr>
            <w:noProof/>
            <w:webHidden/>
          </w:rPr>
          <w:instrText xml:space="preserve"> PAGEREF _Toc35862885 \h </w:instrText>
        </w:r>
        <w:r w:rsidR="0080434A">
          <w:rPr>
            <w:noProof/>
            <w:webHidden/>
          </w:rPr>
        </w:r>
        <w:r w:rsidR="0080434A">
          <w:rPr>
            <w:noProof/>
            <w:webHidden/>
          </w:rPr>
          <w:fldChar w:fldCharType="separate"/>
        </w:r>
        <w:r w:rsidR="0080434A">
          <w:rPr>
            <w:noProof/>
            <w:webHidden/>
          </w:rPr>
          <w:t>69</w:t>
        </w:r>
        <w:r w:rsidR="0080434A">
          <w:rPr>
            <w:noProof/>
            <w:webHidden/>
          </w:rPr>
          <w:fldChar w:fldCharType="end"/>
        </w:r>
      </w:hyperlink>
    </w:p>
    <w:p w14:paraId="69B2C48E" w14:textId="045470CC" w:rsidR="00E46697" w:rsidRPr="00C93E94" w:rsidRDefault="00E46697" w:rsidP="00911709">
      <w:pPr>
        <w:pStyle w:val="Spistrecinagwek"/>
        <w:spacing w:line="288" w:lineRule="auto"/>
      </w:pPr>
      <w:r>
        <w:fldChar w:fldCharType="end"/>
      </w:r>
    </w:p>
    <w:p w14:paraId="0A2B6889" w14:textId="77777777" w:rsidR="00E46697" w:rsidRPr="00C93E94" w:rsidRDefault="00E46697" w:rsidP="00911709">
      <w:pPr>
        <w:pStyle w:val="Spistrecinagwek"/>
        <w:spacing w:line="288" w:lineRule="auto"/>
      </w:pPr>
      <w:r w:rsidRPr="00C93E94">
        <w:t>Spis rysunków</w:t>
      </w:r>
    </w:p>
    <w:p w14:paraId="5CFF616A" w14:textId="3445B111" w:rsidR="0080434A" w:rsidRDefault="00E46697">
      <w:pPr>
        <w:pStyle w:val="Spisilustracji"/>
        <w:tabs>
          <w:tab w:val="right" w:leader="dot" w:pos="9062"/>
        </w:tabs>
        <w:rPr>
          <w:rFonts w:asciiTheme="minorHAnsi" w:eastAsiaTheme="minorEastAsia" w:hAnsiTheme="minorHAnsi" w:cstheme="minorBidi"/>
          <w:noProof/>
          <w:szCs w:val="22"/>
          <w:lang w:eastAsia="pl-PL"/>
        </w:rPr>
      </w:pPr>
      <w:r w:rsidRPr="00C93E94">
        <w:rPr>
          <w:b/>
        </w:rPr>
        <w:fldChar w:fldCharType="begin"/>
      </w:r>
      <w:r w:rsidRPr="00C93E94">
        <w:rPr>
          <w:b/>
        </w:rPr>
        <w:instrText xml:space="preserve"> TOC \h \z \c "Rysunek" </w:instrText>
      </w:r>
      <w:r w:rsidRPr="00C93E94">
        <w:rPr>
          <w:b/>
        </w:rPr>
        <w:fldChar w:fldCharType="separate"/>
      </w:r>
      <w:hyperlink w:anchor="_Toc35862886" w:history="1">
        <w:r w:rsidR="0080434A" w:rsidRPr="00B74006">
          <w:rPr>
            <w:rStyle w:val="Hipercze"/>
            <w:noProof/>
          </w:rPr>
          <w:t>Rysunek 1 Diagram stanów dla recepty elektronicznej (zwykła, pielęgniarska, pielęgniarska na zlecenie)</w:t>
        </w:r>
        <w:r w:rsidR="0080434A">
          <w:rPr>
            <w:noProof/>
            <w:webHidden/>
          </w:rPr>
          <w:tab/>
        </w:r>
        <w:r w:rsidR="0080434A">
          <w:rPr>
            <w:noProof/>
            <w:webHidden/>
          </w:rPr>
          <w:fldChar w:fldCharType="begin"/>
        </w:r>
        <w:r w:rsidR="0080434A">
          <w:rPr>
            <w:noProof/>
            <w:webHidden/>
          </w:rPr>
          <w:instrText xml:space="preserve"> PAGEREF _Toc35862886 \h </w:instrText>
        </w:r>
        <w:r w:rsidR="0080434A">
          <w:rPr>
            <w:noProof/>
            <w:webHidden/>
          </w:rPr>
        </w:r>
        <w:r w:rsidR="0080434A">
          <w:rPr>
            <w:noProof/>
            <w:webHidden/>
          </w:rPr>
          <w:fldChar w:fldCharType="separate"/>
        </w:r>
        <w:r w:rsidR="0080434A">
          <w:rPr>
            <w:noProof/>
            <w:webHidden/>
          </w:rPr>
          <w:t>64</w:t>
        </w:r>
        <w:r w:rsidR="0080434A">
          <w:rPr>
            <w:noProof/>
            <w:webHidden/>
          </w:rPr>
          <w:fldChar w:fldCharType="end"/>
        </w:r>
      </w:hyperlink>
    </w:p>
    <w:p w14:paraId="4C49008A" w14:textId="1CF82D23"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7" w:history="1">
        <w:r w:rsidR="0080434A" w:rsidRPr="00B74006">
          <w:rPr>
            <w:rStyle w:val="Hipercze"/>
            <w:noProof/>
          </w:rPr>
          <w:t>Rysunek 2 Diagram stanów dla pozycji recepty papierowej</w:t>
        </w:r>
        <w:r w:rsidR="0080434A">
          <w:rPr>
            <w:noProof/>
            <w:webHidden/>
          </w:rPr>
          <w:tab/>
        </w:r>
        <w:r w:rsidR="0080434A">
          <w:rPr>
            <w:noProof/>
            <w:webHidden/>
          </w:rPr>
          <w:fldChar w:fldCharType="begin"/>
        </w:r>
        <w:r w:rsidR="0080434A">
          <w:rPr>
            <w:noProof/>
            <w:webHidden/>
          </w:rPr>
          <w:instrText xml:space="preserve"> PAGEREF _Toc35862887 \h </w:instrText>
        </w:r>
        <w:r w:rsidR="0080434A">
          <w:rPr>
            <w:noProof/>
            <w:webHidden/>
          </w:rPr>
        </w:r>
        <w:r w:rsidR="0080434A">
          <w:rPr>
            <w:noProof/>
            <w:webHidden/>
          </w:rPr>
          <w:fldChar w:fldCharType="separate"/>
        </w:r>
        <w:r w:rsidR="0080434A">
          <w:rPr>
            <w:noProof/>
            <w:webHidden/>
          </w:rPr>
          <w:t>65</w:t>
        </w:r>
        <w:r w:rsidR="0080434A">
          <w:rPr>
            <w:noProof/>
            <w:webHidden/>
          </w:rPr>
          <w:fldChar w:fldCharType="end"/>
        </w:r>
      </w:hyperlink>
    </w:p>
    <w:p w14:paraId="27A69097" w14:textId="22269E3E"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8" w:history="1">
        <w:r w:rsidR="0080434A" w:rsidRPr="00B74006">
          <w:rPr>
            <w:rStyle w:val="Hipercze"/>
            <w:noProof/>
          </w:rPr>
          <w:t>Rysunek 3 Diagram stanów dla recepty elektronicznej (farmaceutyczna)</w:t>
        </w:r>
        <w:r w:rsidR="0080434A">
          <w:rPr>
            <w:noProof/>
            <w:webHidden/>
          </w:rPr>
          <w:tab/>
        </w:r>
        <w:r w:rsidR="0080434A">
          <w:rPr>
            <w:noProof/>
            <w:webHidden/>
          </w:rPr>
          <w:fldChar w:fldCharType="begin"/>
        </w:r>
        <w:r w:rsidR="0080434A">
          <w:rPr>
            <w:noProof/>
            <w:webHidden/>
          </w:rPr>
          <w:instrText xml:space="preserve"> PAGEREF _Toc35862888 \h </w:instrText>
        </w:r>
        <w:r w:rsidR="0080434A">
          <w:rPr>
            <w:noProof/>
            <w:webHidden/>
          </w:rPr>
        </w:r>
        <w:r w:rsidR="0080434A">
          <w:rPr>
            <w:noProof/>
            <w:webHidden/>
          </w:rPr>
          <w:fldChar w:fldCharType="separate"/>
        </w:r>
        <w:r w:rsidR="0080434A">
          <w:rPr>
            <w:noProof/>
            <w:webHidden/>
          </w:rPr>
          <w:t>66</w:t>
        </w:r>
        <w:r w:rsidR="0080434A">
          <w:rPr>
            <w:noProof/>
            <w:webHidden/>
          </w:rPr>
          <w:fldChar w:fldCharType="end"/>
        </w:r>
      </w:hyperlink>
    </w:p>
    <w:p w14:paraId="3C05BE42" w14:textId="74A22D4A" w:rsidR="0080434A" w:rsidRDefault="00000000">
      <w:pPr>
        <w:pStyle w:val="Spisilustracji"/>
        <w:tabs>
          <w:tab w:val="right" w:leader="dot" w:pos="9062"/>
        </w:tabs>
        <w:rPr>
          <w:rFonts w:asciiTheme="minorHAnsi" w:eastAsiaTheme="minorEastAsia" w:hAnsiTheme="minorHAnsi" w:cstheme="minorBidi"/>
          <w:noProof/>
          <w:szCs w:val="22"/>
          <w:lang w:eastAsia="pl-PL"/>
        </w:rPr>
      </w:pPr>
      <w:hyperlink w:anchor="_Toc35862889" w:history="1">
        <w:r w:rsidR="0080434A" w:rsidRPr="00B74006">
          <w:rPr>
            <w:rStyle w:val="Hipercze"/>
            <w:noProof/>
          </w:rPr>
          <w:t>Rysunek 4 Diagram stanów dla pojedynczego dokumentu realizacji recepty elektronicznej/ papierowej</w:t>
        </w:r>
        <w:r w:rsidR="0080434A">
          <w:rPr>
            <w:noProof/>
            <w:webHidden/>
          </w:rPr>
          <w:tab/>
        </w:r>
        <w:r w:rsidR="0080434A">
          <w:rPr>
            <w:noProof/>
            <w:webHidden/>
          </w:rPr>
          <w:fldChar w:fldCharType="begin"/>
        </w:r>
        <w:r w:rsidR="0080434A">
          <w:rPr>
            <w:noProof/>
            <w:webHidden/>
          </w:rPr>
          <w:instrText xml:space="preserve"> PAGEREF _Toc35862889 \h </w:instrText>
        </w:r>
        <w:r w:rsidR="0080434A">
          <w:rPr>
            <w:noProof/>
            <w:webHidden/>
          </w:rPr>
        </w:r>
        <w:r w:rsidR="0080434A">
          <w:rPr>
            <w:noProof/>
            <w:webHidden/>
          </w:rPr>
          <w:fldChar w:fldCharType="separate"/>
        </w:r>
        <w:r w:rsidR="0080434A">
          <w:rPr>
            <w:noProof/>
            <w:webHidden/>
          </w:rPr>
          <w:t>67</w:t>
        </w:r>
        <w:r w:rsidR="0080434A">
          <w:rPr>
            <w:noProof/>
            <w:webHidden/>
          </w:rPr>
          <w:fldChar w:fldCharType="end"/>
        </w:r>
      </w:hyperlink>
    </w:p>
    <w:p w14:paraId="7528BC0E" w14:textId="75EE960D" w:rsidR="00E46697" w:rsidRPr="00C93E94" w:rsidRDefault="00E46697" w:rsidP="00911709">
      <w:pPr>
        <w:pStyle w:val="Spistrecinagwek"/>
        <w:spacing w:line="288" w:lineRule="auto"/>
        <w:rPr>
          <w:b w:val="0"/>
        </w:rPr>
      </w:pPr>
      <w:r w:rsidRPr="00C93E94">
        <w:rPr>
          <w:b w:val="0"/>
        </w:rPr>
        <w:fldChar w:fldCharType="end"/>
      </w:r>
    </w:p>
    <w:p w14:paraId="36C35747" w14:textId="77777777" w:rsidR="003373BE" w:rsidRPr="00E46697" w:rsidRDefault="003373BE" w:rsidP="00911709">
      <w:pPr>
        <w:spacing w:line="288" w:lineRule="auto"/>
      </w:pPr>
    </w:p>
    <w:sectPr w:rsidR="003373BE" w:rsidRPr="00E46697" w:rsidSect="00E807D0">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64A7A" w14:textId="77777777" w:rsidR="00297CD7" w:rsidRDefault="00297CD7" w:rsidP="008060AD">
      <w:r>
        <w:separator/>
      </w:r>
    </w:p>
  </w:endnote>
  <w:endnote w:type="continuationSeparator" w:id="0">
    <w:p w14:paraId="67E3A174" w14:textId="77777777" w:rsidR="00297CD7" w:rsidRDefault="00297CD7" w:rsidP="008060AD">
      <w:r>
        <w:continuationSeparator/>
      </w:r>
    </w:p>
  </w:endnote>
  <w:endnote w:type="continuationNotice" w:id="1">
    <w:p w14:paraId="3648E483" w14:textId="77777777" w:rsidR="00297CD7" w:rsidRDefault="00297C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6E2F" w14:textId="77777777" w:rsidR="001645E5" w:rsidRDefault="001645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6D45" w14:textId="3E0FE202" w:rsidR="001645E5" w:rsidRDefault="001645E5" w:rsidP="00B12AA2">
    <w:pPr>
      <w:spacing w:after="137" w:line="275" w:lineRule="auto"/>
      <w:ind w:left="1378" w:right="1356"/>
      <w:jc w:val="center"/>
      <w:rPr>
        <w:color w:val="00628B"/>
        <w:sz w:val="12"/>
      </w:rPr>
    </w:pPr>
  </w:p>
  <w:p w14:paraId="7DB1C30E" w14:textId="77777777" w:rsidR="001645E5" w:rsidRDefault="001645E5" w:rsidP="00C1120C">
    <w:pPr>
      <w:spacing w:after="137" w:line="275" w:lineRule="auto"/>
      <w:ind w:left="1378" w:right="1356"/>
      <w:jc w:val="center"/>
      <w:rPr>
        <w:color w:val="00628B"/>
        <w:sz w:val="12"/>
      </w:rPr>
    </w:pPr>
  </w:p>
  <w:sdt>
    <w:sdtPr>
      <w:id w:val="-798382070"/>
      <w:docPartObj>
        <w:docPartGallery w:val="Page Numbers (Bottom of Page)"/>
        <w:docPartUnique/>
      </w:docPartObj>
    </w:sdtPr>
    <w:sdtEndPr>
      <w:rPr>
        <w:color w:val="0B5DAA"/>
        <w:sz w:val="16"/>
        <w:szCs w:val="16"/>
      </w:rPr>
    </w:sdtEndPr>
    <w:sdtContent>
      <w:p w14:paraId="2794F696" w14:textId="25C52E6F" w:rsidR="001645E5" w:rsidRPr="00350AB0" w:rsidRDefault="001645E5" w:rsidP="00C1120C">
        <w:pPr>
          <w:pStyle w:val="Stopka"/>
          <w:spacing w:after="180"/>
          <w:ind w:right="74"/>
          <w:jc w:val="right"/>
          <w:rPr>
            <w:color w:val="0B5DAA"/>
            <w:sz w:val="16"/>
            <w:szCs w:val="16"/>
          </w:rPr>
        </w:pPr>
        <w:r>
          <w:rPr>
            <w:color w:val="0B5DAA"/>
            <w:sz w:val="16"/>
            <w:szCs w:val="16"/>
          </w:rPr>
          <w:drawing>
            <wp:anchor distT="0" distB="0" distL="114300" distR="114300" simplePos="0" relativeHeight="251658243" behindDoc="0" locked="0" layoutInCell="1" allowOverlap="1" wp14:anchorId="472F8D06" wp14:editId="0641FDBE">
              <wp:simplePos x="0" y="0"/>
              <wp:positionH relativeFrom="column">
                <wp:posOffset>5843270</wp:posOffset>
              </wp:positionH>
              <wp:positionV relativeFrom="paragraph">
                <wp:posOffset>8890</wp:posOffset>
              </wp:positionV>
              <wp:extent cx="161925" cy="377952"/>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1925" cy="377952"/>
                      </a:xfrm>
                      <a:prstGeom prst="rect">
                        <a:avLst/>
                      </a:prstGeom>
                    </pic:spPr>
                  </pic:pic>
                </a:graphicData>
              </a:graphic>
              <wp14:sizeRelH relativeFrom="margin">
                <wp14:pctWidth>0</wp14:pctWidth>
              </wp14:sizeRelH>
              <wp14:sizeRelV relativeFrom="margin">
                <wp14:pctHeight>0</wp14:pctHeight>
              </wp14:sizeRelV>
            </wp:anchor>
          </w:drawing>
        </w:r>
        <w:r w:rsidRPr="00350AB0">
          <w:rPr>
            <w:b w:val="0"/>
            <w:bCs/>
            <w:color w:val="0B5DAA"/>
            <w:sz w:val="16"/>
            <w:szCs w:val="16"/>
          </w:rPr>
          <mc:AlternateContent>
            <mc:Choice Requires="wps">
              <w:drawing>
                <wp:anchor distT="0" distB="0" distL="114300" distR="114300" simplePos="0" relativeHeight="251658241" behindDoc="0" locked="0" layoutInCell="1" allowOverlap="1" wp14:anchorId="2CB01E58" wp14:editId="7B88D1E8">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7600EE9B">
                <v:rect id="Prostokąt 9" style="position:absolute;margin-left:46.35pt;margin-top:716.65pt;width:276.05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40DE0D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2" behindDoc="0" locked="0" layoutInCell="1" allowOverlap="1" wp14:anchorId="4AE9BD79" wp14:editId="04169F1B">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3FF38C58">
                <v:rect id="Prostokąt 10" style="position:absolute;margin-left:321.8pt;margin-top:716.65pt;width:155.9pt;height:2.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012BF2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00646B66" w:rsidRPr="00646B66">
          <w:rPr>
            <w:b w:val="0"/>
            <w:bCs/>
            <w:color w:val="0B5DAA"/>
            <w:sz w:val="16"/>
            <w:szCs w:val="16"/>
          </w:rPr>
          <w:t>7</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646B66">
          <w:rPr>
            <w:color w:val="0B5DAA"/>
            <w:sz w:val="16"/>
            <w:szCs w:val="16"/>
          </w:rPr>
          <w:t>80</w:t>
        </w:r>
        <w:r w:rsidRPr="00350AB0">
          <w:rPr>
            <w:color w:val="0B5DAA"/>
            <w:sz w:val="16"/>
            <w:szCs w:val="16"/>
          </w:rPr>
          <w:fldChar w:fldCharType="end"/>
        </w:r>
      </w:p>
    </w:sdtContent>
  </w:sdt>
  <w:p w14:paraId="18C48DC5" w14:textId="77777777" w:rsidR="001645E5" w:rsidRPr="00DC37A4" w:rsidRDefault="001645E5" w:rsidP="00C1120C">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477F77A9" w14:textId="77777777" w:rsidR="001645E5" w:rsidRPr="00DC37A4" w:rsidRDefault="001645E5" w:rsidP="00C1120C">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001E77F9" w14:textId="77777777" w:rsidR="001645E5" w:rsidRDefault="001645E5" w:rsidP="00C1120C">
    <w:pPr>
      <w:pStyle w:val="Stopka"/>
      <w:tabs>
        <w:tab w:val="left" w:pos="2450"/>
        <w:tab w:val="left" w:pos="5502"/>
      </w:tabs>
      <w:jc w:val="both"/>
    </w:pPr>
    <w:r w:rsidRPr="00DC37A4">
      <w:rPr>
        <w:sz w:val="20"/>
      </w:rPr>
      <w:drawing>
        <wp:anchor distT="0" distB="0" distL="114300" distR="114300" simplePos="0" relativeHeight="251658246" behindDoc="0" locked="0" layoutInCell="1" allowOverlap="1" wp14:anchorId="72E2819B" wp14:editId="76931D5A">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4" behindDoc="0" locked="0" layoutInCell="1" allowOverlap="1" wp14:anchorId="04DA0441" wp14:editId="3AE1DD26">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05EDC2BD" wp14:editId="0D548E87">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2BED3C50" w14:textId="77777777" w:rsidR="001645E5" w:rsidRDefault="001645E5" w:rsidP="00C1120C">
    <w:pPr>
      <w:spacing w:after="137" w:line="275" w:lineRule="auto"/>
      <w:ind w:right="1356"/>
      <w:rPr>
        <w:color w:val="00628B"/>
        <w:sz w:val="12"/>
      </w:rPr>
    </w:pPr>
  </w:p>
  <w:p w14:paraId="51FE9955" w14:textId="630FD7E6" w:rsidR="001645E5" w:rsidRDefault="001645E5" w:rsidP="003A17EF">
    <w:pPr>
      <w:pStyle w:val="Stopka"/>
      <w:jc w:val="both"/>
    </w:pPr>
  </w:p>
  <w:p w14:paraId="410B6710" w14:textId="0EB9269F" w:rsidR="001645E5" w:rsidRPr="00B02E5A" w:rsidRDefault="001645E5" w:rsidP="00713A8D">
    <w:pPr>
      <w:pStyle w:val="Stopka"/>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2FA1D29F53C04FB6B71A4BB1E399B378"/>
      </w:placeholder>
      <w:temporary/>
      <w:showingPlcHdr/>
      <w15:appearance w15:val="hidden"/>
    </w:sdtPr>
    <w:sdtContent>
      <w:p w14:paraId="436A5BD5" w14:textId="77777777" w:rsidR="001645E5" w:rsidRDefault="001645E5">
        <w:pPr>
          <w:pStyle w:val="Stopka"/>
        </w:pPr>
        <w:r>
          <w:t>[Wpisz tutaj]</w:t>
        </w:r>
      </w:p>
    </w:sdtContent>
  </w:sdt>
  <w:p w14:paraId="13DDEA18" w14:textId="77777777" w:rsidR="001645E5" w:rsidRDefault="001645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BED8C" w14:textId="77777777" w:rsidR="00297CD7" w:rsidRDefault="00297CD7" w:rsidP="008060AD">
      <w:r>
        <w:separator/>
      </w:r>
    </w:p>
  </w:footnote>
  <w:footnote w:type="continuationSeparator" w:id="0">
    <w:p w14:paraId="7DCA446C" w14:textId="77777777" w:rsidR="00297CD7" w:rsidRDefault="00297CD7" w:rsidP="008060AD">
      <w:r>
        <w:continuationSeparator/>
      </w:r>
    </w:p>
  </w:footnote>
  <w:footnote w:type="continuationNotice" w:id="1">
    <w:p w14:paraId="1B426DA1" w14:textId="77777777" w:rsidR="00297CD7" w:rsidRDefault="00297CD7">
      <w:pPr>
        <w:spacing w:before="0" w:after="0" w:line="240" w:lineRule="auto"/>
      </w:pPr>
    </w:p>
  </w:footnote>
  <w:footnote w:id="2">
    <w:p w14:paraId="0D561E68" w14:textId="77777777" w:rsidR="001645E5" w:rsidRDefault="001645E5" w:rsidP="00E4669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 xml:space="preserve">obu ról wówczas otrzyma dwa oddzielne konta podmiotu </w:t>
      </w:r>
      <w:r>
        <w:rPr>
          <w:sz w:val="18"/>
          <w:szCs w:val="18"/>
        </w:rPr>
        <w:br/>
        <w:t>z dedykowanymi uprawnieniami, certyfikatami i kompletem danych.</w:t>
      </w:r>
    </w:p>
  </w:footnote>
  <w:footnote w:id="3">
    <w:p w14:paraId="3BD93733" w14:textId="77777777" w:rsidR="001645E5" w:rsidRPr="00FD635C" w:rsidRDefault="001645E5" w:rsidP="00E4669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14:paraId="17277AF1" w14:textId="77777777" w:rsidR="001645E5" w:rsidRDefault="001645E5" w:rsidP="00E4669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14:paraId="60A43A1A" w14:textId="2144B466" w:rsidR="001645E5" w:rsidRDefault="001645E5" w:rsidP="00E46697">
      <w:pPr>
        <w:pStyle w:val="Tekstprzypisudolnego"/>
      </w:pPr>
      <w:r>
        <w:rPr>
          <w:rStyle w:val="Odwoanieprzypisudolnego"/>
        </w:rPr>
        <w:footnoteRef/>
      </w:r>
      <w:r>
        <w:t xml:space="preserve"> </w:t>
      </w:r>
      <w:r w:rsidRPr="005B00E0">
        <w:t xml:space="preserve">Numer </w:t>
      </w:r>
      <w:r>
        <w:t xml:space="preserve">PWZ </w:t>
      </w:r>
      <w:r w:rsidRPr="005B00E0">
        <w:t>pracowników medycznych jest zapisany w arkuszu CWPM(medyczni).xlsx umieszczony</w:t>
      </w:r>
      <w:r>
        <w:t>m</w:t>
      </w:r>
      <w:r w:rsidRPr="005B00E0">
        <w:t xml:space="preserve"> w </w:t>
      </w:r>
      <w:r>
        <w:t>d</w:t>
      </w:r>
      <w:r w:rsidRPr="005B00E0">
        <w:t xml:space="preserve">anych testowych </w:t>
      </w:r>
      <w:r>
        <w:t xml:space="preserve">na </w:t>
      </w:r>
      <w:hyperlink r:id="rId1" w:tgtFrame="_blank" w:history="1">
        <w:r>
          <w:rPr>
            <w:rStyle w:val="Hipercze"/>
            <w:rFonts w:ascii="Segoe UI" w:hAnsi="Segoe UI" w:cs="Segoe UI"/>
            <w:color w:val="003963"/>
            <w:sz w:val="20"/>
            <w:szCs w:val="20"/>
          </w:rPr>
          <w:t>https://isus.ezdrowie.gov.pl</w:t>
        </w:r>
      </w:hyperlink>
      <w:r>
        <w:rPr>
          <w:color w:val="000000"/>
        </w:rPr>
        <w:t xml:space="preserve"> </w:t>
      </w:r>
    </w:p>
  </w:footnote>
  <w:footnote w:id="6">
    <w:p w14:paraId="28E17F21" w14:textId="77777777" w:rsidR="006A3CEB" w:rsidRDefault="006A3CEB" w:rsidP="006A3CEB">
      <w:pPr>
        <w:pStyle w:val="Tekstprzypisudolnego"/>
        <w:rPr>
          <w:ins w:id="104" w:author="Autor"/>
        </w:rPr>
      </w:pPr>
      <w:ins w:id="105" w:author="Autor">
        <w:r>
          <w:rPr>
            <w:rStyle w:val="Odwoanieprzypisudolnego"/>
          </w:rPr>
          <w:footnoteRef/>
        </w:r>
        <w:r>
          <w:t xml:space="preserve"> Stosowanie atrybutu dozwolone wyłącznie dla operacji </w:t>
        </w:r>
        <w:r w:rsidRPr="00C82F25">
          <w:rPr>
            <w:i/>
          </w:rPr>
          <w:t>rozszerzone</w:t>
        </w:r>
        <w:r>
          <w:rPr>
            <w:i/>
          </w:rPr>
          <w:t>W</w:t>
        </w:r>
        <w:r w:rsidRPr="00C82F25">
          <w:rPr>
            <w:i/>
          </w:rPr>
          <w:t>yszukiwanie</w:t>
        </w:r>
        <w:r>
          <w:rPr>
            <w:i/>
          </w:rPr>
          <w:t>R</w:t>
        </w:r>
        <w:r w:rsidRPr="00C82F25">
          <w:rPr>
            <w:i/>
          </w:rPr>
          <w:t>ecept</w:t>
        </w:r>
        <w:r>
          <w:rPr>
            <w:i/>
          </w:rPr>
          <w:t>U</w:t>
        </w:r>
        <w:r w:rsidRPr="00C82F25">
          <w:rPr>
            <w:i/>
          </w:rPr>
          <w:t>slugobiorcy</w:t>
        </w:r>
        <w:r>
          <w:rPr>
            <w:i/>
          </w:rPr>
          <w:t xml:space="preserve"> (</w:t>
        </w:r>
        <w:r>
          <w:t>brak atrybutu oznacza dostęp do danych na dotychczasowych zasadach)</w:t>
        </w:r>
      </w:ins>
    </w:p>
  </w:footnote>
  <w:footnote w:id="7">
    <w:p w14:paraId="1755ED63" w14:textId="77777777" w:rsidR="001645E5" w:rsidRDefault="001645E5">
      <w:pPr>
        <w:pStyle w:val="Tekstprzypisudolnego"/>
      </w:pPr>
      <w:r>
        <w:rPr>
          <w:rStyle w:val="Odwoanieprzypisudolnego"/>
        </w:rPr>
        <w:footnoteRef/>
      </w:r>
      <w:r>
        <w:t xml:space="preserve"> W ramach operacji jest zapisywana recepta farmaceutyczna oraz jej dokument realizacji</w:t>
      </w:r>
    </w:p>
  </w:footnote>
  <w:footnote w:id="8">
    <w:p w14:paraId="56809EB1" w14:textId="77777777" w:rsidR="001645E5" w:rsidRDefault="001645E5">
      <w:pPr>
        <w:pStyle w:val="Tekstprzypisudolnego"/>
      </w:pPr>
      <w:r>
        <w:rPr>
          <w:rStyle w:val="Odwoanieprzypisudolnego"/>
        </w:rPr>
        <w:footnoteRef/>
      </w:r>
      <w:r>
        <w:t xml:space="preserve"> </w:t>
      </w:r>
      <w:r w:rsidRPr="00520B6F">
        <w:rPr>
          <w:u w:val="single"/>
        </w:rPr>
        <w:t>Uwaga: Na obecnym etapie projektu nie przewiduje się udostępniania operacji na środowisku produkcyjnym Systemu P1</w:t>
      </w:r>
      <w:r>
        <w:rPr>
          <w:u w:val="single"/>
        </w:rPr>
        <w:t xml:space="preserve"> (będą one zablokowane)</w:t>
      </w:r>
    </w:p>
  </w:footnote>
  <w:footnote w:id="9">
    <w:p w14:paraId="1F54E131" w14:textId="47ED800C" w:rsidR="001645E5" w:rsidRDefault="001645E5" w:rsidP="00E46697">
      <w:pPr>
        <w:pStyle w:val="Tekstprzypisudolnego"/>
      </w:pPr>
      <w:r>
        <w:rPr>
          <w:rStyle w:val="Odwoanieprzypisudolnego"/>
        </w:rPr>
        <w:footnoteRef/>
      </w:r>
      <w:r>
        <w:t xml:space="preserve"> </w:t>
      </w:r>
      <w:r w:rsidRPr="00FB3A90">
        <w:rPr>
          <w:sz w:val="18"/>
          <w:szCs w:val="18"/>
        </w:rPr>
        <w:t>Specyfikacja HL7 CDA PL w zakresie dokumentu recepty</w:t>
      </w:r>
      <w:r>
        <w:rPr>
          <w:sz w:val="18"/>
          <w:szCs w:val="18"/>
        </w:rPr>
        <w:t>, realizacji i anulowania</w:t>
      </w:r>
      <w:r w:rsidRPr="00FB3A90">
        <w:rPr>
          <w:sz w:val="18"/>
          <w:szCs w:val="18"/>
        </w:rPr>
        <w:t xml:space="preserve"> w wersji </w:t>
      </w:r>
      <w:r>
        <w:rPr>
          <w:sz w:val="18"/>
          <w:szCs w:val="18"/>
        </w:rPr>
        <w:t xml:space="preserve">1.2.2 oraz 1.3.1 jest zawarta w załączniku nr 4 oraz 8. Transformaty dla wersji obu wersji oraz aktualne projekty testów SoapUI zostaną umieszczone na stronie </w:t>
      </w:r>
      <w:hyperlink r:id="rId2" w:history="1">
        <w:r w:rsidRPr="00A63F92">
          <w:rPr>
            <w:rStyle w:val="Hipercze"/>
            <w:sz w:val="18"/>
            <w:szCs w:val="18"/>
          </w:rPr>
          <w:t>https://isus.ezdrowie.gov.pl/</w:t>
        </w:r>
      </w:hyperlink>
      <w:r>
        <w:rPr>
          <w:sz w:val="18"/>
          <w:szCs w:val="18"/>
        </w:rPr>
        <w:t xml:space="preserve"> w sekcji „Materiały dla integratorów”.</w:t>
      </w:r>
    </w:p>
  </w:footnote>
  <w:footnote w:id="10">
    <w:p w14:paraId="164FD611" w14:textId="77777777" w:rsidR="001645E5" w:rsidRDefault="001645E5" w:rsidP="003F2F4C">
      <w:pPr>
        <w:pStyle w:val="Tekstprzypisudolnego"/>
        <w:spacing w:line="240" w:lineRule="auto"/>
      </w:pPr>
      <w:r>
        <w:rPr>
          <w:rStyle w:val="Odwoanieprzypisudolnego"/>
        </w:rPr>
        <w:footnoteRef/>
      </w:r>
      <w:r>
        <w:t xml:space="preserve"> </w:t>
      </w:r>
      <w:r w:rsidRPr="008503A1">
        <w:rPr>
          <w:szCs w:val="22"/>
        </w:rPr>
        <w:t>Pojedynczy</w:t>
      </w:r>
      <w:r>
        <w:rPr>
          <w:szCs w:val="22"/>
        </w:rPr>
        <w:t xml:space="preserve"> produkt leczniczy</w:t>
      </w:r>
      <w:r w:rsidRPr="008503A1">
        <w:rPr>
          <w:szCs w:val="22"/>
        </w:rPr>
        <w:t xml:space="preserve"> </w:t>
      </w:r>
      <w:r>
        <w:rPr>
          <w:szCs w:val="22"/>
        </w:rPr>
        <w:t xml:space="preserve">- </w:t>
      </w:r>
      <w:r w:rsidRPr="008503A1">
        <w:rPr>
          <w:szCs w:val="22"/>
        </w:rPr>
        <w:t xml:space="preserve">recepta </w:t>
      </w:r>
      <w:r>
        <w:rPr>
          <w:szCs w:val="22"/>
        </w:rPr>
        <w:t xml:space="preserve">papierowa </w:t>
      </w:r>
      <w:r w:rsidRPr="008503A1">
        <w:rPr>
          <w:szCs w:val="22"/>
        </w:rPr>
        <w:t>może zawierać kilka produktów leczniczych</w:t>
      </w:r>
    </w:p>
  </w:footnote>
  <w:footnote w:id="11">
    <w:p w14:paraId="0FD405AC" w14:textId="77777777" w:rsidR="001645E5" w:rsidRDefault="001645E5" w:rsidP="009336FF">
      <w:pPr>
        <w:pStyle w:val="Tekstprzypisudolnego"/>
        <w:spacing w:line="240" w:lineRule="auto"/>
      </w:pPr>
      <w:r>
        <w:rPr>
          <w:rStyle w:val="Odwoanieprzypisudolnego"/>
        </w:rPr>
        <w:footnoteRef/>
      </w:r>
      <w:r>
        <w:t xml:space="preserve"> </w:t>
      </w:r>
      <w:r w:rsidRPr="008503A1">
        <w:rPr>
          <w:szCs w:val="22"/>
        </w:rPr>
        <w:t>Pozycja recepty papierowej jako pojedynczy</w:t>
      </w:r>
      <w:r>
        <w:rPr>
          <w:szCs w:val="22"/>
        </w:rPr>
        <w:t xml:space="preserve"> produkt leczniczy</w:t>
      </w:r>
      <w:r w:rsidRPr="008503A1">
        <w:rPr>
          <w:szCs w:val="22"/>
        </w:rPr>
        <w:t xml:space="preserve"> na recepcie (</w:t>
      </w:r>
      <w:r>
        <w:rPr>
          <w:szCs w:val="22"/>
        </w:rPr>
        <w:t xml:space="preserve">aktualnie </w:t>
      </w:r>
      <w:r w:rsidRPr="008503A1">
        <w:rPr>
          <w:szCs w:val="22"/>
        </w:rPr>
        <w:t xml:space="preserve">jedna recepta </w:t>
      </w:r>
      <w:r>
        <w:rPr>
          <w:szCs w:val="22"/>
        </w:rPr>
        <w:t xml:space="preserve">papierowa </w:t>
      </w:r>
      <w:r w:rsidRPr="008503A1">
        <w:rPr>
          <w:szCs w:val="22"/>
        </w:rPr>
        <w:t>może zawierać kilka produktów leczniczych)</w:t>
      </w:r>
    </w:p>
  </w:footnote>
  <w:footnote w:id="12">
    <w:p w14:paraId="53EA5380" w14:textId="62C8D876" w:rsidR="001645E5" w:rsidRDefault="001645E5" w:rsidP="009336FF">
      <w:pPr>
        <w:pStyle w:val="Tekstprzypisudolnego"/>
        <w:spacing w:line="240" w:lineRule="auto"/>
      </w:pPr>
      <w:r>
        <w:rPr>
          <w:rStyle w:val="Odwoanieprzypisudolnego"/>
        </w:rPr>
        <w:footnoteRef/>
      </w:r>
      <w:r>
        <w:t xml:space="preserve"> Obsługa dokumentu realizacji recepty - rodzaj WYCOFUJĄCA nie jest przedmiotem niniejszej operacji (patrz rozdz. </w:t>
      </w:r>
      <w:r>
        <w:fldChar w:fldCharType="begin"/>
      </w:r>
      <w:r>
        <w:instrText xml:space="preserve"> REF _Ref489861058 \r \h </w:instrText>
      </w:r>
      <w:r>
        <w:fldChar w:fldCharType="separate"/>
      </w:r>
      <w:r>
        <w:t>6.2.14</w:t>
      </w:r>
      <w:r>
        <w:fldChar w:fldCharType="end"/>
      </w:r>
      <w:r>
        <w:t>)</w:t>
      </w:r>
    </w:p>
  </w:footnote>
  <w:footnote w:id="13">
    <w:p w14:paraId="5F92424B" w14:textId="77777777" w:rsidR="001645E5" w:rsidRDefault="001645E5" w:rsidP="00E807D0">
      <w:pPr>
        <w:pStyle w:val="Tekstprzypisudolnego"/>
        <w:spacing w:line="240" w:lineRule="auto"/>
      </w:pPr>
      <w:r>
        <w:rPr>
          <w:rStyle w:val="Odwoanieprzypisudolnego"/>
        </w:rPr>
        <w:footnoteRef/>
      </w:r>
      <w:r>
        <w:t xml:space="preserve"> W przekazywanym dokumencie realizacji należy wskazać zerową wartość wydanego produktu leczniczego.</w:t>
      </w:r>
    </w:p>
  </w:footnote>
  <w:footnote w:id="14">
    <w:p w14:paraId="44246399" w14:textId="77777777" w:rsidR="001645E5" w:rsidRDefault="001645E5" w:rsidP="00E46697">
      <w:pPr>
        <w:spacing w:line="288" w:lineRule="auto"/>
      </w:pPr>
      <w:r>
        <w:rPr>
          <w:rStyle w:val="Odwoanieprzypisudolnego"/>
        </w:rPr>
        <w:footnoteRef/>
      </w:r>
      <w:r>
        <w:t xml:space="preserve"> „n.d.” w tabeli oznacza </w:t>
      </w:r>
      <w:r w:rsidRPr="00E02E85">
        <w:t xml:space="preserve">brak </w:t>
      </w:r>
      <w:r>
        <w:t xml:space="preserve">weryfikacji </w:t>
      </w:r>
      <w:r w:rsidRPr="00E02E85">
        <w:t>atrybutu</w:t>
      </w:r>
      <w:r>
        <w:t>.</w:t>
      </w:r>
    </w:p>
    <w:p w14:paraId="430DCE15" w14:textId="77777777" w:rsidR="001645E5" w:rsidRDefault="001645E5" w:rsidP="00E46697">
      <w:pPr>
        <w:pStyle w:val="Tekstprzypisudolnego"/>
      </w:pPr>
    </w:p>
  </w:footnote>
  <w:footnote w:id="15">
    <w:p w14:paraId="49B63FDF" w14:textId="41D590D7" w:rsidR="001645E5" w:rsidRDefault="001645E5" w:rsidP="0C5B0ADB">
      <w:pPr>
        <w:pStyle w:val="Tekstprzypisudolnego"/>
      </w:pPr>
      <w:r w:rsidRPr="0C5B0ADB">
        <w:rPr>
          <w:rStyle w:val="Odwoanieprzypisudolnego"/>
        </w:rPr>
        <w:footnoteRef/>
      </w:r>
      <w:r>
        <w:t xml:space="preserve"> </w:t>
      </w:r>
      <w:r w:rsidRPr="0C5B0ADB">
        <w:rPr>
          <w:rFonts w:eastAsia="Arial"/>
          <w:color w:val="172B4D"/>
          <w:sz w:val="21"/>
          <w:szCs w:val="21"/>
        </w:rPr>
        <w:t>wykorzystywany jest dedykowany szablon recepty “2.16.840.1.113883.3.4424.13.10.1.8</w:t>
      </w:r>
      <w:r w:rsidRPr="0C5B0ADB">
        <w:rPr>
          <w:rFonts w:eastAsia="Arial"/>
          <w:color w:val="000000" w:themeColor="text1"/>
          <w:sz w:val="21"/>
          <w:szCs w:val="21"/>
        </w:rPr>
        <w:t>”</w:t>
      </w:r>
    </w:p>
  </w:footnote>
  <w:footnote w:id="16">
    <w:p w14:paraId="03A7CBE2" w14:textId="77777777" w:rsidR="001645E5" w:rsidRDefault="001645E5" w:rsidP="00E46697">
      <w:pPr>
        <w:pStyle w:val="Tekstprzypisudolnego"/>
      </w:pPr>
      <w:r>
        <w:rPr>
          <w:rStyle w:val="Odwoanieprzypisudolnego"/>
        </w:rPr>
        <w:footnoteRef/>
      </w:r>
      <w:r>
        <w:t xml:space="preserve"> Treść REG.365 umieszczona w Załącznik nr 5</w:t>
      </w:r>
    </w:p>
  </w:footnote>
  <w:footnote w:id="17">
    <w:p w14:paraId="57453ED1" w14:textId="77777777" w:rsidR="001645E5" w:rsidRPr="00B068E8" w:rsidRDefault="001645E5" w:rsidP="00E4669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C12D" w14:textId="77777777" w:rsidR="001645E5" w:rsidRDefault="001645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A09" w14:textId="77777777" w:rsidR="001645E5" w:rsidRPr="003464AC" w:rsidRDefault="001645E5"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C2CE" w14:textId="217ED84E" w:rsidR="001645E5" w:rsidRPr="00B02E5A" w:rsidRDefault="001645E5" w:rsidP="00B02E5A">
    <w:pPr>
      <w:pStyle w:val="Nagwek"/>
      <w:spacing w:after="240"/>
      <w:rPr>
        <w:szCs w:val="22"/>
      </w:rPr>
    </w:pPr>
    <w:r>
      <w:rPr>
        <w:noProof/>
        <w:szCs w:val="22"/>
        <w:lang w:eastAsia="pl-PL"/>
      </w:rPr>
      <mc:AlternateContent>
        <mc:Choice Requires="wps">
          <w:drawing>
            <wp:anchor distT="0" distB="0" distL="114300" distR="114300" simplePos="0" relativeHeight="251658240" behindDoc="1" locked="0" layoutInCell="1" allowOverlap="1" wp14:anchorId="3476AEDC" wp14:editId="481F064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68F9F5D8">
            <v:line id="Łącznik prosty 3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64C9EE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r>
      <w:rPr>
        <w:noProof/>
        <w:szCs w:val="22"/>
        <w:lang w:eastAsia="pl-PL"/>
      </w:rPr>
      <w:drawing>
        <wp:inline distT="0" distB="0" distL="0" distR="0" wp14:anchorId="134002AC" wp14:editId="49AA334C">
          <wp:extent cx="1835150" cy="5060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2EC386E"/>
    <w:multiLevelType w:val="hybridMultilevel"/>
    <w:tmpl w:val="2FBEF8B0"/>
    <w:lvl w:ilvl="0" w:tplc="09462558">
      <w:start w:val="1"/>
      <w:numFmt w:val="bullet"/>
      <w:lvlText w:val=""/>
      <w:lvlJc w:val="left"/>
      <w:pPr>
        <w:ind w:left="720" w:hanging="360"/>
      </w:pPr>
      <w:rPr>
        <w:rFonts w:ascii="Symbol" w:hAnsi="Symbol" w:hint="default"/>
      </w:rPr>
    </w:lvl>
    <w:lvl w:ilvl="1" w:tplc="1E8C4C56">
      <w:start w:val="1"/>
      <w:numFmt w:val="bullet"/>
      <w:lvlText w:val="o"/>
      <w:lvlJc w:val="left"/>
      <w:pPr>
        <w:ind w:left="1440" w:hanging="360"/>
      </w:pPr>
      <w:rPr>
        <w:rFonts w:ascii="Courier New" w:hAnsi="Courier New" w:hint="default"/>
      </w:rPr>
    </w:lvl>
    <w:lvl w:ilvl="2" w:tplc="FAD6A3E4">
      <w:start w:val="1"/>
      <w:numFmt w:val="bullet"/>
      <w:lvlText w:val=""/>
      <w:lvlJc w:val="left"/>
      <w:pPr>
        <w:ind w:left="2160" w:hanging="360"/>
      </w:pPr>
      <w:rPr>
        <w:rFonts w:ascii="Wingdings" w:hAnsi="Wingdings" w:hint="default"/>
      </w:rPr>
    </w:lvl>
    <w:lvl w:ilvl="3" w:tplc="F0745122">
      <w:start w:val="1"/>
      <w:numFmt w:val="bullet"/>
      <w:lvlText w:val=""/>
      <w:lvlJc w:val="left"/>
      <w:pPr>
        <w:ind w:left="2880" w:hanging="360"/>
      </w:pPr>
      <w:rPr>
        <w:rFonts w:ascii="Symbol" w:hAnsi="Symbol" w:hint="default"/>
      </w:rPr>
    </w:lvl>
    <w:lvl w:ilvl="4" w:tplc="1DB029AE">
      <w:start w:val="1"/>
      <w:numFmt w:val="bullet"/>
      <w:lvlText w:val="o"/>
      <w:lvlJc w:val="left"/>
      <w:pPr>
        <w:ind w:left="3600" w:hanging="360"/>
      </w:pPr>
      <w:rPr>
        <w:rFonts w:ascii="Courier New" w:hAnsi="Courier New" w:hint="default"/>
      </w:rPr>
    </w:lvl>
    <w:lvl w:ilvl="5" w:tplc="3E4C4BA4">
      <w:start w:val="1"/>
      <w:numFmt w:val="bullet"/>
      <w:lvlText w:val=""/>
      <w:lvlJc w:val="left"/>
      <w:pPr>
        <w:ind w:left="4320" w:hanging="360"/>
      </w:pPr>
      <w:rPr>
        <w:rFonts w:ascii="Wingdings" w:hAnsi="Wingdings" w:hint="default"/>
      </w:rPr>
    </w:lvl>
    <w:lvl w:ilvl="6" w:tplc="2E22211E">
      <w:start w:val="1"/>
      <w:numFmt w:val="bullet"/>
      <w:lvlText w:val=""/>
      <w:lvlJc w:val="left"/>
      <w:pPr>
        <w:ind w:left="5040" w:hanging="360"/>
      </w:pPr>
      <w:rPr>
        <w:rFonts w:ascii="Symbol" w:hAnsi="Symbol" w:hint="default"/>
      </w:rPr>
    </w:lvl>
    <w:lvl w:ilvl="7" w:tplc="DBEA523E">
      <w:start w:val="1"/>
      <w:numFmt w:val="bullet"/>
      <w:lvlText w:val="o"/>
      <w:lvlJc w:val="left"/>
      <w:pPr>
        <w:ind w:left="5760" w:hanging="360"/>
      </w:pPr>
      <w:rPr>
        <w:rFonts w:ascii="Courier New" w:hAnsi="Courier New" w:hint="default"/>
      </w:rPr>
    </w:lvl>
    <w:lvl w:ilvl="8" w:tplc="791458A4">
      <w:start w:val="1"/>
      <w:numFmt w:val="bullet"/>
      <w:lvlText w:val=""/>
      <w:lvlJc w:val="left"/>
      <w:pPr>
        <w:ind w:left="6480" w:hanging="360"/>
      </w:pPr>
      <w:rPr>
        <w:rFonts w:ascii="Wingdings" w:hAnsi="Wingding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B3859"/>
    <w:multiLevelType w:val="hybridMultilevel"/>
    <w:tmpl w:val="F378D1D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E80225"/>
    <w:multiLevelType w:val="hybridMultilevel"/>
    <w:tmpl w:val="FFFFFFFF"/>
    <w:lvl w:ilvl="0" w:tplc="CCAC8678">
      <w:start w:val="1"/>
      <w:numFmt w:val="bullet"/>
      <w:lvlText w:val=""/>
      <w:lvlJc w:val="left"/>
      <w:pPr>
        <w:ind w:left="720" w:hanging="360"/>
      </w:pPr>
      <w:rPr>
        <w:rFonts w:ascii="Symbol" w:hAnsi="Symbol" w:hint="default"/>
      </w:rPr>
    </w:lvl>
    <w:lvl w:ilvl="1" w:tplc="4D2AA99C">
      <w:start w:val="1"/>
      <w:numFmt w:val="bullet"/>
      <w:lvlText w:val="o"/>
      <w:lvlJc w:val="left"/>
      <w:pPr>
        <w:ind w:left="1440" w:hanging="360"/>
      </w:pPr>
      <w:rPr>
        <w:rFonts w:ascii="Courier New" w:hAnsi="Courier New" w:hint="default"/>
      </w:rPr>
    </w:lvl>
    <w:lvl w:ilvl="2" w:tplc="7A9E9A5A">
      <w:start w:val="1"/>
      <w:numFmt w:val="bullet"/>
      <w:lvlText w:val=""/>
      <w:lvlJc w:val="left"/>
      <w:pPr>
        <w:ind w:left="2160" w:hanging="360"/>
      </w:pPr>
      <w:rPr>
        <w:rFonts w:ascii="Wingdings" w:hAnsi="Wingdings" w:hint="default"/>
      </w:rPr>
    </w:lvl>
    <w:lvl w:ilvl="3" w:tplc="1E54BC9E">
      <w:start w:val="1"/>
      <w:numFmt w:val="bullet"/>
      <w:lvlText w:val=""/>
      <w:lvlJc w:val="left"/>
      <w:pPr>
        <w:ind w:left="2880" w:hanging="360"/>
      </w:pPr>
      <w:rPr>
        <w:rFonts w:ascii="Symbol" w:hAnsi="Symbol" w:hint="default"/>
      </w:rPr>
    </w:lvl>
    <w:lvl w:ilvl="4" w:tplc="8068B6CE">
      <w:start w:val="1"/>
      <w:numFmt w:val="bullet"/>
      <w:lvlText w:val="o"/>
      <w:lvlJc w:val="left"/>
      <w:pPr>
        <w:ind w:left="3600" w:hanging="360"/>
      </w:pPr>
      <w:rPr>
        <w:rFonts w:ascii="Courier New" w:hAnsi="Courier New" w:hint="default"/>
      </w:rPr>
    </w:lvl>
    <w:lvl w:ilvl="5" w:tplc="70502714">
      <w:start w:val="1"/>
      <w:numFmt w:val="bullet"/>
      <w:lvlText w:val=""/>
      <w:lvlJc w:val="left"/>
      <w:pPr>
        <w:ind w:left="4320" w:hanging="360"/>
      </w:pPr>
      <w:rPr>
        <w:rFonts w:ascii="Wingdings" w:hAnsi="Wingdings" w:hint="default"/>
      </w:rPr>
    </w:lvl>
    <w:lvl w:ilvl="6" w:tplc="80444252">
      <w:start w:val="1"/>
      <w:numFmt w:val="bullet"/>
      <w:lvlText w:val=""/>
      <w:lvlJc w:val="left"/>
      <w:pPr>
        <w:ind w:left="5040" w:hanging="360"/>
      </w:pPr>
      <w:rPr>
        <w:rFonts w:ascii="Symbol" w:hAnsi="Symbol" w:hint="default"/>
      </w:rPr>
    </w:lvl>
    <w:lvl w:ilvl="7" w:tplc="B86ED872">
      <w:start w:val="1"/>
      <w:numFmt w:val="bullet"/>
      <w:lvlText w:val="o"/>
      <w:lvlJc w:val="left"/>
      <w:pPr>
        <w:ind w:left="5760" w:hanging="360"/>
      </w:pPr>
      <w:rPr>
        <w:rFonts w:ascii="Courier New" w:hAnsi="Courier New" w:hint="default"/>
      </w:rPr>
    </w:lvl>
    <w:lvl w:ilvl="8" w:tplc="3720479C">
      <w:start w:val="1"/>
      <w:numFmt w:val="bullet"/>
      <w:lvlText w:val=""/>
      <w:lvlJc w:val="left"/>
      <w:pPr>
        <w:ind w:left="6480" w:hanging="360"/>
      </w:pPr>
      <w:rPr>
        <w:rFonts w:ascii="Wingdings" w:hAnsi="Wingdings" w:hint="default"/>
      </w:rPr>
    </w:lvl>
  </w:abstractNum>
  <w:abstractNum w:abstractNumId="6" w15:restartNumberingAfterBreak="0">
    <w:nsid w:val="098C5F2B"/>
    <w:multiLevelType w:val="hybridMultilevel"/>
    <w:tmpl w:val="8F66E5C6"/>
    <w:lvl w:ilvl="0" w:tplc="81340E4E">
      <w:start w:val="1"/>
      <w:numFmt w:val="bullet"/>
      <w:lvlText w:val=""/>
      <w:lvlJc w:val="left"/>
      <w:pPr>
        <w:ind w:left="720" w:hanging="360"/>
      </w:pPr>
      <w:rPr>
        <w:rFonts w:ascii="Symbol" w:hAnsi="Symbol" w:hint="default"/>
      </w:rPr>
    </w:lvl>
    <w:lvl w:ilvl="1" w:tplc="2F80BD56">
      <w:start w:val="1"/>
      <w:numFmt w:val="bullet"/>
      <w:lvlText w:val="o"/>
      <w:lvlJc w:val="left"/>
      <w:pPr>
        <w:ind w:left="1440" w:hanging="360"/>
      </w:pPr>
      <w:rPr>
        <w:rFonts w:ascii="Courier New" w:hAnsi="Courier New" w:hint="default"/>
      </w:rPr>
    </w:lvl>
    <w:lvl w:ilvl="2" w:tplc="3A4E196E">
      <w:start w:val="1"/>
      <w:numFmt w:val="bullet"/>
      <w:lvlText w:val=""/>
      <w:lvlJc w:val="left"/>
      <w:pPr>
        <w:ind w:left="2160" w:hanging="360"/>
      </w:pPr>
      <w:rPr>
        <w:rFonts w:ascii="Wingdings" w:hAnsi="Wingdings" w:hint="default"/>
      </w:rPr>
    </w:lvl>
    <w:lvl w:ilvl="3" w:tplc="F422501A">
      <w:start w:val="1"/>
      <w:numFmt w:val="bullet"/>
      <w:lvlText w:val=""/>
      <w:lvlJc w:val="left"/>
      <w:pPr>
        <w:ind w:left="2880" w:hanging="360"/>
      </w:pPr>
      <w:rPr>
        <w:rFonts w:ascii="Symbol" w:hAnsi="Symbol" w:hint="default"/>
      </w:rPr>
    </w:lvl>
    <w:lvl w:ilvl="4" w:tplc="477CCE0E">
      <w:start w:val="1"/>
      <w:numFmt w:val="bullet"/>
      <w:lvlText w:val="o"/>
      <w:lvlJc w:val="left"/>
      <w:pPr>
        <w:ind w:left="3600" w:hanging="360"/>
      </w:pPr>
      <w:rPr>
        <w:rFonts w:ascii="Courier New" w:hAnsi="Courier New" w:hint="default"/>
      </w:rPr>
    </w:lvl>
    <w:lvl w:ilvl="5" w:tplc="6DC0EBC4">
      <w:start w:val="1"/>
      <w:numFmt w:val="bullet"/>
      <w:lvlText w:val=""/>
      <w:lvlJc w:val="left"/>
      <w:pPr>
        <w:ind w:left="4320" w:hanging="360"/>
      </w:pPr>
      <w:rPr>
        <w:rFonts w:ascii="Wingdings" w:hAnsi="Wingdings" w:hint="default"/>
      </w:rPr>
    </w:lvl>
    <w:lvl w:ilvl="6" w:tplc="49B2BD9C">
      <w:start w:val="1"/>
      <w:numFmt w:val="bullet"/>
      <w:lvlText w:val=""/>
      <w:lvlJc w:val="left"/>
      <w:pPr>
        <w:ind w:left="5040" w:hanging="360"/>
      </w:pPr>
      <w:rPr>
        <w:rFonts w:ascii="Symbol" w:hAnsi="Symbol" w:hint="default"/>
      </w:rPr>
    </w:lvl>
    <w:lvl w:ilvl="7" w:tplc="7D64D434">
      <w:start w:val="1"/>
      <w:numFmt w:val="bullet"/>
      <w:lvlText w:val="o"/>
      <w:lvlJc w:val="left"/>
      <w:pPr>
        <w:ind w:left="5760" w:hanging="360"/>
      </w:pPr>
      <w:rPr>
        <w:rFonts w:ascii="Courier New" w:hAnsi="Courier New" w:hint="default"/>
      </w:rPr>
    </w:lvl>
    <w:lvl w:ilvl="8" w:tplc="8DF8F70C">
      <w:start w:val="1"/>
      <w:numFmt w:val="bullet"/>
      <w:lvlText w:val=""/>
      <w:lvlJc w:val="left"/>
      <w:pPr>
        <w:ind w:left="6480" w:hanging="360"/>
      </w:pPr>
      <w:rPr>
        <w:rFonts w:ascii="Wingdings" w:hAnsi="Wingdings" w:hint="default"/>
      </w:rPr>
    </w:lvl>
  </w:abstractNum>
  <w:abstractNum w:abstractNumId="7"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E90A32"/>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EF58A8"/>
    <w:multiLevelType w:val="hybridMultilevel"/>
    <w:tmpl w:val="C8C6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3847B5"/>
    <w:multiLevelType w:val="hybridMultilevel"/>
    <w:tmpl w:val="77489D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D939E7"/>
    <w:multiLevelType w:val="hybridMultilevel"/>
    <w:tmpl w:val="24D2EBEC"/>
    <w:lvl w:ilvl="0" w:tplc="82289E66">
      <w:start w:val="1"/>
      <w:numFmt w:val="decimal"/>
      <w:lvlText w:val="%1."/>
      <w:lvlJc w:val="left"/>
      <w:pPr>
        <w:ind w:left="720" w:hanging="360"/>
      </w:pPr>
    </w:lvl>
    <w:lvl w:ilvl="1" w:tplc="2A8C9E6A">
      <w:start w:val="1"/>
      <w:numFmt w:val="lowerLetter"/>
      <w:lvlText w:val="%2."/>
      <w:lvlJc w:val="left"/>
      <w:pPr>
        <w:ind w:left="1440" w:hanging="360"/>
      </w:pPr>
    </w:lvl>
    <w:lvl w:ilvl="2" w:tplc="DC30C846">
      <w:start w:val="1"/>
      <w:numFmt w:val="lowerRoman"/>
      <w:lvlText w:val="%3."/>
      <w:lvlJc w:val="right"/>
      <w:pPr>
        <w:ind w:left="2160" w:hanging="180"/>
      </w:pPr>
    </w:lvl>
    <w:lvl w:ilvl="3" w:tplc="D95424E4">
      <w:start w:val="1"/>
      <w:numFmt w:val="decimal"/>
      <w:lvlText w:val="%4."/>
      <w:lvlJc w:val="left"/>
      <w:pPr>
        <w:ind w:left="2880" w:hanging="360"/>
      </w:pPr>
    </w:lvl>
    <w:lvl w:ilvl="4" w:tplc="BC849518">
      <w:start w:val="1"/>
      <w:numFmt w:val="lowerLetter"/>
      <w:lvlText w:val="%5."/>
      <w:lvlJc w:val="left"/>
      <w:pPr>
        <w:ind w:left="3600" w:hanging="360"/>
      </w:pPr>
    </w:lvl>
    <w:lvl w:ilvl="5" w:tplc="2020EBD6">
      <w:start w:val="1"/>
      <w:numFmt w:val="lowerRoman"/>
      <w:lvlText w:val="%6."/>
      <w:lvlJc w:val="right"/>
      <w:pPr>
        <w:ind w:left="4320" w:hanging="180"/>
      </w:pPr>
    </w:lvl>
    <w:lvl w:ilvl="6" w:tplc="360A9E88">
      <w:start w:val="1"/>
      <w:numFmt w:val="decimal"/>
      <w:lvlText w:val="%7."/>
      <w:lvlJc w:val="left"/>
      <w:pPr>
        <w:ind w:left="5040" w:hanging="360"/>
      </w:pPr>
    </w:lvl>
    <w:lvl w:ilvl="7" w:tplc="30522C8A">
      <w:start w:val="1"/>
      <w:numFmt w:val="lowerLetter"/>
      <w:lvlText w:val="%8."/>
      <w:lvlJc w:val="left"/>
      <w:pPr>
        <w:ind w:left="5760" w:hanging="360"/>
      </w:pPr>
    </w:lvl>
    <w:lvl w:ilvl="8" w:tplc="2CF2AE70">
      <w:start w:val="1"/>
      <w:numFmt w:val="lowerRoman"/>
      <w:lvlText w:val="%9."/>
      <w:lvlJc w:val="right"/>
      <w:pPr>
        <w:ind w:left="6480" w:hanging="180"/>
      </w:pPr>
    </w:lvl>
  </w:abstractNum>
  <w:abstractNum w:abstractNumId="14" w15:restartNumberingAfterBreak="0">
    <w:nsid w:val="14496965"/>
    <w:multiLevelType w:val="hybridMultilevel"/>
    <w:tmpl w:val="152CB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60BDB"/>
    <w:multiLevelType w:val="hybridMultilevel"/>
    <w:tmpl w:val="15BC1D0E"/>
    <w:lvl w:ilvl="0" w:tplc="07D61F5A">
      <w:start w:val="1"/>
      <w:numFmt w:val="bullet"/>
      <w:lvlText w:val=""/>
      <w:lvlJc w:val="left"/>
      <w:pPr>
        <w:ind w:left="720" w:hanging="360"/>
      </w:pPr>
      <w:rPr>
        <w:rFonts w:ascii="Symbol" w:hAnsi="Symbol" w:hint="default"/>
      </w:rPr>
    </w:lvl>
    <w:lvl w:ilvl="1" w:tplc="32E2866E">
      <w:start w:val="1"/>
      <w:numFmt w:val="bullet"/>
      <w:lvlText w:val="o"/>
      <w:lvlJc w:val="left"/>
      <w:pPr>
        <w:ind w:left="1440" w:hanging="360"/>
      </w:pPr>
      <w:rPr>
        <w:rFonts w:ascii="Courier New" w:hAnsi="Courier New" w:hint="default"/>
      </w:rPr>
    </w:lvl>
    <w:lvl w:ilvl="2" w:tplc="A774A75C">
      <w:start w:val="1"/>
      <w:numFmt w:val="bullet"/>
      <w:lvlText w:val=""/>
      <w:lvlJc w:val="left"/>
      <w:pPr>
        <w:ind w:left="2160" w:hanging="360"/>
      </w:pPr>
      <w:rPr>
        <w:rFonts w:ascii="Wingdings" w:hAnsi="Wingdings" w:hint="default"/>
      </w:rPr>
    </w:lvl>
    <w:lvl w:ilvl="3" w:tplc="1AF2053E">
      <w:start w:val="1"/>
      <w:numFmt w:val="bullet"/>
      <w:lvlText w:val=""/>
      <w:lvlJc w:val="left"/>
      <w:pPr>
        <w:ind w:left="2880" w:hanging="360"/>
      </w:pPr>
      <w:rPr>
        <w:rFonts w:ascii="Symbol" w:hAnsi="Symbol" w:hint="default"/>
      </w:rPr>
    </w:lvl>
    <w:lvl w:ilvl="4" w:tplc="9C3E91EA">
      <w:start w:val="1"/>
      <w:numFmt w:val="bullet"/>
      <w:lvlText w:val="o"/>
      <w:lvlJc w:val="left"/>
      <w:pPr>
        <w:ind w:left="3600" w:hanging="360"/>
      </w:pPr>
      <w:rPr>
        <w:rFonts w:ascii="Courier New" w:hAnsi="Courier New" w:hint="default"/>
      </w:rPr>
    </w:lvl>
    <w:lvl w:ilvl="5" w:tplc="48BA6F24">
      <w:start w:val="1"/>
      <w:numFmt w:val="bullet"/>
      <w:lvlText w:val=""/>
      <w:lvlJc w:val="left"/>
      <w:pPr>
        <w:ind w:left="4320" w:hanging="360"/>
      </w:pPr>
      <w:rPr>
        <w:rFonts w:ascii="Wingdings" w:hAnsi="Wingdings" w:hint="default"/>
      </w:rPr>
    </w:lvl>
    <w:lvl w:ilvl="6" w:tplc="5742DB2E">
      <w:start w:val="1"/>
      <w:numFmt w:val="bullet"/>
      <w:lvlText w:val=""/>
      <w:lvlJc w:val="left"/>
      <w:pPr>
        <w:ind w:left="5040" w:hanging="360"/>
      </w:pPr>
      <w:rPr>
        <w:rFonts w:ascii="Symbol" w:hAnsi="Symbol" w:hint="default"/>
      </w:rPr>
    </w:lvl>
    <w:lvl w:ilvl="7" w:tplc="F60A713E">
      <w:start w:val="1"/>
      <w:numFmt w:val="bullet"/>
      <w:lvlText w:val="o"/>
      <w:lvlJc w:val="left"/>
      <w:pPr>
        <w:ind w:left="5760" w:hanging="360"/>
      </w:pPr>
      <w:rPr>
        <w:rFonts w:ascii="Courier New" w:hAnsi="Courier New" w:hint="default"/>
      </w:rPr>
    </w:lvl>
    <w:lvl w:ilvl="8" w:tplc="BB8A5138">
      <w:start w:val="1"/>
      <w:numFmt w:val="bullet"/>
      <w:lvlText w:val=""/>
      <w:lvlJc w:val="left"/>
      <w:pPr>
        <w:ind w:left="6480" w:hanging="360"/>
      </w:pPr>
      <w:rPr>
        <w:rFonts w:ascii="Wingdings" w:hAnsi="Wingdings" w:hint="default"/>
      </w:rPr>
    </w:lvl>
  </w:abstractNum>
  <w:abstractNum w:abstractNumId="16" w15:restartNumberingAfterBreak="0">
    <w:nsid w:val="14B77738"/>
    <w:multiLevelType w:val="hybridMultilevel"/>
    <w:tmpl w:val="F6EA2AE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ascii="Calibri" w:eastAsia="Times New Roman"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1F6222"/>
    <w:multiLevelType w:val="hybridMultilevel"/>
    <w:tmpl w:val="FFFFFFFF"/>
    <w:lvl w:ilvl="0" w:tplc="012065F8">
      <w:start w:val="12"/>
      <w:numFmt w:val="decimal"/>
      <w:lvlText w:val="%1."/>
      <w:lvlJc w:val="left"/>
      <w:pPr>
        <w:ind w:left="720" w:hanging="360"/>
      </w:pPr>
    </w:lvl>
    <w:lvl w:ilvl="1" w:tplc="6E58971E">
      <w:start w:val="1"/>
      <w:numFmt w:val="lowerLetter"/>
      <w:lvlText w:val="%2."/>
      <w:lvlJc w:val="left"/>
      <w:pPr>
        <w:ind w:left="1440" w:hanging="360"/>
      </w:pPr>
    </w:lvl>
    <w:lvl w:ilvl="2" w:tplc="E9286758">
      <w:start w:val="1"/>
      <w:numFmt w:val="lowerRoman"/>
      <w:lvlText w:val="%3."/>
      <w:lvlJc w:val="right"/>
      <w:pPr>
        <w:ind w:left="2160" w:hanging="180"/>
      </w:pPr>
    </w:lvl>
    <w:lvl w:ilvl="3" w:tplc="F6C44E4C">
      <w:start w:val="1"/>
      <w:numFmt w:val="decimal"/>
      <w:lvlText w:val="%4."/>
      <w:lvlJc w:val="left"/>
      <w:pPr>
        <w:ind w:left="2880" w:hanging="360"/>
      </w:pPr>
    </w:lvl>
    <w:lvl w:ilvl="4" w:tplc="0D84E8E8">
      <w:start w:val="1"/>
      <w:numFmt w:val="lowerLetter"/>
      <w:lvlText w:val="%5."/>
      <w:lvlJc w:val="left"/>
      <w:pPr>
        <w:ind w:left="3600" w:hanging="360"/>
      </w:pPr>
    </w:lvl>
    <w:lvl w:ilvl="5" w:tplc="A7969F7E">
      <w:start w:val="1"/>
      <w:numFmt w:val="lowerRoman"/>
      <w:lvlText w:val="%6."/>
      <w:lvlJc w:val="right"/>
      <w:pPr>
        <w:ind w:left="4320" w:hanging="180"/>
      </w:pPr>
    </w:lvl>
    <w:lvl w:ilvl="6" w:tplc="17AA2740">
      <w:start w:val="1"/>
      <w:numFmt w:val="decimal"/>
      <w:lvlText w:val="%7."/>
      <w:lvlJc w:val="left"/>
      <w:pPr>
        <w:ind w:left="5040" w:hanging="360"/>
      </w:pPr>
    </w:lvl>
    <w:lvl w:ilvl="7" w:tplc="157A2E0C">
      <w:start w:val="1"/>
      <w:numFmt w:val="lowerLetter"/>
      <w:lvlText w:val="%8."/>
      <w:lvlJc w:val="left"/>
      <w:pPr>
        <w:ind w:left="5760" w:hanging="360"/>
      </w:pPr>
    </w:lvl>
    <w:lvl w:ilvl="8" w:tplc="FD5E951A">
      <w:start w:val="1"/>
      <w:numFmt w:val="lowerRoman"/>
      <w:lvlText w:val="%9."/>
      <w:lvlJc w:val="right"/>
      <w:pPr>
        <w:ind w:left="6480" w:hanging="180"/>
      </w:pPr>
    </w:lvl>
  </w:abstractNum>
  <w:abstractNum w:abstractNumId="18" w15:restartNumberingAfterBreak="0">
    <w:nsid w:val="193BA85D"/>
    <w:multiLevelType w:val="multilevel"/>
    <w:tmpl w:val="FF04C088"/>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193BA86C"/>
    <w:multiLevelType w:val="multilevel"/>
    <w:tmpl w:val="97228182"/>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0" w15:restartNumberingAfterBreak="0">
    <w:nsid w:val="1C0805B1"/>
    <w:multiLevelType w:val="hybridMultilevel"/>
    <w:tmpl w:val="9C8E68F6"/>
    <w:lvl w:ilvl="0" w:tplc="1ACC456C">
      <w:start w:val="6"/>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C87129E"/>
    <w:multiLevelType w:val="hybridMultilevel"/>
    <w:tmpl w:val="C9626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640793"/>
    <w:multiLevelType w:val="hybridMultilevel"/>
    <w:tmpl w:val="75FA6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4" w15:restartNumberingAfterBreak="0">
    <w:nsid w:val="1FB7598F"/>
    <w:multiLevelType w:val="hybridMultilevel"/>
    <w:tmpl w:val="7CFAF754"/>
    <w:lvl w:ilvl="0" w:tplc="3954C5DA">
      <w:start w:val="11"/>
      <w:numFmt w:val="decimal"/>
      <w:lvlText w:val="%1."/>
      <w:lvlJc w:val="left"/>
      <w:pPr>
        <w:ind w:left="720" w:hanging="360"/>
      </w:pPr>
    </w:lvl>
    <w:lvl w:ilvl="1" w:tplc="D4F2E1C8">
      <w:start w:val="1"/>
      <w:numFmt w:val="lowerLetter"/>
      <w:lvlText w:val="%2."/>
      <w:lvlJc w:val="left"/>
      <w:pPr>
        <w:ind w:left="1440" w:hanging="360"/>
      </w:pPr>
    </w:lvl>
    <w:lvl w:ilvl="2" w:tplc="668CA9A0">
      <w:start w:val="1"/>
      <w:numFmt w:val="lowerRoman"/>
      <w:lvlText w:val="%3."/>
      <w:lvlJc w:val="right"/>
      <w:pPr>
        <w:ind w:left="2160" w:hanging="180"/>
      </w:pPr>
    </w:lvl>
    <w:lvl w:ilvl="3" w:tplc="D8024EF2">
      <w:start w:val="1"/>
      <w:numFmt w:val="decimal"/>
      <w:lvlText w:val="%4."/>
      <w:lvlJc w:val="left"/>
      <w:pPr>
        <w:ind w:left="2880" w:hanging="360"/>
      </w:pPr>
    </w:lvl>
    <w:lvl w:ilvl="4" w:tplc="F940C076">
      <w:start w:val="1"/>
      <w:numFmt w:val="lowerLetter"/>
      <w:lvlText w:val="%5."/>
      <w:lvlJc w:val="left"/>
      <w:pPr>
        <w:ind w:left="3600" w:hanging="360"/>
      </w:pPr>
    </w:lvl>
    <w:lvl w:ilvl="5" w:tplc="02C46B08">
      <w:start w:val="1"/>
      <w:numFmt w:val="lowerRoman"/>
      <w:lvlText w:val="%6."/>
      <w:lvlJc w:val="right"/>
      <w:pPr>
        <w:ind w:left="4320" w:hanging="180"/>
      </w:pPr>
    </w:lvl>
    <w:lvl w:ilvl="6" w:tplc="7CE49294">
      <w:start w:val="1"/>
      <w:numFmt w:val="decimal"/>
      <w:lvlText w:val="%7."/>
      <w:lvlJc w:val="left"/>
      <w:pPr>
        <w:ind w:left="5040" w:hanging="360"/>
      </w:pPr>
    </w:lvl>
    <w:lvl w:ilvl="7" w:tplc="D1786F4E">
      <w:start w:val="1"/>
      <w:numFmt w:val="lowerLetter"/>
      <w:lvlText w:val="%8."/>
      <w:lvlJc w:val="left"/>
      <w:pPr>
        <w:ind w:left="5760" w:hanging="360"/>
      </w:pPr>
    </w:lvl>
    <w:lvl w:ilvl="8" w:tplc="8318BCFA">
      <w:start w:val="1"/>
      <w:numFmt w:val="lowerRoman"/>
      <w:lvlText w:val="%9."/>
      <w:lvlJc w:val="right"/>
      <w:pPr>
        <w:ind w:left="6480" w:hanging="180"/>
      </w:pPr>
    </w:lvl>
  </w:abstractNum>
  <w:abstractNum w:abstractNumId="25" w15:restartNumberingAfterBreak="0">
    <w:nsid w:val="21086013"/>
    <w:multiLevelType w:val="hybridMultilevel"/>
    <w:tmpl w:val="F1223A30"/>
    <w:lvl w:ilvl="0" w:tplc="9496DB0A">
      <w:start w:val="1"/>
      <w:numFmt w:val="bullet"/>
      <w:lvlText w:val=""/>
      <w:lvlJc w:val="left"/>
      <w:pPr>
        <w:ind w:left="720" w:hanging="360"/>
      </w:pPr>
      <w:rPr>
        <w:rFonts w:ascii="Symbol" w:hAnsi="Symbol" w:hint="default"/>
      </w:rPr>
    </w:lvl>
    <w:lvl w:ilvl="1" w:tplc="9DE876DC">
      <w:start w:val="1"/>
      <w:numFmt w:val="bullet"/>
      <w:lvlText w:val="o"/>
      <w:lvlJc w:val="left"/>
      <w:pPr>
        <w:ind w:left="1440" w:hanging="360"/>
      </w:pPr>
      <w:rPr>
        <w:rFonts w:ascii="Courier New" w:hAnsi="Courier New" w:hint="default"/>
      </w:rPr>
    </w:lvl>
    <w:lvl w:ilvl="2" w:tplc="32C289F4">
      <w:start w:val="1"/>
      <w:numFmt w:val="bullet"/>
      <w:lvlText w:val=""/>
      <w:lvlJc w:val="left"/>
      <w:pPr>
        <w:ind w:left="2160" w:hanging="360"/>
      </w:pPr>
      <w:rPr>
        <w:rFonts w:ascii="Wingdings" w:hAnsi="Wingdings" w:hint="default"/>
      </w:rPr>
    </w:lvl>
    <w:lvl w:ilvl="3" w:tplc="C3868F7A">
      <w:start w:val="1"/>
      <w:numFmt w:val="bullet"/>
      <w:lvlText w:val=""/>
      <w:lvlJc w:val="left"/>
      <w:pPr>
        <w:ind w:left="2880" w:hanging="360"/>
      </w:pPr>
      <w:rPr>
        <w:rFonts w:ascii="Symbol" w:hAnsi="Symbol" w:hint="default"/>
      </w:rPr>
    </w:lvl>
    <w:lvl w:ilvl="4" w:tplc="DDDCE808">
      <w:start w:val="1"/>
      <w:numFmt w:val="bullet"/>
      <w:lvlText w:val="o"/>
      <w:lvlJc w:val="left"/>
      <w:pPr>
        <w:ind w:left="3600" w:hanging="360"/>
      </w:pPr>
      <w:rPr>
        <w:rFonts w:ascii="Courier New" w:hAnsi="Courier New" w:hint="default"/>
      </w:rPr>
    </w:lvl>
    <w:lvl w:ilvl="5" w:tplc="4148CAEE">
      <w:start w:val="1"/>
      <w:numFmt w:val="bullet"/>
      <w:lvlText w:val=""/>
      <w:lvlJc w:val="left"/>
      <w:pPr>
        <w:ind w:left="4320" w:hanging="360"/>
      </w:pPr>
      <w:rPr>
        <w:rFonts w:ascii="Wingdings" w:hAnsi="Wingdings" w:hint="default"/>
      </w:rPr>
    </w:lvl>
    <w:lvl w:ilvl="6" w:tplc="861663E4">
      <w:start w:val="1"/>
      <w:numFmt w:val="bullet"/>
      <w:lvlText w:val=""/>
      <w:lvlJc w:val="left"/>
      <w:pPr>
        <w:ind w:left="5040" w:hanging="360"/>
      </w:pPr>
      <w:rPr>
        <w:rFonts w:ascii="Symbol" w:hAnsi="Symbol" w:hint="default"/>
      </w:rPr>
    </w:lvl>
    <w:lvl w:ilvl="7" w:tplc="A81A6D38">
      <w:start w:val="1"/>
      <w:numFmt w:val="bullet"/>
      <w:lvlText w:val="o"/>
      <w:lvlJc w:val="left"/>
      <w:pPr>
        <w:ind w:left="5760" w:hanging="360"/>
      </w:pPr>
      <w:rPr>
        <w:rFonts w:ascii="Courier New" w:hAnsi="Courier New" w:hint="default"/>
      </w:rPr>
    </w:lvl>
    <w:lvl w:ilvl="8" w:tplc="79C2956E">
      <w:start w:val="1"/>
      <w:numFmt w:val="bullet"/>
      <w:lvlText w:val=""/>
      <w:lvlJc w:val="left"/>
      <w:pPr>
        <w:ind w:left="6480" w:hanging="360"/>
      </w:pPr>
      <w:rPr>
        <w:rFonts w:ascii="Wingdings" w:hAnsi="Wingdings" w:hint="default"/>
      </w:rPr>
    </w:lvl>
  </w:abstractNum>
  <w:abstractNum w:abstractNumId="26" w15:restartNumberingAfterBreak="0">
    <w:nsid w:val="212B2409"/>
    <w:multiLevelType w:val="hybridMultilevel"/>
    <w:tmpl w:val="5BCC0B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9" w15:restartNumberingAfterBreak="0">
    <w:nsid w:val="24242CB5"/>
    <w:multiLevelType w:val="hybridMultilevel"/>
    <w:tmpl w:val="A5DA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520026B"/>
    <w:multiLevelType w:val="hybridMultilevel"/>
    <w:tmpl w:val="E4844D58"/>
    <w:lvl w:ilvl="0" w:tplc="93720652">
      <w:start w:val="1"/>
      <w:numFmt w:val="bullet"/>
      <w:lvlText w:val=""/>
      <w:lvlJc w:val="left"/>
      <w:pPr>
        <w:ind w:left="720" w:hanging="360"/>
      </w:pPr>
      <w:rPr>
        <w:rFonts w:ascii="Symbol" w:hAnsi="Symbol" w:hint="default"/>
      </w:rPr>
    </w:lvl>
    <w:lvl w:ilvl="1" w:tplc="CCF458AC">
      <w:start w:val="1"/>
      <w:numFmt w:val="bullet"/>
      <w:lvlText w:val="o"/>
      <w:lvlJc w:val="left"/>
      <w:pPr>
        <w:ind w:left="1440" w:hanging="360"/>
      </w:pPr>
      <w:rPr>
        <w:rFonts w:ascii="Courier New" w:hAnsi="Courier New" w:hint="default"/>
      </w:rPr>
    </w:lvl>
    <w:lvl w:ilvl="2" w:tplc="39D4CC8E">
      <w:start w:val="1"/>
      <w:numFmt w:val="bullet"/>
      <w:lvlText w:val=""/>
      <w:lvlJc w:val="left"/>
      <w:pPr>
        <w:ind w:left="2160" w:hanging="360"/>
      </w:pPr>
      <w:rPr>
        <w:rFonts w:ascii="Wingdings" w:hAnsi="Wingdings" w:hint="default"/>
      </w:rPr>
    </w:lvl>
    <w:lvl w:ilvl="3" w:tplc="01602868">
      <w:start w:val="1"/>
      <w:numFmt w:val="bullet"/>
      <w:lvlText w:val=""/>
      <w:lvlJc w:val="left"/>
      <w:pPr>
        <w:ind w:left="2880" w:hanging="360"/>
      </w:pPr>
      <w:rPr>
        <w:rFonts w:ascii="Symbol" w:hAnsi="Symbol" w:hint="default"/>
      </w:rPr>
    </w:lvl>
    <w:lvl w:ilvl="4" w:tplc="8916898A">
      <w:start w:val="1"/>
      <w:numFmt w:val="bullet"/>
      <w:lvlText w:val="o"/>
      <w:lvlJc w:val="left"/>
      <w:pPr>
        <w:ind w:left="3600" w:hanging="360"/>
      </w:pPr>
      <w:rPr>
        <w:rFonts w:ascii="Courier New" w:hAnsi="Courier New" w:hint="default"/>
      </w:rPr>
    </w:lvl>
    <w:lvl w:ilvl="5" w:tplc="1D12833E">
      <w:start w:val="1"/>
      <w:numFmt w:val="bullet"/>
      <w:lvlText w:val=""/>
      <w:lvlJc w:val="left"/>
      <w:pPr>
        <w:ind w:left="4320" w:hanging="360"/>
      </w:pPr>
      <w:rPr>
        <w:rFonts w:ascii="Wingdings" w:hAnsi="Wingdings" w:hint="default"/>
      </w:rPr>
    </w:lvl>
    <w:lvl w:ilvl="6" w:tplc="8B689E90">
      <w:start w:val="1"/>
      <w:numFmt w:val="bullet"/>
      <w:lvlText w:val=""/>
      <w:lvlJc w:val="left"/>
      <w:pPr>
        <w:ind w:left="5040" w:hanging="360"/>
      </w:pPr>
      <w:rPr>
        <w:rFonts w:ascii="Symbol" w:hAnsi="Symbol" w:hint="default"/>
      </w:rPr>
    </w:lvl>
    <w:lvl w:ilvl="7" w:tplc="71FE79DE">
      <w:start w:val="1"/>
      <w:numFmt w:val="bullet"/>
      <w:lvlText w:val="o"/>
      <w:lvlJc w:val="left"/>
      <w:pPr>
        <w:ind w:left="5760" w:hanging="360"/>
      </w:pPr>
      <w:rPr>
        <w:rFonts w:ascii="Courier New" w:hAnsi="Courier New" w:hint="default"/>
      </w:rPr>
    </w:lvl>
    <w:lvl w:ilvl="8" w:tplc="B246C7F6">
      <w:start w:val="1"/>
      <w:numFmt w:val="bullet"/>
      <w:lvlText w:val=""/>
      <w:lvlJc w:val="left"/>
      <w:pPr>
        <w:ind w:left="6480" w:hanging="360"/>
      </w:pPr>
      <w:rPr>
        <w:rFonts w:ascii="Wingdings" w:hAnsi="Wingdings" w:hint="default"/>
      </w:rPr>
    </w:lvl>
  </w:abstractNum>
  <w:abstractNum w:abstractNumId="31" w15:restartNumberingAfterBreak="0">
    <w:nsid w:val="252A0449"/>
    <w:multiLevelType w:val="hybridMultilevel"/>
    <w:tmpl w:val="3BAA4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47502A"/>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822135"/>
    <w:multiLevelType w:val="hybridMultilevel"/>
    <w:tmpl w:val="FFFFFFFF"/>
    <w:lvl w:ilvl="0" w:tplc="26D4F924">
      <w:start w:val="1"/>
      <w:numFmt w:val="decimal"/>
      <w:lvlText w:val="%1."/>
      <w:lvlJc w:val="left"/>
      <w:pPr>
        <w:ind w:left="720" w:hanging="360"/>
      </w:pPr>
    </w:lvl>
    <w:lvl w:ilvl="1" w:tplc="FFFFFFFF">
      <w:start w:val="1"/>
      <w:numFmt w:val="lowerLetter"/>
      <w:lvlText w:val="%2."/>
      <w:lvlJc w:val="left"/>
      <w:pPr>
        <w:ind w:left="1440" w:hanging="360"/>
      </w:pPr>
    </w:lvl>
    <w:lvl w:ilvl="2" w:tplc="CD32B320">
      <w:start w:val="1"/>
      <w:numFmt w:val="lowerRoman"/>
      <w:lvlText w:val="%3."/>
      <w:lvlJc w:val="right"/>
      <w:pPr>
        <w:ind w:left="2160" w:hanging="180"/>
      </w:pPr>
    </w:lvl>
    <w:lvl w:ilvl="3" w:tplc="5B240E4E">
      <w:start w:val="1"/>
      <w:numFmt w:val="decimal"/>
      <w:lvlText w:val="%4."/>
      <w:lvlJc w:val="left"/>
      <w:pPr>
        <w:ind w:left="2880" w:hanging="360"/>
      </w:pPr>
    </w:lvl>
    <w:lvl w:ilvl="4" w:tplc="0C9E5DA4">
      <w:start w:val="1"/>
      <w:numFmt w:val="lowerLetter"/>
      <w:lvlText w:val="%5."/>
      <w:lvlJc w:val="left"/>
      <w:pPr>
        <w:ind w:left="3600" w:hanging="360"/>
      </w:pPr>
    </w:lvl>
    <w:lvl w:ilvl="5" w:tplc="BAD62BE4">
      <w:start w:val="1"/>
      <w:numFmt w:val="lowerRoman"/>
      <w:lvlText w:val="%6."/>
      <w:lvlJc w:val="right"/>
      <w:pPr>
        <w:ind w:left="4320" w:hanging="180"/>
      </w:pPr>
    </w:lvl>
    <w:lvl w:ilvl="6" w:tplc="4EA8DACE">
      <w:start w:val="1"/>
      <w:numFmt w:val="decimal"/>
      <w:lvlText w:val="%7."/>
      <w:lvlJc w:val="left"/>
      <w:pPr>
        <w:ind w:left="5040" w:hanging="360"/>
      </w:pPr>
    </w:lvl>
    <w:lvl w:ilvl="7" w:tplc="C3A2C864">
      <w:start w:val="1"/>
      <w:numFmt w:val="lowerLetter"/>
      <w:lvlText w:val="%8."/>
      <w:lvlJc w:val="left"/>
      <w:pPr>
        <w:ind w:left="5760" w:hanging="360"/>
      </w:pPr>
    </w:lvl>
    <w:lvl w:ilvl="8" w:tplc="613CB1CE">
      <w:start w:val="1"/>
      <w:numFmt w:val="lowerRoman"/>
      <w:lvlText w:val="%9."/>
      <w:lvlJc w:val="right"/>
      <w:pPr>
        <w:ind w:left="6480" w:hanging="180"/>
      </w:pPr>
    </w:lvl>
  </w:abstractNum>
  <w:abstractNum w:abstractNumId="34" w15:restartNumberingAfterBreak="0">
    <w:nsid w:val="26670833"/>
    <w:multiLevelType w:val="hybridMultilevel"/>
    <w:tmpl w:val="77542FB0"/>
    <w:lvl w:ilvl="0" w:tplc="F72AC0B8">
      <w:start w:val="1"/>
      <w:numFmt w:val="bullet"/>
      <w:lvlText w:val=""/>
      <w:lvlJc w:val="left"/>
      <w:pPr>
        <w:ind w:left="720" w:hanging="360"/>
      </w:pPr>
      <w:rPr>
        <w:rFonts w:ascii="Symbol" w:hAnsi="Symbol" w:hint="default"/>
      </w:rPr>
    </w:lvl>
    <w:lvl w:ilvl="1" w:tplc="C6DC9B30">
      <w:start w:val="1"/>
      <w:numFmt w:val="bullet"/>
      <w:lvlText w:val="o"/>
      <w:lvlJc w:val="left"/>
      <w:pPr>
        <w:ind w:left="1440" w:hanging="360"/>
      </w:pPr>
      <w:rPr>
        <w:rFonts w:ascii="Courier New" w:hAnsi="Courier New" w:hint="default"/>
      </w:rPr>
    </w:lvl>
    <w:lvl w:ilvl="2" w:tplc="0270CC52">
      <w:start w:val="1"/>
      <w:numFmt w:val="bullet"/>
      <w:lvlText w:val=""/>
      <w:lvlJc w:val="left"/>
      <w:pPr>
        <w:ind w:left="2160" w:hanging="360"/>
      </w:pPr>
      <w:rPr>
        <w:rFonts w:ascii="Wingdings" w:hAnsi="Wingdings" w:hint="default"/>
      </w:rPr>
    </w:lvl>
    <w:lvl w:ilvl="3" w:tplc="18DAE14A">
      <w:start w:val="1"/>
      <w:numFmt w:val="bullet"/>
      <w:lvlText w:val=""/>
      <w:lvlJc w:val="left"/>
      <w:pPr>
        <w:ind w:left="2880" w:hanging="360"/>
      </w:pPr>
      <w:rPr>
        <w:rFonts w:ascii="Symbol" w:hAnsi="Symbol" w:hint="default"/>
      </w:rPr>
    </w:lvl>
    <w:lvl w:ilvl="4" w:tplc="562AED8E">
      <w:start w:val="1"/>
      <w:numFmt w:val="bullet"/>
      <w:lvlText w:val="o"/>
      <w:lvlJc w:val="left"/>
      <w:pPr>
        <w:ind w:left="3600" w:hanging="360"/>
      </w:pPr>
      <w:rPr>
        <w:rFonts w:ascii="Courier New" w:hAnsi="Courier New" w:hint="default"/>
      </w:rPr>
    </w:lvl>
    <w:lvl w:ilvl="5" w:tplc="1E585F50">
      <w:start w:val="1"/>
      <w:numFmt w:val="bullet"/>
      <w:lvlText w:val=""/>
      <w:lvlJc w:val="left"/>
      <w:pPr>
        <w:ind w:left="4320" w:hanging="360"/>
      </w:pPr>
      <w:rPr>
        <w:rFonts w:ascii="Wingdings" w:hAnsi="Wingdings" w:hint="default"/>
      </w:rPr>
    </w:lvl>
    <w:lvl w:ilvl="6" w:tplc="0C4E6C86">
      <w:start w:val="1"/>
      <w:numFmt w:val="bullet"/>
      <w:lvlText w:val=""/>
      <w:lvlJc w:val="left"/>
      <w:pPr>
        <w:ind w:left="5040" w:hanging="360"/>
      </w:pPr>
      <w:rPr>
        <w:rFonts w:ascii="Symbol" w:hAnsi="Symbol" w:hint="default"/>
      </w:rPr>
    </w:lvl>
    <w:lvl w:ilvl="7" w:tplc="AA94A234">
      <w:start w:val="1"/>
      <w:numFmt w:val="bullet"/>
      <w:lvlText w:val="o"/>
      <w:lvlJc w:val="left"/>
      <w:pPr>
        <w:ind w:left="5760" w:hanging="360"/>
      </w:pPr>
      <w:rPr>
        <w:rFonts w:ascii="Courier New" w:hAnsi="Courier New" w:hint="default"/>
      </w:rPr>
    </w:lvl>
    <w:lvl w:ilvl="8" w:tplc="0F2EC54E">
      <w:start w:val="1"/>
      <w:numFmt w:val="bullet"/>
      <w:lvlText w:val=""/>
      <w:lvlJc w:val="left"/>
      <w:pPr>
        <w:ind w:left="6480" w:hanging="360"/>
      </w:pPr>
      <w:rPr>
        <w:rFonts w:ascii="Wingdings" w:hAnsi="Wingdings" w:hint="default"/>
      </w:rPr>
    </w:lvl>
  </w:abstractNum>
  <w:abstractNum w:abstractNumId="35" w15:restartNumberingAfterBreak="0">
    <w:nsid w:val="285F6C09"/>
    <w:multiLevelType w:val="hybridMultilevel"/>
    <w:tmpl w:val="1FD2FECC"/>
    <w:lvl w:ilvl="0" w:tplc="63648A5E">
      <w:numFmt w:val="none"/>
      <w:lvlText w:val=""/>
      <w:lvlJc w:val="left"/>
      <w:pPr>
        <w:tabs>
          <w:tab w:val="num" w:pos="360"/>
        </w:tabs>
      </w:pPr>
    </w:lvl>
    <w:lvl w:ilvl="1" w:tplc="DA126A3A">
      <w:start w:val="1"/>
      <w:numFmt w:val="lowerLetter"/>
      <w:lvlText w:val="%2."/>
      <w:lvlJc w:val="left"/>
      <w:pPr>
        <w:ind w:left="1440" w:hanging="360"/>
      </w:pPr>
    </w:lvl>
    <w:lvl w:ilvl="2" w:tplc="B4D25B0C">
      <w:start w:val="1"/>
      <w:numFmt w:val="lowerRoman"/>
      <w:lvlText w:val="%3."/>
      <w:lvlJc w:val="right"/>
      <w:pPr>
        <w:ind w:left="2160" w:hanging="180"/>
      </w:pPr>
    </w:lvl>
    <w:lvl w:ilvl="3" w:tplc="315ACD94">
      <w:start w:val="1"/>
      <w:numFmt w:val="decimal"/>
      <w:lvlText w:val="%4."/>
      <w:lvlJc w:val="left"/>
      <w:pPr>
        <w:ind w:left="2880" w:hanging="360"/>
      </w:pPr>
    </w:lvl>
    <w:lvl w:ilvl="4" w:tplc="44724470">
      <w:start w:val="1"/>
      <w:numFmt w:val="lowerLetter"/>
      <w:lvlText w:val="%5."/>
      <w:lvlJc w:val="left"/>
      <w:pPr>
        <w:ind w:left="3600" w:hanging="360"/>
      </w:pPr>
    </w:lvl>
    <w:lvl w:ilvl="5" w:tplc="DE3E88CA">
      <w:start w:val="1"/>
      <w:numFmt w:val="lowerRoman"/>
      <w:lvlText w:val="%6."/>
      <w:lvlJc w:val="right"/>
      <w:pPr>
        <w:ind w:left="4320" w:hanging="180"/>
      </w:pPr>
    </w:lvl>
    <w:lvl w:ilvl="6" w:tplc="29F4FA24">
      <w:start w:val="1"/>
      <w:numFmt w:val="decimal"/>
      <w:lvlText w:val="%7."/>
      <w:lvlJc w:val="left"/>
      <w:pPr>
        <w:ind w:left="5040" w:hanging="360"/>
      </w:pPr>
    </w:lvl>
    <w:lvl w:ilvl="7" w:tplc="D6621768">
      <w:start w:val="1"/>
      <w:numFmt w:val="lowerLetter"/>
      <w:lvlText w:val="%8."/>
      <w:lvlJc w:val="left"/>
      <w:pPr>
        <w:ind w:left="5760" w:hanging="360"/>
      </w:pPr>
    </w:lvl>
    <w:lvl w:ilvl="8" w:tplc="4DCE5A6A">
      <w:start w:val="1"/>
      <w:numFmt w:val="lowerRoman"/>
      <w:lvlText w:val="%9."/>
      <w:lvlJc w:val="right"/>
      <w:pPr>
        <w:ind w:left="6480" w:hanging="180"/>
      </w:pPr>
    </w:lvl>
  </w:abstractNum>
  <w:abstractNum w:abstractNumId="36"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2D8B644A"/>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03435B"/>
    <w:multiLevelType w:val="hybridMultilevel"/>
    <w:tmpl w:val="99388F2C"/>
    <w:lvl w:ilvl="0" w:tplc="FBFEEBAC">
      <w:start w:val="1"/>
      <w:numFmt w:val="decimal"/>
      <w:lvlText w:val="%1."/>
      <w:lvlJc w:val="left"/>
      <w:pPr>
        <w:ind w:left="720" w:hanging="360"/>
      </w:pPr>
    </w:lvl>
    <w:lvl w:ilvl="1" w:tplc="A43AF4A0">
      <w:start w:val="1"/>
      <w:numFmt w:val="lowerLetter"/>
      <w:lvlText w:val="%2."/>
      <w:lvlJc w:val="left"/>
      <w:pPr>
        <w:ind w:left="1440" w:hanging="360"/>
      </w:pPr>
    </w:lvl>
    <w:lvl w:ilvl="2" w:tplc="26D050CA">
      <w:start w:val="1"/>
      <w:numFmt w:val="lowerRoman"/>
      <w:lvlText w:val="%3."/>
      <w:lvlJc w:val="right"/>
      <w:pPr>
        <w:ind w:left="2160" w:hanging="180"/>
      </w:pPr>
    </w:lvl>
    <w:lvl w:ilvl="3" w:tplc="D7F2EEF8">
      <w:start w:val="1"/>
      <w:numFmt w:val="decimal"/>
      <w:lvlText w:val="%4."/>
      <w:lvlJc w:val="left"/>
      <w:pPr>
        <w:ind w:left="2880" w:hanging="360"/>
      </w:pPr>
    </w:lvl>
    <w:lvl w:ilvl="4" w:tplc="41744F58">
      <w:start w:val="1"/>
      <w:numFmt w:val="lowerLetter"/>
      <w:lvlText w:val="%5."/>
      <w:lvlJc w:val="left"/>
      <w:pPr>
        <w:ind w:left="3600" w:hanging="360"/>
      </w:pPr>
    </w:lvl>
    <w:lvl w:ilvl="5" w:tplc="460C8786">
      <w:start w:val="1"/>
      <w:numFmt w:val="lowerRoman"/>
      <w:lvlText w:val="%6."/>
      <w:lvlJc w:val="right"/>
      <w:pPr>
        <w:ind w:left="4320" w:hanging="180"/>
      </w:pPr>
    </w:lvl>
    <w:lvl w:ilvl="6" w:tplc="C24096B8">
      <w:start w:val="1"/>
      <w:numFmt w:val="decimal"/>
      <w:lvlText w:val="%7."/>
      <w:lvlJc w:val="left"/>
      <w:pPr>
        <w:ind w:left="5040" w:hanging="360"/>
      </w:pPr>
    </w:lvl>
    <w:lvl w:ilvl="7" w:tplc="7F36A73C">
      <w:start w:val="1"/>
      <w:numFmt w:val="lowerLetter"/>
      <w:lvlText w:val="%8."/>
      <w:lvlJc w:val="left"/>
      <w:pPr>
        <w:ind w:left="5760" w:hanging="360"/>
      </w:pPr>
    </w:lvl>
    <w:lvl w:ilvl="8" w:tplc="3698F322">
      <w:start w:val="1"/>
      <w:numFmt w:val="lowerRoman"/>
      <w:lvlText w:val="%9."/>
      <w:lvlJc w:val="right"/>
      <w:pPr>
        <w:ind w:left="6480" w:hanging="180"/>
      </w:pPr>
    </w:lvl>
  </w:abstractNum>
  <w:abstractNum w:abstractNumId="39" w15:restartNumberingAfterBreak="0">
    <w:nsid w:val="2FAB78C1"/>
    <w:multiLevelType w:val="hybridMultilevel"/>
    <w:tmpl w:val="BE9A9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48929C3"/>
    <w:multiLevelType w:val="hybridMultilevel"/>
    <w:tmpl w:val="FFFFFFFF"/>
    <w:lvl w:ilvl="0" w:tplc="C598EA52">
      <w:start w:val="1"/>
      <w:numFmt w:val="bullet"/>
      <w:lvlText w:val=""/>
      <w:lvlJc w:val="left"/>
      <w:pPr>
        <w:ind w:left="720" w:hanging="360"/>
      </w:pPr>
      <w:rPr>
        <w:rFonts w:ascii="Symbol" w:hAnsi="Symbol" w:hint="default"/>
      </w:rPr>
    </w:lvl>
    <w:lvl w:ilvl="1" w:tplc="DD3608D8">
      <w:start w:val="1"/>
      <w:numFmt w:val="bullet"/>
      <w:lvlText w:val="o"/>
      <w:lvlJc w:val="left"/>
      <w:pPr>
        <w:ind w:left="1440" w:hanging="360"/>
      </w:pPr>
      <w:rPr>
        <w:rFonts w:ascii="Courier New" w:hAnsi="Courier New" w:hint="default"/>
      </w:rPr>
    </w:lvl>
    <w:lvl w:ilvl="2" w:tplc="B6F8C7D2">
      <w:start w:val="1"/>
      <w:numFmt w:val="bullet"/>
      <w:lvlText w:val=""/>
      <w:lvlJc w:val="left"/>
      <w:pPr>
        <w:ind w:left="2160" w:hanging="360"/>
      </w:pPr>
      <w:rPr>
        <w:rFonts w:ascii="Wingdings" w:hAnsi="Wingdings" w:hint="default"/>
      </w:rPr>
    </w:lvl>
    <w:lvl w:ilvl="3" w:tplc="77521134">
      <w:start w:val="1"/>
      <w:numFmt w:val="bullet"/>
      <w:lvlText w:val=""/>
      <w:lvlJc w:val="left"/>
      <w:pPr>
        <w:ind w:left="2880" w:hanging="360"/>
      </w:pPr>
      <w:rPr>
        <w:rFonts w:ascii="Symbol" w:hAnsi="Symbol" w:hint="default"/>
      </w:rPr>
    </w:lvl>
    <w:lvl w:ilvl="4" w:tplc="5C3A8526">
      <w:start w:val="1"/>
      <w:numFmt w:val="bullet"/>
      <w:lvlText w:val="o"/>
      <w:lvlJc w:val="left"/>
      <w:pPr>
        <w:ind w:left="3600" w:hanging="360"/>
      </w:pPr>
      <w:rPr>
        <w:rFonts w:ascii="Courier New" w:hAnsi="Courier New" w:hint="default"/>
      </w:rPr>
    </w:lvl>
    <w:lvl w:ilvl="5" w:tplc="8952A3C4">
      <w:start w:val="1"/>
      <w:numFmt w:val="bullet"/>
      <w:lvlText w:val=""/>
      <w:lvlJc w:val="left"/>
      <w:pPr>
        <w:ind w:left="4320" w:hanging="360"/>
      </w:pPr>
      <w:rPr>
        <w:rFonts w:ascii="Wingdings" w:hAnsi="Wingdings" w:hint="default"/>
      </w:rPr>
    </w:lvl>
    <w:lvl w:ilvl="6" w:tplc="43E2A964">
      <w:start w:val="1"/>
      <w:numFmt w:val="bullet"/>
      <w:lvlText w:val=""/>
      <w:lvlJc w:val="left"/>
      <w:pPr>
        <w:ind w:left="5040" w:hanging="360"/>
      </w:pPr>
      <w:rPr>
        <w:rFonts w:ascii="Symbol" w:hAnsi="Symbol" w:hint="default"/>
      </w:rPr>
    </w:lvl>
    <w:lvl w:ilvl="7" w:tplc="14708FBA">
      <w:start w:val="1"/>
      <w:numFmt w:val="bullet"/>
      <w:lvlText w:val="o"/>
      <w:lvlJc w:val="left"/>
      <w:pPr>
        <w:ind w:left="5760" w:hanging="360"/>
      </w:pPr>
      <w:rPr>
        <w:rFonts w:ascii="Courier New" w:hAnsi="Courier New" w:hint="default"/>
      </w:rPr>
    </w:lvl>
    <w:lvl w:ilvl="8" w:tplc="7A48B84E">
      <w:start w:val="1"/>
      <w:numFmt w:val="bullet"/>
      <w:lvlText w:val=""/>
      <w:lvlJc w:val="left"/>
      <w:pPr>
        <w:ind w:left="6480" w:hanging="360"/>
      </w:pPr>
      <w:rPr>
        <w:rFonts w:ascii="Wingdings" w:hAnsi="Wingdings" w:hint="default"/>
      </w:rPr>
    </w:lvl>
  </w:abstractNum>
  <w:abstractNum w:abstractNumId="41" w15:restartNumberingAfterBreak="0">
    <w:nsid w:val="38915AC3"/>
    <w:multiLevelType w:val="multilevel"/>
    <w:tmpl w:val="08088F9C"/>
    <w:lvl w:ilvl="0">
      <w:start w:val="1"/>
      <w:numFmt w:val="decimal"/>
      <w:pStyle w:val="Nagwek1"/>
      <w:lvlText w:val="%1."/>
      <w:lvlJc w:val="left"/>
      <w:pPr>
        <w:tabs>
          <w:tab w:val="num" w:pos="851"/>
        </w:tabs>
        <w:ind w:left="851" w:hanging="851"/>
      </w:pPr>
      <w:rPr>
        <w:b/>
        <w:i w:val="0"/>
        <w:color w:val="002776"/>
        <w:sz w:val="52"/>
        <w:szCs w:val="52"/>
      </w:rPr>
    </w:lvl>
    <w:lvl w:ilvl="1">
      <w:start w:val="1"/>
      <w:numFmt w:val="decimal"/>
      <w:pStyle w:val="Nagwek2"/>
      <w:lvlText w:val="%1.%2."/>
      <w:lvlJc w:val="left"/>
      <w:pPr>
        <w:tabs>
          <w:tab w:val="num" w:pos="1418"/>
        </w:tabs>
        <w:ind w:left="1418" w:hanging="851"/>
      </w:pPr>
      <w:rPr>
        <w:b/>
        <w:i w:val="0"/>
        <w:color w:val="1F497D" w:themeColor="text2"/>
        <w:sz w:val="32"/>
        <w:szCs w:val="32"/>
      </w:rPr>
    </w:lvl>
    <w:lvl w:ilvl="2">
      <w:start w:val="1"/>
      <w:numFmt w:val="decimal"/>
      <w:pStyle w:val="Nagwek3"/>
      <w:lvlText w:val="%1.%2.%3."/>
      <w:lvlJc w:val="left"/>
      <w:pPr>
        <w:tabs>
          <w:tab w:val="num" w:pos="851"/>
        </w:tabs>
        <w:ind w:left="851" w:hanging="851"/>
      </w:pPr>
      <w:rPr>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42"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E0E5856"/>
    <w:multiLevelType w:val="hybridMultilevel"/>
    <w:tmpl w:val="44A4C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EE7AC9"/>
    <w:multiLevelType w:val="hybridMultilevel"/>
    <w:tmpl w:val="74020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9F50AF"/>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1152BF"/>
    <w:multiLevelType w:val="hybridMultilevel"/>
    <w:tmpl w:val="3C227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6A971E8"/>
    <w:multiLevelType w:val="hybridMultilevel"/>
    <w:tmpl w:val="070224E4"/>
    <w:lvl w:ilvl="0" w:tplc="BC64C0F2">
      <w:numFmt w:val="none"/>
      <w:lvlText w:val=""/>
      <w:lvlJc w:val="left"/>
      <w:pPr>
        <w:tabs>
          <w:tab w:val="num" w:pos="360"/>
        </w:tabs>
      </w:pPr>
    </w:lvl>
    <w:lvl w:ilvl="1" w:tplc="8B829C26">
      <w:start w:val="1"/>
      <w:numFmt w:val="lowerLetter"/>
      <w:lvlText w:val="%2."/>
      <w:lvlJc w:val="left"/>
      <w:pPr>
        <w:ind w:left="1440" w:hanging="360"/>
      </w:pPr>
    </w:lvl>
    <w:lvl w:ilvl="2" w:tplc="CA000628">
      <w:start w:val="1"/>
      <w:numFmt w:val="lowerRoman"/>
      <w:lvlText w:val="%3."/>
      <w:lvlJc w:val="right"/>
      <w:pPr>
        <w:ind w:left="2160" w:hanging="180"/>
      </w:pPr>
    </w:lvl>
    <w:lvl w:ilvl="3" w:tplc="86BA0CEC">
      <w:start w:val="1"/>
      <w:numFmt w:val="decimal"/>
      <w:lvlText w:val="%4."/>
      <w:lvlJc w:val="left"/>
      <w:pPr>
        <w:ind w:left="2880" w:hanging="360"/>
      </w:pPr>
    </w:lvl>
    <w:lvl w:ilvl="4" w:tplc="28BC100A">
      <w:start w:val="1"/>
      <w:numFmt w:val="lowerLetter"/>
      <w:lvlText w:val="%5."/>
      <w:lvlJc w:val="left"/>
      <w:pPr>
        <w:ind w:left="3600" w:hanging="360"/>
      </w:pPr>
    </w:lvl>
    <w:lvl w:ilvl="5" w:tplc="B328B7F4">
      <w:start w:val="1"/>
      <w:numFmt w:val="lowerRoman"/>
      <w:lvlText w:val="%6."/>
      <w:lvlJc w:val="right"/>
      <w:pPr>
        <w:ind w:left="4320" w:hanging="180"/>
      </w:pPr>
    </w:lvl>
    <w:lvl w:ilvl="6" w:tplc="85349B64">
      <w:start w:val="1"/>
      <w:numFmt w:val="decimal"/>
      <w:lvlText w:val="%7."/>
      <w:lvlJc w:val="left"/>
      <w:pPr>
        <w:ind w:left="5040" w:hanging="360"/>
      </w:pPr>
    </w:lvl>
    <w:lvl w:ilvl="7" w:tplc="BA5CDCCA">
      <w:start w:val="1"/>
      <w:numFmt w:val="lowerLetter"/>
      <w:lvlText w:val="%8."/>
      <w:lvlJc w:val="left"/>
      <w:pPr>
        <w:ind w:left="5760" w:hanging="360"/>
      </w:pPr>
    </w:lvl>
    <w:lvl w:ilvl="8" w:tplc="BB3C9EC8">
      <w:start w:val="1"/>
      <w:numFmt w:val="lowerRoman"/>
      <w:lvlText w:val="%9."/>
      <w:lvlJc w:val="right"/>
      <w:pPr>
        <w:ind w:left="6480" w:hanging="180"/>
      </w:pPr>
    </w:lvl>
  </w:abstractNum>
  <w:abstractNum w:abstractNumId="48" w15:restartNumberingAfterBreak="0">
    <w:nsid w:val="474B47E9"/>
    <w:multiLevelType w:val="hybridMultilevel"/>
    <w:tmpl w:val="147E83B8"/>
    <w:lvl w:ilvl="0" w:tplc="D33416C4">
      <w:start w:val="1"/>
      <w:numFmt w:val="bullet"/>
      <w:lvlText w:val=""/>
      <w:lvlJc w:val="left"/>
      <w:pPr>
        <w:ind w:left="720" w:hanging="360"/>
      </w:pPr>
      <w:rPr>
        <w:rFonts w:ascii="Symbol" w:hAnsi="Symbol" w:hint="default"/>
      </w:rPr>
    </w:lvl>
    <w:lvl w:ilvl="1" w:tplc="9DD0C9B2">
      <w:start w:val="1"/>
      <w:numFmt w:val="bullet"/>
      <w:lvlText w:val="o"/>
      <w:lvlJc w:val="left"/>
      <w:pPr>
        <w:ind w:left="1440" w:hanging="360"/>
      </w:pPr>
      <w:rPr>
        <w:rFonts w:ascii="Courier New" w:hAnsi="Courier New" w:hint="default"/>
      </w:rPr>
    </w:lvl>
    <w:lvl w:ilvl="2" w:tplc="521EB5B8">
      <w:start w:val="1"/>
      <w:numFmt w:val="bullet"/>
      <w:lvlText w:val=""/>
      <w:lvlJc w:val="left"/>
      <w:pPr>
        <w:ind w:left="2160" w:hanging="360"/>
      </w:pPr>
      <w:rPr>
        <w:rFonts w:ascii="Wingdings" w:hAnsi="Wingdings" w:hint="default"/>
      </w:rPr>
    </w:lvl>
    <w:lvl w:ilvl="3" w:tplc="FF840860">
      <w:start w:val="1"/>
      <w:numFmt w:val="bullet"/>
      <w:lvlText w:val=""/>
      <w:lvlJc w:val="left"/>
      <w:pPr>
        <w:ind w:left="2880" w:hanging="360"/>
      </w:pPr>
      <w:rPr>
        <w:rFonts w:ascii="Symbol" w:hAnsi="Symbol" w:hint="default"/>
      </w:rPr>
    </w:lvl>
    <w:lvl w:ilvl="4" w:tplc="B39CF8C0">
      <w:start w:val="1"/>
      <w:numFmt w:val="bullet"/>
      <w:lvlText w:val="o"/>
      <w:lvlJc w:val="left"/>
      <w:pPr>
        <w:ind w:left="3600" w:hanging="360"/>
      </w:pPr>
      <w:rPr>
        <w:rFonts w:ascii="Courier New" w:hAnsi="Courier New" w:hint="default"/>
      </w:rPr>
    </w:lvl>
    <w:lvl w:ilvl="5" w:tplc="A4E208DA">
      <w:start w:val="1"/>
      <w:numFmt w:val="bullet"/>
      <w:lvlText w:val=""/>
      <w:lvlJc w:val="left"/>
      <w:pPr>
        <w:ind w:left="4320" w:hanging="360"/>
      </w:pPr>
      <w:rPr>
        <w:rFonts w:ascii="Wingdings" w:hAnsi="Wingdings" w:hint="default"/>
      </w:rPr>
    </w:lvl>
    <w:lvl w:ilvl="6" w:tplc="E138CD52">
      <w:start w:val="1"/>
      <w:numFmt w:val="bullet"/>
      <w:lvlText w:val=""/>
      <w:lvlJc w:val="left"/>
      <w:pPr>
        <w:ind w:left="5040" w:hanging="360"/>
      </w:pPr>
      <w:rPr>
        <w:rFonts w:ascii="Symbol" w:hAnsi="Symbol" w:hint="default"/>
      </w:rPr>
    </w:lvl>
    <w:lvl w:ilvl="7" w:tplc="5F92E5C6">
      <w:start w:val="1"/>
      <w:numFmt w:val="bullet"/>
      <w:lvlText w:val="o"/>
      <w:lvlJc w:val="left"/>
      <w:pPr>
        <w:ind w:left="5760" w:hanging="360"/>
      </w:pPr>
      <w:rPr>
        <w:rFonts w:ascii="Courier New" w:hAnsi="Courier New" w:hint="default"/>
      </w:rPr>
    </w:lvl>
    <w:lvl w:ilvl="8" w:tplc="6BA29FC4">
      <w:start w:val="1"/>
      <w:numFmt w:val="bullet"/>
      <w:lvlText w:val=""/>
      <w:lvlJc w:val="left"/>
      <w:pPr>
        <w:ind w:left="6480" w:hanging="360"/>
      </w:pPr>
      <w:rPr>
        <w:rFonts w:ascii="Wingdings" w:hAnsi="Wingdings" w:hint="default"/>
      </w:rPr>
    </w:lvl>
  </w:abstractNum>
  <w:abstractNum w:abstractNumId="49" w15:restartNumberingAfterBreak="0">
    <w:nsid w:val="49D07E7B"/>
    <w:multiLevelType w:val="hybridMultilevel"/>
    <w:tmpl w:val="FFFFFFFF"/>
    <w:lvl w:ilvl="0" w:tplc="2F2ACB8A">
      <w:start w:val="1"/>
      <w:numFmt w:val="bullet"/>
      <w:lvlText w:val=""/>
      <w:lvlJc w:val="left"/>
      <w:pPr>
        <w:ind w:left="720" w:hanging="360"/>
      </w:pPr>
      <w:rPr>
        <w:rFonts w:ascii="Symbol" w:hAnsi="Symbol" w:hint="default"/>
      </w:rPr>
    </w:lvl>
    <w:lvl w:ilvl="1" w:tplc="F112CE64">
      <w:start w:val="1"/>
      <w:numFmt w:val="bullet"/>
      <w:lvlText w:val="o"/>
      <w:lvlJc w:val="left"/>
      <w:pPr>
        <w:ind w:left="1440" w:hanging="360"/>
      </w:pPr>
      <w:rPr>
        <w:rFonts w:ascii="Courier New" w:hAnsi="Courier New" w:hint="default"/>
      </w:rPr>
    </w:lvl>
    <w:lvl w:ilvl="2" w:tplc="60A648A0">
      <w:start w:val="1"/>
      <w:numFmt w:val="bullet"/>
      <w:lvlText w:val=""/>
      <w:lvlJc w:val="left"/>
      <w:pPr>
        <w:ind w:left="2160" w:hanging="360"/>
      </w:pPr>
      <w:rPr>
        <w:rFonts w:ascii="Wingdings" w:hAnsi="Wingdings" w:hint="default"/>
      </w:rPr>
    </w:lvl>
    <w:lvl w:ilvl="3" w:tplc="AAA052DA">
      <w:start w:val="1"/>
      <w:numFmt w:val="bullet"/>
      <w:lvlText w:val=""/>
      <w:lvlJc w:val="left"/>
      <w:pPr>
        <w:ind w:left="2880" w:hanging="360"/>
      </w:pPr>
      <w:rPr>
        <w:rFonts w:ascii="Symbol" w:hAnsi="Symbol" w:hint="default"/>
      </w:rPr>
    </w:lvl>
    <w:lvl w:ilvl="4" w:tplc="C76AD650">
      <w:start w:val="1"/>
      <w:numFmt w:val="bullet"/>
      <w:lvlText w:val="o"/>
      <w:lvlJc w:val="left"/>
      <w:pPr>
        <w:ind w:left="3600" w:hanging="360"/>
      </w:pPr>
      <w:rPr>
        <w:rFonts w:ascii="Courier New" w:hAnsi="Courier New" w:hint="default"/>
      </w:rPr>
    </w:lvl>
    <w:lvl w:ilvl="5" w:tplc="3828A5C2">
      <w:start w:val="1"/>
      <w:numFmt w:val="bullet"/>
      <w:lvlText w:val=""/>
      <w:lvlJc w:val="left"/>
      <w:pPr>
        <w:ind w:left="4320" w:hanging="360"/>
      </w:pPr>
      <w:rPr>
        <w:rFonts w:ascii="Wingdings" w:hAnsi="Wingdings" w:hint="default"/>
      </w:rPr>
    </w:lvl>
    <w:lvl w:ilvl="6" w:tplc="A72846F4">
      <w:start w:val="1"/>
      <w:numFmt w:val="bullet"/>
      <w:lvlText w:val=""/>
      <w:lvlJc w:val="left"/>
      <w:pPr>
        <w:ind w:left="5040" w:hanging="360"/>
      </w:pPr>
      <w:rPr>
        <w:rFonts w:ascii="Symbol" w:hAnsi="Symbol" w:hint="default"/>
      </w:rPr>
    </w:lvl>
    <w:lvl w:ilvl="7" w:tplc="8960B7CC">
      <w:start w:val="1"/>
      <w:numFmt w:val="bullet"/>
      <w:lvlText w:val="o"/>
      <w:lvlJc w:val="left"/>
      <w:pPr>
        <w:ind w:left="5760" w:hanging="360"/>
      </w:pPr>
      <w:rPr>
        <w:rFonts w:ascii="Courier New" w:hAnsi="Courier New" w:hint="default"/>
      </w:rPr>
    </w:lvl>
    <w:lvl w:ilvl="8" w:tplc="A3DE0B88">
      <w:start w:val="1"/>
      <w:numFmt w:val="bullet"/>
      <w:lvlText w:val=""/>
      <w:lvlJc w:val="left"/>
      <w:pPr>
        <w:ind w:left="6480" w:hanging="360"/>
      </w:pPr>
      <w:rPr>
        <w:rFonts w:ascii="Wingdings" w:hAnsi="Wingdings" w:hint="default"/>
      </w:rPr>
    </w:lvl>
  </w:abstractNum>
  <w:abstractNum w:abstractNumId="50"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201058"/>
    <w:multiLevelType w:val="hybridMultilevel"/>
    <w:tmpl w:val="FFFFFFFF"/>
    <w:lvl w:ilvl="0" w:tplc="4EA0A720">
      <w:start w:val="1"/>
      <w:numFmt w:val="bullet"/>
      <w:lvlText w:val=""/>
      <w:lvlJc w:val="left"/>
      <w:pPr>
        <w:ind w:left="720" w:hanging="360"/>
      </w:pPr>
      <w:rPr>
        <w:rFonts w:ascii="Symbol" w:hAnsi="Symbol" w:hint="default"/>
      </w:rPr>
    </w:lvl>
    <w:lvl w:ilvl="1" w:tplc="0624CDCA">
      <w:start w:val="1"/>
      <w:numFmt w:val="bullet"/>
      <w:lvlText w:val="o"/>
      <w:lvlJc w:val="left"/>
      <w:pPr>
        <w:ind w:left="1440" w:hanging="360"/>
      </w:pPr>
      <w:rPr>
        <w:rFonts w:ascii="Courier New" w:hAnsi="Courier New" w:hint="default"/>
      </w:rPr>
    </w:lvl>
    <w:lvl w:ilvl="2" w:tplc="53D2FC34">
      <w:start w:val="1"/>
      <w:numFmt w:val="bullet"/>
      <w:lvlText w:val=""/>
      <w:lvlJc w:val="left"/>
      <w:pPr>
        <w:ind w:left="2160" w:hanging="360"/>
      </w:pPr>
      <w:rPr>
        <w:rFonts w:ascii="Wingdings" w:hAnsi="Wingdings" w:hint="default"/>
      </w:rPr>
    </w:lvl>
    <w:lvl w:ilvl="3" w:tplc="DA600E48">
      <w:start w:val="1"/>
      <w:numFmt w:val="bullet"/>
      <w:lvlText w:val=""/>
      <w:lvlJc w:val="left"/>
      <w:pPr>
        <w:ind w:left="2880" w:hanging="360"/>
      </w:pPr>
      <w:rPr>
        <w:rFonts w:ascii="Symbol" w:hAnsi="Symbol" w:hint="default"/>
      </w:rPr>
    </w:lvl>
    <w:lvl w:ilvl="4" w:tplc="3BDCDBBE">
      <w:start w:val="1"/>
      <w:numFmt w:val="bullet"/>
      <w:lvlText w:val="o"/>
      <w:lvlJc w:val="left"/>
      <w:pPr>
        <w:ind w:left="3600" w:hanging="360"/>
      </w:pPr>
      <w:rPr>
        <w:rFonts w:ascii="Courier New" w:hAnsi="Courier New" w:hint="default"/>
      </w:rPr>
    </w:lvl>
    <w:lvl w:ilvl="5" w:tplc="89CCECBA">
      <w:start w:val="1"/>
      <w:numFmt w:val="bullet"/>
      <w:lvlText w:val=""/>
      <w:lvlJc w:val="left"/>
      <w:pPr>
        <w:ind w:left="4320" w:hanging="360"/>
      </w:pPr>
      <w:rPr>
        <w:rFonts w:ascii="Wingdings" w:hAnsi="Wingdings" w:hint="default"/>
      </w:rPr>
    </w:lvl>
    <w:lvl w:ilvl="6" w:tplc="2F8EC8DA">
      <w:start w:val="1"/>
      <w:numFmt w:val="bullet"/>
      <w:lvlText w:val=""/>
      <w:lvlJc w:val="left"/>
      <w:pPr>
        <w:ind w:left="5040" w:hanging="360"/>
      </w:pPr>
      <w:rPr>
        <w:rFonts w:ascii="Symbol" w:hAnsi="Symbol" w:hint="default"/>
      </w:rPr>
    </w:lvl>
    <w:lvl w:ilvl="7" w:tplc="D14C11C8">
      <w:start w:val="1"/>
      <w:numFmt w:val="bullet"/>
      <w:lvlText w:val="o"/>
      <w:lvlJc w:val="left"/>
      <w:pPr>
        <w:ind w:left="5760" w:hanging="360"/>
      </w:pPr>
      <w:rPr>
        <w:rFonts w:ascii="Courier New" w:hAnsi="Courier New" w:hint="default"/>
      </w:rPr>
    </w:lvl>
    <w:lvl w:ilvl="8" w:tplc="7592FEE4">
      <w:start w:val="1"/>
      <w:numFmt w:val="bullet"/>
      <w:lvlText w:val=""/>
      <w:lvlJc w:val="left"/>
      <w:pPr>
        <w:ind w:left="6480" w:hanging="360"/>
      </w:pPr>
      <w:rPr>
        <w:rFonts w:ascii="Wingdings" w:hAnsi="Wingdings" w:hint="default"/>
      </w:rPr>
    </w:lvl>
  </w:abstractNum>
  <w:abstractNum w:abstractNumId="52" w15:restartNumberingAfterBreak="0">
    <w:nsid w:val="4D3C3E1B"/>
    <w:multiLevelType w:val="hybridMultilevel"/>
    <w:tmpl w:val="FFFFFFFF"/>
    <w:lvl w:ilvl="0" w:tplc="8F10DC76">
      <w:start w:val="1"/>
      <w:numFmt w:val="bullet"/>
      <w:lvlText w:val=""/>
      <w:lvlJc w:val="left"/>
      <w:pPr>
        <w:ind w:left="720" w:hanging="360"/>
      </w:pPr>
      <w:rPr>
        <w:rFonts w:ascii="Symbol" w:hAnsi="Symbol" w:hint="default"/>
      </w:rPr>
    </w:lvl>
    <w:lvl w:ilvl="1" w:tplc="1F66E80C">
      <w:start w:val="1"/>
      <w:numFmt w:val="bullet"/>
      <w:lvlText w:val="o"/>
      <w:lvlJc w:val="left"/>
      <w:pPr>
        <w:ind w:left="1440" w:hanging="360"/>
      </w:pPr>
      <w:rPr>
        <w:rFonts w:ascii="Courier New" w:hAnsi="Courier New" w:hint="default"/>
      </w:rPr>
    </w:lvl>
    <w:lvl w:ilvl="2" w:tplc="BD0C1B4C">
      <w:start w:val="1"/>
      <w:numFmt w:val="bullet"/>
      <w:lvlText w:val=""/>
      <w:lvlJc w:val="left"/>
      <w:pPr>
        <w:ind w:left="2160" w:hanging="360"/>
      </w:pPr>
      <w:rPr>
        <w:rFonts w:ascii="Wingdings" w:hAnsi="Wingdings" w:hint="default"/>
      </w:rPr>
    </w:lvl>
    <w:lvl w:ilvl="3" w:tplc="B9349072">
      <w:start w:val="1"/>
      <w:numFmt w:val="bullet"/>
      <w:lvlText w:val=""/>
      <w:lvlJc w:val="left"/>
      <w:pPr>
        <w:ind w:left="2880" w:hanging="360"/>
      </w:pPr>
      <w:rPr>
        <w:rFonts w:ascii="Symbol" w:hAnsi="Symbol" w:hint="default"/>
      </w:rPr>
    </w:lvl>
    <w:lvl w:ilvl="4" w:tplc="FD30CAA8">
      <w:start w:val="1"/>
      <w:numFmt w:val="bullet"/>
      <w:lvlText w:val="o"/>
      <w:lvlJc w:val="left"/>
      <w:pPr>
        <w:ind w:left="3600" w:hanging="360"/>
      </w:pPr>
      <w:rPr>
        <w:rFonts w:ascii="Courier New" w:hAnsi="Courier New" w:hint="default"/>
      </w:rPr>
    </w:lvl>
    <w:lvl w:ilvl="5" w:tplc="0622ABDE">
      <w:start w:val="1"/>
      <w:numFmt w:val="bullet"/>
      <w:lvlText w:val=""/>
      <w:lvlJc w:val="left"/>
      <w:pPr>
        <w:ind w:left="4320" w:hanging="360"/>
      </w:pPr>
      <w:rPr>
        <w:rFonts w:ascii="Wingdings" w:hAnsi="Wingdings" w:hint="default"/>
      </w:rPr>
    </w:lvl>
    <w:lvl w:ilvl="6" w:tplc="FACE32CE">
      <w:start w:val="1"/>
      <w:numFmt w:val="bullet"/>
      <w:lvlText w:val=""/>
      <w:lvlJc w:val="left"/>
      <w:pPr>
        <w:ind w:left="5040" w:hanging="360"/>
      </w:pPr>
      <w:rPr>
        <w:rFonts w:ascii="Symbol" w:hAnsi="Symbol" w:hint="default"/>
      </w:rPr>
    </w:lvl>
    <w:lvl w:ilvl="7" w:tplc="751C4978">
      <w:start w:val="1"/>
      <w:numFmt w:val="bullet"/>
      <w:lvlText w:val="o"/>
      <w:lvlJc w:val="left"/>
      <w:pPr>
        <w:ind w:left="5760" w:hanging="360"/>
      </w:pPr>
      <w:rPr>
        <w:rFonts w:ascii="Courier New" w:hAnsi="Courier New" w:hint="default"/>
      </w:rPr>
    </w:lvl>
    <w:lvl w:ilvl="8" w:tplc="FB8813EA">
      <w:start w:val="1"/>
      <w:numFmt w:val="bullet"/>
      <w:lvlText w:val=""/>
      <w:lvlJc w:val="left"/>
      <w:pPr>
        <w:ind w:left="6480" w:hanging="360"/>
      </w:pPr>
      <w:rPr>
        <w:rFonts w:ascii="Wingdings" w:hAnsi="Wingdings" w:hint="default"/>
      </w:rPr>
    </w:lvl>
  </w:abstractNum>
  <w:abstractNum w:abstractNumId="53" w15:restartNumberingAfterBreak="0">
    <w:nsid w:val="51B72B5F"/>
    <w:multiLevelType w:val="hybridMultilevel"/>
    <w:tmpl w:val="E578AE9C"/>
    <w:lvl w:ilvl="0" w:tplc="2FA07E1C">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C246AF"/>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7C56F8"/>
    <w:multiLevelType w:val="hybridMultilevel"/>
    <w:tmpl w:val="450AE2D0"/>
    <w:lvl w:ilvl="0" w:tplc="04150001">
      <w:start w:val="1"/>
      <w:numFmt w:val="bullet"/>
      <w:lvlText w:val=""/>
      <w:lvlJc w:val="left"/>
      <w:pPr>
        <w:ind w:left="720" w:hanging="360"/>
      </w:pPr>
      <w:rPr>
        <w:rFonts w:ascii="Symbol" w:hAnsi="Symbo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8C374B"/>
    <w:multiLevelType w:val="hybridMultilevel"/>
    <w:tmpl w:val="FFFFFFFF"/>
    <w:lvl w:ilvl="0" w:tplc="0218A472">
      <w:start w:val="1"/>
      <w:numFmt w:val="bullet"/>
      <w:lvlText w:val=""/>
      <w:lvlJc w:val="left"/>
      <w:pPr>
        <w:ind w:left="720" w:hanging="360"/>
      </w:pPr>
      <w:rPr>
        <w:rFonts w:ascii="Symbol" w:hAnsi="Symbol" w:hint="default"/>
      </w:rPr>
    </w:lvl>
    <w:lvl w:ilvl="1" w:tplc="19C2A52A">
      <w:start w:val="1"/>
      <w:numFmt w:val="bullet"/>
      <w:lvlText w:val="o"/>
      <w:lvlJc w:val="left"/>
      <w:pPr>
        <w:ind w:left="1440" w:hanging="360"/>
      </w:pPr>
      <w:rPr>
        <w:rFonts w:ascii="Courier New" w:hAnsi="Courier New" w:hint="default"/>
      </w:rPr>
    </w:lvl>
    <w:lvl w:ilvl="2" w:tplc="C8D2DC76">
      <w:start w:val="1"/>
      <w:numFmt w:val="bullet"/>
      <w:lvlText w:val=""/>
      <w:lvlJc w:val="left"/>
      <w:pPr>
        <w:ind w:left="2160" w:hanging="360"/>
      </w:pPr>
      <w:rPr>
        <w:rFonts w:ascii="Wingdings" w:hAnsi="Wingdings" w:hint="default"/>
      </w:rPr>
    </w:lvl>
    <w:lvl w:ilvl="3" w:tplc="448E4B28">
      <w:start w:val="1"/>
      <w:numFmt w:val="bullet"/>
      <w:lvlText w:val=""/>
      <w:lvlJc w:val="left"/>
      <w:pPr>
        <w:ind w:left="2880" w:hanging="360"/>
      </w:pPr>
      <w:rPr>
        <w:rFonts w:ascii="Symbol" w:hAnsi="Symbol" w:hint="default"/>
      </w:rPr>
    </w:lvl>
    <w:lvl w:ilvl="4" w:tplc="CEE01594">
      <w:start w:val="1"/>
      <w:numFmt w:val="bullet"/>
      <w:lvlText w:val="o"/>
      <w:lvlJc w:val="left"/>
      <w:pPr>
        <w:ind w:left="3600" w:hanging="360"/>
      </w:pPr>
      <w:rPr>
        <w:rFonts w:ascii="Courier New" w:hAnsi="Courier New" w:hint="default"/>
      </w:rPr>
    </w:lvl>
    <w:lvl w:ilvl="5" w:tplc="228A756A">
      <w:start w:val="1"/>
      <w:numFmt w:val="bullet"/>
      <w:lvlText w:val=""/>
      <w:lvlJc w:val="left"/>
      <w:pPr>
        <w:ind w:left="4320" w:hanging="360"/>
      </w:pPr>
      <w:rPr>
        <w:rFonts w:ascii="Wingdings" w:hAnsi="Wingdings" w:hint="default"/>
      </w:rPr>
    </w:lvl>
    <w:lvl w:ilvl="6" w:tplc="F314D438">
      <w:start w:val="1"/>
      <w:numFmt w:val="bullet"/>
      <w:lvlText w:val=""/>
      <w:lvlJc w:val="left"/>
      <w:pPr>
        <w:ind w:left="5040" w:hanging="360"/>
      </w:pPr>
      <w:rPr>
        <w:rFonts w:ascii="Symbol" w:hAnsi="Symbol" w:hint="default"/>
      </w:rPr>
    </w:lvl>
    <w:lvl w:ilvl="7" w:tplc="0ADCEB66">
      <w:start w:val="1"/>
      <w:numFmt w:val="bullet"/>
      <w:lvlText w:val="o"/>
      <w:lvlJc w:val="left"/>
      <w:pPr>
        <w:ind w:left="5760" w:hanging="360"/>
      </w:pPr>
      <w:rPr>
        <w:rFonts w:ascii="Courier New" w:hAnsi="Courier New" w:hint="default"/>
      </w:rPr>
    </w:lvl>
    <w:lvl w:ilvl="8" w:tplc="6CD801B4">
      <w:start w:val="1"/>
      <w:numFmt w:val="bullet"/>
      <w:lvlText w:val=""/>
      <w:lvlJc w:val="left"/>
      <w:pPr>
        <w:ind w:left="6480" w:hanging="360"/>
      </w:pPr>
      <w:rPr>
        <w:rFonts w:ascii="Wingdings" w:hAnsi="Wingdings" w:hint="default"/>
      </w:rPr>
    </w:lvl>
  </w:abstractNum>
  <w:abstractNum w:abstractNumId="57" w15:restartNumberingAfterBreak="0">
    <w:nsid w:val="5A647261"/>
    <w:multiLevelType w:val="hybridMultilevel"/>
    <w:tmpl w:val="9CF84030"/>
    <w:lvl w:ilvl="0" w:tplc="F8FC9A56">
      <w:start w:val="1"/>
      <w:numFmt w:val="bullet"/>
      <w:lvlText w:val=""/>
      <w:lvlJc w:val="left"/>
      <w:pPr>
        <w:ind w:left="720" w:hanging="360"/>
      </w:pPr>
      <w:rPr>
        <w:rFonts w:ascii="Symbol" w:hAnsi="Symbol" w:hint="default"/>
      </w:rPr>
    </w:lvl>
    <w:lvl w:ilvl="1" w:tplc="6478C672">
      <w:start w:val="1"/>
      <w:numFmt w:val="bullet"/>
      <w:lvlText w:val="o"/>
      <w:lvlJc w:val="left"/>
      <w:pPr>
        <w:ind w:left="1440" w:hanging="360"/>
      </w:pPr>
      <w:rPr>
        <w:rFonts w:ascii="Courier New" w:hAnsi="Courier New" w:hint="default"/>
      </w:rPr>
    </w:lvl>
    <w:lvl w:ilvl="2" w:tplc="BFE40A30">
      <w:start w:val="1"/>
      <w:numFmt w:val="bullet"/>
      <w:lvlText w:val=""/>
      <w:lvlJc w:val="left"/>
      <w:pPr>
        <w:ind w:left="2160" w:hanging="360"/>
      </w:pPr>
      <w:rPr>
        <w:rFonts w:ascii="Wingdings" w:hAnsi="Wingdings" w:hint="default"/>
      </w:rPr>
    </w:lvl>
    <w:lvl w:ilvl="3" w:tplc="29368AE6">
      <w:start w:val="1"/>
      <w:numFmt w:val="bullet"/>
      <w:lvlText w:val=""/>
      <w:lvlJc w:val="left"/>
      <w:pPr>
        <w:ind w:left="2880" w:hanging="360"/>
      </w:pPr>
      <w:rPr>
        <w:rFonts w:ascii="Symbol" w:hAnsi="Symbol" w:hint="default"/>
      </w:rPr>
    </w:lvl>
    <w:lvl w:ilvl="4" w:tplc="04E8B99E">
      <w:start w:val="1"/>
      <w:numFmt w:val="bullet"/>
      <w:lvlText w:val="o"/>
      <w:lvlJc w:val="left"/>
      <w:pPr>
        <w:ind w:left="3600" w:hanging="360"/>
      </w:pPr>
      <w:rPr>
        <w:rFonts w:ascii="Courier New" w:hAnsi="Courier New" w:hint="default"/>
      </w:rPr>
    </w:lvl>
    <w:lvl w:ilvl="5" w:tplc="8E5AA8D2">
      <w:start w:val="1"/>
      <w:numFmt w:val="bullet"/>
      <w:lvlText w:val=""/>
      <w:lvlJc w:val="left"/>
      <w:pPr>
        <w:ind w:left="4320" w:hanging="360"/>
      </w:pPr>
      <w:rPr>
        <w:rFonts w:ascii="Wingdings" w:hAnsi="Wingdings" w:hint="default"/>
      </w:rPr>
    </w:lvl>
    <w:lvl w:ilvl="6" w:tplc="353805BE">
      <w:start w:val="1"/>
      <w:numFmt w:val="bullet"/>
      <w:lvlText w:val=""/>
      <w:lvlJc w:val="left"/>
      <w:pPr>
        <w:ind w:left="5040" w:hanging="360"/>
      </w:pPr>
      <w:rPr>
        <w:rFonts w:ascii="Symbol" w:hAnsi="Symbol" w:hint="default"/>
      </w:rPr>
    </w:lvl>
    <w:lvl w:ilvl="7" w:tplc="A4D28F00">
      <w:start w:val="1"/>
      <w:numFmt w:val="bullet"/>
      <w:lvlText w:val="o"/>
      <w:lvlJc w:val="left"/>
      <w:pPr>
        <w:ind w:left="5760" w:hanging="360"/>
      </w:pPr>
      <w:rPr>
        <w:rFonts w:ascii="Courier New" w:hAnsi="Courier New" w:hint="default"/>
      </w:rPr>
    </w:lvl>
    <w:lvl w:ilvl="8" w:tplc="8A1A8366">
      <w:start w:val="1"/>
      <w:numFmt w:val="bullet"/>
      <w:lvlText w:val=""/>
      <w:lvlJc w:val="left"/>
      <w:pPr>
        <w:ind w:left="6480" w:hanging="360"/>
      </w:pPr>
      <w:rPr>
        <w:rFonts w:ascii="Wingdings" w:hAnsi="Wingdings" w:hint="default"/>
      </w:rPr>
    </w:lvl>
  </w:abstractNum>
  <w:abstractNum w:abstractNumId="58" w15:restartNumberingAfterBreak="0">
    <w:nsid w:val="5BF76DBB"/>
    <w:multiLevelType w:val="hybridMultilevel"/>
    <w:tmpl w:val="E884CA22"/>
    <w:lvl w:ilvl="0" w:tplc="F31E9090">
      <w:start w:val="1"/>
      <w:numFmt w:val="decimal"/>
      <w:lvlText w:val="%1."/>
      <w:lvlJc w:val="left"/>
      <w:pPr>
        <w:ind w:left="720" w:hanging="360"/>
      </w:pPr>
    </w:lvl>
    <w:lvl w:ilvl="1" w:tplc="82300B2E">
      <w:start w:val="1"/>
      <w:numFmt w:val="lowerLetter"/>
      <w:lvlText w:val="%2."/>
      <w:lvlJc w:val="left"/>
      <w:pPr>
        <w:ind w:left="1440" w:hanging="360"/>
      </w:pPr>
    </w:lvl>
    <w:lvl w:ilvl="2" w:tplc="33F21386">
      <w:start w:val="1"/>
      <w:numFmt w:val="lowerRoman"/>
      <w:lvlText w:val="%3."/>
      <w:lvlJc w:val="right"/>
      <w:pPr>
        <w:ind w:left="2160" w:hanging="180"/>
      </w:pPr>
    </w:lvl>
    <w:lvl w:ilvl="3" w:tplc="7DE40E6C">
      <w:start w:val="1"/>
      <w:numFmt w:val="decimal"/>
      <w:lvlText w:val="%4."/>
      <w:lvlJc w:val="left"/>
      <w:pPr>
        <w:ind w:left="2880" w:hanging="360"/>
      </w:pPr>
    </w:lvl>
    <w:lvl w:ilvl="4" w:tplc="9BFECB3E">
      <w:start w:val="1"/>
      <w:numFmt w:val="lowerLetter"/>
      <w:lvlText w:val="%5."/>
      <w:lvlJc w:val="left"/>
      <w:pPr>
        <w:ind w:left="3600" w:hanging="360"/>
      </w:pPr>
    </w:lvl>
    <w:lvl w:ilvl="5" w:tplc="B1F82DEA">
      <w:start w:val="1"/>
      <w:numFmt w:val="lowerRoman"/>
      <w:lvlText w:val="%6."/>
      <w:lvlJc w:val="right"/>
      <w:pPr>
        <w:ind w:left="4320" w:hanging="180"/>
      </w:pPr>
    </w:lvl>
    <w:lvl w:ilvl="6" w:tplc="CA48C53C">
      <w:start w:val="1"/>
      <w:numFmt w:val="decimal"/>
      <w:lvlText w:val="%7."/>
      <w:lvlJc w:val="left"/>
      <w:pPr>
        <w:ind w:left="5040" w:hanging="360"/>
      </w:pPr>
    </w:lvl>
    <w:lvl w:ilvl="7" w:tplc="485A1F8A">
      <w:start w:val="1"/>
      <w:numFmt w:val="lowerLetter"/>
      <w:lvlText w:val="%8."/>
      <w:lvlJc w:val="left"/>
      <w:pPr>
        <w:ind w:left="5760" w:hanging="360"/>
      </w:pPr>
    </w:lvl>
    <w:lvl w:ilvl="8" w:tplc="4B3C9136">
      <w:start w:val="1"/>
      <w:numFmt w:val="lowerRoman"/>
      <w:lvlText w:val="%9."/>
      <w:lvlJc w:val="right"/>
      <w:pPr>
        <w:ind w:left="6480" w:hanging="180"/>
      </w:pPr>
    </w:lvl>
  </w:abstractNum>
  <w:abstractNum w:abstractNumId="59" w15:restartNumberingAfterBreak="0">
    <w:nsid w:val="5DF00157"/>
    <w:multiLevelType w:val="hybridMultilevel"/>
    <w:tmpl w:val="1C86963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EEE1ACC"/>
    <w:multiLevelType w:val="hybridMultilevel"/>
    <w:tmpl w:val="749AB856"/>
    <w:lvl w:ilvl="0" w:tplc="45D2F6DA">
      <w:start w:val="1"/>
      <w:numFmt w:val="bullet"/>
      <w:lvlText w:val=""/>
      <w:lvlJc w:val="left"/>
      <w:pPr>
        <w:ind w:left="720" w:hanging="360"/>
      </w:pPr>
      <w:rPr>
        <w:rFonts w:ascii="Symbol" w:hAnsi="Symbol" w:hint="default"/>
      </w:rPr>
    </w:lvl>
    <w:lvl w:ilvl="1" w:tplc="A33EF2FA">
      <w:start w:val="1"/>
      <w:numFmt w:val="bullet"/>
      <w:lvlText w:val="o"/>
      <w:lvlJc w:val="left"/>
      <w:pPr>
        <w:ind w:left="1440" w:hanging="360"/>
      </w:pPr>
      <w:rPr>
        <w:rFonts w:ascii="Courier New" w:hAnsi="Courier New" w:hint="default"/>
      </w:rPr>
    </w:lvl>
    <w:lvl w:ilvl="2" w:tplc="0994DA82">
      <w:start w:val="1"/>
      <w:numFmt w:val="bullet"/>
      <w:lvlText w:val=""/>
      <w:lvlJc w:val="left"/>
      <w:pPr>
        <w:ind w:left="2160" w:hanging="360"/>
      </w:pPr>
      <w:rPr>
        <w:rFonts w:ascii="Wingdings" w:hAnsi="Wingdings" w:hint="default"/>
      </w:rPr>
    </w:lvl>
    <w:lvl w:ilvl="3" w:tplc="4FD6305C">
      <w:start w:val="1"/>
      <w:numFmt w:val="bullet"/>
      <w:lvlText w:val=""/>
      <w:lvlJc w:val="left"/>
      <w:pPr>
        <w:ind w:left="2880" w:hanging="360"/>
      </w:pPr>
      <w:rPr>
        <w:rFonts w:ascii="Symbol" w:hAnsi="Symbol" w:hint="default"/>
      </w:rPr>
    </w:lvl>
    <w:lvl w:ilvl="4" w:tplc="CA7806B2">
      <w:start w:val="1"/>
      <w:numFmt w:val="bullet"/>
      <w:lvlText w:val="o"/>
      <w:lvlJc w:val="left"/>
      <w:pPr>
        <w:ind w:left="3600" w:hanging="360"/>
      </w:pPr>
      <w:rPr>
        <w:rFonts w:ascii="Courier New" w:hAnsi="Courier New" w:hint="default"/>
      </w:rPr>
    </w:lvl>
    <w:lvl w:ilvl="5" w:tplc="2ACC609A">
      <w:start w:val="1"/>
      <w:numFmt w:val="bullet"/>
      <w:lvlText w:val=""/>
      <w:lvlJc w:val="left"/>
      <w:pPr>
        <w:ind w:left="4320" w:hanging="360"/>
      </w:pPr>
      <w:rPr>
        <w:rFonts w:ascii="Wingdings" w:hAnsi="Wingdings" w:hint="default"/>
      </w:rPr>
    </w:lvl>
    <w:lvl w:ilvl="6" w:tplc="78E8F4C6">
      <w:start w:val="1"/>
      <w:numFmt w:val="bullet"/>
      <w:lvlText w:val=""/>
      <w:lvlJc w:val="left"/>
      <w:pPr>
        <w:ind w:left="5040" w:hanging="360"/>
      </w:pPr>
      <w:rPr>
        <w:rFonts w:ascii="Symbol" w:hAnsi="Symbol" w:hint="default"/>
      </w:rPr>
    </w:lvl>
    <w:lvl w:ilvl="7" w:tplc="EBE2DD92">
      <w:start w:val="1"/>
      <w:numFmt w:val="bullet"/>
      <w:lvlText w:val="o"/>
      <w:lvlJc w:val="left"/>
      <w:pPr>
        <w:ind w:left="5760" w:hanging="360"/>
      </w:pPr>
      <w:rPr>
        <w:rFonts w:ascii="Courier New" w:hAnsi="Courier New" w:hint="default"/>
      </w:rPr>
    </w:lvl>
    <w:lvl w:ilvl="8" w:tplc="C36A38C6">
      <w:start w:val="1"/>
      <w:numFmt w:val="bullet"/>
      <w:lvlText w:val=""/>
      <w:lvlJc w:val="left"/>
      <w:pPr>
        <w:ind w:left="6480" w:hanging="360"/>
      </w:pPr>
      <w:rPr>
        <w:rFonts w:ascii="Wingdings" w:hAnsi="Wingdings" w:hint="default"/>
      </w:rPr>
    </w:lvl>
  </w:abstractNum>
  <w:abstractNum w:abstractNumId="61" w15:restartNumberingAfterBreak="0">
    <w:nsid w:val="5EF768BC"/>
    <w:multiLevelType w:val="hybridMultilevel"/>
    <w:tmpl w:val="74DC8118"/>
    <w:lvl w:ilvl="0" w:tplc="0616C03C">
      <w:start w:val="1"/>
      <w:numFmt w:val="bullet"/>
      <w:lvlText w:val=""/>
      <w:lvlJc w:val="left"/>
      <w:pPr>
        <w:ind w:left="720" w:hanging="360"/>
      </w:pPr>
      <w:rPr>
        <w:rFonts w:ascii="Symbol" w:hAnsi="Symbol" w:hint="default"/>
      </w:rPr>
    </w:lvl>
    <w:lvl w:ilvl="1" w:tplc="650A9978">
      <w:start w:val="1"/>
      <w:numFmt w:val="bullet"/>
      <w:lvlText w:val="o"/>
      <w:lvlJc w:val="left"/>
      <w:pPr>
        <w:ind w:left="1440" w:hanging="360"/>
      </w:pPr>
      <w:rPr>
        <w:rFonts w:ascii="Courier New" w:hAnsi="Courier New" w:hint="default"/>
      </w:rPr>
    </w:lvl>
    <w:lvl w:ilvl="2" w:tplc="05C6D5F4">
      <w:start w:val="1"/>
      <w:numFmt w:val="bullet"/>
      <w:lvlText w:val=""/>
      <w:lvlJc w:val="left"/>
      <w:pPr>
        <w:ind w:left="2160" w:hanging="360"/>
      </w:pPr>
      <w:rPr>
        <w:rFonts w:ascii="Wingdings" w:hAnsi="Wingdings" w:hint="default"/>
      </w:rPr>
    </w:lvl>
    <w:lvl w:ilvl="3" w:tplc="7F462898">
      <w:start w:val="1"/>
      <w:numFmt w:val="bullet"/>
      <w:lvlText w:val=""/>
      <w:lvlJc w:val="left"/>
      <w:pPr>
        <w:ind w:left="2880" w:hanging="360"/>
      </w:pPr>
      <w:rPr>
        <w:rFonts w:ascii="Symbol" w:hAnsi="Symbol" w:hint="default"/>
      </w:rPr>
    </w:lvl>
    <w:lvl w:ilvl="4" w:tplc="AFE8CAC0">
      <w:start w:val="1"/>
      <w:numFmt w:val="bullet"/>
      <w:lvlText w:val="o"/>
      <w:lvlJc w:val="left"/>
      <w:pPr>
        <w:ind w:left="3600" w:hanging="360"/>
      </w:pPr>
      <w:rPr>
        <w:rFonts w:ascii="Courier New" w:hAnsi="Courier New" w:hint="default"/>
      </w:rPr>
    </w:lvl>
    <w:lvl w:ilvl="5" w:tplc="CD9C686C">
      <w:start w:val="1"/>
      <w:numFmt w:val="bullet"/>
      <w:lvlText w:val=""/>
      <w:lvlJc w:val="left"/>
      <w:pPr>
        <w:ind w:left="4320" w:hanging="360"/>
      </w:pPr>
      <w:rPr>
        <w:rFonts w:ascii="Wingdings" w:hAnsi="Wingdings" w:hint="default"/>
      </w:rPr>
    </w:lvl>
    <w:lvl w:ilvl="6" w:tplc="5DB69DE0">
      <w:start w:val="1"/>
      <w:numFmt w:val="bullet"/>
      <w:lvlText w:val=""/>
      <w:lvlJc w:val="left"/>
      <w:pPr>
        <w:ind w:left="5040" w:hanging="360"/>
      </w:pPr>
      <w:rPr>
        <w:rFonts w:ascii="Symbol" w:hAnsi="Symbol" w:hint="default"/>
      </w:rPr>
    </w:lvl>
    <w:lvl w:ilvl="7" w:tplc="3A60EEEC">
      <w:start w:val="1"/>
      <w:numFmt w:val="bullet"/>
      <w:lvlText w:val="o"/>
      <w:lvlJc w:val="left"/>
      <w:pPr>
        <w:ind w:left="5760" w:hanging="360"/>
      </w:pPr>
      <w:rPr>
        <w:rFonts w:ascii="Courier New" w:hAnsi="Courier New" w:hint="default"/>
      </w:rPr>
    </w:lvl>
    <w:lvl w:ilvl="8" w:tplc="5DACFEC8">
      <w:start w:val="1"/>
      <w:numFmt w:val="bullet"/>
      <w:lvlText w:val=""/>
      <w:lvlJc w:val="left"/>
      <w:pPr>
        <w:ind w:left="6480" w:hanging="360"/>
      </w:pPr>
      <w:rPr>
        <w:rFonts w:ascii="Wingdings" w:hAnsi="Wingdings" w:hint="default"/>
      </w:rPr>
    </w:lvl>
  </w:abstractNum>
  <w:abstractNum w:abstractNumId="62" w15:restartNumberingAfterBreak="0">
    <w:nsid w:val="5EFA55D3"/>
    <w:multiLevelType w:val="hybridMultilevel"/>
    <w:tmpl w:val="FFFFFFFF"/>
    <w:lvl w:ilvl="0" w:tplc="870EB7B2">
      <w:start w:val="1"/>
      <w:numFmt w:val="bullet"/>
      <w:lvlText w:val=""/>
      <w:lvlJc w:val="left"/>
      <w:pPr>
        <w:ind w:left="720" w:hanging="360"/>
      </w:pPr>
      <w:rPr>
        <w:rFonts w:ascii="Symbol" w:hAnsi="Symbol" w:hint="default"/>
      </w:rPr>
    </w:lvl>
    <w:lvl w:ilvl="1" w:tplc="DAFA50B4">
      <w:start w:val="1"/>
      <w:numFmt w:val="bullet"/>
      <w:lvlText w:val="o"/>
      <w:lvlJc w:val="left"/>
      <w:pPr>
        <w:ind w:left="1440" w:hanging="360"/>
      </w:pPr>
      <w:rPr>
        <w:rFonts w:ascii="Courier New" w:hAnsi="Courier New" w:hint="default"/>
      </w:rPr>
    </w:lvl>
    <w:lvl w:ilvl="2" w:tplc="7B0CEB2C">
      <w:start w:val="1"/>
      <w:numFmt w:val="bullet"/>
      <w:lvlText w:val=""/>
      <w:lvlJc w:val="left"/>
      <w:pPr>
        <w:ind w:left="2160" w:hanging="360"/>
      </w:pPr>
      <w:rPr>
        <w:rFonts w:ascii="Wingdings" w:hAnsi="Wingdings" w:hint="default"/>
      </w:rPr>
    </w:lvl>
    <w:lvl w:ilvl="3" w:tplc="7DD0F096">
      <w:start w:val="1"/>
      <w:numFmt w:val="bullet"/>
      <w:lvlText w:val=""/>
      <w:lvlJc w:val="left"/>
      <w:pPr>
        <w:ind w:left="2880" w:hanging="360"/>
      </w:pPr>
      <w:rPr>
        <w:rFonts w:ascii="Symbol" w:hAnsi="Symbol" w:hint="default"/>
      </w:rPr>
    </w:lvl>
    <w:lvl w:ilvl="4" w:tplc="6AB639A4">
      <w:start w:val="1"/>
      <w:numFmt w:val="bullet"/>
      <w:lvlText w:val="o"/>
      <w:lvlJc w:val="left"/>
      <w:pPr>
        <w:ind w:left="3600" w:hanging="360"/>
      </w:pPr>
      <w:rPr>
        <w:rFonts w:ascii="Courier New" w:hAnsi="Courier New" w:hint="default"/>
      </w:rPr>
    </w:lvl>
    <w:lvl w:ilvl="5" w:tplc="942608B2">
      <w:start w:val="1"/>
      <w:numFmt w:val="bullet"/>
      <w:lvlText w:val=""/>
      <w:lvlJc w:val="left"/>
      <w:pPr>
        <w:ind w:left="4320" w:hanging="360"/>
      </w:pPr>
      <w:rPr>
        <w:rFonts w:ascii="Wingdings" w:hAnsi="Wingdings" w:hint="default"/>
      </w:rPr>
    </w:lvl>
    <w:lvl w:ilvl="6" w:tplc="D39CB22E">
      <w:start w:val="1"/>
      <w:numFmt w:val="bullet"/>
      <w:lvlText w:val=""/>
      <w:lvlJc w:val="left"/>
      <w:pPr>
        <w:ind w:left="5040" w:hanging="360"/>
      </w:pPr>
      <w:rPr>
        <w:rFonts w:ascii="Symbol" w:hAnsi="Symbol" w:hint="default"/>
      </w:rPr>
    </w:lvl>
    <w:lvl w:ilvl="7" w:tplc="3B246028">
      <w:start w:val="1"/>
      <w:numFmt w:val="bullet"/>
      <w:lvlText w:val="o"/>
      <w:lvlJc w:val="left"/>
      <w:pPr>
        <w:ind w:left="5760" w:hanging="360"/>
      </w:pPr>
      <w:rPr>
        <w:rFonts w:ascii="Courier New" w:hAnsi="Courier New" w:hint="default"/>
      </w:rPr>
    </w:lvl>
    <w:lvl w:ilvl="8" w:tplc="580AE8A6">
      <w:start w:val="1"/>
      <w:numFmt w:val="bullet"/>
      <w:lvlText w:val=""/>
      <w:lvlJc w:val="left"/>
      <w:pPr>
        <w:ind w:left="6480" w:hanging="360"/>
      </w:pPr>
      <w:rPr>
        <w:rFonts w:ascii="Wingdings" w:hAnsi="Wingdings" w:hint="default"/>
      </w:rPr>
    </w:lvl>
  </w:abstractNum>
  <w:abstractNum w:abstractNumId="63"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64" w15:restartNumberingAfterBreak="0">
    <w:nsid w:val="601A2105"/>
    <w:multiLevelType w:val="hybridMultilevel"/>
    <w:tmpl w:val="FFFFFFFF"/>
    <w:lvl w:ilvl="0" w:tplc="C8BECEC4">
      <w:start w:val="1"/>
      <w:numFmt w:val="bullet"/>
      <w:lvlText w:val=""/>
      <w:lvlJc w:val="left"/>
      <w:pPr>
        <w:ind w:left="720" w:hanging="360"/>
      </w:pPr>
      <w:rPr>
        <w:rFonts w:ascii="Symbol" w:hAnsi="Symbol" w:hint="default"/>
      </w:rPr>
    </w:lvl>
    <w:lvl w:ilvl="1" w:tplc="C2689374">
      <w:start w:val="1"/>
      <w:numFmt w:val="bullet"/>
      <w:lvlText w:val="o"/>
      <w:lvlJc w:val="left"/>
      <w:pPr>
        <w:ind w:left="1440" w:hanging="360"/>
      </w:pPr>
      <w:rPr>
        <w:rFonts w:ascii="Courier New" w:hAnsi="Courier New" w:hint="default"/>
      </w:rPr>
    </w:lvl>
    <w:lvl w:ilvl="2" w:tplc="2EE2212C">
      <w:start w:val="1"/>
      <w:numFmt w:val="bullet"/>
      <w:lvlText w:val=""/>
      <w:lvlJc w:val="left"/>
      <w:pPr>
        <w:ind w:left="2160" w:hanging="360"/>
      </w:pPr>
      <w:rPr>
        <w:rFonts w:ascii="Wingdings" w:hAnsi="Wingdings" w:hint="default"/>
      </w:rPr>
    </w:lvl>
    <w:lvl w:ilvl="3" w:tplc="D7823054">
      <w:start w:val="1"/>
      <w:numFmt w:val="bullet"/>
      <w:lvlText w:val=""/>
      <w:lvlJc w:val="left"/>
      <w:pPr>
        <w:ind w:left="2880" w:hanging="360"/>
      </w:pPr>
      <w:rPr>
        <w:rFonts w:ascii="Symbol" w:hAnsi="Symbol" w:hint="default"/>
      </w:rPr>
    </w:lvl>
    <w:lvl w:ilvl="4" w:tplc="5BBEF1BE">
      <w:start w:val="1"/>
      <w:numFmt w:val="bullet"/>
      <w:lvlText w:val="o"/>
      <w:lvlJc w:val="left"/>
      <w:pPr>
        <w:ind w:left="3600" w:hanging="360"/>
      </w:pPr>
      <w:rPr>
        <w:rFonts w:ascii="Courier New" w:hAnsi="Courier New" w:hint="default"/>
      </w:rPr>
    </w:lvl>
    <w:lvl w:ilvl="5" w:tplc="8F760E98">
      <w:start w:val="1"/>
      <w:numFmt w:val="bullet"/>
      <w:lvlText w:val=""/>
      <w:lvlJc w:val="left"/>
      <w:pPr>
        <w:ind w:left="4320" w:hanging="360"/>
      </w:pPr>
      <w:rPr>
        <w:rFonts w:ascii="Wingdings" w:hAnsi="Wingdings" w:hint="default"/>
      </w:rPr>
    </w:lvl>
    <w:lvl w:ilvl="6" w:tplc="5B9AABB6">
      <w:start w:val="1"/>
      <w:numFmt w:val="bullet"/>
      <w:lvlText w:val=""/>
      <w:lvlJc w:val="left"/>
      <w:pPr>
        <w:ind w:left="5040" w:hanging="360"/>
      </w:pPr>
      <w:rPr>
        <w:rFonts w:ascii="Symbol" w:hAnsi="Symbol" w:hint="default"/>
      </w:rPr>
    </w:lvl>
    <w:lvl w:ilvl="7" w:tplc="D26ADE7A">
      <w:start w:val="1"/>
      <w:numFmt w:val="bullet"/>
      <w:lvlText w:val="o"/>
      <w:lvlJc w:val="left"/>
      <w:pPr>
        <w:ind w:left="5760" w:hanging="360"/>
      </w:pPr>
      <w:rPr>
        <w:rFonts w:ascii="Courier New" w:hAnsi="Courier New" w:hint="default"/>
      </w:rPr>
    </w:lvl>
    <w:lvl w:ilvl="8" w:tplc="87B844F8">
      <w:start w:val="1"/>
      <w:numFmt w:val="bullet"/>
      <w:lvlText w:val=""/>
      <w:lvlJc w:val="left"/>
      <w:pPr>
        <w:ind w:left="6480" w:hanging="360"/>
      </w:pPr>
      <w:rPr>
        <w:rFonts w:ascii="Wingdings" w:hAnsi="Wingdings" w:hint="default"/>
      </w:rPr>
    </w:lvl>
  </w:abstractNum>
  <w:abstractNum w:abstractNumId="65" w15:restartNumberingAfterBreak="0">
    <w:nsid w:val="620C3E96"/>
    <w:multiLevelType w:val="hybridMultilevel"/>
    <w:tmpl w:val="FFFFFFFF"/>
    <w:lvl w:ilvl="0" w:tplc="5E205B46">
      <w:start w:val="1"/>
      <w:numFmt w:val="bullet"/>
      <w:lvlText w:val=""/>
      <w:lvlJc w:val="left"/>
      <w:pPr>
        <w:ind w:left="720" w:hanging="360"/>
      </w:pPr>
      <w:rPr>
        <w:rFonts w:ascii="Symbol" w:hAnsi="Symbol" w:hint="default"/>
      </w:rPr>
    </w:lvl>
    <w:lvl w:ilvl="1" w:tplc="11868890">
      <w:start w:val="1"/>
      <w:numFmt w:val="bullet"/>
      <w:lvlText w:val="o"/>
      <w:lvlJc w:val="left"/>
      <w:pPr>
        <w:ind w:left="1440" w:hanging="360"/>
      </w:pPr>
      <w:rPr>
        <w:rFonts w:ascii="Courier New" w:hAnsi="Courier New" w:hint="default"/>
      </w:rPr>
    </w:lvl>
    <w:lvl w:ilvl="2" w:tplc="7172A5C2">
      <w:start w:val="1"/>
      <w:numFmt w:val="bullet"/>
      <w:lvlText w:val=""/>
      <w:lvlJc w:val="left"/>
      <w:pPr>
        <w:ind w:left="2160" w:hanging="360"/>
      </w:pPr>
      <w:rPr>
        <w:rFonts w:ascii="Wingdings" w:hAnsi="Wingdings" w:hint="default"/>
      </w:rPr>
    </w:lvl>
    <w:lvl w:ilvl="3" w:tplc="A6825EF8">
      <w:start w:val="1"/>
      <w:numFmt w:val="bullet"/>
      <w:lvlText w:val=""/>
      <w:lvlJc w:val="left"/>
      <w:pPr>
        <w:ind w:left="2880" w:hanging="360"/>
      </w:pPr>
      <w:rPr>
        <w:rFonts w:ascii="Symbol" w:hAnsi="Symbol" w:hint="default"/>
      </w:rPr>
    </w:lvl>
    <w:lvl w:ilvl="4" w:tplc="AF221F62">
      <w:start w:val="1"/>
      <w:numFmt w:val="bullet"/>
      <w:lvlText w:val="o"/>
      <w:lvlJc w:val="left"/>
      <w:pPr>
        <w:ind w:left="3600" w:hanging="360"/>
      </w:pPr>
      <w:rPr>
        <w:rFonts w:ascii="Courier New" w:hAnsi="Courier New" w:hint="default"/>
      </w:rPr>
    </w:lvl>
    <w:lvl w:ilvl="5" w:tplc="45CCFF10">
      <w:start w:val="1"/>
      <w:numFmt w:val="bullet"/>
      <w:lvlText w:val=""/>
      <w:lvlJc w:val="left"/>
      <w:pPr>
        <w:ind w:left="4320" w:hanging="360"/>
      </w:pPr>
      <w:rPr>
        <w:rFonts w:ascii="Wingdings" w:hAnsi="Wingdings" w:hint="default"/>
      </w:rPr>
    </w:lvl>
    <w:lvl w:ilvl="6" w:tplc="A1165BB2">
      <w:start w:val="1"/>
      <w:numFmt w:val="bullet"/>
      <w:lvlText w:val=""/>
      <w:lvlJc w:val="left"/>
      <w:pPr>
        <w:ind w:left="5040" w:hanging="360"/>
      </w:pPr>
      <w:rPr>
        <w:rFonts w:ascii="Symbol" w:hAnsi="Symbol" w:hint="default"/>
      </w:rPr>
    </w:lvl>
    <w:lvl w:ilvl="7" w:tplc="1BC6D330">
      <w:start w:val="1"/>
      <w:numFmt w:val="bullet"/>
      <w:lvlText w:val="o"/>
      <w:lvlJc w:val="left"/>
      <w:pPr>
        <w:ind w:left="5760" w:hanging="360"/>
      </w:pPr>
      <w:rPr>
        <w:rFonts w:ascii="Courier New" w:hAnsi="Courier New" w:hint="default"/>
      </w:rPr>
    </w:lvl>
    <w:lvl w:ilvl="8" w:tplc="980EE49C">
      <w:start w:val="1"/>
      <w:numFmt w:val="bullet"/>
      <w:lvlText w:val=""/>
      <w:lvlJc w:val="left"/>
      <w:pPr>
        <w:ind w:left="6480" w:hanging="360"/>
      </w:pPr>
      <w:rPr>
        <w:rFonts w:ascii="Wingdings" w:hAnsi="Wingdings" w:hint="default"/>
      </w:rPr>
    </w:lvl>
  </w:abstractNum>
  <w:abstractNum w:abstractNumId="66"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2F23A2A"/>
    <w:multiLevelType w:val="hybridMultilevel"/>
    <w:tmpl w:val="69EE4D9C"/>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C13726"/>
    <w:multiLevelType w:val="multilevel"/>
    <w:tmpl w:val="BC465F3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4246EF"/>
    <w:multiLevelType w:val="hybridMultilevel"/>
    <w:tmpl w:val="FFFFFFFF"/>
    <w:lvl w:ilvl="0" w:tplc="065EA842">
      <w:start w:val="1"/>
      <w:numFmt w:val="bullet"/>
      <w:lvlText w:val=""/>
      <w:lvlJc w:val="left"/>
      <w:pPr>
        <w:ind w:left="720" w:hanging="360"/>
      </w:pPr>
      <w:rPr>
        <w:rFonts w:ascii="Symbol" w:hAnsi="Symbol" w:hint="default"/>
      </w:rPr>
    </w:lvl>
    <w:lvl w:ilvl="1" w:tplc="5FA22D58">
      <w:start w:val="1"/>
      <w:numFmt w:val="bullet"/>
      <w:lvlText w:val="o"/>
      <w:lvlJc w:val="left"/>
      <w:pPr>
        <w:ind w:left="1440" w:hanging="360"/>
      </w:pPr>
      <w:rPr>
        <w:rFonts w:ascii="Courier New" w:hAnsi="Courier New" w:hint="default"/>
      </w:rPr>
    </w:lvl>
    <w:lvl w:ilvl="2" w:tplc="07267952">
      <w:start w:val="1"/>
      <w:numFmt w:val="bullet"/>
      <w:lvlText w:val=""/>
      <w:lvlJc w:val="left"/>
      <w:pPr>
        <w:ind w:left="2160" w:hanging="360"/>
      </w:pPr>
      <w:rPr>
        <w:rFonts w:ascii="Wingdings" w:hAnsi="Wingdings" w:hint="default"/>
      </w:rPr>
    </w:lvl>
    <w:lvl w:ilvl="3" w:tplc="A97EDDB6">
      <w:start w:val="1"/>
      <w:numFmt w:val="bullet"/>
      <w:lvlText w:val=""/>
      <w:lvlJc w:val="left"/>
      <w:pPr>
        <w:ind w:left="2880" w:hanging="360"/>
      </w:pPr>
      <w:rPr>
        <w:rFonts w:ascii="Symbol" w:hAnsi="Symbol" w:hint="default"/>
      </w:rPr>
    </w:lvl>
    <w:lvl w:ilvl="4" w:tplc="2990C404">
      <w:start w:val="1"/>
      <w:numFmt w:val="bullet"/>
      <w:lvlText w:val="o"/>
      <w:lvlJc w:val="left"/>
      <w:pPr>
        <w:ind w:left="3600" w:hanging="360"/>
      </w:pPr>
      <w:rPr>
        <w:rFonts w:ascii="Courier New" w:hAnsi="Courier New" w:hint="default"/>
      </w:rPr>
    </w:lvl>
    <w:lvl w:ilvl="5" w:tplc="60D2F346">
      <w:start w:val="1"/>
      <w:numFmt w:val="bullet"/>
      <w:lvlText w:val=""/>
      <w:lvlJc w:val="left"/>
      <w:pPr>
        <w:ind w:left="4320" w:hanging="360"/>
      </w:pPr>
      <w:rPr>
        <w:rFonts w:ascii="Wingdings" w:hAnsi="Wingdings" w:hint="default"/>
      </w:rPr>
    </w:lvl>
    <w:lvl w:ilvl="6" w:tplc="5D3645EE">
      <w:start w:val="1"/>
      <w:numFmt w:val="bullet"/>
      <w:lvlText w:val=""/>
      <w:lvlJc w:val="left"/>
      <w:pPr>
        <w:ind w:left="5040" w:hanging="360"/>
      </w:pPr>
      <w:rPr>
        <w:rFonts w:ascii="Symbol" w:hAnsi="Symbol" w:hint="default"/>
      </w:rPr>
    </w:lvl>
    <w:lvl w:ilvl="7" w:tplc="4836C06E">
      <w:start w:val="1"/>
      <w:numFmt w:val="bullet"/>
      <w:lvlText w:val="o"/>
      <w:lvlJc w:val="left"/>
      <w:pPr>
        <w:ind w:left="5760" w:hanging="360"/>
      </w:pPr>
      <w:rPr>
        <w:rFonts w:ascii="Courier New" w:hAnsi="Courier New" w:hint="default"/>
      </w:rPr>
    </w:lvl>
    <w:lvl w:ilvl="8" w:tplc="C2141870">
      <w:start w:val="1"/>
      <w:numFmt w:val="bullet"/>
      <w:lvlText w:val=""/>
      <w:lvlJc w:val="left"/>
      <w:pPr>
        <w:ind w:left="6480" w:hanging="360"/>
      </w:pPr>
      <w:rPr>
        <w:rFonts w:ascii="Wingdings" w:hAnsi="Wingdings" w:hint="default"/>
      </w:rPr>
    </w:lvl>
  </w:abstractNum>
  <w:abstractNum w:abstractNumId="71"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66E40BF8"/>
    <w:multiLevelType w:val="hybridMultilevel"/>
    <w:tmpl w:val="D298BA5A"/>
    <w:lvl w:ilvl="0" w:tplc="AB1AB7B2">
      <w:start w:val="1"/>
      <w:numFmt w:val="decimal"/>
      <w:lvlText w:val="%1."/>
      <w:lvlJc w:val="left"/>
      <w:pPr>
        <w:ind w:left="720" w:hanging="360"/>
      </w:pPr>
    </w:lvl>
    <w:lvl w:ilvl="1" w:tplc="A1F48F4C">
      <w:start w:val="1"/>
      <w:numFmt w:val="lowerLetter"/>
      <w:lvlText w:val="%2."/>
      <w:lvlJc w:val="left"/>
      <w:pPr>
        <w:ind w:left="1440" w:hanging="360"/>
      </w:pPr>
    </w:lvl>
    <w:lvl w:ilvl="2" w:tplc="E6ECB05A">
      <w:start w:val="1"/>
      <w:numFmt w:val="lowerRoman"/>
      <w:lvlText w:val="%3."/>
      <w:lvlJc w:val="right"/>
      <w:pPr>
        <w:ind w:left="2160" w:hanging="180"/>
      </w:pPr>
    </w:lvl>
    <w:lvl w:ilvl="3" w:tplc="E326E01A">
      <w:start w:val="1"/>
      <w:numFmt w:val="decimal"/>
      <w:lvlText w:val="%4."/>
      <w:lvlJc w:val="left"/>
      <w:pPr>
        <w:ind w:left="2880" w:hanging="360"/>
      </w:pPr>
    </w:lvl>
    <w:lvl w:ilvl="4" w:tplc="FCA86600">
      <w:start w:val="1"/>
      <w:numFmt w:val="lowerLetter"/>
      <w:lvlText w:val="%5."/>
      <w:lvlJc w:val="left"/>
      <w:pPr>
        <w:ind w:left="3600" w:hanging="360"/>
      </w:pPr>
    </w:lvl>
    <w:lvl w:ilvl="5" w:tplc="753E2722">
      <w:start w:val="1"/>
      <w:numFmt w:val="lowerRoman"/>
      <w:lvlText w:val="%6."/>
      <w:lvlJc w:val="right"/>
      <w:pPr>
        <w:ind w:left="4320" w:hanging="180"/>
      </w:pPr>
    </w:lvl>
    <w:lvl w:ilvl="6" w:tplc="B3A417AA">
      <w:start w:val="1"/>
      <w:numFmt w:val="decimal"/>
      <w:lvlText w:val="%7."/>
      <w:lvlJc w:val="left"/>
      <w:pPr>
        <w:ind w:left="5040" w:hanging="360"/>
      </w:pPr>
    </w:lvl>
    <w:lvl w:ilvl="7" w:tplc="5BA0A13A">
      <w:start w:val="1"/>
      <w:numFmt w:val="lowerLetter"/>
      <w:lvlText w:val="%8."/>
      <w:lvlJc w:val="left"/>
      <w:pPr>
        <w:ind w:left="5760" w:hanging="360"/>
      </w:pPr>
    </w:lvl>
    <w:lvl w:ilvl="8" w:tplc="B62679A0">
      <w:start w:val="1"/>
      <w:numFmt w:val="lowerRoman"/>
      <w:lvlText w:val="%9."/>
      <w:lvlJc w:val="right"/>
      <w:pPr>
        <w:ind w:left="6480" w:hanging="180"/>
      </w:pPr>
    </w:lvl>
  </w:abstractNum>
  <w:abstractNum w:abstractNumId="73" w15:restartNumberingAfterBreak="0">
    <w:nsid w:val="6C176A91"/>
    <w:multiLevelType w:val="multilevel"/>
    <w:tmpl w:val="4BFC6E5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4" w15:restartNumberingAfterBreak="0">
    <w:nsid w:val="6C791E57"/>
    <w:multiLevelType w:val="hybridMultilevel"/>
    <w:tmpl w:val="341A191E"/>
    <w:lvl w:ilvl="0" w:tplc="D4BE04B6">
      <w:start w:val="1"/>
      <w:numFmt w:val="decimal"/>
      <w:lvlText w:val="%1."/>
      <w:lvlJc w:val="left"/>
      <w:pPr>
        <w:ind w:left="720" w:hanging="360"/>
      </w:pPr>
    </w:lvl>
    <w:lvl w:ilvl="1" w:tplc="192E6924">
      <w:start w:val="1"/>
      <w:numFmt w:val="lowerLetter"/>
      <w:lvlText w:val="%2."/>
      <w:lvlJc w:val="left"/>
      <w:pPr>
        <w:ind w:left="1440" w:hanging="360"/>
      </w:pPr>
    </w:lvl>
    <w:lvl w:ilvl="2" w:tplc="F4529AE0">
      <w:start w:val="1"/>
      <w:numFmt w:val="lowerRoman"/>
      <w:lvlText w:val="%3."/>
      <w:lvlJc w:val="right"/>
      <w:pPr>
        <w:ind w:left="2160" w:hanging="180"/>
      </w:pPr>
    </w:lvl>
    <w:lvl w:ilvl="3" w:tplc="2594F826">
      <w:start w:val="1"/>
      <w:numFmt w:val="decimal"/>
      <w:lvlText w:val="%4."/>
      <w:lvlJc w:val="left"/>
      <w:pPr>
        <w:ind w:left="2880" w:hanging="360"/>
      </w:pPr>
    </w:lvl>
    <w:lvl w:ilvl="4" w:tplc="840083F8">
      <w:start w:val="1"/>
      <w:numFmt w:val="lowerLetter"/>
      <w:lvlText w:val="%5."/>
      <w:lvlJc w:val="left"/>
      <w:pPr>
        <w:ind w:left="3600" w:hanging="360"/>
      </w:pPr>
    </w:lvl>
    <w:lvl w:ilvl="5" w:tplc="2DDE2124">
      <w:start w:val="1"/>
      <w:numFmt w:val="lowerRoman"/>
      <w:lvlText w:val="%6."/>
      <w:lvlJc w:val="right"/>
      <w:pPr>
        <w:ind w:left="4320" w:hanging="180"/>
      </w:pPr>
    </w:lvl>
    <w:lvl w:ilvl="6" w:tplc="D04ECDF0">
      <w:start w:val="1"/>
      <w:numFmt w:val="decimal"/>
      <w:lvlText w:val="%7."/>
      <w:lvlJc w:val="left"/>
      <w:pPr>
        <w:ind w:left="5040" w:hanging="360"/>
      </w:pPr>
    </w:lvl>
    <w:lvl w:ilvl="7" w:tplc="03D0A790">
      <w:start w:val="1"/>
      <w:numFmt w:val="lowerLetter"/>
      <w:lvlText w:val="%8."/>
      <w:lvlJc w:val="left"/>
      <w:pPr>
        <w:ind w:left="5760" w:hanging="360"/>
      </w:pPr>
    </w:lvl>
    <w:lvl w:ilvl="8" w:tplc="EBC47E6E">
      <w:start w:val="1"/>
      <w:numFmt w:val="lowerRoman"/>
      <w:lvlText w:val="%9."/>
      <w:lvlJc w:val="right"/>
      <w:pPr>
        <w:ind w:left="6480" w:hanging="180"/>
      </w:pPr>
    </w:lvl>
  </w:abstractNum>
  <w:abstractNum w:abstractNumId="75" w15:restartNumberingAfterBreak="0">
    <w:nsid w:val="6DD0011B"/>
    <w:multiLevelType w:val="hybridMultilevel"/>
    <w:tmpl w:val="FFFFFFFF"/>
    <w:lvl w:ilvl="0" w:tplc="FFFFFFFF">
      <w:start w:val="1"/>
      <w:numFmt w:val="bullet"/>
      <w:lvlText w:val=""/>
      <w:lvlJc w:val="left"/>
      <w:pPr>
        <w:ind w:left="720" w:hanging="360"/>
      </w:pPr>
      <w:rPr>
        <w:rFonts w:ascii="Symbol" w:hAnsi="Symbol" w:hint="default"/>
      </w:rPr>
    </w:lvl>
    <w:lvl w:ilvl="1" w:tplc="2774D11E">
      <w:start w:val="1"/>
      <w:numFmt w:val="bullet"/>
      <w:lvlText w:val="o"/>
      <w:lvlJc w:val="left"/>
      <w:pPr>
        <w:ind w:left="1440" w:hanging="360"/>
      </w:pPr>
      <w:rPr>
        <w:rFonts w:ascii="Courier New" w:hAnsi="Courier New" w:hint="default"/>
      </w:rPr>
    </w:lvl>
    <w:lvl w:ilvl="2" w:tplc="1C5A049A">
      <w:start w:val="1"/>
      <w:numFmt w:val="bullet"/>
      <w:lvlText w:val=""/>
      <w:lvlJc w:val="left"/>
      <w:pPr>
        <w:ind w:left="2160" w:hanging="360"/>
      </w:pPr>
      <w:rPr>
        <w:rFonts w:ascii="Wingdings" w:hAnsi="Wingdings" w:hint="default"/>
      </w:rPr>
    </w:lvl>
    <w:lvl w:ilvl="3" w:tplc="EA22B2A0">
      <w:start w:val="1"/>
      <w:numFmt w:val="bullet"/>
      <w:lvlText w:val=""/>
      <w:lvlJc w:val="left"/>
      <w:pPr>
        <w:ind w:left="2880" w:hanging="360"/>
      </w:pPr>
      <w:rPr>
        <w:rFonts w:ascii="Symbol" w:hAnsi="Symbol" w:hint="default"/>
      </w:rPr>
    </w:lvl>
    <w:lvl w:ilvl="4" w:tplc="260281FC">
      <w:start w:val="1"/>
      <w:numFmt w:val="bullet"/>
      <w:lvlText w:val="o"/>
      <w:lvlJc w:val="left"/>
      <w:pPr>
        <w:ind w:left="3600" w:hanging="360"/>
      </w:pPr>
      <w:rPr>
        <w:rFonts w:ascii="Courier New" w:hAnsi="Courier New" w:hint="default"/>
      </w:rPr>
    </w:lvl>
    <w:lvl w:ilvl="5" w:tplc="2B388F94">
      <w:start w:val="1"/>
      <w:numFmt w:val="bullet"/>
      <w:lvlText w:val=""/>
      <w:lvlJc w:val="left"/>
      <w:pPr>
        <w:ind w:left="4320" w:hanging="360"/>
      </w:pPr>
      <w:rPr>
        <w:rFonts w:ascii="Wingdings" w:hAnsi="Wingdings" w:hint="default"/>
      </w:rPr>
    </w:lvl>
    <w:lvl w:ilvl="6" w:tplc="B8BEF56A">
      <w:start w:val="1"/>
      <w:numFmt w:val="bullet"/>
      <w:lvlText w:val=""/>
      <w:lvlJc w:val="left"/>
      <w:pPr>
        <w:ind w:left="5040" w:hanging="360"/>
      </w:pPr>
      <w:rPr>
        <w:rFonts w:ascii="Symbol" w:hAnsi="Symbol" w:hint="default"/>
      </w:rPr>
    </w:lvl>
    <w:lvl w:ilvl="7" w:tplc="6EF4F1D4">
      <w:start w:val="1"/>
      <w:numFmt w:val="bullet"/>
      <w:lvlText w:val="o"/>
      <w:lvlJc w:val="left"/>
      <w:pPr>
        <w:ind w:left="5760" w:hanging="360"/>
      </w:pPr>
      <w:rPr>
        <w:rFonts w:ascii="Courier New" w:hAnsi="Courier New" w:hint="default"/>
      </w:rPr>
    </w:lvl>
    <w:lvl w:ilvl="8" w:tplc="0666B76C">
      <w:start w:val="1"/>
      <w:numFmt w:val="bullet"/>
      <w:lvlText w:val=""/>
      <w:lvlJc w:val="left"/>
      <w:pPr>
        <w:ind w:left="6480" w:hanging="360"/>
      </w:pPr>
      <w:rPr>
        <w:rFonts w:ascii="Wingdings" w:hAnsi="Wingdings" w:hint="default"/>
      </w:rPr>
    </w:lvl>
  </w:abstractNum>
  <w:abstractNum w:abstractNumId="76" w15:restartNumberingAfterBreak="0">
    <w:nsid w:val="70B932E2"/>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A71FF1"/>
    <w:multiLevelType w:val="hybridMultilevel"/>
    <w:tmpl w:val="FFFFFFFF"/>
    <w:lvl w:ilvl="0" w:tplc="1A42D2BC">
      <w:start w:val="1"/>
      <w:numFmt w:val="bullet"/>
      <w:lvlText w:val=""/>
      <w:lvlJc w:val="left"/>
      <w:pPr>
        <w:ind w:left="720" w:hanging="360"/>
      </w:pPr>
      <w:rPr>
        <w:rFonts w:ascii="Symbol" w:hAnsi="Symbol" w:hint="default"/>
      </w:rPr>
    </w:lvl>
    <w:lvl w:ilvl="1" w:tplc="314C947A">
      <w:start w:val="1"/>
      <w:numFmt w:val="bullet"/>
      <w:lvlText w:val="o"/>
      <w:lvlJc w:val="left"/>
      <w:pPr>
        <w:ind w:left="1440" w:hanging="360"/>
      </w:pPr>
      <w:rPr>
        <w:rFonts w:ascii="Courier New" w:hAnsi="Courier New" w:hint="default"/>
      </w:rPr>
    </w:lvl>
    <w:lvl w:ilvl="2" w:tplc="765AEC02">
      <w:start w:val="1"/>
      <w:numFmt w:val="bullet"/>
      <w:lvlText w:val=""/>
      <w:lvlJc w:val="left"/>
      <w:pPr>
        <w:ind w:left="2160" w:hanging="360"/>
      </w:pPr>
      <w:rPr>
        <w:rFonts w:ascii="Wingdings" w:hAnsi="Wingdings" w:hint="default"/>
      </w:rPr>
    </w:lvl>
    <w:lvl w:ilvl="3" w:tplc="BB1CB314">
      <w:start w:val="1"/>
      <w:numFmt w:val="bullet"/>
      <w:lvlText w:val=""/>
      <w:lvlJc w:val="left"/>
      <w:pPr>
        <w:ind w:left="2880" w:hanging="360"/>
      </w:pPr>
      <w:rPr>
        <w:rFonts w:ascii="Symbol" w:hAnsi="Symbol" w:hint="default"/>
      </w:rPr>
    </w:lvl>
    <w:lvl w:ilvl="4" w:tplc="82847A52">
      <w:start w:val="1"/>
      <w:numFmt w:val="bullet"/>
      <w:lvlText w:val="o"/>
      <w:lvlJc w:val="left"/>
      <w:pPr>
        <w:ind w:left="3600" w:hanging="360"/>
      </w:pPr>
      <w:rPr>
        <w:rFonts w:ascii="Courier New" w:hAnsi="Courier New" w:hint="default"/>
      </w:rPr>
    </w:lvl>
    <w:lvl w:ilvl="5" w:tplc="214E17EA">
      <w:start w:val="1"/>
      <w:numFmt w:val="bullet"/>
      <w:lvlText w:val=""/>
      <w:lvlJc w:val="left"/>
      <w:pPr>
        <w:ind w:left="4320" w:hanging="360"/>
      </w:pPr>
      <w:rPr>
        <w:rFonts w:ascii="Wingdings" w:hAnsi="Wingdings" w:hint="default"/>
      </w:rPr>
    </w:lvl>
    <w:lvl w:ilvl="6" w:tplc="F3CC9696">
      <w:start w:val="1"/>
      <w:numFmt w:val="bullet"/>
      <w:lvlText w:val=""/>
      <w:lvlJc w:val="left"/>
      <w:pPr>
        <w:ind w:left="5040" w:hanging="360"/>
      </w:pPr>
      <w:rPr>
        <w:rFonts w:ascii="Symbol" w:hAnsi="Symbol" w:hint="default"/>
      </w:rPr>
    </w:lvl>
    <w:lvl w:ilvl="7" w:tplc="632E4266">
      <w:start w:val="1"/>
      <w:numFmt w:val="bullet"/>
      <w:lvlText w:val="o"/>
      <w:lvlJc w:val="left"/>
      <w:pPr>
        <w:ind w:left="5760" w:hanging="360"/>
      </w:pPr>
      <w:rPr>
        <w:rFonts w:ascii="Courier New" w:hAnsi="Courier New" w:hint="default"/>
      </w:rPr>
    </w:lvl>
    <w:lvl w:ilvl="8" w:tplc="A6D4957C">
      <w:start w:val="1"/>
      <w:numFmt w:val="bullet"/>
      <w:lvlText w:val=""/>
      <w:lvlJc w:val="left"/>
      <w:pPr>
        <w:ind w:left="6480" w:hanging="360"/>
      </w:pPr>
      <w:rPr>
        <w:rFonts w:ascii="Wingdings" w:hAnsi="Wingdings" w:hint="default"/>
      </w:rPr>
    </w:lvl>
  </w:abstractNum>
  <w:abstractNum w:abstractNumId="78" w15:restartNumberingAfterBreak="0">
    <w:nsid w:val="77F3063E"/>
    <w:multiLevelType w:val="hybridMultilevel"/>
    <w:tmpl w:val="342E51B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3074814">
    <w:abstractNumId w:val="57"/>
  </w:num>
  <w:num w:numId="2" w16cid:durableId="1048800172">
    <w:abstractNumId w:val="74"/>
  </w:num>
  <w:num w:numId="3" w16cid:durableId="2145922048">
    <w:abstractNumId w:val="72"/>
  </w:num>
  <w:num w:numId="4" w16cid:durableId="1686711899">
    <w:abstractNumId w:val="35"/>
  </w:num>
  <w:num w:numId="5" w16cid:durableId="652221563">
    <w:abstractNumId w:val="6"/>
  </w:num>
  <w:num w:numId="6" w16cid:durableId="1568227162">
    <w:abstractNumId w:val="25"/>
  </w:num>
  <w:num w:numId="7" w16cid:durableId="766461896">
    <w:abstractNumId w:val="30"/>
  </w:num>
  <w:num w:numId="8" w16cid:durableId="729304244">
    <w:abstractNumId w:val="60"/>
  </w:num>
  <w:num w:numId="9" w16cid:durableId="1099913802">
    <w:abstractNumId w:val="34"/>
  </w:num>
  <w:num w:numId="10" w16cid:durableId="1406762152">
    <w:abstractNumId w:val="58"/>
  </w:num>
  <w:num w:numId="11" w16cid:durableId="961613005">
    <w:abstractNumId w:val="38"/>
  </w:num>
  <w:num w:numId="12" w16cid:durableId="211238963">
    <w:abstractNumId w:val="1"/>
  </w:num>
  <w:num w:numId="13" w16cid:durableId="1180584890">
    <w:abstractNumId w:val="13"/>
  </w:num>
  <w:num w:numId="14" w16cid:durableId="1172990876">
    <w:abstractNumId w:val="48"/>
  </w:num>
  <w:num w:numId="15" w16cid:durableId="203255518">
    <w:abstractNumId w:val="61"/>
  </w:num>
  <w:num w:numId="16" w16cid:durableId="1036469769">
    <w:abstractNumId w:val="73"/>
  </w:num>
  <w:num w:numId="17" w16cid:durableId="2140604203">
    <w:abstractNumId w:val="65"/>
  </w:num>
  <w:num w:numId="18" w16cid:durableId="1817528884">
    <w:abstractNumId w:val="56"/>
  </w:num>
  <w:num w:numId="19" w16cid:durableId="1573468915">
    <w:abstractNumId w:val="51"/>
  </w:num>
  <w:num w:numId="20" w16cid:durableId="1107694602">
    <w:abstractNumId w:val="24"/>
  </w:num>
  <w:num w:numId="21" w16cid:durableId="10953363">
    <w:abstractNumId w:val="62"/>
  </w:num>
  <w:num w:numId="22" w16cid:durableId="1304196593">
    <w:abstractNumId w:val="64"/>
  </w:num>
  <w:num w:numId="23" w16cid:durableId="1695182992">
    <w:abstractNumId w:val="52"/>
  </w:num>
  <w:num w:numId="24" w16cid:durableId="274487125">
    <w:abstractNumId w:val="33"/>
  </w:num>
  <w:num w:numId="25" w16cid:durableId="249199292">
    <w:abstractNumId w:val="15"/>
  </w:num>
  <w:num w:numId="26" w16cid:durableId="1934315961">
    <w:abstractNumId w:val="77"/>
  </w:num>
  <w:num w:numId="27" w16cid:durableId="1030373366">
    <w:abstractNumId w:val="5"/>
  </w:num>
  <w:num w:numId="28" w16cid:durableId="588000491">
    <w:abstractNumId w:val="49"/>
  </w:num>
  <w:num w:numId="29" w16cid:durableId="249236983">
    <w:abstractNumId w:val="70"/>
  </w:num>
  <w:num w:numId="30" w16cid:durableId="178397210">
    <w:abstractNumId w:val="75"/>
  </w:num>
  <w:num w:numId="31" w16cid:durableId="1220243230">
    <w:abstractNumId w:val="41"/>
  </w:num>
  <w:num w:numId="32" w16cid:durableId="1832328875">
    <w:abstractNumId w:val="53"/>
  </w:num>
  <w:num w:numId="33" w16cid:durableId="1547832767">
    <w:abstractNumId w:val="53"/>
    <w:lvlOverride w:ilvl="0">
      <w:startOverride w:val="1"/>
    </w:lvlOverride>
  </w:num>
  <w:num w:numId="34" w16cid:durableId="2134252954">
    <w:abstractNumId w:val="41"/>
  </w:num>
  <w:num w:numId="35" w16cid:durableId="24329403">
    <w:abstractNumId w:val="68"/>
  </w:num>
  <w:num w:numId="36" w16cid:durableId="2106996182">
    <w:abstractNumId w:val="36"/>
  </w:num>
  <w:num w:numId="37" w16cid:durableId="1381637580">
    <w:abstractNumId w:val="71"/>
  </w:num>
  <w:num w:numId="38" w16cid:durableId="1394233305">
    <w:abstractNumId w:val="63"/>
  </w:num>
  <w:num w:numId="39" w16cid:durableId="96219039">
    <w:abstractNumId w:val="42"/>
  </w:num>
  <w:num w:numId="40" w16cid:durableId="1662914">
    <w:abstractNumId w:val="28"/>
  </w:num>
  <w:num w:numId="41" w16cid:durableId="1241914983">
    <w:abstractNumId w:val="50"/>
  </w:num>
  <w:num w:numId="42" w16cid:durableId="889850436">
    <w:abstractNumId w:val="2"/>
  </w:num>
  <w:num w:numId="43" w16cid:durableId="679504959">
    <w:abstractNumId w:val="0"/>
  </w:num>
  <w:num w:numId="44" w16cid:durableId="1458446373">
    <w:abstractNumId w:val="23"/>
  </w:num>
  <w:num w:numId="45" w16cid:durableId="1783188556">
    <w:abstractNumId w:val="7"/>
  </w:num>
  <w:num w:numId="46" w16cid:durableId="1012411255">
    <w:abstractNumId w:val="11"/>
  </w:num>
  <w:num w:numId="47" w16cid:durableId="555286992">
    <w:abstractNumId w:val="59"/>
  </w:num>
  <w:num w:numId="48" w16cid:durableId="2068070169">
    <w:abstractNumId w:val="16"/>
  </w:num>
  <w:num w:numId="49" w16cid:durableId="589776468">
    <w:abstractNumId w:val="29"/>
  </w:num>
  <w:num w:numId="50" w16cid:durableId="1833445470">
    <w:abstractNumId w:val="55"/>
  </w:num>
  <w:num w:numId="51" w16cid:durableId="1867790167">
    <w:abstractNumId w:val="10"/>
  </w:num>
  <w:num w:numId="52" w16cid:durableId="1272590023">
    <w:abstractNumId w:val="27"/>
  </w:num>
  <w:num w:numId="53" w16cid:durableId="718750890">
    <w:abstractNumId w:val="66"/>
  </w:num>
  <w:num w:numId="54" w16cid:durableId="1681854920">
    <w:abstractNumId w:val="79"/>
  </w:num>
  <w:num w:numId="55" w16cid:durableId="2024552618">
    <w:abstractNumId w:val="67"/>
  </w:num>
  <w:num w:numId="56" w16cid:durableId="509680370">
    <w:abstractNumId w:val="69"/>
  </w:num>
  <w:num w:numId="57" w16cid:durableId="1752114608">
    <w:abstractNumId w:val="4"/>
  </w:num>
  <w:num w:numId="58" w16cid:durableId="1740327848">
    <w:abstractNumId w:val="53"/>
    <w:lvlOverride w:ilvl="0">
      <w:startOverride w:val="1"/>
    </w:lvlOverride>
  </w:num>
  <w:num w:numId="59" w16cid:durableId="216162553">
    <w:abstractNumId w:val="53"/>
    <w:lvlOverride w:ilvl="0">
      <w:startOverride w:val="1"/>
    </w:lvlOverride>
  </w:num>
  <w:num w:numId="60" w16cid:durableId="1951888178">
    <w:abstractNumId w:val="31"/>
  </w:num>
  <w:num w:numId="61" w16cid:durableId="410200678">
    <w:abstractNumId w:val="46"/>
  </w:num>
  <w:num w:numId="62" w16cid:durableId="1212691190">
    <w:abstractNumId w:val="22"/>
  </w:num>
  <w:num w:numId="63" w16cid:durableId="1588270504">
    <w:abstractNumId w:val="26"/>
  </w:num>
  <w:num w:numId="64" w16cid:durableId="40830391">
    <w:abstractNumId w:val="39"/>
  </w:num>
  <w:num w:numId="65" w16cid:durableId="1656491146">
    <w:abstractNumId w:val="76"/>
  </w:num>
  <w:num w:numId="66" w16cid:durableId="2001346345">
    <w:abstractNumId w:val="12"/>
  </w:num>
  <w:num w:numId="67" w16cid:durableId="699865968">
    <w:abstractNumId w:val="14"/>
  </w:num>
  <w:num w:numId="68" w16cid:durableId="260332923">
    <w:abstractNumId w:val="44"/>
  </w:num>
  <w:num w:numId="69" w16cid:durableId="1109818791">
    <w:abstractNumId w:val="78"/>
  </w:num>
  <w:num w:numId="70" w16cid:durableId="1689983967">
    <w:abstractNumId w:val="21"/>
  </w:num>
  <w:num w:numId="71" w16cid:durableId="306518269">
    <w:abstractNumId w:val="9"/>
  </w:num>
  <w:num w:numId="72" w16cid:durableId="1033262109">
    <w:abstractNumId w:val="40"/>
  </w:num>
  <w:num w:numId="73" w16cid:durableId="372310976">
    <w:abstractNumId w:val="43"/>
  </w:num>
  <w:num w:numId="74" w16cid:durableId="1506743332">
    <w:abstractNumId w:val="45"/>
  </w:num>
  <w:num w:numId="75" w16cid:durableId="1122186983">
    <w:abstractNumId w:val="54"/>
  </w:num>
  <w:num w:numId="76" w16cid:durableId="39671170">
    <w:abstractNumId w:val="37"/>
  </w:num>
  <w:num w:numId="77" w16cid:durableId="436951871">
    <w:abstractNumId w:val="8"/>
  </w:num>
  <w:num w:numId="78" w16cid:durableId="2000032237">
    <w:abstractNumId w:val="32"/>
  </w:num>
  <w:num w:numId="79" w16cid:durableId="41448021">
    <w:abstractNumId w:val="3"/>
  </w:num>
  <w:num w:numId="80" w16cid:durableId="603074577">
    <w:abstractNumId w:val="3"/>
  </w:num>
  <w:num w:numId="81" w16cid:durableId="1850437915">
    <w:abstractNumId w:val="20"/>
  </w:num>
  <w:num w:numId="82" w16cid:durableId="1682195194">
    <w:abstractNumId w:val="17"/>
  </w:num>
  <w:num w:numId="83" w16cid:durableId="1154108260">
    <w:abstractNumId w:val="4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pl-PL" w:vendorID="12" w:dllVersion="512"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4DA2"/>
    <w:rsid w:val="00006B97"/>
    <w:rsid w:val="0001441E"/>
    <w:rsid w:val="0001492F"/>
    <w:rsid w:val="00014FD7"/>
    <w:rsid w:val="00015863"/>
    <w:rsid w:val="000161F9"/>
    <w:rsid w:val="00017B71"/>
    <w:rsid w:val="00017DD2"/>
    <w:rsid w:val="00017F1B"/>
    <w:rsid w:val="0002099F"/>
    <w:rsid w:val="000227A6"/>
    <w:rsid w:val="000306E6"/>
    <w:rsid w:val="000330EB"/>
    <w:rsid w:val="000366C5"/>
    <w:rsid w:val="00042709"/>
    <w:rsid w:val="00042726"/>
    <w:rsid w:val="00047EFC"/>
    <w:rsid w:val="000514A0"/>
    <w:rsid w:val="0005212B"/>
    <w:rsid w:val="0005B9E9"/>
    <w:rsid w:val="00060040"/>
    <w:rsid w:val="00062707"/>
    <w:rsid w:val="000653A7"/>
    <w:rsid w:val="0006761E"/>
    <w:rsid w:val="00067862"/>
    <w:rsid w:val="00071602"/>
    <w:rsid w:val="00072F0B"/>
    <w:rsid w:val="000862E1"/>
    <w:rsid w:val="00094B22"/>
    <w:rsid w:val="000A1D87"/>
    <w:rsid w:val="000A23F0"/>
    <w:rsid w:val="000A453F"/>
    <w:rsid w:val="000A5FE2"/>
    <w:rsid w:val="000A6329"/>
    <w:rsid w:val="000B01D6"/>
    <w:rsid w:val="000B4929"/>
    <w:rsid w:val="000B5C16"/>
    <w:rsid w:val="000B60A5"/>
    <w:rsid w:val="000C1EFF"/>
    <w:rsid w:val="000C2328"/>
    <w:rsid w:val="000C3533"/>
    <w:rsid w:val="000C3A7E"/>
    <w:rsid w:val="000D2A37"/>
    <w:rsid w:val="000D604A"/>
    <w:rsid w:val="000D6D2F"/>
    <w:rsid w:val="000E598A"/>
    <w:rsid w:val="000E7E0B"/>
    <w:rsid w:val="000F0A1A"/>
    <w:rsid w:val="000F4412"/>
    <w:rsid w:val="000F61AF"/>
    <w:rsid w:val="000F724A"/>
    <w:rsid w:val="001006BF"/>
    <w:rsid w:val="00110FA8"/>
    <w:rsid w:val="001142E4"/>
    <w:rsid w:val="001149DD"/>
    <w:rsid w:val="00117D3E"/>
    <w:rsid w:val="001209C8"/>
    <w:rsid w:val="00121B73"/>
    <w:rsid w:val="00122335"/>
    <w:rsid w:val="00126516"/>
    <w:rsid w:val="00132565"/>
    <w:rsid w:val="0013392C"/>
    <w:rsid w:val="00134B07"/>
    <w:rsid w:val="00142373"/>
    <w:rsid w:val="00143C96"/>
    <w:rsid w:val="00143D38"/>
    <w:rsid w:val="00144105"/>
    <w:rsid w:val="001449D2"/>
    <w:rsid w:val="001452DB"/>
    <w:rsid w:val="00145F2B"/>
    <w:rsid w:val="00146224"/>
    <w:rsid w:val="00147F45"/>
    <w:rsid w:val="00151351"/>
    <w:rsid w:val="001515BA"/>
    <w:rsid w:val="00152160"/>
    <w:rsid w:val="001642B3"/>
    <w:rsid w:val="001645E5"/>
    <w:rsid w:val="00167AF1"/>
    <w:rsid w:val="00167BFF"/>
    <w:rsid w:val="00180226"/>
    <w:rsid w:val="001833B6"/>
    <w:rsid w:val="0018543A"/>
    <w:rsid w:val="00190A34"/>
    <w:rsid w:val="00193703"/>
    <w:rsid w:val="00195873"/>
    <w:rsid w:val="001A55E6"/>
    <w:rsid w:val="001B17BD"/>
    <w:rsid w:val="001B1829"/>
    <w:rsid w:val="001B7187"/>
    <w:rsid w:val="001C499C"/>
    <w:rsid w:val="001C5C9B"/>
    <w:rsid w:val="001D1958"/>
    <w:rsid w:val="001D1B72"/>
    <w:rsid w:val="001D2178"/>
    <w:rsid w:val="001D51FE"/>
    <w:rsid w:val="001D6F1C"/>
    <w:rsid w:val="001E16C3"/>
    <w:rsid w:val="001E5FFB"/>
    <w:rsid w:val="001E78A1"/>
    <w:rsid w:val="001E7D95"/>
    <w:rsid w:val="001F0EBE"/>
    <w:rsid w:val="001F2C1E"/>
    <w:rsid w:val="001F51E6"/>
    <w:rsid w:val="001F6C3B"/>
    <w:rsid w:val="001F6F45"/>
    <w:rsid w:val="00200AEA"/>
    <w:rsid w:val="00207E4B"/>
    <w:rsid w:val="00210446"/>
    <w:rsid w:val="00213FB8"/>
    <w:rsid w:val="00215F6E"/>
    <w:rsid w:val="00230C06"/>
    <w:rsid w:val="0023247C"/>
    <w:rsid w:val="002343E8"/>
    <w:rsid w:val="002375BB"/>
    <w:rsid w:val="00241ED1"/>
    <w:rsid w:val="0025282B"/>
    <w:rsid w:val="0025387B"/>
    <w:rsid w:val="002625C7"/>
    <w:rsid w:val="002645B6"/>
    <w:rsid w:val="002664EA"/>
    <w:rsid w:val="00275ECD"/>
    <w:rsid w:val="00277E6D"/>
    <w:rsid w:val="00277ED9"/>
    <w:rsid w:val="00282FDF"/>
    <w:rsid w:val="0028301F"/>
    <w:rsid w:val="002839E4"/>
    <w:rsid w:val="00297CD7"/>
    <w:rsid w:val="002A1C92"/>
    <w:rsid w:val="002A6C48"/>
    <w:rsid w:val="002A7950"/>
    <w:rsid w:val="002B1E33"/>
    <w:rsid w:val="002B253B"/>
    <w:rsid w:val="002B3599"/>
    <w:rsid w:val="002B4A9A"/>
    <w:rsid w:val="002B7A5B"/>
    <w:rsid w:val="002B7F1A"/>
    <w:rsid w:val="002C2FEE"/>
    <w:rsid w:val="002C2FEF"/>
    <w:rsid w:val="002C5D4F"/>
    <w:rsid w:val="002D3E67"/>
    <w:rsid w:val="002E07BF"/>
    <w:rsid w:val="002E3748"/>
    <w:rsid w:val="002E550D"/>
    <w:rsid w:val="002E670A"/>
    <w:rsid w:val="002F376E"/>
    <w:rsid w:val="002F43D7"/>
    <w:rsid w:val="002F77FE"/>
    <w:rsid w:val="00306104"/>
    <w:rsid w:val="003110DD"/>
    <w:rsid w:val="0031155A"/>
    <w:rsid w:val="00313560"/>
    <w:rsid w:val="003216DF"/>
    <w:rsid w:val="00323599"/>
    <w:rsid w:val="0032519F"/>
    <w:rsid w:val="00325C91"/>
    <w:rsid w:val="0032611C"/>
    <w:rsid w:val="00331283"/>
    <w:rsid w:val="00334997"/>
    <w:rsid w:val="003373BE"/>
    <w:rsid w:val="00341F5F"/>
    <w:rsid w:val="003464AC"/>
    <w:rsid w:val="0034724F"/>
    <w:rsid w:val="00347ED7"/>
    <w:rsid w:val="00352941"/>
    <w:rsid w:val="00352A7C"/>
    <w:rsid w:val="0035701C"/>
    <w:rsid w:val="00362641"/>
    <w:rsid w:val="003638DA"/>
    <w:rsid w:val="00365F72"/>
    <w:rsid w:val="00367C0E"/>
    <w:rsid w:val="0037136F"/>
    <w:rsid w:val="0037702C"/>
    <w:rsid w:val="003801A3"/>
    <w:rsid w:val="00382A89"/>
    <w:rsid w:val="00383A1E"/>
    <w:rsid w:val="00383AEA"/>
    <w:rsid w:val="00385E91"/>
    <w:rsid w:val="00390C2A"/>
    <w:rsid w:val="00391444"/>
    <w:rsid w:val="00393DBA"/>
    <w:rsid w:val="00395645"/>
    <w:rsid w:val="003975EB"/>
    <w:rsid w:val="00397D6B"/>
    <w:rsid w:val="00397F9B"/>
    <w:rsid w:val="003A1530"/>
    <w:rsid w:val="003A17EF"/>
    <w:rsid w:val="003A376A"/>
    <w:rsid w:val="003B28FB"/>
    <w:rsid w:val="003B76AF"/>
    <w:rsid w:val="003B7A6E"/>
    <w:rsid w:val="003C425F"/>
    <w:rsid w:val="003D0BE8"/>
    <w:rsid w:val="003D112A"/>
    <w:rsid w:val="003D47FF"/>
    <w:rsid w:val="003E03F4"/>
    <w:rsid w:val="003E12C9"/>
    <w:rsid w:val="003E15EF"/>
    <w:rsid w:val="003E48E1"/>
    <w:rsid w:val="003E591F"/>
    <w:rsid w:val="003F0C07"/>
    <w:rsid w:val="003F2697"/>
    <w:rsid w:val="003F2F4C"/>
    <w:rsid w:val="003F3D05"/>
    <w:rsid w:val="003F5E30"/>
    <w:rsid w:val="004010FE"/>
    <w:rsid w:val="00402D8F"/>
    <w:rsid w:val="00405591"/>
    <w:rsid w:val="004057C4"/>
    <w:rsid w:val="00412BBB"/>
    <w:rsid w:val="00416832"/>
    <w:rsid w:val="00416AF0"/>
    <w:rsid w:val="00416BBF"/>
    <w:rsid w:val="00420282"/>
    <w:rsid w:val="004207CF"/>
    <w:rsid w:val="0042209A"/>
    <w:rsid w:val="00425E74"/>
    <w:rsid w:val="00433992"/>
    <w:rsid w:val="00436CE8"/>
    <w:rsid w:val="00440389"/>
    <w:rsid w:val="0044141A"/>
    <w:rsid w:val="00442A7F"/>
    <w:rsid w:val="004441DD"/>
    <w:rsid w:val="004471C1"/>
    <w:rsid w:val="00451803"/>
    <w:rsid w:val="00453549"/>
    <w:rsid w:val="00456215"/>
    <w:rsid w:val="0045786C"/>
    <w:rsid w:val="00457CD5"/>
    <w:rsid w:val="00460996"/>
    <w:rsid w:val="00461E46"/>
    <w:rsid w:val="0046557C"/>
    <w:rsid w:val="00473559"/>
    <w:rsid w:val="00487FD5"/>
    <w:rsid w:val="00490893"/>
    <w:rsid w:val="0049251D"/>
    <w:rsid w:val="00493309"/>
    <w:rsid w:val="0049430A"/>
    <w:rsid w:val="00494412"/>
    <w:rsid w:val="004A5F8F"/>
    <w:rsid w:val="004A615F"/>
    <w:rsid w:val="004B099B"/>
    <w:rsid w:val="004B1FF0"/>
    <w:rsid w:val="004B42D6"/>
    <w:rsid w:val="004B4DBF"/>
    <w:rsid w:val="004C2B4D"/>
    <w:rsid w:val="004C33E4"/>
    <w:rsid w:val="004C61F1"/>
    <w:rsid w:val="004D1A47"/>
    <w:rsid w:val="004D3170"/>
    <w:rsid w:val="004D5617"/>
    <w:rsid w:val="004D5D23"/>
    <w:rsid w:val="004D657C"/>
    <w:rsid w:val="004D6B5C"/>
    <w:rsid w:val="004E1F10"/>
    <w:rsid w:val="004E7135"/>
    <w:rsid w:val="004F252F"/>
    <w:rsid w:val="004F4D2E"/>
    <w:rsid w:val="004F5CCD"/>
    <w:rsid w:val="005033F0"/>
    <w:rsid w:val="00504051"/>
    <w:rsid w:val="0050733C"/>
    <w:rsid w:val="00512347"/>
    <w:rsid w:val="00512BA6"/>
    <w:rsid w:val="005143FD"/>
    <w:rsid w:val="0052073C"/>
    <w:rsid w:val="00520B6F"/>
    <w:rsid w:val="005245EF"/>
    <w:rsid w:val="00530B36"/>
    <w:rsid w:val="00534CF6"/>
    <w:rsid w:val="00534E32"/>
    <w:rsid w:val="0053594A"/>
    <w:rsid w:val="0053676D"/>
    <w:rsid w:val="00540274"/>
    <w:rsid w:val="00541574"/>
    <w:rsid w:val="00546B69"/>
    <w:rsid w:val="0055498C"/>
    <w:rsid w:val="005673ED"/>
    <w:rsid w:val="00570EED"/>
    <w:rsid w:val="005712E2"/>
    <w:rsid w:val="00575780"/>
    <w:rsid w:val="00576297"/>
    <w:rsid w:val="005762AA"/>
    <w:rsid w:val="0057720F"/>
    <w:rsid w:val="005774E0"/>
    <w:rsid w:val="0058096A"/>
    <w:rsid w:val="005832AA"/>
    <w:rsid w:val="005836DD"/>
    <w:rsid w:val="0059229B"/>
    <w:rsid w:val="00593E02"/>
    <w:rsid w:val="00594381"/>
    <w:rsid w:val="00594E1B"/>
    <w:rsid w:val="005A0023"/>
    <w:rsid w:val="005A08FF"/>
    <w:rsid w:val="005A11A1"/>
    <w:rsid w:val="005A7BAA"/>
    <w:rsid w:val="005B450A"/>
    <w:rsid w:val="005B4AA9"/>
    <w:rsid w:val="005C29B1"/>
    <w:rsid w:val="005C6DB8"/>
    <w:rsid w:val="005D4A9D"/>
    <w:rsid w:val="005D67DF"/>
    <w:rsid w:val="005D7B5A"/>
    <w:rsid w:val="005F47F1"/>
    <w:rsid w:val="005F7CD7"/>
    <w:rsid w:val="00600237"/>
    <w:rsid w:val="00600B77"/>
    <w:rsid w:val="00600BFC"/>
    <w:rsid w:val="00601497"/>
    <w:rsid w:val="006074C3"/>
    <w:rsid w:val="00614AB9"/>
    <w:rsid w:val="00625AF9"/>
    <w:rsid w:val="00625C16"/>
    <w:rsid w:val="0062610A"/>
    <w:rsid w:val="00630068"/>
    <w:rsid w:val="006336F8"/>
    <w:rsid w:val="006363B6"/>
    <w:rsid w:val="00641702"/>
    <w:rsid w:val="00642300"/>
    <w:rsid w:val="00642736"/>
    <w:rsid w:val="00643731"/>
    <w:rsid w:val="00646006"/>
    <w:rsid w:val="00646514"/>
    <w:rsid w:val="00646B66"/>
    <w:rsid w:val="00651BE9"/>
    <w:rsid w:val="00654126"/>
    <w:rsid w:val="00660608"/>
    <w:rsid w:val="00661267"/>
    <w:rsid w:val="00662E21"/>
    <w:rsid w:val="00663EE5"/>
    <w:rsid w:val="006669C5"/>
    <w:rsid w:val="00669E04"/>
    <w:rsid w:val="006703EA"/>
    <w:rsid w:val="00670600"/>
    <w:rsid w:val="0067514A"/>
    <w:rsid w:val="00675B51"/>
    <w:rsid w:val="00676C0E"/>
    <w:rsid w:val="00676FAE"/>
    <w:rsid w:val="00683AA2"/>
    <w:rsid w:val="00686895"/>
    <w:rsid w:val="00690436"/>
    <w:rsid w:val="0069265F"/>
    <w:rsid w:val="00693249"/>
    <w:rsid w:val="00694A86"/>
    <w:rsid w:val="00695AF9"/>
    <w:rsid w:val="006A19FA"/>
    <w:rsid w:val="006A2593"/>
    <w:rsid w:val="006A3B18"/>
    <w:rsid w:val="006A3CEB"/>
    <w:rsid w:val="006A5780"/>
    <w:rsid w:val="006A6364"/>
    <w:rsid w:val="006B4157"/>
    <w:rsid w:val="006B5412"/>
    <w:rsid w:val="006B5A45"/>
    <w:rsid w:val="006B6A5E"/>
    <w:rsid w:val="006B7F2F"/>
    <w:rsid w:val="006C4693"/>
    <w:rsid w:val="006C70DC"/>
    <w:rsid w:val="006D059E"/>
    <w:rsid w:val="006D3C8D"/>
    <w:rsid w:val="006E1D96"/>
    <w:rsid w:val="006E2B8F"/>
    <w:rsid w:val="006E380A"/>
    <w:rsid w:val="006E3D9B"/>
    <w:rsid w:val="006E7942"/>
    <w:rsid w:val="006E7AAA"/>
    <w:rsid w:val="006F2C0C"/>
    <w:rsid w:val="006F371C"/>
    <w:rsid w:val="006F56DD"/>
    <w:rsid w:val="006F571B"/>
    <w:rsid w:val="006F5FEE"/>
    <w:rsid w:val="006F6936"/>
    <w:rsid w:val="00700DE9"/>
    <w:rsid w:val="007050E0"/>
    <w:rsid w:val="0070729B"/>
    <w:rsid w:val="00711352"/>
    <w:rsid w:val="00713A8D"/>
    <w:rsid w:val="00714A3F"/>
    <w:rsid w:val="007150A7"/>
    <w:rsid w:val="007158A2"/>
    <w:rsid w:val="00715E10"/>
    <w:rsid w:val="00722C99"/>
    <w:rsid w:val="00730F1E"/>
    <w:rsid w:val="00731499"/>
    <w:rsid w:val="00731E1A"/>
    <w:rsid w:val="00732CE2"/>
    <w:rsid w:val="00734D4A"/>
    <w:rsid w:val="007360E7"/>
    <w:rsid w:val="007414F1"/>
    <w:rsid w:val="007474BB"/>
    <w:rsid w:val="0075193A"/>
    <w:rsid w:val="0075350F"/>
    <w:rsid w:val="00755E45"/>
    <w:rsid w:val="00757EEB"/>
    <w:rsid w:val="00764AB7"/>
    <w:rsid w:val="0076590D"/>
    <w:rsid w:val="00765B02"/>
    <w:rsid w:val="00767E09"/>
    <w:rsid w:val="007740EE"/>
    <w:rsid w:val="007837BC"/>
    <w:rsid w:val="0078469C"/>
    <w:rsid w:val="00791E50"/>
    <w:rsid w:val="007960C7"/>
    <w:rsid w:val="007A36D4"/>
    <w:rsid w:val="007A6C97"/>
    <w:rsid w:val="007A73F5"/>
    <w:rsid w:val="007A7FBC"/>
    <w:rsid w:val="007B3E49"/>
    <w:rsid w:val="007B569C"/>
    <w:rsid w:val="007C16FA"/>
    <w:rsid w:val="007C1B0A"/>
    <w:rsid w:val="007C33BF"/>
    <w:rsid w:val="007C755C"/>
    <w:rsid w:val="007D1368"/>
    <w:rsid w:val="007E353D"/>
    <w:rsid w:val="007F6059"/>
    <w:rsid w:val="007F70C1"/>
    <w:rsid w:val="008003FA"/>
    <w:rsid w:val="00801923"/>
    <w:rsid w:val="00803A6E"/>
    <w:rsid w:val="0080434A"/>
    <w:rsid w:val="0080538B"/>
    <w:rsid w:val="008060AD"/>
    <w:rsid w:val="008074EF"/>
    <w:rsid w:val="008106C7"/>
    <w:rsid w:val="00811889"/>
    <w:rsid w:val="0081197B"/>
    <w:rsid w:val="008122DF"/>
    <w:rsid w:val="008136DA"/>
    <w:rsid w:val="008143C4"/>
    <w:rsid w:val="00816335"/>
    <w:rsid w:val="008167F1"/>
    <w:rsid w:val="00820308"/>
    <w:rsid w:val="00835E48"/>
    <w:rsid w:val="00836121"/>
    <w:rsid w:val="008425BA"/>
    <w:rsid w:val="00842BE0"/>
    <w:rsid w:val="00845F69"/>
    <w:rsid w:val="00855A46"/>
    <w:rsid w:val="00856774"/>
    <w:rsid w:val="00860697"/>
    <w:rsid w:val="008609E1"/>
    <w:rsid w:val="00864988"/>
    <w:rsid w:val="00864F63"/>
    <w:rsid w:val="00873A55"/>
    <w:rsid w:val="00882361"/>
    <w:rsid w:val="00883516"/>
    <w:rsid w:val="008844D3"/>
    <w:rsid w:val="008856E3"/>
    <w:rsid w:val="00885FE7"/>
    <w:rsid w:val="00887CCD"/>
    <w:rsid w:val="008902B0"/>
    <w:rsid w:val="00890475"/>
    <w:rsid w:val="00891782"/>
    <w:rsid w:val="00892464"/>
    <w:rsid w:val="00892AC6"/>
    <w:rsid w:val="008944BC"/>
    <w:rsid w:val="00894813"/>
    <w:rsid w:val="00897486"/>
    <w:rsid w:val="008A67C0"/>
    <w:rsid w:val="008A6B29"/>
    <w:rsid w:val="008A7F35"/>
    <w:rsid w:val="008B0D0E"/>
    <w:rsid w:val="008B0F3F"/>
    <w:rsid w:val="008B171F"/>
    <w:rsid w:val="008B2CA3"/>
    <w:rsid w:val="008B3B1F"/>
    <w:rsid w:val="008C069D"/>
    <w:rsid w:val="008C1C45"/>
    <w:rsid w:val="008D27B9"/>
    <w:rsid w:val="008D3151"/>
    <w:rsid w:val="008D371B"/>
    <w:rsid w:val="008D3AB8"/>
    <w:rsid w:val="008D5229"/>
    <w:rsid w:val="008D6573"/>
    <w:rsid w:val="008E662C"/>
    <w:rsid w:val="008F149C"/>
    <w:rsid w:val="008F1B9A"/>
    <w:rsid w:val="008F4FF3"/>
    <w:rsid w:val="008F7865"/>
    <w:rsid w:val="00901BF4"/>
    <w:rsid w:val="009037DC"/>
    <w:rsid w:val="00906361"/>
    <w:rsid w:val="00911677"/>
    <w:rsid w:val="00911709"/>
    <w:rsid w:val="009158F2"/>
    <w:rsid w:val="00917883"/>
    <w:rsid w:val="00921EC8"/>
    <w:rsid w:val="00921EE8"/>
    <w:rsid w:val="009234D6"/>
    <w:rsid w:val="009271B4"/>
    <w:rsid w:val="00931099"/>
    <w:rsid w:val="009315C2"/>
    <w:rsid w:val="009327D7"/>
    <w:rsid w:val="00932FC0"/>
    <w:rsid w:val="009336FF"/>
    <w:rsid w:val="00936592"/>
    <w:rsid w:val="00943DD7"/>
    <w:rsid w:val="009443EF"/>
    <w:rsid w:val="00944451"/>
    <w:rsid w:val="00946AF7"/>
    <w:rsid w:val="00947B3E"/>
    <w:rsid w:val="00952376"/>
    <w:rsid w:val="00952E3C"/>
    <w:rsid w:val="009565AD"/>
    <w:rsid w:val="0096183F"/>
    <w:rsid w:val="00962FFF"/>
    <w:rsid w:val="00974F3A"/>
    <w:rsid w:val="009779EE"/>
    <w:rsid w:val="0097A4FF"/>
    <w:rsid w:val="009808DE"/>
    <w:rsid w:val="00981728"/>
    <w:rsid w:val="009840F2"/>
    <w:rsid w:val="00995CB0"/>
    <w:rsid w:val="009A0464"/>
    <w:rsid w:val="009A5208"/>
    <w:rsid w:val="009A5AB3"/>
    <w:rsid w:val="009B33A9"/>
    <w:rsid w:val="009B644D"/>
    <w:rsid w:val="009C284F"/>
    <w:rsid w:val="009C2F34"/>
    <w:rsid w:val="009C3339"/>
    <w:rsid w:val="009C4A74"/>
    <w:rsid w:val="009C65EE"/>
    <w:rsid w:val="009CB55D"/>
    <w:rsid w:val="009D1B6A"/>
    <w:rsid w:val="009D3325"/>
    <w:rsid w:val="009D3A71"/>
    <w:rsid w:val="009D4EBC"/>
    <w:rsid w:val="009D5992"/>
    <w:rsid w:val="009D69F2"/>
    <w:rsid w:val="009E228D"/>
    <w:rsid w:val="009E3098"/>
    <w:rsid w:val="009E37E0"/>
    <w:rsid w:val="009E51EA"/>
    <w:rsid w:val="009F15F3"/>
    <w:rsid w:val="009F32A7"/>
    <w:rsid w:val="00A01D7C"/>
    <w:rsid w:val="00A04E9D"/>
    <w:rsid w:val="00A100C1"/>
    <w:rsid w:val="00A1214F"/>
    <w:rsid w:val="00A127B8"/>
    <w:rsid w:val="00A15472"/>
    <w:rsid w:val="00A172FA"/>
    <w:rsid w:val="00A17713"/>
    <w:rsid w:val="00A211C8"/>
    <w:rsid w:val="00A24126"/>
    <w:rsid w:val="00A31212"/>
    <w:rsid w:val="00A35958"/>
    <w:rsid w:val="00A37F9B"/>
    <w:rsid w:val="00A458A4"/>
    <w:rsid w:val="00A458C8"/>
    <w:rsid w:val="00A4675C"/>
    <w:rsid w:val="00A47DE6"/>
    <w:rsid w:val="00A50174"/>
    <w:rsid w:val="00A63F22"/>
    <w:rsid w:val="00A71FD7"/>
    <w:rsid w:val="00A77941"/>
    <w:rsid w:val="00A81335"/>
    <w:rsid w:val="00A81A84"/>
    <w:rsid w:val="00A84512"/>
    <w:rsid w:val="00A84703"/>
    <w:rsid w:val="00A84D6E"/>
    <w:rsid w:val="00A871D1"/>
    <w:rsid w:val="00A878F3"/>
    <w:rsid w:val="00A901CD"/>
    <w:rsid w:val="00A91D49"/>
    <w:rsid w:val="00A92203"/>
    <w:rsid w:val="00A93BA7"/>
    <w:rsid w:val="00A9429E"/>
    <w:rsid w:val="00A96D65"/>
    <w:rsid w:val="00AA2267"/>
    <w:rsid w:val="00AA2E8E"/>
    <w:rsid w:val="00AA3C94"/>
    <w:rsid w:val="00AA7232"/>
    <w:rsid w:val="00AA78DC"/>
    <w:rsid w:val="00AB0324"/>
    <w:rsid w:val="00AB4BDB"/>
    <w:rsid w:val="00AB58F8"/>
    <w:rsid w:val="00AB67AA"/>
    <w:rsid w:val="00AC2C95"/>
    <w:rsid w:val="00AC31BF"/>
    <w:rsid w:val="00AC4CF5"/>
    <w:rsid w:val="00AC5398"/>
    <w:rsid w:val="00AC5DA5"/>
    <w:rsid w:val="00AD0D4D"/>
    <w:rsid w:val="00AD198B"/>
    <w:rsid w:val="00AD53C1"/>
    <w:rsid w:val="00AD58A4"/>
    <w:rsid w:val="00AD6A4F"/>
    <w:rsid w:val="00AE36E0"/>
    <w:rsid w:val="00AE523E"/>
    <w:rsid w:val="00AF2C4D"/>
    <w:rsid w:val="00AF6441"/>
    <w:rsid w:val="00B01F43"/>
    <w:rsid w:val="00B02E5A"/>
    <w:rsid w:val="00B032FB"/>
    <w:rsid w:val="00B04694"/>
    <w:rsid w:val="00B10688"/>
    <w:rsid w:val="00B12AA2"/>
    <w:rsid w:val="00B13D82"/>
    <w:rsid w:val="00B14A69"/>
    <w:rsid w:val="00B21EEF"/>
    <w:rsid w:val="00B31F4A"/>
    <w:rsid w:val="00B356EC"/>
    <w:rsid w:val="00B373A5"/>
    <w:rsid w:val="00B37BA7"/>
    <w:rsid w:val="00B40C32"/>
    <w:rsid w:val="00B4325A"/>
    <w:rsid w:val="00B439F0"/>
    <w:rsid w:val="00B4405F"/>
    <w:rsid w:val="00B4409D"/>
    <w:rsid w:val="00B4488F"/>
    <w:rsid w:val="00B46FA9"/>
    <w:rsid w:val="00B472EA"/>
    <w:rsid w:val="00B51BAF"/>
    <w:rsid w:val="00B52558"/>
    <w:rsid w:val="00B53E74"/>
    <w:rsid w:val="00B57192"/>
    <w:rsid w:val="00B6053B"/>
    <w:rsid w:val="00B62AF9"/>
    <w:rsid w:val="00B660D7"/>
    <w:rsid w:val="00B70882"/>
    <w:rsid w:val="00B74379"/>
    <w:rsid w:val="00B75CAF"/>
    <w:rsid w:val="00B841F0"/>
    <w:rsid w:val="00B86998"/>
    <w:rsid w:val="00B86B97"/>
    <w:rsid w:val="00B87F8F"/>
    <w:rsid w:val="00B906A1"/>
    <w:rsid w:val="00B915C6"/>
    <w:rsid w:val="00B9401E"/>
    <w:rsid w:val="00BA4E44"/>
    <w:rsid w:val="00BA51D9"/>
    <w:rsid w:val="00BA6AFF"/>
    <w:rsid w:val="00BB236F"/>
    <w:rsid w:val="00BB33F0"/>
    <w:rsid w:val="00BB3A9B"/>
    <w:rsid w:val="00BB6976"/>
    <w:rsid w:val="00BD5EB0"/>
    <w:rsid w:val="00BD6690"/>
    <w:rsid w:val="00BE11C3"/>
    <w:rsid w:val="00BE2A1F"/>
    <w:rsid w:val="00BE4D1D"/>
    <w:rsid w:val="00BE5CB0"/>
    <w:rsid w:val="00BF295D"/>
    <w:rsid w:val="00BF4A14"/>
    <w:rsid w:val="00BF4CF2"/>
    <w:rsid w:val="00C0080B"/>
    <w:rsid w:val="00C03184"/>
    <w:rsid w:val="00C0352F"/>
    <w:rsid w:val="00C051DE"/>
    <w:rsid w:val="00C1120C"/>
    <w:rsid w:val="00C12E97"/>
    <w:rsid w:val="00C15978"/>
    <w:rsid w:val="00C16E29"/>
    <w:rsid w:val="00C23D0A"/>
    <w:rsid w:val="00C24617"/>
    <w:rsid w:val="00C257B1"/>
    <w:rsid w:val="00C27955"/>
    <w:rsid w:val="00C3170C"/>
    <w:rsid w:val="00C3308C"/>
    <w:rsid w:val="00C35534"/>
    <w:rsid w:val="00C35AD0"/>
    <w:rsid w:val="00C433C6"/>
    <w:rsid w:val="00C443CE"/>
    <w:rsid w:val="00C474DD"/>
    <w:rsid w:val="00C67391"/>
    <w:rsid w:val="00C70B49"/>
    <w:rsid w:val="00C72461"/>
    <w:rsid w:val="00C76073"/>
    <w:rsid w:val="00C81351"/>
    <w:rsid w:val="00C82F25"/>
    <w:rsid w:val="00C8423D"/>
    <w:rsid w:val="00C91A3E"/>
    <w:rsid w:val="00C93E94"/>
    <w:rsid w:val="00CA2BAC"/>
    <w:rsid w:val="00CA67CD"/>
    <w:rsid w:val="00CB1104"/>
    <w:rsid w:val="00CB22D2"/>
    <w:rsid w:val="00CB2B3B"/>
    <w:rsid w:val="00CB340A"/>
    <w:rsid w:val="00CB43D3"/>
    <w:rsid w:val="00CB5352"/>
    <w:rsid w:val="00CB784F"/>
    <w:rsid w:val="00CC2EDC"/>
    <w:rsid w:val="00CC3570"/>
    <w:rsid w:val="00CD5912"/>
    <w:rsid w:val="00CD6E75"/>
    <w:rsid w:val="00D03758"/>
    <w:rsid w:val="00D12618"/>
    <w:rsid w:val="00D13338"/>
    <w:rsid w:val="00D15FD5"/>
    <w:rsid w:val="00D17B89"/>
    <w:rsid w:val="00D2063F"/>
    <w:rsid w:val="00D21169"/>
    <w:rsid w:val="00D222A1"/>
    <w:rsid w:val="00D23558"/>
    <w:rsid w:val="00D268B4"/>
    <w:rsid w:val="00D34249"/>
    <w:rsid w:val="00D36253"/>
    <w:rsid w:val="00D4265A"/>
    <w:rsid w:val="00D45D2D"/>
    <w:rsid w:val="00D573E7"/>
    <w:rsid w:val="00D5754E"/>
    <w:rsid w:val="00D60C06"/>
    <w:rsid w:val="00D61EA3"/>
    <w:rsid w:val="00D623CF"/>
    <w:rsid w:val="00D6382B"/>
    <w:rsid w:val="00D63950"/>
    <w:rsid w:val="00D652BC"/>
    <w:rsid w:val="00D652FD"/>
    <w:rsid w:val="00D673F8"/>
    <w:rsid w:val="00D70607"/>
    <w:rsid w:val="00D71FE0"/>
    <w:rsid w:val="00D73AD1"/>
    <w:rsid w:val="00D777B1"/>
    <w:rsid w:val="00D81C53"/>
    <w:rsid w:val="00D822EA"/>
    <w:rsid w:val="00D82A2A"/>
    <w:rsid w:val="00D83D90"/>
    <w:rsid w:val="00D84641"/>
    <w:rsid w:val="00D853F9"/>
    <w:rsid w:val="00D85454"/>
    <w:rsid w:val="00D9375C"/>
    <w:rsid w:val="00DA17A1"/>
    <w:rsid w:val="00DA2ACE"/>
    <w:rsid w:val="00DA359A"/>
    <w:rsid w:val="00DA3AD8"/>
    <w:rsid w:val="00DB56EE"/>
    <w:rsid w:val="00DC018E"/>
    <w:rsid w:val="00DC26A7"/>
    <w:rsid w:val="00DC2DA7"/>
    <w:rsid w:val="00DC696C"/>
    <w:rsid w:val="00DC73E6"/>
    <w:rsid w:val="00DD1B18"/>
    <w:rsid w:val="00DD1FED"/>
    <w:rsid w:val="00DD2B47"/>
    <w:rsid w:val="00DE1B42"/>
    <w:rsid w:val="00DE79D9"/>
    <w:rsid w:val="00DF433E"/>
    <w:rsid w:val="00DF47EF"/>
    <w:rsid w:val="00DF73C8"/>
    <w:rsid w:val="00E008F4"/>
    <w:rsid w:val="00E07E2C"/>
    <w:rsid w:val="00E10B49"/>
    <w:rsid w:val="00E15802"/>
    <w:rsid w:val="00E16503"/>
    <w:rsid w:val="00E214FD"/>
    <w:rsid w:val="00E243F6"/>
    <w:rsid w:val="00E25281"/>
    <w:rsid w:val="00E2770B"/>
    <w:rsid w:val="00E325AB"/>
    <w:rsid w:val="00E329C2"/>
    <w:rsid w:val="00E4047B"/>
    <w:rsid w:val="00E420BE"/>
    <w:rsid w:val="00E42586"/>
    <w:rsid w:val="00E46697"/>
    <w:rsid w:val="00E51711"/>
    <w:rsid w:val="00E544C8"/>
    <w:rsid w:val="00E60887"/>
    <w:rsid w:val="00E61159"/>
    <w:rsid w:val="00E61AAC"/>
    <w:rsid w:val="00E65656"/>
    <w:rsid w:val="00E65D95"/>
    <w:rsid w:val="00E67E5B"/>
    <w:rsid w:val="00E73011"/>
    <w:rsid w:val="00E74BA5"/>
    <w:rsid w:val="00E7741B"/>
    <w:rsid w:val="00E807D0"/>
    <w:rsid w:val="00E8376C"/>
    <w:rsid w:val="00E84E27"/>
    <w:rsid w:val="00E876E0"/>
    <w:rsid w:val="00E92F39"/>
    <w:rsid w:val="00E93401"/>
    <w:rsid w:val="00E93EF4"/>
    <w:rsid w:val="00E948BB"/>
    <w:rsid w:val="00E95344"/>
    <w:rsid w:val="00E96342"/>
    <w:rsid w:val="00E979FF"/>
    <w:rsid w:val="00EA0569"/>
    <w:rsid w:val="00EA1E87"/>
    <w:rsid w:val="00EA27AD"/>
    <w:rsid w:val="00EB494D"/>
    <w:rsid w:val="00EB5FEF"/>
    <w:rsid w:val="00EB6110"/>
    <w:rsid w:val="00EC081C"/>
    <w:rsid w:val="00EC2ABB"/>
    <w:rsid w:val="00EC4C99"/>
    <w:rsid w:val="00EC643B"/>
    <w:rsid w:val="00ED0F0C"/>
    <w:rsid w:val="00ED5522"/>
    <w:rsid w:val="00ED6EBA"/>
    <w:rsid w:val="00EE3FCA"/>
    <w:rsid w:val="00EE59B9"/>
    <w:rsid w:val="00EE65D2"/>
    <w:rsid w:val="00EF3B18"/>
    <w:rsid w:val="00EF45E5"/>
    <w:rsid w:val="00EF5A03"/>
    <w:rsid w:val="00EF63C8"/>
    <w:rsid w:val="00F03791"/>
    <w:rsid w:val="00F058B2"/>
    <w:rsid w:val="00F1174D"/>
    <w:rsid w:val="00F137A7"/>
    <w:rsid w:val="00F1436A"/>
    <w:rsid w:val="00F14FB0"/>
    <w:rsid w:val="00F15DB4"/>
    <w:rsid w:val="00F17E04"/>
    <w:rsid w:val="00F24A2F"/>
    <w:rsid w:val="00F25241"/>
    <w:rsid w:val="00F26BCB"/>
    <w:rsid w:val="00F35AC6"/>
    <w:rsid w:val="00F361AE"/>
    <w:rsid w:val="00F439C8"/>
    <w:rsid w:val="00F43EBB"/>
    <w:rsid w:val="00F51F9A"/>
    <w:rsid w:val="00F561FE"/>
    <w:rsid w:val="00F577E8"/>
    <w:rsid w:val="00F613B6"/>
    <w:rsid w:val="00F63587"/>
    <w:rsid w:val="00F6442F"/>
    <w:rsid w:val="00F6467C"/>
    <w:rsid w:val="00F66707"/>
    <w:rsid w:val="00F70B5B"/>
    <w:rsid w:val="00F70D38"/>
    <w:rsid w:val="00F71B7C"/>
    <w:rsid w:val="00F72F9F"/>
    <w:rsid w:val="00F7455D"/>
    <w:rsid w:val="00F745D7"/>
    <w:rsid w:val="00F801FD"/>
    <w:rsid w:val="00F866B7"/>
    <w:rsid w:val="00F86784"/>
    <w:rsid w:val="00F90CEA"/>
    <w:rsid w:val="00F91587"/>
    <w:rsid w:val="00F91615"/>
    <w:rsid w:val="00F91633"/>
    <w:rsid w:val="00F92CF5"/>
    <w:rsid w:val="00F94370"/>
    <w:rsid w:val="00FA172C"/>
    <w:rsid w:val="00FA41F0"/>
    <w:rsid w:val="00FA41F6"/>
    <w:rsid w:val="00FA640B"/>
    <w:rsid w:val="00FA6E1E"/>
    <w:rsid w:val="00FB1F04"/>
    <w:rsid w:val="00FB2BBD"/>
    <w:rsid w:val="00FC26A3"/>
    <w:rsid w:val="00FC2F75"/>
    <w:rsid w:val="00FC3671"/>
    <w:rsid w:val="00FC5E9F"/>
    <w:rsid w:val="00FC7D86"/>
    <w:rsid w:val="00FD1594"/>
    <w:rsid w:val="00FD732A"/>
    <w:rsid w:val="00FE4902"/>
    <w:rsid w:val="00FE7598"/>
    <w:rsid w:val="00FF177E"/>
    <w:rsid w:val="00FF3B22"/>
    <w:rsid w:val="00FF6B51"/>
    <w:rsid w:val="00FF7C67"/>
    <w:rsid w:val="00FF7ECA"/>
    <w:rsid w:val="0100C434"/>
    <w:rsid w:val="010CA16D"/>
    <w:rsid w:val="01516373"/>
    <w:rsid w:val="0159808A"/>
    <w:rsid w:val="018A13C3"/>
    <w:rsid w:val="018CE035"/>
    <w:rsid w:val="019DA49A"/>
    <w:rsid w:val="01A020DC"/>
    <w:rsid w:val="01BDC586"/>
    <w:rsid w:val="01C440D5"/>
    <w:rsid w:val="01CA1D7B"/>
    <w:rsid w:val="01D23EF2"/>
    <w:rsid w:val="0215EAEA"/>
    <w:rsid w:val="023C015C"/>
    <w:rsid w:val="027E6555"/>
    <w:rsid w:val="02832A73"/>
    <w:rsid w:val="029B3AB7"/>
    <w:rsid w:val="029F9AC0"/>
    <w:rsid w:val="02B1AA78"/>
    <w:rsid w:val="02F77010"/>
    <w:rsid w:val="03184B69"/>
    <w:rsid w:val="03361ADE"/>
    <w:rsid w:val="03842195"/>
    <w:rsid w:val="0399763B"/>
    <w:rsid w:val="03D0AD34"/>
    <w:rsid w:val="03E5EDB9"/>
    <w:rsid w:val="03E780E6"/>
    <w:rsid w:val="03F99475"/>
    <w:rsid w:val="03FA48A7"/>
    <w:rsid w:val="0409611B"/>
    <w:rsid w:val="04157152"/>
    <w:rsid w:val="0424A5D4"/>
    <w:rsid w:val="0452D49A"/>
    <w:rsid w:val="0456B8A6"/>
    <w:rsid w:val="045BB1BB"/>
    <w:rsid w:val="045D0FCB"/>
    <w:rsid w:val="04694A7A"/>
    <w:rsid w:val="04A22FE0"/>
    <w:rsid w:val="04C0B6D4"/>
    <w:rsid w:val="04C50508"/>
    <w:rsid w:val="04C7E657"/>
    <w:rsid w:val="04DDEBE5"/>
    <w:rsid w:val="04E30F48"/>
    <w:rsid w:val="04E3FD43"/>
    <w:rsid w:val="051322C9"/>
    <w:rsid w:val="054BEB7B"/>
    <w:rsid w:val="0577DC33"/>
    <w:rsid w:val="05B76415"/>
    <w:rsid w:val="05B8FCE7"/>
    <w:rsid w:val="05C6C613"/>
    <w:rsid w:val="05CA03A2"/>
    <w:rsid w:val="0603481C"/>
    <w:rsid w:val="06223EAE"/>
    <w:rsid w:val="06283E46"/>
    <w:rsid w:val="064BDDC3"/>
    <w:rsid w:val="064ECAFD"/>
    <w:rsid w:val="067992D5"/>
    <w:rsid w:val="067BED8E"/>
    <w:rsid w:val="06892DF2"/>
    <w:rsid w:val="0692DA25"/>
    <w:rsid w:val="06959574"/>
    <w:rsid w:val="06A47003"/>
    <w:rsid w:val="06BC604A"/>
    <w:rsid w:val="06C9311B"/>
    <w:rsid w:val="0702E0B1"/>
    <w:rsid w:val="0705569C"/>
    <w:rsid w:val="070B9035"/>
    <w:rsid w:val="0724EC67"/>
    <w:rsid w:val="07267401"/>
    <w:rsid w:val="072F56CF"/>
    <w:rsid w:val="0748BFA3"/>
    <w:rsid w:val="076FB878"/>
    <w:rsid w:val="079F5061"/>
    <w:rsid w:val="07C575A1"/>
    <w:rsid w:val="07CD8619"/>
    <w:rsid w:val="07DBEAF8"/>
    <w:rsid w:val="080DF680"/>
    <w:rsid w:val="0815D089"/>
    <w:rsid w:val="08331612"/>
    <w:rsid w:val="083DB738"/>
    <w:rsid w:val="083EBDAC"/>
    <w:rsid w:val="084197D0"/>
    <w:rsid w:val="08643E93"/>
    <w:rsid w:val="086EFA19"/>
    <w:rsid w:val="08C28D1B"/>
    <w:rsid w:val="08C7F9A8"/>
    <w:rsid w:val="08E109E1"/>
    <w:rsid w:val="08F6828D"/>
    <w:rsid w:val="09247D3B"/>
    <w:rsid w:val="0951C643"/>
    <w:rsid w:val="0967243A"/>
    <w:rsid w:val="096B8568"/>
    <w:rsid w:val="097C61E0"/>
    <w:rsid w:val="099EC4BD"/>
    <w:rsid w:val="09C4FA34"/>
    <w:rsid w:val="09E13040"/>
    <w:rsid w:val="09ECB056"/>
    <w:rsid w:val="0A006092"/>
    <w:rsid w:val="0A084965"/>
    <w:rsid w:val="0A348E71"/>
    <w:rsid w:val="0A843DD5"/>
    <w:rsid w:val="0A84CDE7"/>
    <w:rsid w:val="0ACAB442"/>
    <w:rsid w:val="0ACBEF84"/>
    <w:rsid w:val="0AE2646D"/>
    <w:rsid w:val="0AF406A5"/>
    <w:rsid w:val="0B001855"/>
    <w:rsid w:val="0B2DB695"/>
    <w:rsid w:val="0B379A14"/>
    <w:rsid w:val="0B576EA0"/>
    <w:rsid w:val="0B7A5A0A"/>
    <w:rsid w:val="0BAC91E8"/>
    <w:rsid w:val="0BD9C926"/>
    <w:rsid w:val="0C1814EA"/>
    <w:rsid w:val="0C18C242"/>
    <w:rsid w:val="0C1B2AD8"/>
    <w:rsid w:val="0C27CB54"/>
    <w:rsid w:val="0C2B025C"/>
    <w:rsid w:val="0C5B0ADB"/>
    <w:rsid w:val="0C5ED879"/>
    <w:rsid w:val="0C65ABFC"/>
    <w:rsid w:val="0C76DB02"/>
    <w:rsid w:val="0CA74EA0"/>
    <w:rsid w:val="0CB55930"/>
    <w:rsid w:val="0CCCC319"/>
    <w:rsid w:val="0CE23507"/>
    <w:rsid w:val="0CF1372C"/>
    <w:rsid w:val="0D1017EF"/>
    <w:rsid w:val="0D29E2A8"/>
    <w:rsid w:val="0D50BC31"/>
    <w:rsid w:val="0D5CC3A6"/>
    <w:rsid w:val="0D7B50D6"/>
    <w:rsid w:val="0D9A4777"/>
    <w:rsid w:val="0D9B8B51"/>
    <w:rsid w:val="0DA0DC2F"/>
    <w:rsid w:val="0DB802FC"/>
    <w:rsid w:val="0DECFE7B"/>
    <w:rsid w:val="0DEEC0C6"/>
    <w:rsid w:val="0DEFBCB8"/>
    <w:rsid w:val="0DF79D9C"/>
    <w:rsid w:val="0E098646"/>
    <w:rsid w:val="0E0BB535"/>
    <w:rsid w:val="0E11011B"/>
    <w:rsid w:val="0E11C470"/>
    <w:rsid w:val="0E21B9B0"/>
    <w:rsid w:val="0EAB2BD9"/>
    <w:rsid w:val="0EDB4F72"/>
    <w:rsid w:val="0EDF0ED3"/>
    <w:rsid w:val="0F004A80"/>
    <w:rsid w:val="0F055E0B"/>
    <w:rsid w:val="0F36A327"/>
    <w:rsid w:val="0F68C6E7"/>
    <w:rsid w:val="0F742F14"/>
    <w:rsid w:val="0F7EBC9B"/>
    <w:rsid w:val="0FACA1CF"/>
    <w:rsid w:val="0FC6937A"/>
    <w:rsid w:val="0FC94C1F"/>
    <w:rsid w:val="0FDC1AA8"/>
    <w:rsid w:val="10149732"/>
    <w:rsid w:val="101E6AC0"/>
    <w:rsid w:val="10352EE7"/>
    <w:rsid w:val="103ED5C6"/>
    <w:rsid w:val="1043F019"/>
    <w:rsid w:val="104A3B66"/>
    <w:rsid w:val="1056B3DE"/>
    <w:rsid w:val="10582995"/>
    <w:rsid w:val="105AD892"/>
    <w:rsid w:val="105EE8DB"/>
    <w:rsid w:val="1060A796"/>
    <w:rsid w:val="10770484"/>
    <w:rsid w:val="107B2533"/>
    <w:rsid w:val="10848B2F"/>
    <w:rsid w:val="10A2FE76"/>
    <w:rsid w:val="10A43232"/>
    <w:rsid w:val="10BB18C0"/>
    <w:rsid w:val="10D34A51"/>
    <w:rsid w:val="110AEE0D"/>
    <w:rsid w:val="111CB705"/>
    <w:rsid w:val="1129AFD1"/>
    <w:rsid w:val="112ED7B3"/>
    <w:rsid w:val="11439E0B"/>
    <w:rsid w:val="1146FEF2"/>
    <w:rsid w:val="11546C04"/>
    <w:rsid w:val="1197260D"/>
    <w:rsid w:val="11A25DA0"/>
    <w:rsid w:val="11AB376B"/>
    <w:rsid w:val="121FA1D0"/>
    <w:rsid w:val="1237E79E"/>
    <w:rsid w:val="124147D3"/>
    <w:rsid w:val="124FE421"/>
    <w:rsid w:val="12748D15"/>
    <w:rsid w:val="12B52CD7"/>
    <w:rsid w:val="12DCF769"/>
    <w:rsid w:val="12DCFBE8"/>
    <w:rsid w:val="12EB9590"/>
    <w:rsid w:val="12EE8D5B"/>
    <w:rsid w:val="12FBBF54"/>
    <w:rsid w:val="130CAC60"/>
    <w:rsid w:val="130D2C36"/>
    <w:rsid w:val="1312617E"/>
    <w:rsid w:val="134DEED8"/>
    <w:rsid w:val="1388392C"/>
    <w:rsid w:val="138917DA"/>
    <w:rsid w:val="13BAD3B9"/>
    <w:rsid w:val="13BE77D3"/>
    <w:rsid w:val="13C00E03"/>
    <w:rsid w:val="13C94497"/>
    <w:rsid w:val="13FE867E"/>
    <w:rsid w:val="140221B5"/>
    <w:rsid w:val="14033CDC"/>
    <w:rsid w:val="14561F4B"/>
    <w:rsid w:val="14802B1D"/>
    <w:rsid w:val="14A3CF05"/>
    <w:rsid w:val="14A8EF3E"/>
    <w:rsid w:val="14AE6F11"/>
    <w:rsid w:val="14C143EA"/>
    <w:rsid w:val="14C4EFB5"/>
    <w:rsid w:val="14FBC2C5"/>
    <w:rsid w:val="1508CABE"/>
    <w:rsid w:val="153573DA"/>
    <w:rsid w:val="153A9B56"/>
    <w:rsid w:val="153FA43D"/>
    <w:rsid w:val="1546CF4A"/>
    <w:rsid w:val="154A5742"/>
    <w:rsid w:val="15594A64"/>
    <w:rsid w:val="157857A1"/>
    <w:rsid w:val="1583384B"/>
    <w:rsid w:val="15872D75"/>
    <w:rsid w:val="15B695C2"/>
    <w:rsid w:val="15BD288E"/>
    <w:rsid w:val="15C1FA74"/>
    <w:rsid w:val="15DE2F87"/>
    <w:rsid w:val="15E6B7D7"/>
    <w:rsid w:val="160A142B"/>
    <w:rsid w:val="16124945"/>
    <w:rsid w:val="163041C4"/>
    <w:rsid w:val="16322787"/>
    <w:rsid w:val="163F1A71"/>
    <w:rsid w:val="167F8E25"/>
    <w:rsid w:val="16AE1516"/>
    <w:rsid w:val="16AF0D79"/>
    <w:rsid w:val="16B372BA"/>
    <w:rsid w:val="16C74756"/>
    <w:rsid w:val="16D6262A"/>
    <w:rsid w:val="17111129"/>
    <w:rsid w:val="171FF96A"/>
    <w:rsid w:val="1722E794"/>
    <w:rsid w:val="172D514C"/>
    <w:rsid w:val="17767C78"/>
    <w:rsid w:val="178B18AC"/>
    <w:rsid w:val="1792AE0A"/>
    <w:rsid w:val="179E0D66"/>
    <w:rsid w:val="17BBA3DC"/>
    <w:rsid w:val="17C46796"/>
    <w:rsid w:val="17E0E2F1"/>
    <w:rsid w:val="17EEF55E"/>
    <w:rsid w:val="18197CBE"/>
    <w:rsid w:val="18219CF5"/>
    <w:rsid w:val="1832BB39"/>
    <w:rsid w:val="184DA5A2"/>
    <w:rsid w:val="185C1069"/>
    <w:rsid w:val="1866D729"/>
    <w:rsid w:val="18677E21"/>
    <w:rsid w:val="18A49AD1"/>
    <w:rsid w:val="18C2BD75"/>
    <w:rsid w:val="18DC5A29"/>
    <w:rsid w:val="191B8C86"/>
    <w:rsid w:val="1931215D"/>
    <w:rsid w:val="194CB320"/>
    <w:rsid w:val="19812DA5"/>
    <w:rsid w:val="19B05464"/>
    <w:rsid w:val="19B15A86"/>
    <w:rsid w:val="19CBDA91"/>
    <w:rsid w:val="19EB4786"/>
    <w:rsid w:val="1A1EED17"/>
    <w:rsid w:val="1A62A093"/>
    <w:rsid w:val="1A97C881"/>
    <w:rsid w:val="1A9DD199"/>
    <w:rsid w:val="1AC29A39"/>
    <w:rsid w:val="1AC45CBE"/>
    <w:rsid w:val="1B0E77F7"/>
    <w:rsid w:val="1B250D48"/>
    <w:rsid w:val="1B3A7084"/>
    <w:rsid w:val="1B78AD56"/>
    <w:rsid w:val="1B7DFA0B"/>
    <w:rsid w:val="1B8F4F57"/>
    <w:rsid w:val="1B972BF4"/>
    <w:rsid w:val="1BBA116C"/>
    <w:rsid w:val="1BF66DE6"/>
    <w:rsid w:val="1C08B89D"/>
    <w:rsid w:val="1C2F3ADE"/>
    <w:rsid w:val="1C31BF51"/>
    <w:rsid w:val="1C43DD33"/>
    <w:rsid w:val="1C629E52"/>
    <w:rsid w:val="1C840EA9"/>
    <w:rsid w:val="1C928723"/>
    <w:rsid w:val="1C9E3158"/>
    <w:rsid w:val="1CF92A4B"/>
    <w:rsid w:val="1D043621"/>
    <w:rsid w:val="1D400A9E"/>
    <w:rsid w:val="1D47FB19"/>
    <w:rsid w:val="1D57BD41"/>
    <w:rsid w:val="1D762C56"/>
    <w:rsid w:val="1D8673A4"/>
    <w:rsid w:val="1DB66A00"/>
    <w:rsid w:val="1DB97C24"/>
    <w:rsid w:val="1DC59F6F"/>
    <w:rsid w:val="1E0187C8"/>
    <w:rsid w:val="1E0A1082"/>
    <w:rsid w:val="1E2A662B"/>
    <w:rsid w:val="1E31D0A0"/>
    <w:rsid w:val="1E5C3970"/>
    <w:rsid w:val="1E9B692E"/>
    <w:rsid w:val="1E9C05B8"/>
    <w:rsid w:val="1EE06CB5"/>
    <w:rsid w:val="1EE3DBBC"/>
    <w:rsid w:val="1EE9CC59"/>
    <w:rsid w:val="1EF8FC37"/>
    <w:rsid w:val="1F0EC5A3"/>
    <w:rsid w:val="1F16824B"/>
    <w:rsid w:val="1F18B4BA"/>
    <w:rsid w:val="1F1F2BBA"/>
    <w:rsid w:val="1F37419F"/>
    <w:rsid w:val="1F384340"/>
    <w:rsid w:val="1F49DB32"/>
    <w:rsid w:val="1F531612"/>
    <w:rsid w:val="1F5B9046"/>
    <w:rsid w:val="1F87D316"/>
    <w:rsid w:val="1F881868"/>
    <w:rsid w:val="1F894464"/>
    <w:rsid w:val="1FAD5E5C"/>
    <w:rsid w:val="1FE98E3B"/>
    <w:rsid w:val="1FEF721A"/>
    <w:rsid w:val="2000580B"/>
    <w:rsid w:val="20341F14"/>
    <w:rsid w:val="2042186A"/>
    <w:rsid w:val="2044CC02"/>
    <w:rsid w:val="2044F0EA"/>
    <w:rsid w:val="204D5857"/>
    <w:rsid w:val="20943AC3"/>
    <w:rsid w:val="20B704B0"/>
    <w:rsid w:val="20B710DE"/>
    <w:rsid w:val="20E6D01D"/>
    <w:rsid w:val="20EFF31D"/>
    <w:rsid w:val="2101F691"/>
    <w:rsid w:val="210F0C5A"/>
    <w:rsid w:val="21198F77"/>
    <w:rsid w:val="212AB378"/>
    <w:rsid w:val="213306AC"/>
    <w:rsid w:val="217A6CF0"/>
    <w:rsid w:val="217B0B2E"/>
    <w:rsid w:val="217D9360"/>
    <w:rsid w:val="21ABC3A2"/>
    <w:rsid w:val="21C84BA1"/>
    <w:rsid w:val="21D33B00"/>
    <w:rsid w:val="21D5014C"/>
    <w:rsid w:val="22022628"/>
    <w:rsid w:val="22300BFC"/>
    <w:rsid w:val="223FCD17"/>
    <w:rsid w:val="22557702"/>
    <w:rsid w:val="22B1BC59"/>
    <w:rsid w:val="22B337C6"/>
    <w:rsid w:val="22F265E7"/>
    <w:rsid w:val="22FFDDA7"/>
    <w:rsid w:val="2304DB1F"/>
    <w:rsid w:val="23132CF2"/>
    <w:rsid w:val="231D9D39"/>
    <w:rsid w:val="23633AFE"/>
    <w:rsid w:val="236EC8B6"/>
    <w:rsid w:val="2379748D"/>
    <w:rsid w:val="237D0B5A"/>
    <w:rsid w:val="2396CACF"/>
    <w:rsid w:val="23A4A456"/>
    <w:rsid w:val="23BC3542"/>
    <w:rsid w:val="23C0EFE2"/>
    <w:rsid w:val="23CDB3F3"/>
    <w:rsid w:val="23D30615"/>
    <w:rsid w:val="23F5503B"/>
    <w:rsid w:val="24111012"/>
    <w:rsid w:val="242E0CBB"/>
    <w:rsid w:val="24450061"/>
    <w:rsid w:val="247D9A4C"/>
    <w:rsid w:val="247E48E7"/>
    <w:rsid w:val="248C39C9"/>
    <w:rsid w:val="248D8352"/>
    <w:rsid w:val="249DD7C6"/>
    <w:rsid w:val="24AE7CA6"/>
    <w:rsid w:val="254DCFDB"/>
    <w:rsid w:val="25551E17"/>
    <w:rsid w:val="2555DFC7"/>
    <w:rsid w:val="2558F83E"/>
    <w:rsid w:val="25C41DCF"/>
    <w:rsid w:val="25E6BDD1"/>
    <w:rsid w:val="25EA3C11"/>
    <w:rsid w:val="260E9CC5"/>
    <w:rsid w:val="261719AF"/>
    <w:rsid w:val="26215926"/>
    <w:rsid w:val="262163DA"/>
    <w:rsid w:val="26466521"/>
    <w:rsid w:val="268705F2"/>
    <w:rsid w:val="26E72929"/>
    <w:rsid w:val="26E877F2"/>
    <w:rsid w:val="270B5570"/>
    <w:rsid w:val="271B38A0"/>
    <w:rsid w:val="2727A2FF"/>
    <w:rsid w:val="272CCED2"/>
    <w:rsid w:val="274D323A"/>
    <w:rsid w:val="274E0A2F"/>
    <w:rsid w:val="276231C8"/>
    <w:rsid w:val="276EBE4A"/>
    <w:rsid w:val="2794B0EA"/>
    <w:rsid w:val="27C18E76"/>
    <w:rsid w:val="280546C5"/>
    <w:rsid w:val="28202E14"/>
    <w:rsid w:val="282D9EE4"/>
    <w:rsid w:val="283995DC"/>
    <w:rsid w:val="283A355E"/>
    <w:rsid w:val="283B244A"/>
    <w:rsid w:val="28728645"/>
    <w:rsid w:val="287C9190"/>
    <w:rsid w:val="2895B7B6"/>
    <w:rsid w:val="28CCF57E"/>
    <w:rsid w:val="28CDDB58"/>
    <w:rsid w:val="28E0A72B"/>
    <w:rsid w:val="28E66D63"/>
    <w:rsid w:val="28E98B5E"/>
    <w:rsid w:val="2912637B"/>
    <w:rsid w:val="291DE1AB"/>
    <w:rsid w:val="292D39CB"/>
    <w:rsid w:val="29869775"/>
    <w:rsid w:val="298B1EF0"/>
    <w:rsid w:val="29B19101"/>
    <w:rsid w:val="29FFBF89"/>
    <w:rsid w:val="2A2C43CB"/>
    <w:rsid w:val="2A38AF8D"/>
    <w:rsid w:val="2A3A3C4F"/>
    <w:rsid w:val="2A3BF929"/>
    <w:rsid w:val="2A4CCD64"/>
    <w:rsid w:val="2A7BB781"/>
    <w:rsid w:val="2A8B6A84"/>
    <w:rsid w:val="2AA2ED27"/>
    <w:rsid w:val="2ABC1514"/>
    <w:rsid w:val="2ADC4EA1"/>
    <w:rsid w:val="2AE38166"/>
    <w:rsid w:val="2AE6F1CC"/>
    <w:rsid w:val="2AEA416F"/>
    <w:rsid w:val="2AF97DF7"/>
    <w:rsid w:val="2B113D4F"/>
    <w:rsid w:val="2B6B321C"/>
    <w:rsid w:val="2B88B9C4"/>
    <w:rsid w:val="2B9CE050"/>
    <w:rsid w:val="2BBB2CD2"/>
    <w:rsid w:val="2BEB3222"/>
    <w:rsid w:val="2BF6E175"/>
    <w:rsid w:val="2C09D592"/>
    <w:rsid w:val="2C1D5F06"/>
    <w:rsid w:val="2C23EA38"/>
    <w:rsid w:val="2C272CFC"/>
    <w:rsid w:val="2C43F667"/>
    <w:rsid w:val="2C49AA9E"/>
    <w:rsid w:val="2C5A60B8"/>
    <w:rsid w:val="2C77092D"/>
    <w:rsid w:val="2C7C0105"/>
    <w:rsid w:val="2C847312"/>
    <w:rsid w:val="2C90493C"/>
    <w:rsid w:val="2CA66829"/>
    <w:rsid w:val="2CAA99F0"/>
    <w:rsid w:val="2CCD4E13"/>
    <w:rsid w:val="2CE0E317"/>
    <w:rsid w:val="2CED2B76"/>
    <w:rsid w:val="2D226D4C"/>
    <w:rsid w:val="2D2D59C4"/>
    <w:rsid w:val="2D620F96"/>
    <w:rsid w:val="2D8F7E97"/>
    <w:rsid w:val="2DB96FAC"/>
    <w:rsid w:val="2DD3866E"/>
    <w:rsid w:val="2DDA500E"/>
    <w:rsid w:val="2DEA10E4"/>
    <w:rsid w:val="2DFEC13B"/>
    <w:rsid w:val="2E012FF6"/>
    <w:rsid w:val="2E245CC2"/>
    <w:rsid w:val="2E3AFC9A"/>
    <w:rsid w:val="2E6AE24C"/>
    <w:rsid w:val="2EB7DDF2"/>
    <w:rsid w:val="2EE5CA2E"/>
    <w:rsid w:val="2EF4CFA4"/>
    <w:rsid w:val="2F0C1265"/>
    <w:rsid w:val="2F1A55BB"/>
    <w:rsid w:val="2F1FFCB3"/>
    <w:rsid w:val="2F387A20"/>
    <w:rsid w:val="2F449617"/>
    <w:rsid w:val="2F470048"/>
    <w:rsid w:val="2F5AC64C"/>
    <w:rsid w:val="2F71311E"/>
    <w:rsid w:val="2F7E745B"/>
    <w:rsid w:val="2F9504BE"/>
    <w:rsid w:val="2F9D136E"/>
    <w:rsid w:val="2F9D9672"/>
    <w:rsid w:val="2FA9B17E"/>
    <w:rsid w:val="2FAF7709"/>
    <w:rsid w:val="2FBE92A7"/>
    <w:rsid w:val="2FBF74A8"/>
    <w:rsid w:val="2FE18341"/>
    <w:rsid w:val="30052630"/>
    <w:rsid w:val="3008C25F"/>
    <w:rsid w:val="304D77B8"/>
    <w:rsid w:val="304DCD27"/>
    <w:rsid w:val="30508DD3"/>
    <w:rsid w:val="305BEB0E"/>
    <w:rsid w:val="3067B54E"/>
    <w:rsid w:val="306E54D1"/>
    <w:rsid w:val="30777411"/>
    <w:rsid w:val="30A73A28"/>
    <w:rsid w:val="30BCB079"/>
    <w:rsid w:val="30C4D62E"/>
    <w:rsid w:val="30CA2F08"/>
    <w:rsid w:val="30D8E12A"/>
    <w:rsid w:val="30F1C263"/>
    <w:rsid w:val="311B5588"/>
    <w:rsid w:val="31262B0C"/>
    <w:rsid w:val="3161D964"/>
    <w:rsid w:val="3162F0D9"/>
    <w:rsid w:val="316DEDCD"/>
    <w:rsid w:val="31AA605F"/>
    <w:rsid w:val="31AAFFE0"/>
    <w:rsid w:val="31CF33AB"/>
    <w:rsid w:val="31D10354"/>
    <w:rsid w:val="31DD173B"/>
    <w:rsid w:val="31F7DEB7"/>
    <w:rsid w:val="31FD348E"/>
    <w:rsid w:val="3246DF26"/>
    <w:rsid w:val="327C6E05"/>
    <w:rsid w:val="32A36805"/>
    <w:rsid w:val="32BC37C0"/>
    <w:rsid w:val="32F569A6"/>
    <w:rsid w:val="3311B740"/>
    <w:rsid w:val="335ABC64"/>
    <w:rsid w:val="33655114"/>
    <w:rsid w:val="33B85CA4"/>
    <w:rsid w:val="33C46CD6"/>
    <w:rsid w:val="33DE5C54"/>
    <w:rsid w:val="33ED596B"/>
    <w:rsid w:val="33EE023A"/>
    <w:rsid w:val="33F6A66C"/>
    <w:rsid w:val="33FB6E6A"/>
    <w:rsid w:val="342A99C8"/>
    <w:rsid w:val="3443B8E3"/>
    <w:rsid w:val="345C46DE"/>
    <w:rsid w:val="346D62BE"/>
    <w:rsid w:val="34704C54"/>
    <w:rsid w:val="34AFA49C"/>
    <w:rsid w:val="34CBB38D"/>
    <w:rsid w:val="34D1AA38"/>
    <w:rsid w:val="34DF14FE"/>
    <w:rsid w:val="34E5E168"/>
    <w:rsid w:val="34E71B36"/>
    <w:rsid w:val="34EC860A"/>
    <w:rsid w:val="3525E945"/>
    <w:rsid w:val="35446168"/>
    <w:rsid w:val="35536090"/>
    <w:rsid w:val="357B88A6"/>
    <w:rsid w:val="3580092C"/>
    <w:rsid w:val="35A397F3"/>
    <w:rsid w:val="35A51B19"/>
    <w:rsid w:val="35CA1686"/>
    <w:rsid w:val="35EF6130"/>
    <w:rsid w:val="35F35F99"/>
    <w:rsid w:val="35F54330"/>
    <w:rsid w:val="35FE200E"/>
    <w:rsid w:val="360F51E8"/>
    <w:rsid w:val="361C9B6A"/>
    <w:rsid w:val="363F1E13"/>
    <w:rsid w:val="3676D608"/>
    <w:rsid w:val="3679D8B2"/>
    <w:rsid w:val="367BC48B"/>
    <w:rsid w:val="368C4DB5"/>
    <w:rsid w:val="369FEC13"/>
    <w:rsid w:val="36AAEC05"/>
    <w:rsid w:val="36D25D47"/>
    <w:rsid w:val="36D78BE1"/>
    <w:rsid w:val="36D9CF00"/>
    <w:rsid w:val="36DA57AE"/>
    <w:rsid w:val="371120D4"/>
    <w:rsid w:val="376C9F54"/>
    <w:rsid w:val="376CAA4B"/>
    <w:rsid w:val="377F62F3"/>
    <w:rsid w:val="37C1DE01"/>
    <w:rsid w:val="37FBDCCA"/>
    <w:rsid w:val="37FE50CD"/>
    <w:rsid w:val="38039082"/>
    <w:rsid w:val="381E1668"/>
    <w:rsid w:val="382010C8"/>
    <w:rsid w:val="383DBF7A"/>
    <w:rsid w:val="385AF7C4"/>
    <w:rsid w:val="38B77078"/>
    <w:rsid w:val="38BD4C31"/>
    <w:rsid w:val="38CDA287"/>
    <w:rsid w:val="38E033A2"/>
    <w:rsid w:val="38F00921"/>
    <w:rsid w:val="38F37DC2"/>
    <w:rsid w:val="38F3C810"/>
    <w:rsid w:val="38FB9240"/>
    <w:rsid w:val="38FD8A11"/>
    <w:rsid w:val="3928D5AE"/>
    <w:rsid w:val="393485D3"/>
    <w:rsid w:val="394234B3"/>
    <w:rsid w:val="39839047"/>
    <w:rsid w:val="39D19DAA"/>
    <w:rsid w:val="39D9ABDA"/>
    <w:rsid w:val="39E7B3C6"/>
    <w:rsid w:val="39F1B168"/>
    <w:rsid w:val="3A44777C"/>
    <w:rsid w:val="3A55E2F5"/>
    <w:rsid w:val="3A5A85CC"/>
    <w:rsid w:val="3A682FD4"/>
    <w:rsid w:val="3A6BD863"/>
    <w:rsid w:val="3A718E58"/>
    <w:rsid w:val="3A7B2CC7"/>
    <w:rsid w:val="3A83972F"/>
    <w:rsid w:val="3AC54917"/>
    <w:rsid w:val="3AE11036"/>
    <w:rsid w:val="3AFDCC16"/>
    <w:rsid w:val="3B0553A6"/>
    <w:rsid w:val="3B1A5090"/>
    <w:rsid w:val="3B1F7881"/>
    <w:rsid w:val="3B36D128"/>
    <w:rsid w:val="3B447427"/>
    <w:rsid w:val="3B4BB9D5"/>
    <w:rsid w:val="3B568B0F"/>
    <w:rsid w:val="3B67363E"/>
    <w:rsid w:val="3B9BD410"/>
    <w:rsid w:val="3BA979B7"/>
    <w:rsid w:val="3BCB68C2"/>
    <w:rsid w:val="3BED3C3A"/>
    <w:rsid w:val="3BF6B5EE"/>
    <w:rsid w:val="3BF985B0"/>
    <w:rsid w:val="3C74D1B4"/>
    <w:rsid w:val="3C7765CC"/>
    <w:rsid w:val="3C835F39"/>
    <w:rsid w:val="3C83ED52"/>
    <w:rsid w:val="3C894A27"/>
    <w:rsid w:val="3C939B13"/>
    <w:rsid w:val="3CA0FF17"/>
    <w:rsid w:val="3CA610A5"/>
    <w:rsid w:val="3CE32DF6"/>
    <w:rsid w:val="3CECD0B0"/>
    <w:rsid w:val="3CEE9434"/>
    <w:rsid w:val="3CFF7C70"/>
    <w:rsid w:val="3D2C9E51"/>
    <w:rsid w:val="3D31B161"/>
    <w:rsid w:val="3D82556C"/>
    <w:rsid w:val="3D9B56B5"/>
    <w:rsid w:val="3DF18A83"/>
    <w:rsid w:val="3E1823C1"/>
    <w:rsid w:val="3E2E4FB1"/>
    <w:rsid w:val="3E4106E3"/>
    <w:rsid w:val="3E574417"/>
    <w:rsid w:val="3E641CB7"/>
    <w:rsid w:val="3E6DA765"/>
    <w:rsid w:val="3E81433C"/>
    <w:rsid w:val="3ECC9333"/>
    <w:rsid w:val="3ECE408B"/>
    <w:rsid w:val="3EF7A899"/>
    <w:rsid w:val="3F0F492C"/>
    <w:rsid w:val="3F55D635"/>
    <w:rsid w:val="3F587752"/>
    <w:rsid w:val="3F79519C"/>
    <w:rsid w:val="3FB435DC"/>
    <w:rsid w:val="3FBE2B03"/>
    <w:rsid w:val="4001BB04"/>
    <w:rsid w:val="401143CF"/>
    <w:rsid w:val="40284455"/>
    <w:rsid w:val="405F2A3F"/>
    <w:rsid w:val="4093EAF3"/>
    <w:rsid w:val="409BD103"/>
    <w:rsid w:val="40B52584"/>
    <w:rsid w:val="40B5BADE"/>
    <w:rsid w:val="40E9FE54"/>
    <w:rsid w:val="40F03017"/>
    <w:rsid w:val="40F86F60"/>
    <w:rsid w:val="41136128"/>
    <w:rsid w:val="417C2550"/>
    <w:rsid w:val="41809A71"/>
    <w:rsid w:val="419402C4"/>
    <w:rsid w:val="41B6F23B"/>
    <w:rsid w:val="41F402EB"/>
    <w:rsid w:val="42221B63"/>
    <w:rsid w:val="422F8006"/>
    <w:rsid w:val="424049ED"/>
    <w:rsid w:val="4269ECC3"/>
    <w:rsid w:val="427F0F56"/>
    <w:rsid w:val="42BF3BB9"/>
    <w:rsid w:val="42CA6AA5"/>
    <w:rsid w:val="42D388E8"/>
    <w:rsid w:val="432FD325"/>
    <w:rsid w:val="4354A8D1"/>
    <w:rsid w:val="43639D85"/>
    <w:rsid w:val="436CB136"/>
    <w:rsid w:val="4384B5D4"/>
    <w:rsid w:val="4395E646"/>
    <w:rsid w:val="43BE5583"/>
    <w:rsid w:val="43C2F0BE"/>
    <w:rsid w:val="43CC2D9B"/>
    <w:rsid w:val="43EC4CB6"/>
    <w:rsid w:val="4412FA2D"/>
    <w:rsid w:val="443CE75E"/>
    <w:rsid w:val="446CBBE5"/>
    <w:rsid w:val="44786811"/>
    <w:rsid w:val="4497FDB2"/>
    <w:rsid w:val="44AE5D7D"/>
    <w:rsid w:val="44B1E691"/>
    <w:rsid w:val="44B391C5"/>
    <w:rsid w:val="44B50A42"/>
    <w:rsid w:val="44B6E21E"/>
    <w:rsid w:val="44DCB078"/>
    <w:rsid w:val="44F27563"/>
    <w:rsid w:val="451E109B"/>
    <w:rsid w:val="452DDDFA"/>
    <w:rsid w:val="4537DBD4"/>
    <w:rsid w:val="45B39E17"/>
    <w:rsid w:val="45C6EC59"/>
    <w:rsid w:val="45E2BDD7"/>
    <w:rsid w:val="45E65F0E"/>
    <w:rsid w:val="4604F72F"/>
    <w:rsid w:val="460D51D5"/>
    <w:rsid w:val="461B63E9"/>
    <w:rsid w:val="463D8599"/>
    <w:rsid w:val="46446BAD"/>
    <w:rsid w:val="467A670E"/>
    <w:rsid w:val="4680C05E"/>
    <w:rsid w:val="468460BB"/>
    <w:rsid w:val="46C127E3"/>
    <w:rsid w:val="46C1AD20"/>
    <w:rsid w:val="46DDC88B"/>
    <w:rsid w:val="470F76ED"/>
    <w:rsid w:val="47176EDB"/>
    <w:rsid w:val="47178558"/>
    <w:rsid w:val="47393E74"/>
    <w:rsid w:val="47559CCC"/>
    <w:rsid w:val="475B33A1"/>
    <w:rsid w:val="47602B5E"/>
    <w:rsid w:val="4771F7B8"/>
    <w:rsid w:val="479237BF"/>
    <w:rsid w:val="47999AF7"/>
    <w:rsid w:val="47C78DAE"/>
    <w:rsid w:val="47E72549"/>
    <w:rsid w:val="4800181B"/>
    <w:rsid w:val="4811BC98"/>
    <w:rsid w:val="481A0BE4"/>
    <w:rsid w:val="48663E0D"/>
    <w:rsid w:val="4867E6DA"/>
    <w:rsid w:val="48879B7F"/>
    <w:rsid w:val="48A2F35F"/>
    <w:rsid w:val="48ABA5BD"/>
    <w:rsid w:val="48BC33A9"/>
    <w:rsid w:val="48E93D35"/>
    <w:rsid w:val="48E963FC"/>
    <w:rsid w:val="48ED00E0"/>
    <w:rsid w:val="48FF0A2B"/>
    <w:rsid w:val="49161A6A"/>
    <w:rsid w:val="491C5C70"/>
    <w:rsid w:val="495346B7"/>
    <w:rsid w:val="4968E158"/>
    <w:rsid w:val="4970C95D"/>
    <w:rsid w:val="4972A75E"/>
    <w:rsid w:val="49B60DCF"/>
    <w:rsid w:val="49E36823"/>
    <w:rsid w:val="49EE9895"/>
    <w:rsid w:val="49F229B2"/>
    <w:rsid w:val="4A011563"/>
    <w:rsid w:val="4A3CD033"/>
    <w:rsid w:val="4A4008DE"/>
    <w:rsid w:val="4A471676"/>
    <w:rsid w:val="4A80166C"/>
    <w:rsid w:val="4ABA896C"/>
    <w:rsid w:val="4AC3067A"/>
    <w:rsid w:val="4AC9CB2A"/>
    <w:rsid w:val="4B1BB079"/>
    <w:rsid w:val="4B297DE7"/>
    <w:rsid w:val="4B71C880"/>
    <w:rsid w:val="4B77497F"/>
    <w:rsid w:val="4BAA0899"/>
    <w:rsid w:val="4BB32A78"/>
    <w:rsid w:val="4BC903D2"/>
    <w:rsid w:val="4BEDFFD2"/>
    <w:rsid w:val="4BF191DF"/>
    <w:rsid w:val="4C23F45F"/>
    <w:rsid w:val="4C302E2C"/>
    <w:rsid w:val="4C5C652E"/>
    <w:rsid w:val="4CBB022D"/>
    <w:rsid w:val="4CF2582E"/>
    <w:rsid w:val="4CFA4CF5"/>
    <w:rsid w:val="4D04C8EA"/>
    <w:rsid w:val="4D3F479C"/>
    <w:rsid w:val="4D44F0F9"/>
    <w:rsid w:val="4D73EE7D"/>
    <w:rsid w:val="4D7E49FB"/>
    <w:rsid w:val="4D84EA6A"/>
    <w:rsid w:val="4D9B6BDF"/>
    <w:rsid w:val="4DBFB355"/>
    <w:rsid w:val="4E1C419C"/>
    <w:rsid w:val="4E232BC2"/>
    <w:rsid w:val="4E363511"/>
    <w:rsid w:val="4E43748A"/>
    <w:rsid w:val="4E4951FB"/>
    <w:rsid w:val="4E4BF177"/>
    <w:rsid w:val="4E5BD72F"/>
    <w:rsid w:val="4E608AB8"/>
    <w:rsid w:val="4E661C11"/>
    <w:rsid w:val="4E68A032"/>
    <w:rsid w:val="4E6A6EB6"/>
    <w:rsid w:val="4E6ED977"/>
    <w:rsid w:val="4E794C19"/>
    <w:rsid w:val="4E8AC3CA"/>
    <w:rsid w:val="4E8E4176"/>
    <w:rsid w:val="4E9F4453"/>
    <w:rsid w:val="4EAE9223"/>
    <w:rsid w:val="4EBFD890"/>
    <w:rsid w:val="4EDFE49B"/>
    <w:rsid w:val="4F04B505"/>
    <w:rsid w:val="4F066436"/>
    <w:rsid w:val="4F873921"/>
    <w:rsid w:val="4F994F97"/>
    <w:rsid w:val="4FCBB164"/>
    <w:rsid w:val="500299C4"/>
    <w:rsid w:val="50104820"/>
    <w:rsid w:val="501F054F"/>
    <w:rsid w:val="502521E6"/>
    <w:rsid w:val="502B9695"/>
    <w:rsid w:val="50332DF4"/>
    <w:rsid w:val="5072C605"/>
    <w:rsid w:val="50938F06"/>
    <w:rsid w:val="50970BFE"/>
    <w:rsid w:val="509958FE"/>
    <w:rsid w:val="50B28598"/>
    <w:rsid w:val="50C143C2"/>
    <w:rsid w:val="50CFE4E5"/>
    <w:rsid w:val="50D3B0F7"/>
    <w:rsid w:val="50FCE009"/>
    <w:rsid w:val="50FEF7E7"/>
    <w:rsid w:val="510995E6"/>
    <w:rsid w:val="511F45D9"/>
    <w:rsid w:val="5124DF22"/>
    <w:rsid w:val="5149F8C7"/>
    <w:rsid w:val="514C694E"/>
    <w:rsid w:val="5155A831"/>
    <w:rsid w:val="517EBB57"/>
    <w:rsid w:val="517F655F"/>
    <w:rsid w:val="51CA651B"/>
    <w:rsid w:val="51CEE0CD"/>
    <w:rsid w:val="51D1303E"/>
    <w:rsid w:val="51D296DD"/>
    <w:rsid w:val="51D2A1D1"/>
    <w:rsid w:val="51D4AD80"/>
    <w:rsid w:val="521C389E"/>
    <w:rsid w:val="5227B454"/>
    <w:rsid w:val="5230BF6C"/>
    <w:rsid w:val="525136ED"/>
    <w:rsid w:val="52DDAA37"/>
    <w:rsid w:val="53050E4D"/>
    <w:rsid w:val="5331071A"/>
    <w:rsid w:val="533CA0AC"/>
    <w:rsid w:val="53952AB7"/>
    <w:rsid w:val="5396E0E9"/>
    <w:rsid w:val="540F9DBC"/>
    <w:rsid w:val="5422B06A"/>
    <w:rsid w:val="54294832"/>
    <w:rsid w:val="544FF49B"/>
    <w:rsid w:val="545D3F2E"/>
    <w:rsid w:val="5463920E"/>
    <w:rsid w:val="5463C70B"/>
    <w:rsid w:val="54672AF5"/>
    <w:rsid w:val="54750568"/>
    <w:rsid w:val="54967AAB"/>
    <w:rsid w:val="549792A3"/>
    <w:rsid w:val="54A50724"/>
    <w:rsid w:val="54A83C40"/>
    <w:rsid w:val="54B7071B"/>
    <w:rsid w:val="54C5371E"/>
    <w:rsid w:val="54CB398C"/>
    <w:rsid w:val="54DD91FA"/>
    <w:rsid w:val="5501397F"/>
    <w:rsid w:val="5514CF8D"/>
    <w:rsid w:val="5551CE4B"/>
    <w:rsid w:val="5559205A"/>
    <w:rsid w:val="5564AEA8"/>
    <w:rsid w:val="556D076F"/>
    <w:rsid w:val="5576F319"/>
    <w:rsid w:val="55905D5F"/>
    <w:rsid w:val="55C4AE37"/>
    <w:rsid w:val="55D26403"/>
    <w:rsid w:val="56068526"/>
    <w:rsid w:val="5608DA17"/>
    <w:rsid w:val="560C518F"/>
    <w:rsid w:val="56186158"/>
    <w:rsid w:val="5634FFA8"/>
    <w:rsid w:val="56515915"/>
    <w:rsid w:val="5692F1B0"/>
    <w:rsid w:val="569BD380"/>
    <w:rsid w:val="56A291C4"/>
    <w:rsid w:val="56C04FE0"/>
    <w:rsid w:val="56C363B1"/>
    <w:rsid w:val="56CA9C0A"/>
    <w:rsid w:val="56F3B6FF"/>
    <w:rsid w:val="56F80686"/>
    <w:rsid w:val="575A512C"/>
    <w:rsid w:val="57894ED2"/>
    <w:rsid w:val="57966F7C"/>
    <w:rsid w:val="57AD81CC"/>
    <w:rsid w:val="57DF1439"/>
    <w:rsid w:val="57EDE55B"/>
    <w:rsid w:val="5811CA46"/>
    <w:rsid w:val="582A4A05"/>
    <w:rsid w:val="582E888D"/>
    <w:rsid w:val="583BD1AC"/>
    <w:rsid w:val="586442B3"/>
    <w:rsid w:val="58734606"/>
    <w:rsid w:val="589A61E3"/>
    <w:rsid w:val="58BCBBE6"/>
    <w:rsid w:val="58C448F3"/>
    <w:rsid w:val="58D297EA"/>
    <w:rsid w:val="58E48EAC"/>
    <w:rsid w:val="58FA6923"/>
    <w:rsid w:val="59091444"/>
    <w:rsid w:val="59098717"/>
    <w:rsid w:val="590B3A3B"/>
    <w:rsid w:val="590C622A"/>
    <w:rsid w:val="5915871C"/>
    <w:rsid w:val="5924DD14"/>
    <w:rsid w:val="59464111"/>
    <w:rsid w:val="594D6881"/>
    <w:rsid w:val="596F165F"/>
    <w:rsid w:val="5990CFD2"/>
    <w:rsid w:val="59933680"/>
    <w:rsid w:val="59B9D933"/>
    <w:rsid w:val="59C298EF"/>
    <w:rsid w:val="59E2CCA7"/>
    <w:rsid w:val="59E5D4CE"/>
    <w:rsid w:val="5A040DF3"/>
    <w:rsid w:val="5A2902E3"/>
    <w:rsid w:val="5A461F00"/>
    <w:rsid w:val="5A793839"/>
    <w:rsid w:val="5A7E56EF"/>
    <w:rsid w:val="5AABA189"/>
    <w:rsid w:val="5AC50954"/>
    <w:rsid w:val="5AC89759"/>
    <w:rsid w:val="5ACF921F"/>
    <w:rsid w:val="5B0FCCB1"/>
    <w:rsid w:val="5B20E9D9"/>
    <w:rsid w:val="5B2EF308"/>
    <w:rsid w:val="5B4F85E6"/>
    <w:rsid w:val="5B56CEA2"/>
    <w:rsid w:val="5B69AFB7"/>
    <w:rsid w:val="5BA559DA"/>
    <w:rsid w:val="5BB6A7C8"/>
    <w:rsid w:val="5BCCA5E3"/>
    <w:rsid w:val="5C003D75"/>
    <w:rsid w:val="5C039B39"/>
    <w:rsid w:val="5C0864B1"/>
    <w:rsid w:val="5C09CB33"/>
    <w:rsid w:val="5C1A0528"/>
    <w:rsid w:val="5C25197D"/>
    <w:rsid w:val="5C347A7B"/>
    <w:rsid w:val="5C582EC9"/>
    <w:rsid w:val="5C64AA7B"/>
    <w:rsid w:val="5C669C8F"/>
    <w:rsid w:val="5C77A4E6"/>
    <w:rsid w:val="5C7FF674"/>
    <w:rsid w:val="5C94AD43"/>
    <w:rsid w:val="5C95A505"/>
    <w:rsid w:val="5C9A8E8F"/>
    <w:rsid w:val="5CC17E55"/>
    <w:rsid w:val="5CC61711"/>
    <w:rsid w:val="5CD3A670"/>
    <w:rsid w:val="5CDCF5C8"/>
    <w:rsid w:val="5D14B630"/>
    <w:rsid w:val="5D3EA204"/>
    <w:rsid w:val="5D509C4E"/>
    <w:rsid w:val="5D70B491"/>
    <w:rsid w:val="5D8F954A"/>
    <w:rsid w:val="5DDDA124"/>
    <w:rsid w:val="5DEE363B"/>
    <w:rsid w:val="5DFFCDA6"/>
    <w:rsid w:val="5E0C000B"/>
    <w:rsid w:val="5E2C3495"/>
    <w:rsid w:val="5E340E7B"/>
    <w:rsid w:val="5E3719F6"/>
    <w:rsid w:val="5E46440D"/>
    <w:rsid w:val="5E678E57"/>
    <w:rsid w:val="5E7E926F"/>
    <w:rsid w:val="5E8665D7"/>
    <w:rsid w:val="5EA45F24"/>
    <w:rsid w:val="5EA46203"/>
    <w:rsid w:val="5EA8C500"/>
    <w:rsid w:val="5EAF7730"/>
    <w:rsid w:val="5ED75D78"/>
    <w:rsid w:val="5F06AE25"/>
    <w:rsid w:val="5F2F79A5"/>
    <w:rsid w:val="5F304633"/>
    <w:rsid w:val="5F4E053F"/>
    <w:rsid w:val="5F54492A"/>
    <w:rsid w:val="5F681FF7"/>
    <w:rsid w:val="5FA5326B"/>
    <w:rsid w:val="5FABA984"/>
    <w:rsid w:val="5FADB9D5"/>
    <w:rsid w:val="5FB0D830"/>
    <w:rsid w:val="5FB5BC70"/>
    <w:rsid w:val="5FC5BFE9"/>
    <w:rsid w:val="5FE34545"/>
    <w:rsid w:val="5FE35942"/>
    <w:rsid w:val="5FF06C3F"/>
    <w:rsid w:val="5FF11DBC"/>
    <w:rsid w:val="5FF93684"/>
    <w:rsid w:val="5FFE443E"/>
    <w:rsid w:val="6008E48D"/>
    <w:rsid w:val="6011CCBF"/>
    <w:rsid w:val="6039B219"/>
    <w:rsid w:val="607E9AF5"/>
    <w:rsid w:val="607FCCB1"/>
    <w:rsid w:val="60921145"/>
    <w:rsid w:val="609B5AB4"/>
    <w:rsid w:val="60CBFBB0"/>
    <w:rsid w:val="60DAB0CF"/>
    <w:rsid w:val="610E4A17"/>
    <w:rsid w:val="61112570"/>
    <w:rsid w:val="614906FF"/>
    <w:rsid w:val="6152F28C"/>
    <w:rsid w:val="61542CC8"/>
    <w:rsid w:val="61583143"/>
    <w:rsid w:val="616807B7"/>
    <w:rsid w:val="61870FA9"/>
    <w:rsid w:val="61972393"/>
    <w:rsid w:val="619CF989"/>
    <w:rsid w:val="61A0A66F"/>
    <w:rsid w:val="61BCA597"/>
    <w:rsid w:val="61C4176B"/>
    <w:rsid w:val="61FFCAF6"/>
    <w:rsid w:val="620A2C53"/>
    <w:rsid w:val="620CB2D9"/>
    <w:rsid w:val="62385462"/>
    <w:rsid w:val="625B119D"/>
    <w:rsid w:val="626F50A1"/>
    <w:rsid w:val="62780947"/>
    <w:rsid w:val="6287B9AF"/>
    <w:rsid w:val="628E6E84"/>
    <w:rsid w:val="629E957C"/>
    <w:rsid w:val="62A6192B"/>
    <w:rsid w:val="62E6BCF0"/>
    <w:rsid w:val="62EC0D76"/>
    <w:rsid w:val="63314510"/>
    <w:rsid w:val="633D4645"/>
    <w:rsid w:val="6340A19D"/>
    <w:rsid w:val="6372566D"/>
    <w:rsid w:val="63B47318"/>
    <w:rsid w:val="63BF3087"/>
    <w:rsid w:val="63DA1EBB"/>
    <w:rsid w:val="63F6A562"/>
    <w:rsid w:val="64136058"/>
    <w:rsid w:val="641C7F3A"/>
    <w:rsid w:val="641DA82F"/>
    <w:rsid w:val="6482AB09"/>
    <w:rsid w:val="649D932E"/>
    <w:rsid w:val="64A04075"/>
    <w:rsid w:val="64CC0B73"/>
    <w:rsid w:val="64CDB1C9"/>
    <w:rsid w:val="64D265CE"/>
    <w:rsid w:val="64E2233D"/>
    <w:rsid w:val="64E61FD6"/>
    <w:rsid w:val="64FCEABC"/>
    <w:rsid w:val="6517A6F0"/>
    <w:rsid w:val="6519D0E6"/>
    <w:rsid w:val="652036E0"/>
    <w:rsid w:val="652E3718"/>
    <w:rsid w:val="6531FF60"/>
    <w:rsid w:val="6583D89A"/>
    <w:rsid w:val="65860EA5"/>
    <w:rsid w:val="6589DAE8"/>
    <w:rsid w:val="65A636CA"/>
    <w:rsid w:val="65ABA84B"/>
    <w:rsid w:val="65EC0214"/>
    <w:rsid w:val="660C6E30"/>
    <w:rsid w:val="6620C3BF"/>
    <w:rsid w:val="6624B426"/>
    <w:rsid w:val="664F9845"/>
    <w:rsid w:val="6652A345"/>
    <w:rsid w:val="66557760"/>
    <w:rsid w:val="6657A6D7"/>
    <w:rsid w:val="6663E8B9"/>
    <w:rsid w:val="669BC5D7"/>
    <w:rsid w:val="66CB6245"/>
    <w:rsid w:val="66F9991C"/>
    <w:rsid w:val="6709525C"/>
    <w:rsid w:val="6709BF61"/>
    <w:rsid w:val="670BAFFC"/>
    <w:rsid w:val="6719E04B"/>
    <w:rsid w:val="671EE6FE"/>
    <w:rsid w:val="672AF4F0"/>
    <w:rsid w:val="673401C7"/>
    <w:rsid w:val="678E5509"/>
    <w:rsid w:val="68333E0A"/>
    <w:rsid w:val="683C09AC"/>
    <w:rsid w:val="684400EA"/>
    <w:rsid w:val="6857A12D"/>
    <w:rsid w:val="6879E84F"/>
    <w:rsid w:val="689E57CA"/>
    <w:rsid w:val="68AC6EA0"/>
    <w:rsid w:val="68DBC198"/>
    <w:rsid w:val="68DE65D7"/>
    <w:rsid w:val="68E6D003"/>
    <w:rsid w:val="68F90252"/>
    <w:rsid w:val="68FA9239"/>
    <w:rsid w:val="690D51B3"/>
    <w:rsid w:val="6957589D"/>
    <w:rsid w:val="69BFC71D"/>
    <w:rsid w:val="69C56B73"/>
    <w:rsid w:val="69D4327B"/>
    <w:rsid w:val="69DB7E28"/>
    <w:rsid w:val="69E12D85"/>
    <w:rsid w:val="6A132B2A"/>
    <w:rsid w:val="6A1C9334"/>
    <w:rsid w:val="6A54BD7F"/>
    <w:rsid w:val="6A612302"/>
    <w:rsid w:val="6A6844B3"/>
    <w:rsid w:val="6AB44AD4"/>
    <w:rsid w:val="6AC14D89"/>
    <w:rsid w:val="6ADBD95A"/>
    <w:rsid w:val="6B0310D7"/>
    <w:rsid w:val="6B03DD41"/>
    <w:rsid w:val="6B174658"/>
    <w:rsid w:val="6B47E416"/>
    <w:rsid w:val="6B4C66A0"/>
    <w:rsid w:val="6B5D49E8"/>
    <w:rsid w:val="6B77116E"/>
    <w:rsid w:val="6B969521"/>
    <w:rsid w:val="6C0AF953"/>
    <w:rsid w:val="6C0EA255"/>
    <w:rsid w:val="6C1D3D15"/>
    <w:rsid w:val="6C20D6B3"/>
    <w:rsid w:val="6C8D248D"/>
    <w:rsid w:val="6C8F032B"/>
    <w:rsid w:val="6C915F1D"/>
    <w:rsid w:val="6C951183"/>
    <w:rsid w:val="6CA5BE6A"/>
    <w:rsid w:val="6CD782FA"/>
    <w:rsid w:val="6CE76D64"/>
    <w:rsid w:val="6CF7EDD3"/>
    <w:rsid w:val="6D0575D3"/>
    <w:rsid w:val="6D1BD1CB"/>
    <w:rsid w:val="6D2D969B"/>
    <w:rsid w:val="6D340062"/>
    <w:rsid w:val="6D3EA333"/>
    <w:rsid w:val="6D5290CB"/>
    <w:rsid w:val="6D5CD56B"/>
    <w:rsid w:val="6D70ED34"/>
    <w:rsid w:val="6D98BC43"/>
    <w:rsid w:val="6D9BD428"/>
    <w:rsid w:val="6D9C0DEF"/>
    <w:rsid w:val="6DB2BC1C"/>
    <w:rsid w:val="6DBFD0F4"/>
    <w:rsid w:val="6DC42311"/>
    <w:rsid w:val="6E23D734"/>
    <w:rsid w:val="6E3B9A7E"/>
    <w:rsid w:val="6E40D7FE"/>
    <w:rsid w:val="6E6A5DE9"/>
    <w:rsid w:val="6E75F920"/>
    <w:rsid w:val="6E81EFBF"/>
    <w:rsid w:val="6E9238AF"/>
    <w:rsid w:val="6E936006"/>
    <w:rsid w:val="6EAAB1C1"/>
    <w:rsid w:val="6EE38A99"/>
    <w:rsid w:val="6F042E35"/>
    <w:rsid w:val="6F06EE94"/>
    <w:rsid w:val="6F21442D"/>
    <w:rsid w:val="6F399684"/>
    <w:rsid w:val="6F40349A"/>
    <w:rsid w:val="6F62D477"/>
    <w:rsid w:val="6F79633E"/>
    <w:rsid w:val="6F85C10D"/>
    <w:rsid w:val="6FAE29FF"/>
    <w:rsid w:val="6FB1CD3F"/>
    <w:rsid w:val="6FB8A4B3"/>
    <w:rsid w:val="6FD24E87"/>
    <w:rsid w:val="6FDE25E3"/>
    <w:rsid w:val="70321D15"/>
    <w:rsid w:val="70413CB7"/>
    <w:rsid w:val="704FEDCD"/>
    <w:rsid w:val="706E53CE"/>
    <w:rsid w:val="706F594F"/>
    <w:rsid w:val="7081C0B8"/>
    <w:rsid w:val="708ACF4F"/>
    <w:rsid w:val="70C6B97F"/>
    <w:rsid w:val="70D79E46"/>
    <w:rsid w:val="7113CF88"/>
    <w:rsid w:val="714D57D3"/>
    <w:rsid w:val="715F19B8"/>
    <w:rsid w:val="7178D3EB"/>
    <w:rsid w:val="7180794F"/>
    <w:rsid w:val="71809AEC"/>
    <w:rsid w:val="71929CAB"/>
    <w:rsid w:val="719843A1"/>
    <w:rsid w:val="71CB23F2"/>
    <w:rsid w:val="71D10244"/>
    <w:rsid w:val="72197864"/>
    <w:rsid w:val="724A1B4D"/>
    <w:rsid w:val="724CD72F"/>
    <w:rsid w:val="72609154"/>
    <w:rsid w:val="728B98FC"/>
    <w:rsid w:val="729840EC"/>
    <w:rsid w:val="72A6345C"/>
    <w:rsid w:val="72A9D673"/>
    <w:rsid w:val="72B8F63E"/>
    <w:rsid w:val="72C38E1C"/>
    <w:rsid w:val="73584F79"/>
    <w:rsid w:val="73934072"/>
    <w:rsid w:val="73965533"/>
    <w:rsid w:val="7398C4E5"/>
    <w:rsid w:val="73BEE808"/>
    <w:rsid w:val="7402B0BB"/>
    <w:rsid w:val="74140219"/>
    <w:rsid w:val="742C0686"/>
    <w:rsid w:val="744B53BA"/>
    <w:rsid w:val="74546458"/>
    <w:rsid w:val="74633EEF"/>
    <w:rsid w:val="7470CDBA"/>
    <w:rsid w:val="74883DBA"/>
    <w:rsid w:val="74988660"/>
    <w:rsid w:val="74B0D5C1"/>
    <w:rsid w:val="74B1CF52"/>
    <w:rsid w:val="74D09571"/>
    <w:rsid w:val="74E21BFD"/>
    <w:rsid w:val="74ED1339"/>
    <w:rsid w:val="74F1FFB1"/>
    <w:rsid w:val="74F475B6"/>
    <w:rsid w:val="750C5349"/>
    <w:rsid w:val="7517967C"/>
    <w:rsid w:val="7533C21B"/>
    <w:rsid w:val="754B20A3"/>
    <w:rsid w:val="756AAFF9"/>
    <w:rsid w:val="756F791C"/>
    <w:rsid w:val="7570184D"/>
    <w:rsid w:val="757862C1"/>
    <w:rsid w:val="75844BF7"/>
    <w:rsid w:val="759101B1"/>
    <w:rsid w:val="75C65F7F"/>
    <w:rsid w:val="75D5AD10"/>
    <w:rsid w:val="75D6D7F4"/>
    <w:rsid w:val="75E4F46B"/>
    <w:rsid w:val="75F58D74"/>
    <w:rsid w:val="75FF6357"/>
    <w:rsid w:val="76018082"/>
    <w:rsid w:val="7607CB23"/>
    <w:rsid w:val="76183CEA"/>
    <w:rsid w:val="7634F2E1"/>
    <w:rsid w:val="76476356"/>
    <w:rsid w:val="764C2A9F"/>
    <w:rsid w:val="765BD0F8"/>
    <w:rsid w:val="76646CD6"/>
    <w:rsid w:val="7669749C"/>
    <w:rsid w:val="7669955F"/>
    <w:rsid w:val="76BBD5EE"/>
    <w:rsid w:val="76E6358A"/>
    <w:rsid w:val="76F5E8D1"/>
    <w:rsid w:val="76FBC1F1"/>
    <w:rsid w:val="7701FE23"/>
    <w:rsid w:val="7705C49A"/>
    <w:rsid w:val="7746BCB8"/>
    <w:rsid w:val="7748AAF3"/>
    <w:rsid w:val="7763EFBF"/>
    <w:rsid w:val="776B7693"/>
    <w:rsid w:val="777F1839"/>
    <w:rsid w:val="77D84011"/>
    <w:rsid w:val="77F1976D"/>
    <w:rsid w:val="7834436C"/>
    <w:rsid w:val="7844911C"/>
    <w:rsid w:val="78543EBA"/>
    <w:rsid w:val="78775293"/>
    <w:rsid w:val="78991C8A"/>
    <w:rsid w:val="789EDD47"/>
    <w:rsid w:val="78A833AC"/>
    <w:rsid w:val="78AD61FD"/>
    <w:rsid w:val="78B2B1DE"/>
    <w:rsid w:val="78BDBBC0"/>
    <w:rsid w:val="78F431A5"/>
    <w:rsid w:val="79163315"/>
    <w:rsid w:val="792FF0F6"/>
    <w:rsid w:val="79646642"/>
    <w:rsid w:val="796BB9EF"/>
    <w:rsid w:val="796C0FCB"/>
    <w:rsid w:val="797EBAA5"/>
    <w:rsid w:val="799F693E"/>
    <w:rsid w:val="79AE78C4"/>
    <w:rsid w:val="79B1671A"/>
    <w:rsid w:val="79C507F1"/>
    <w:rsid w:val="79E6AB06"/>
    <w:rsid w:val="79EFC129"/>
    <w:rsid w:val="79F4E660"/>
    <w:rsid w:val="79FE3D1F"/>
    <w:rsid w:val="7A04F9A6"/>
    <w:rsid w:val="7A61A797"/>
    <w:rsid w:val="7A64221E"/>
    <w:rsid w:val="7ABBC26D"/>
    <w:rsid w:val="7ADCEBA4"/>
    <w:rsid w:val="7B0CEFFE"/>
    <w:rsid w:val="7B149C2B"/>
    <w:rsid w:val="7B2E0FE1"/>
    <w:rsid w:val="7B49625E"/>
    <w:rsid w:val="7B4A58FB"/>
    <w:rsid w:val="7B64C58D"/>
    <w:rsid w:val="7B8B5371"/>
    <w:rsid w:val="7B8D17FE"/>
    <w:rsid w:val="7BBE247D"/>
    <w:rsid w:val="7BC95C39"/>
    <w:rsid w:val="7BCF11D3"/>
    <w:rsid w:val="7BCF60E4"/>
    <w:rsid w:val="7BEDFD39"/>
    <w:rsid w:val="7BF91C85"/>
    <w:rsid w:val="7BFEF5EB"/>
    <w:rsid w:val="7C307E5B"/>
    <w:rsid w:val="7C398A2B"/>
    <w:rsid w:val="7C3AA9C5"/>
    <w:rsid w:val="7C4B2A5F"/>
    <w:rsid w:val="7C4EB4D1"/>
    <w:rsid w:val="7C5A90B8"/>
    <w:rsid w:val="7C73C4CE"/>
    <w:rsid w:val="7D2C1D4C"/>
    <w:rsid w:val="7D4F22D5"/>
    <w:rsid w:val="7D503095"/>
    <w:rsid w:val="7D5B0BE2"/>
    <w:rsid w:val="7D5FFDDA"/>
    <w:rsid w:val="7DB3FE83"/>
    <w:rsid w:val="7DC7A10A"/>
    <w:rsid w:val="7E36760C"/>
    <w:rsid w:val="7E3BD5A5"/>
    <w:rsid w:val="7E4ADCAD"/>
    <w:rsid w:val="7E6DCF05"/>
    <w:rsid w:val="7E7B646F"/>
    <w:rsid w:val="7E7EC33E"/>
    <w:rsid w:val="7E991CDE"/>
    <w:rsid w:val="7E9CF07C"/>
    <w:rsid w:val="7EBC3EFC"/>
    <w:rsid w:val="7EC3042D"/>
    <w:rsid w:val="7EE843F6"/>
    <w:rsid w:val="7F1E6C60"/>
    <w:rsid w:val="7F358291"/>
    <w:rsid w:val="7F50E1DC"/>
    <w:rsid w:val="7F6D24E0"/>
    <w:rsid w:val="7F6F00D4"/>
    <w:rsid w:val="7F9E6406"/>
    <w:rsid w:val="7FB82E41"/>
    <w:rsid w:val="7FBA4946"/>
    <w:rsid w:val="7FBEA63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nhideWhenUsed/>
    <w:rsid w:val="00A50174"/>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0653A7"/>
    <w:pPr>
      <w:keepNext/>
      <w:pageBreakBefore/>
      <w:numPr>
        <w:numId w:val="34"/>
      </w:numPr>
      <w:ind w:left="0" w:firstLine="0"/>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6A3CEB"/>
    <w:pPr>
      <w:keepNext/>
      <w:numPr>
        <w:ilvl w:val="1"/>
        <w:numId w:val="31"/>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642736"/>
    <w:pPr>
      <w:keepNext/>
      <w:numPr>
        <w:ilvl w:val="2"/>
        <w:numId w:val="31"/>
      </w:numPr>
      <w:spacing w:before="240" w:after="240" w:line="288" w:lineRule="auto"/>
      <w:ind w:left="1418" w:hanging="1418"/>
      <w:outlineLvl w:val="2"/>
      <w:pPrChange w:id="0" w:author="Autor">
        <w:pPr>
          <w:keepNext/>
          <w:numPr>
            <w:ilvl w:val="2"/>
            <w:numId w:val="31"/>
          </w:numPr>
          <w:tabs>
            <w:tab w:val="num" w:pos="851"/>
          </w:tabs>
          <w:spacing w:before="240" w:after="240" w:line="288" w:lineRule="auto"/>
          <w:ind w:left="1418" w:hanging="1418"/>
          <w:jc w:val="both"/>
          <w:outlineLvl w:val="2"/>
        </w:pPr>
      </w:pPrChange>
    </w:pPr>
    <w:rPr>
      <w:b/>
      <w:bCs/>
      <w:smallCaps/>
      <w:color w:val="1F497D" w:themeColor="text2"/>
      <w:sz w:val="28"/>
      <w:szCs w:val="26"/>
      <w:rPrChange w:id="0" w:author="Autor">
        <w:rPr>
          <w:rFonts w:ascii="Arial" w:hAnsi="Arial" w:cs="Arial"/>
          <w:b/>
          <w:bCs/>
          <w:smallCaps/>
          <w:color w:val="1F497D" w:themeColor="text2"/>
          <w:sz w:val="28"/>
          <w:szCs w:val="26"/>
          <w:lang w:val="pl-PL" w:eastAsia="en-US" w:bidi="ar-SA"/>
        </w:rPr>
      </w:rPrChange>
    </w:rPr>
  </w:style>
  <w:style w:type="paragraph" w:styleId="Nagwek4">
    <w:name w:val="heading 4"/>
    <w:basedOn w:val="Normalny"/>
    <w:next w:val="Normalny"/>
    <w:link w:val="Nagwek4Znak"/>
    <w:qFormat/>
    <w:rsid w:val="00DC018E"/>
    <w:pPr>
      <w:keepNext/>
      <w:numPr>
        <w:ilvl w:val="3"/>
        <w:numId w:val="34"/>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35"/>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43"/>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43"/>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6A3CEB"/>
    <w:rPr>
      <w:rFonts w:ascii="Arial" w:eastAsia="Times New Roman" w:hAnsi="Arial" w:cs="Arial"/>
      <w:b/>
      <w:bCs/>
      <w:smallCaps/>
      <w:color w:val="1F497D" w:themeColor="text2"/>
      <w:sz w:val="36"/>
      <w:szCs w:val="28"/>
    </w:rPr>
  </w:style>
  <w:style w:type="character" w:customStyle="1" w:styleId="Nagwek3Znak">
    <w:name w:val="Nagłówek 3 Znak"/>
    <w:link w:val="Nagwek3"/>
    <w:rsid w:val="00642736"/>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40"/>
      </w:numPr>
      <w:ind w:left="227" w:hanging="170"/>
    </w:pPr>
  </w:style>
  <w:style w:type="paragraph" w:customStyle="1" w:styleId="Tabela-punktowanie">
    <w:name w:val="Tabela-punktowanie"/>
    <w:basedOn w:val="Normalny"/>
    <w:autoRedefine/>
    <w:qFormat/>
    <w:rsid w:val="00B51BAF"/>
    <w:pPr>
      <w:numPr>
        <w:numId w:val="39"/>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ED6EBA"/>
    <w:pPr>
      <w:spacing w:before="40" w:after="40" w:line="264" w:lineRule="auto"/>
      <w:jc w:val="left"/>
    </w:pPr>
    <w:rPr>
      <w:bCs/>
      <w:szCs w:val="20"/>
    </w:rPr>
  </w:style>
  <w:style w:type="paragraph" w:customStyle="1" w:styleId="wypunktowanie">
    <w:name w:val="wypunktowanie"/>
    <w:basedOn w:val="Normalny"/>
    <w:link w:val="wypunktowanieZnak"/>
    <w:uiPriority w:val="1"/>
    <w:qFormat/>
    <w:rsid w:val="00B51BAF"/>
    <w:pPr>
      <w:numPr>
        <w:numId w:val="42"/>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41"/>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43"/>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AC5398"/>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0366C5"/>
    <w:pPr>
      <w:tabs>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137A7"/>
    <w:pPr>
      <w:numPr>
        <w:numId w:val="32"/>
      </w:numPr>
      <w:spacing w:line="288" w:lineRule="auto"/>
    </w:pPr>
  </w:style>
  <w:style w:type="character" w:customStyle="1" w:styleId="Numerowaniepoz1Znak">
    <w:name w:val="Numerowanie_poz_1 Znak"/>
    <w:link w:val="Numerowaniepoz1"/>
    <w:rsid w:val="00F137A7"/>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845F69"/>
    <w:pPr>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44"/>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36"/>
      </w:numPr>
      <w:ind w:left="738" w:hanging="284"/>
      <w:jc w:val="left"/>
    </w:pPr>
    <w:rPr>
      <w:lang w:eastAsia="pl-PL"/>
    </w:rPr>
  </w:style>
  <w:style w:type="paragraph" w:customStyle="1" w:styleId="Punktowaniepoz2">
    <w:name w:val="Punktowanie_poz_2"/>
    <w:basedOn w:val="Punktowaniepoz1"/>
    <w:autoRedefine/>
    <w:qFormat/>
    <w:rsid w:val="00DC018E"/>
    <w:pPr>
      <w:numPr>
        <w:numId w:val="37"/>
      </w:numPr>
      <w:ind w:left="1418" w:hanging="284"/>
    </w:pPr>
  </w:style>
  <w:style w:type="paragraph" w:customStyle="1" w:styleId="Punktowaniepoz3">
    <w:name w:val="Punktowanie_poz_3"/>
    <w:basedOn w:val="Punktowaniepoz2"/>
    <w:autoRedefine/>
    <w:qFormat/>
    <w:rsid w:val="00DC018E"/>
    <w:pPr>
      <w:numPr>
        <w:numId w:val="38"/>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paragraph" w:customStyle="1" w:styleId="a">
    <w:uiPriority w:val="99"/>
    <w:unhideWhenUsed/>
    <w:rsid w:val="00700DE9"/>
  </w:style>
  <w:style w:type="character" w:customStyle="1" w:styleId="Nierozpoznanawzmianka1">
    <w:name w:val="Nierozpoznana wzmianka1"/>
    <w:basedOn w:val="Domylnaczcionkaakapitu"/>
    <w:uiPriority w:val="99"/>
    <w:semiHidden/>
    <w:unhideWhenUsed/>
    <w:rsid w:val="00700DE9"/>
    <w:rPr>
      <w:color w:val="605E5C"/>
      <w:shd w:val="clear" w:color="auto" w:fill="E1DFDD"/>
    </w:rPr>
  </w:style>
  <w:style w:type="character" w:customStyle="1" w:styleId="Nierozpoznanawzmianka2">
    <w:name w:val="Nierozpoznana wzmianka2"/>
    <w:basedOn w:val="Domylnaczcionkaakapitu"/>
    <w:uiPriority w:val="99"/>
    <w:semiHidden/>
    <w:unhideWhenUsed/>
    <w:rsid w:val="009D3A71"/>
    <w:rPr>
      <w:color w:val="605E5C"/>
      <w:shd w:val="clear" w:color="auto" w:fill="E1DFDD"/>
    </w:rPr>
  </w:style>
  <w:style w:type="paragraph" w:customStyle="1" w:styleId="a0">
    <w:uiPriority w:val="99"/>
    <w:unhideWhenUsed/>
    <w:rsid w:val="00B6053B"/>
  </w:style>
  <w:style w:type="character" w:customStyle="1" w:styleId="UnresolvedMention1">
    <w:name w:val="Unresolved Mention1"/>
    <w:basedOn w:val="Domylnaczcionkaakapitu"/>
    <w:uiPriority w:val="99"/>
    <w:semiHidden/>
    <w:unhideWhenUsed/>
    <w:rsid w:val="0006761E"/>
    <w:rPr>
      <w:color w:val="605E5C"/>
      <w:shd w:val="clear" w:color="auto" w:fill="E1DFDD"/>
    </w:rPr>
  </w:style>
  <w:style w:type="paragraph" w:customStyle="1" w:styleId="a1">
    <w:uiPriority w:val="99"/>
    <w:unhideWhenUsed/>
    <w:rsid w:val="00A50174"/>
  </w:style>
  <w:style w:type="character" w:customStyle="1" w:styleId="Nierozpoznanawzmianka3">
    <w:name w:val="Nierozpoznana wzmianka3"/>
    <w:basedOn w:val="Domylnaczcionkaakapitu"/>
    <w:uiPriority w:val="99"/>
    <w:semiHidden/>
    <w:unhideWhenUsed/>
    <w:rsid w:val="00A50174"/>
    <w:rPr>
      <w:color w:val="605E5C"/>
      <w:shd w:val="clear" w:color="auto" w:fill="E1DFDD"/>
    </w:rPr>
  </w:style>
  <w:style w:type="character" w:styleId="Nierozpoznanawzmianka">
    <w:name w:val="Unresolved Mention"/>
    <w:basedOn w:val="Domylnaczcionkaakapitu"/>
    <w:uiPriority w:val="99"/>
    <w:semiHidden/>
    <w:unhideWhenUsed/>
    <w:rsid w:val="000C3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409545672">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oasis-open.org/wss/2004/01/oasis-200401-wss-x509-token-profile-1.0"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docs.oasis-open.org/wss/2004/01/oasis-200401-wss-soap-message-security-1.0"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element://%7bC81D6F88-86FD-4e73-97F2-4A8857AF87EF%7d" TargetMode="External"/><Relationship Id="rId20" Type="http://schemas.openxmlformats.org/officeDocument/2006/relationships/image" Target="media/image5.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sioz.gov.pl/fileadmin/user_upload/projekty/uslugi_biznesowe_projekt_p1_591ef2105cd6d.pdf"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C:\Users\koste\Downloads\$element:\%7bEEA10492-B83D-4107-91E0-F29379A8B45F%7d" TargetMode="External"/><Relationship Id="rId23" Type="http://schemas.openxmlformats.org/officeDocument/2006/relationships/hyperlink" Target="https://www.csioz.gov.pl/HL7POL/pl-cda-html-pl-PL/oid-registry.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csioz.gov.pl/HL7POL/pl-cda-html-pl-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svg"/><Relationship Id="rId1" Type="http://schemas.openxmlformats.org/officeDocument/2006/relationships/image" Target="media/image7.png"/><Relationship Id="rId5" Type="http://schemas.openxmlformats.org/officeDocument/2006/relationships/image" Target="media/image11.png"/><Relationship Id="rId4" Type="http://schemas.openxmlformats.org/officeDocument/2006/relationships/image" Target="media/image10.png"/></Relationships>
</file>

<file path=word/_rels/footnotes.xml.rels><?xml version="1.0" encoding="UTF-8" standalone="yes"?>
<Relationships xmlns="http://schemas.openxmlformats.org/package/2006/relationships"><Relationship Id="rId2" Type="http://schemas.openxmlformats.org/officeDocument/2006/relationships/hyperlink" Target="https://ws-int-p1.csioz.gov.pl/" TargetMode="External"/><Relationship Id="rId1" Type="http://schemas.openxmlformats.org/officeDocument/2006/relationships/hyperlink" Target="https://ws-int-p1.csioz.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A1D29F53C04FB6B71A4BB1E399B378"/>
        <w:category>
          <w:name w:val="Ogólne"/>
          <w:gallery w:val="placeholder"/>
        </w:category>
        <w:types>
          <w:type w:val="bbPlcHdr"/>
        </w:types>
        <w:behaviors>
          <w:behavior w:val="content"/>
        </w:behaviors>
        <w:guid w:val="{8FE5F91C-6FA2-442D-92A1-2AEF53267225}"/>
      </w:docPartPr>
      <w:docPartBody>
        <w:p w:rsidR="00B14A25" w:rsidRDefault="00E61AAC" w:rsidP="00E61AAC">
          <w:pPr>
            <w:pStyle w:val="2FA1D29F53C04FB6B71A4BB1E399B378"/>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61AAC"/>
    <w:rsid w:val="000B014C"/>
    <w:rsid w:val="00152878"/>
    <w:rsid w:val="003A0611"/>
    <w:rsid w:val="00961638"/>
    <w:rsid w:val="00A551EE"/>
    <w:rsid w:val="00B14A25"/>
    <w:rsid w:val="00D1680E"/>
    <w:rsid w:val="00E61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FA1D29F53C04FB6B71A4BB1E399B378">
    <w:name w:val="2FA1D29F53C04FB6B71A4BB1E399B378"/>
    <w:rsid w:val="00E61A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6" ma:contentTypeDescription="Utwórz nowy dokument." ma:contentTypeScope="" ma:versionID="87ddf0118a381f4c4e9ea811b53f635f">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4db1fb7c2a56684e8e1c0fa09e86c662"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Hiperlink xmlns="9c74927f-2f07-45c2-8c27-d33f1e79f432">
      <Url xsi:nil="true"/>
      <Description xsi:nil="true"/>
    </Hiperlink>
    <lcf76f155ced4ddcb4097134ff3c332f xmlns="9c74927f-2f07-45c2-8c27-d33f1e79f432">
      <Terms xmlns="http://schemas.microsoft.com/office/infopath/2007/PartnerControls"/>
    </lcf76f155ced4ddcb4097134ff3c332f>
    <Liczba xmlns="9c74927f-2f07-45c2-8c27-d33f1e79f432" xsi:nil="true"/>
    <TaxCatchAll xmlns="2b4fec8c-6342-430f-9a53-83f3fffa363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8FC52-20F5-4C14-907F-BD2372315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 ds:uri="2b4fec8c-6342-430f-9a53-83f3fffa3636"/>
  </ds:schemaRefs>
</ds:datastoreItem>
</file>

<file path=customXml/itemProps3.xml><?xml version="1.0" encoding="utf-8"?>
<ds:datastoreItem xmlns:ds="http://schemas.openxmlformats.org/officeDocument/2006/customXml" ds:itemID="{97D031E7-0382-4B76-A6C9-DD9922E65899}">
  <ds:schemaRefs>
    <ds:schemaRef ds:uri="http://schemas.openxmlformats.org/officeDocument/2006/bibliography"/>
  </ds:schemaRefs>
</ds:datastoreItem>
</file>

<file path=customXml/itemProps4.xml><?xml version="1.0" encoding="utf-8"?>
<ds:datastoreItem xmlns:ds="http://schemas.openxmlformats.org/officeDocument/2006/customXml" ds:itemID="{5DA90DC1-C4C3-4C81-AC7A-F8A197F4F8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16309</Words>
  <Characters>97857</Characters>
  <Application>Microsoft Office Word</Application>
  <DocSecurity>0</DocSecurity>
  <Lines>815</Lines>
  <Paragraphs>227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2023-09-22T08:09:00Z</dcterms:created>
  <dcterms:modified xsi:type="dcterms:W3CDTF">2023-09-25T08:25:00Z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