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19080" w14:textId="77777777" w:rsidR="005A2354" w:rsidRPr="005A2354" w:rsidRDefault="005A2354" w:rsidP="005A2354">
      <w:pPr>
        <w:pStyle w:val="Tytudokumentu"/>
        <w:spacing w:line="288" w:lineRule="auto"/>
        <w:rPr>
          <w:rFonts w:ascii="Arial" w:hAnsi="Arial" w:cs="Arial"/>
          <w:sz w:val="70"/>
          <w:szCs w:val="70"/>
        </w:rPr>
      </w:pPr>
      <w:r w:rsidRPr="005A2354">
        <w:rPr>
          <w:rFonts w:ascii="Arial" w:hAnsi="Arial" w:cs="Arial"/>
          <w:sz w:val="70"/>
          <w:szCs w:val="70"/>
        </w:rPr>
        <w:t>Dokumentacja integracyjna Systemu P1</w:t>
      </w:r>
    </w:p>
    <w:p w14:paraId="2D1C7525" w14:textId="77777777" w:rsidR="005A2354" w:rsidRPr="005A2354" w:rsidRDefault="005A2354" w:rsidP="05E48C1E">
      <w:pPr>
        <w:keepNext/>
        <w:keepLines/>
        <w:spacing w:before="0" w:line="288" w:lineRule="auto"/>
        <w:jc w:val="right"/>
        <w:rPr>
          <w:rFonts w:ascii="Arial" w:eastAsia="Arial" w:hAnsi="Arial" w:cs="Arial"/>
          <w:sz w:val="36"/>
          <w:szCs w:val="36"/>
        </w:rPr>
      </w:pPr>
      <w:r w:rsidRPr="05E48C1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W zakresie obsługi </w:t>
      </w:r>
      <w:r w:rsidR="535531C1" w:rsidRPr="05E48C1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COVID-19</w:t>
      </w:r>
      <w:r>
        <w:br/>
      </w:r>
      <w:r w:rsidR="2A873CAC" w:rsidRPr="05E48C1E">
        <w:rPr>
          <w:rFonts w:ascii="Arial" w:eastAsia="Arial" w:hAnsi="Arial" w:cs="Arial"/>
          <w:b/>
          <w:bCs/>
          <w:smallCaps/>
          <w:color w:val="17365D" w:themeColor="text2" w:themeShade="BF"/>
          <w:sz w:val="36"/>
          <w:szCs w:val="36"/>
        </w:rPr>
        <w:t>(integracja z systemem EWP)</w:t>
      </w:r>
    </w:p>
    <w:p w14:paraId="672A6659" w14:textId="77777777" w:rsidR="005A2354" w:rsidRPr="005A2354" w:rsidRDefault="005A2354" w:rsidP="005A2354">
      <w:pPr>
        <w:keepNext/>
        <w:keepLines/>
        <w:spacing w:before="0" w:line="288" w:lineRule="auto"/>
        <w:jc w:val="right"/>
        <w:rPr>
          <w:rFonts w:ascii="Arial" w:hAnsi="Arial" w:cs="Arial"/>
          <w:b/>
          <w:smallCaps/>
          <w:color w:val="17365D"/>
          <w:sz w:val="36"/>
          <w:szCs w:val="20"/>
        </w:rPr>
      </w:pPr>
    </w:p>
    <w:p w14:paraId="2B98AB87" w14:textId="77777777" w:rsidR="005A2354" w:rsidRPr="005A2354" w:rsidRDefault="005A2354" w:rsidP="2072CF5E">
      <w:pPr>
        <w:keepNext/>
        <w:keepLines/>
        <w:spacing w:before="0"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2072CF5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„Elektroniczna Platforma Gromadzenia, Analizy i Udostępniania zasobów cyfrowych o Zdarz</w:t>
      </w:r>
      <w:r w:rsidR="00544306" w:rsidRPr="2072CF5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eniach Medycznych" (P1) – faza </w:t>
      </w:r>
      <w:r w:rsidR="007531DA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2</w:t>
      </w:r>
      <w:r w:rsidRPr="2072CF5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 </w:t>
      </w:r>
    </w:p>
    <w:p w14:paraId="0A37501D" w14:textId="77777777" w:rsidR="005A2354" w:rsidRDefault="005A2354">
      <w:pPr>
        <w:spacing w:before="0" w:after="0" w:line="240" w:lineRule="auto"/>
        <w:jc w:val="left"/>
      </w:pPr>
      <w:r>
        <w:br w:type="page"/>
      </w:r>
    </w:p>
    <w:tbl>
      <w:tblPr>
        <w:tblW w:w="9072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="0001199F" w:rsidRPr="00C93E94" w14:paraId="2E93EA87" w14:textId="77777777" w:rsidTr="765C3657">
        <w:trPr>
          <w:trHeight w:val="340"/>
        </w:trPr>
        <w:tc>
          <w:tcPr>
            <w:tcW w:w="9072" w:type="dxa"/>
            <w:gridSpan w:val="4"/>
            <w:shd w:val="clear" w:color="auto" w:fill="17365D" w:themeFill="text2" w:themeFillShade="BF"/>
          </w:tcPr>
          <w:p w14:paraId="2C984B5D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lastRenderedPageBreak/>
              <w:br w:type="page"/>
            </w:r>
            <w:r w:rsidRPr="00C93E94">
              <w:rPr>
                <w:rFonts w:eastAsia="Calibri"/>
                <w:b/>
                <w:color w:val="FFFFFF"/>
              </w:rPr>
              <w:t>Metryka</w:t>
            </w:r>
          </w:p>
        </w:tc>
      </w:tr>
      <w:tr w:rsidR="0001199F" w:rsidRPr="00C93E94" w14:paraId="0920E0EA" w14:textId="77777777" w:rsidTr="765C365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60FCCB92" w14:textId="77777777" w:rsidR="0001199F" w:rsidRPr="00C93E94" w:rsidRDefault="0001199F" w:rsidP="00014A79">
            <w:pPr>
              <w:pStyle w:val="Tabelanagwekdolewej"/>
              <w:spacing w:before="48" w:after="48"/>
            </w:pPr>
            <w:r w:rsidRPr="00C93E94">
              <w:t>Właściciel</w:t>
            </w:r>
          </w:p>
        </w:tc>
        <w:tc>
          <w:tcPr>
            <w:tcW w:w="6590" w:type="dxa"/>
            <w:gridSpan w:val="3"/>
          </w:tcPr>
          <w:p w14:paraId="11893867" w14:textId="77777777" w:rsidR="0001199F" w:rsidRPr="00C93E94" w:rsidRDefault="0001199F" w:rsidP="00346824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 w:rsidR="00346824">
              <w:rPr>
                <w:rFonts w:eastAsia="Calibri"/>
              </w:rPr>
              <w:t>e-Zdrowia</w:t>
            </w:r>
          </w:p>
        </w:tc>
      </w:tr>
      <w:tr w:rsidR="0001199F" w:rsidRPr="00C93E94" w14:paraId="2A15D63D" w14:textId="77777777" w:rsidTr="765C365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4C320DDC" w14:textId="77777777" w:rsidR="0001199F" w:rsidRPr="00C93E94" w:rsidRDefault="0001199F" w:rsidP="00014A79">
            <w:pPr>
              <w:pStyle w:val="Tabelanagwekdolewej"/>
              <w:spacing w:before="48" w:after="48"/>
            </w:pPr>
            <w:r w:rsidRPr="00C93E94">
              <w:t>Autor</w:t>
            </w:r>
          </w:p>
        </w:tc>
        <w:tc>
          <w:tcPr>
            <w:tcW w:w="6590" w:type="dxa"/>
            <w:gridSpan w:val="3"/>
          </w:tcPr>
          <w:p w14:paraId="6A5D143C" w14:textId="77777777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="0001199F" w:rsidRPr="00C93E94" w14:paraId="06123814" w14:textId="77777777" w:rsidTr="765C365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31D178EB" w14:textId="77777777" w:rsidR="0001199F" w:rsidRPr="00C93E94" w:rsidRDefault="0001199F" w:rsidP="00014A79">
            <w:pPr>
              <w:pStyle w:val="Tabelanagwekdolewej"/>
              <w:spacing w:before="48" w:after="48"/>
            </w:pPr>
            <w:r w:rsidRPr="00C93E94">
              <w:t>Recenzent</w:t>
            </w:r>
          </w:p>
        </w:tc>
        <w:tc>
          <w:tcPr>
            <w:tcW w:w="6590" w:type="dxa"/>
            <w:gridSpan w:val="3"/>
          </w:tcPr>
          <w:p w14:paraId="030D9A8E" w14:textId="77777777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="0001199F" w:rsidRPr="00C93E94" w14:paraId="47364F9F" w14:textId="77777777" w:rsidTr="765C365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1F5F888C" w14:textId="77777777" w:rsidR="0001199F" w:rsidRPr="00C93E94" w:rsidRDefault="0001199F" w:rsidP="00014A79">
            <w:pPr>
              <w:pStyle w:val="Tabelanagwekdolewej"/>
              <w:spacing w:before="48" w:after="48"/>
            </w:pPr>
            <w:r>
              <w:t>Liczba stron</w:t>
            </w:r>
          </w:p>
        </w:tc>
        <w:tc>
          <w:tcPr>
            <w:tcW w:w="6590" w:type="dxa"/>
            <w:gridSpan w:val="3"/>
          </w:tcPr>
          <w:p w14:paraId="6A09E912" w14:textId="77777777" w:rsidR="0001199F" w:rsidRPr="00C93E94" w:rsidRDefault="00305139" w:rsidP="00A87A87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01199F" w:rsidRPr="00C93E94" w14:paraId="2D263666" w14:textId="77777777" w:rsidTr="765C365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666B8EB5" w14:textId="77777777" w:rsidR="0001199F" w:rsidRPr="00C93E94" w:rsidRDefault="0001199F" w:rsidP="00014A79">
            <w:pPr>
              <w:pStyle w:val="Tabelanagwekdolewej"/>
              <w:spacing w:before="48" w:after="48"/>
            </w:pPr>
            <w:r w:rsidRPr="00C93E94">
              <w:t>Zatwierdzający</w:t>
            </w:r>
          </w:p>
        </w:tc>
        <w:tc>
          <w:tcPr>
            <w:tcW w:w="2054" w:type="dxa"/>
            <w:shd w:val="clear" w:color="auto" w:fill="FFFFFF" w:themeFill="background1"/>
          </w:tcPr>
          <w:p w14:paraId="1BDCF05D" w14:textId="77777777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1E314E78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zatwierdzenia</w:t>
            </w:r>
          </w:p>
        </w:tc>
        <w:tc>
          <w:tcPr>
            <w:tcW w:w="2126" w:type="dxa"/>
          </w:tcPr>
          <w:p w14:paraId="5DAB6C7B" w14:textId="77777777" w:rsidR="0001199F" w:rsidRPr="00C93E94" w:rsidRDefault="0001199F" w:rsidP="00462BE3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="0001199F" w:rsidRPr="00C93E94" w14:paraId="2277E8B1" w14:textId="77777777" w:rsidTr="765C365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5F543AD6" w14:textId="77777777" w:rsidR="0001199F" w:rsidRPr="00C93E94" w:rsidRDefault="0001199F" w:rsidP="00014A79">
            <w:pPr>
              <w:pStyle w:val="Tabelanagwekdolewej"/>
              <w:spacing w:before="48" w:after="48"/>
            </w:pPr>
            <w:r w:rsidRPr="00C93E94">
              <w:t>Wersja</w:t>
            </w:r>
          </w:p>
        </w:tc>
        <w:tc>
          <w:tcPr>
            <w:tcW w:w="2054" w:type="dxa"/>
            <w:shd w:val="clear" w:color="auto" w:fill="FFFFFF" w:themeFill="background1"/>
          </w:tcPr>
          <w:p w14:paraId="7FC3C3B1" w14:textId="7A610CAD" w:rsidR="0001199F" w:rsidRPr="00C93E94" w:rsidRDefault="470887F3" w:rsidP="7DDCC072">
            <w:pPr>
              <w:spacing w:before="48" w:after="48" w:line="288" w:lineRule="auto"/>
              <w:rPr>
                <w:rFonts w:eastAsia="Calibri"/>
              </w:rPr>
            </w:pPr>
            <w:del w:id="0" w:author="Autor">
              <w:r w:rsidRPr="765C3657" w:rsidDel="470887F3">
                <w:rPr>
                  <w:rFonts w:eastAsia="Calibri"/>
                </w:rPr>
                <w:delText>1</w:delText>
              </w:r>
              <w:r w:rsidRPr="765C3657" w:rsidDel="032F2062">
                <w:rPr>
                  <w:rFonts w:eastAsia="Calibri"/>
                </w:rPr>
                <w:delText>.</w:delText>
              </w:r>
              <w:r w:rsidRPr="765C3657" w:rsidDel="006A2348">
                <w:rPr>
                  <w:rFonts w:eastAsia="Calibri"/>
                </w:rPr>
                <w:delText>8</w:delText>
              </w:r>
            </w:del>
            <w:ins w:id="1" w:author="Autor">
              <w:r w:rsidR="00700390" w:rsidRPr="765C3657">
                <w:rPr>
                  <w:rFonts w:eastAsia="Calibri"/>
                </w:rPr>
                <w:t>2.4</w:t>
              </w:r>
            </w:ins>
            <w:del w:id="2" w:author="Autor">
              <w:r w:rsidRPr="765C3657" w:rsidDel="003D244B">
                <w:rPr>
                  <w:rFonts w:eastAsia="Calibri"/>
                </w:rPr>
                <w:delText>3</w:delText>
              </w:r>
            </w:del>
          </w:p>
        </w:tc>
        <w:tc>
          <w:tcPr>
            <w:tcW w:w="2410" w:type="dxa"/>
            <w:shd w:val="clear" w:color="auto" w:fill="17365D" w:themeFill="text2" w:themeFillShade="BF"/>
          </w:tcPr>
          <w:p w14:paraId="52672529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Status dokumentu</w:t>
            </w:r>
          </w:p>
        </w:tc>
        <w:tc>
          <w:tcPr>
            <w:tcW w:w="2126" w:type="dxa"/>
          </w:tcPr>
          <w:p w14:paraId="02EB378F" w14:textId="77777777" w:rsidR="0001199F" w:rsidRPr="00C93E94" w:rsidRDefault="0001199F" w:rsidP="3831D4C5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="0001199F" w:rsidRPr="00C93E94" w14:paraId="21C6336B" w14:textId="77777777" w:rsidTr="765C365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1BA52308" w14:textId="77777777" w:rsidR="0001199F" w:rsidRPr="00C93E94" w:rsidRDefault="0001199F" w:rsidP="00014A79">
            <w:pPr>
              <w:pStyle w:val="Tabelanagwekdolewej"/>
              <w:spacing w:before="48" w:after="48"/>
            </w:pPr>
            <w:r w:rsidRPr="00C93E94">
              <w:t>Data utworzenia</w:t>
            </w:r>
          </w:p>
        </w:tc>
        <w:tc>
          <w:tcPr>
            <w:tcW w:w="2054" w:type="dxa"/>
            <w:shd w:val="clear" w:color="auto" w:fill="FFFFFF" w:themeFill="background1"/>
          </w:tcPr>
          <w:p w14:paraId="0ECDA7EE" w14:textId="77777777" w:rsidR="0001199F" w:rsidRPr="00C93E94" w:rsidRDefault="00346824" w:rsidP="51D4CDD3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2020-09</w:t>
            </w:r>
            <w:r w:rsidR="008358C3">
              <w:rPr>
                <w:rFonts w:eastAsia="Calibri"/>
              </w:rPr>
              <w:t>-17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6CA88FA5" w14:textId="77777777" w:rsidR="0001199F" w:rsidRPr="00C93E94" w:rsidRDefault="0001199F" w:rsidP="00696DBD">
            <w:pPr>
              <w:spacing w:before="48" w:after="48" w:line="288" w:lineRule="auto"/>
              <w:jc w:val="left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ostatniej modyfikacji</w:t>
            </w:r>
          </w:p>
        </w:tc>
        <w:tc>
          <w:tcPr>
            <w:tcW w:w="2126" w:type="dxa"/>
          </w:tcPr>
          <w:p w14:paraId="5F40C628" w14:textId="37BCA515" w:rsidR="0001199F" w:rsidRPr="00C93E94" w:rsidRDefault="433C56FE" w:rsidP="7DDCC072">
            <w:pPr>
              <w:spacing w:before="48" w:after="48" w:line="288" w:lineRule="auto"/>
              <w:rPr>
                <w:rFonts w:eastAsia="Calibri"/>
              </w:rPr>
            </w:pPr>
            <w:r w:rsidRPr="765C3657">
              <w:rPr>
                <w:rFonts w:eastAsia="Calibri"/>
              </w:rPr>
              <w:t>202</w:t>
            </w:r>
            <w:r w:rsidR="006658A5" w:rsidRPr="765C3657">
              <w:rPr>
                <w:rFonts w:eastAsia="Calibri"/>
              </w:rPr>
              <w:t>2-</w:t>
            </w:r>
            <w:del w:id="3" w:author="Autor">
              <w:r w:rsidRPr="765C3657" w:rsidDel="006658A5">
                <w:rPr>
                  <w:rFonts w:eastAsia="Calibri"/>
                </w:rPr>
                <w:delText>01</w:delText>
              </w:r>
            </w:del>
            <w:ins w:id="4" w:author="Autor">
              <w:r w:rsidR="00700390" w:rsidRPr="765C3657">
                <w:rPr>
                  <w:rFonts w:eastAsia="Calibri"/>
                </w:rPr>
                <w:t>08</w:t>
              </w:r>
            </w:ins>
            <w:r w:rsidR="006658A5" w:rsidRPr="765C3657">
              <w:rPr>
                <w:rFonts w:eastAsia="Calibri"/>
              </w:rPr>
              <w:t>-</w:t>
            </w:r>
            <w:del w:id="5" w:author="Autor">
              <w:r w:rsidRPr="765C3657" w:rsidDel="006658A5">
                <w:rPr>
                  <w:rFonts w:eastAsia="Calibri"/>
                </w:rPr>
                <w:delText>24</w:delText>
              </w:r>
            </w:del>
            <w:ins w:id="6" w:author="Autor">
              <w:r w:rsidR="006658A5" w:rsidRPr="765C3657">
                <w:rPr>
                  <w:rFonts w:eastAsia="Calibri"/>
                </w:rPr>
                <w:t>05</w:t>
              </w:r>
            </w:ins>
          </w:p>
        </w:tc>
      </w:tr>
    </w:tbl>
    <w:p w14:paraId="6A05A809" w14:textId="77777777" w:rsidR="0001199F" w:rsidRPr="00460391" w:rsidRDefault="0001199F" w:rsidP="00647C0A">
      <w:pPr>
        <w:rPr>
          <w:rFonts w:eastAsia="Calibri"/>
        </w:rPr>
      </w:pPr>
    </w:p>
    <w:tbl>
      <w:tblPr>
        <w:tblW w:w="9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997"/>
        <w:gridCol w:w="1661"/>
        <w:gridCol w:w="5005"/>
      </w:tblGrid>
      <w:tr w:rsidR="00E46697" w:rsidRPr="00460391" w14:paraId="6FDAC23F" w14:textId="77777777" w:rsidTr="01386E13">
        <w:trPr>
          <w:trHeight w:val="340"/>
        </w:trPr>
        <w:tc>
          <w:tcPr>
            <w:tcW w:w="9062" w:type="dxa"/>
            <w:gridSpan w:val="4"/>
            <w:shd w:val="clear" w:color="auto" w:fill="17365D" w:themeFill="text2" w:themeFillShade="BF"/>
          </w:tcPr>
          <w:p w14:paraId="7E964123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Historia zmian</w:t>
            </w:r>
          </w:p>
        </w:tc>
      </w:tr>
      <w:tr w:rsidR="007B3746" w:rsidRPr="00460391" w14:paraId="4F7D42A6" w14:textId="77777777" w:rsidTr="01386E13">
        <w:trPr>
          <w:trHeight w:val="340"/>
        </w:trPr>
        <w:tc>
          <w:tcPr>
            <w:tcW w:w="1399" w:type="dxa"/>
            <w:shd w:val="clear" w:color="auto" w:fill="17365D" w:themeFill="text2" w:themeFillShade="BF"/>
          </w:tcPr>
          <w:p w14:paraId="51A59785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Data</w:t>
            </w:r>
          </w:p>
        </w:tc>
        <w:tc>
          <w:tcPr>
            <w:tcW w:w="997" w:type="dxa"/>
            <w:shd w:val="clear" w:color="auto" w:fill="17365D" w:themeFill="text2" w:themeFillShade="BF"/>
          </w:tcPr>
          <w:p w14:paraId="6A79514F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Wersja</w:t>
            </w:r>
          </w:p>
        </w:tc>
        <w:tc>
          <w:tcPr>
            <w:tcW w:w="1661" w:type="dxa"/>
            <w:shd w:val="clear" w:color="auto" w:fill="17365D" w:themeFill="text2" w:themeFillShade="BF"/>
          </w:tcPr>
          <w:p w14:paraId="04F3C90F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Autor zmiany</w:t>
            </w:r>
          </w:p>
        </w:tc>
        <w:tc>
          <w:tcPr>
            <w:tcW w:w="5005" w:type="dxa"/>
            <w:shd w:val="clear" w:color="auto" w:fill="17365D" w:themeFill="text2" w:themeFillShade="BF"/>
          </w:tcPr>
          <w:p w14:paraId="37E30141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Opis zmiany</w:t>
            </w:r>
          </w:p>
        </w:tc>
      </w:tr>
      <w:tr w:rsidR="00E46697" w:rsidRPr="00460391" w14:paraId="4897C67A" w14:textId="77777777" w:rsidTr="01386E13">
        <w:trPr>
          <w:trHeight w:val="340"/>
        </w:trPr>
        <w:tc>
          <w:tcPr>
            <w:tcW w:w="1399" w:type="dxa"/>
          </w:tcPr>
          <w:p w14:paraId="17B02B99" w14:textId="77777777" w:rsidR="00E46697" w:rsidRPr="00460391" w:rsidRDefault="00346824" w:rsidP="51D4CDD3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2020-09</w:t>
            </w:r>
            <w:r w:rsidR="008358C3">
              <w:rPr>
                <w:rFonts w:eastAsia="Calibri"/>
                <w:sz w:val="16"/>
                <w:szCs w:val="16"/>
              </w:rPr>
              <w:t>-17</w:t>
            </w:r>
          </w:p>
        </w:tc>
        <w:tc>
          <w:tcPr>
            <w:tcW w:w="997" w:type="dxa"/>
          </w:tcPr>
          <w:p w14:paraId="6F54A5A7" w14:textId="77777777" w:rsidR="00E46697" w:rsidRPr="00460391" w:rsidRDefault="00346824" w:rsidP="51D4CDD3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0.1</w:t>
            </w:r>
          </w:p>
        </w:tc>
        <w:tc>
          <w:tcPr>
            <w:tcW w:w="1661" w:type="dxa"/>
          </w:tcPr>
          <w:p w14:paraId="53089243" w14:textId="77777777" w:rsidR="00E46697" w:rsidRPr="00460391" w:rsidRDefault="2878A9F8" w:rsidP="51D4CDD3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C</w:t>
            </w:r>
            <w:r w:rsidR="2FB362E3" w:rsidRPr="2072CF5E">
              <w:rPr>
                <w:rFonts w:eastAsia="Calibri"/>
                <w:sz w:val="16"/>
                <w:szCs w:val="16"/>
              </w:rPr>
              <w:t>eZ</w:t>
            </w:r>
          </w:p>
        </w:tc>
        <w:tc>
          <w:tcPr>
            <w:tcW w:w="5005" w:type="dxa"/>
          </w:tcPr>
          <w:p w14:paraId="5D776403" w14:textId="77777777" w:rsidR="00E46697" w:rsidRPr="0058758D" w:rsidRDefault="51D4CDD3" w:rsidP="51D4CDD3">
            <w:pPr>
              <w:rPr>
                <w:rFonts w:eastAsia="Calibri" w:cstheme="minorHAnsi"/>
                <w:sz w:val="16"/>
                <w:szCs w:val="16"/>
              </w:rPr>
            </w:pPr>
            <w:r w:rsidRPr="0058758D">
              <w:rPr>
                <w:rFonts w:eastAsia="Calibri" w:cstheme="minorHAnsi"/>
                <w:sz w:val="16"/>
                <w:szCs w:val="16"/>
              </w:rPr>
              <w:t>Wersja inicjalna dokumentu</w:t>
            </w:r>
          </w:p>
        </w:tc>
      </w:tr>
      <w:tr w:rsidR="00121DBF" w:rsidRPr="00460391" w14:paraId="1303B732" w14:textId="77777777" w:rsidTr="01386E13">
        <w:trPr>
          <w:trHeight w:val="340"/>
        </w:trPr>
        <w:tc>
          <w:tcPr>
            <w:tcW w:w="1399" w:type="dxa"/>
          </w:tcPr>
          <w:p w14:paraId="3FB00AA7" w14:textId="77777777" w:rsidR="00121DBF" w:rsidRDefault="49DE2D68" w:rsidP="51D4CDD3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2020-09-24</w:t>
            </w:r>
          </w:p>
        </w:tc>
        <w:tc>
          <w:tcPr>
            <w:tcW w:w="997" w:type="dxa"/>
          </w:tcPr>
          <w:p w14:paraId="4B3AA50C" w14:textId="77777777" w:rsidR="00121DBF" w:rsidRPr="51D4CDD3" w:rsidRDefault="49DE2D68" w:rsidP="51D4CDD3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1.0</w:t>
            </w:r>
          </w:p>
        </w:tc>
        <w:tc>
          <w:tcPr>
            <w:tcW w:w="1661" w:type="dxa"/>
          </w:tcPr>
          <w:p w14:paraId="70ACADC2" w14:textId="77777777" w:rsidR="00121DBF" w:rsidRPr="51D4CDD3" w:rsidRDefault="76902EF8" w:rsidP="51D4CDD3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2A4D05A1" w14:textId="77777777" w:rsidR="00121DBF" w:rsidRPr="0058758D" w:rsidRDefault="49DE2D68" w:rsidP="2072CF5E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Pierwsza wersja dokumentu</w:t>
            </w:r>
            <w:r w:rsidR="284CB21D" w:rsidRPr="2072CF5E">
              <w:rPr>
                <w:rFonts w:eastAsia="Calibri"/>
                <w:sz w:val="16"/>
                <w:szCs w:val="16"/>
              </w:rPr>
              <w:t xml:space="preserve">. </w:t>
            </w:r>
            <w:proofErr w:type="spellStart"/>
            <w:r w:rsidR="284CB21D" w:rsidRPr="2072CF5E">
              <w:rPr>
                <w:rFonts w:eastAsia="Calibri"/>
                <w:sz w:val="16"/>
                <w:szCs w:val="16"/>
              </w:rPr>
              <w:t>Uspójnion</w:t>
            </w:r>
            <w:r w:rsidR="4E5FA202" w:rsidRPr="2072CF5E">
              <w:rPr>
                <w:rFonts w:eastAsia="Calibri"/>
                <w:sz w:val="16"/>
                <w:szCs w:val="16"/>
              </w:rPr>
              <w:t>o</w:t>
            </w:r>
            <w:proofErr w:type="spellEnd"/>
            <w:r w:rsidR="4E5FA202" w:rsidRPr="2072CF5E">
              <w:rPr>
                <w:rFonts w:eastAsia="Calibri"/>
                <w:sz w:val="16"/>
                <w:szCs w:val="16"/>
              </w:rPr>
              <w:t xml:space="preserve"> opis</w:t>
            </w:r>
            <w:r w:rsidR="284CB21D" w:rsidRPr="2072CF5E">
              <w:rPr>
                <w:rFonts w:eastAsia="Calibri"/>
                <w:sz w:val="16"/>
                <w:szCs w:val="16"/>
              </w:rPr>
              <w:t xml:space="preserve"> algorytmów szyfrowania.</w:t>
            </w:r>
            <w:r w:rsidR="00121DBF">
              <w:br/>
            </w:r>
            <w:r w:rsidR="166739C1" w:rsidRPr="2072CF5E">
              <w:rPr>
                <w:rFonts w:eastAsia="Calibri"/>
                <w:sz w:val="16"/>
                <w:szCs w:val="16"/>
              </w:rPr>
              <w:t>Dodano operacje w zakresie obsługi kwarantanny</w:t>
            </w:r>
            <w:r w:rsidR="52130405" w:rsidRPr="2072CF5E">
              <w:rPr>
                <w:rFonts w:eastAsia="Calibri"/>
                <w:sz w:val="16"/>
                <w:szCs w:val="16"/>
              </w:rPr>
              <w:t>,</w:t>
            </w:r>
            <w:r w:rsidR="166739C1" w:rsidRPr="2072CF5E">
              <w:rPr>
                <w:rFonts w:eastAsia="Calibri"/>
                <w:sz w:val="16"/>
                <w:szCs w:val="16"/>
              </w:rPr>
              <w:t xml:space="preserve"> izolacj</w:t>
            </w:r>
            <w:r w:rsidR="26208900" w:rsidRPr="2072CF5E">
              <w:rPr>
                <w:rFonts w:eastAsia="Calibri"/>
                <w:sz w:val="16"/>
                <w:szCs w:val="16"/>
              </w:rPr>
              <w:t>i i wyszukania deklaracji POZ złożonych dla danego lekarza.</w:t>
            </w:r>
          </w:p>
        </w:tc>
      </w:tr>
      <w:tr w:rsidR="005D7226" w14:paraId="688A1B56" w14:textId="77777777" w:rsidTr="01386E13">
        <w:trPr>
          <w:trHeight w:val="340"/>
        </w:trPr>
        <w:tc>
          <w:tcPr>
            <w:tcW w:w="1399" w:type="dxa"/>
          </w:tcPr>
          <w:p w14:paraId="5DCF2534" w14:textId="77777777" w:rsidR="005D7226" w:rsidRDefault="005D7226" w:rsidP="005D7226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2020-09-24</w:t>
            </w:r>
          </w:p>
        </w:tc>
        <w:tc>
          <w:tcPr>
            <w:tcW w:w="997" w:type="dxa"/>
          </w:tcPr>
          <w:p w14:paraId="55D8B3B0" w14:textId="77777777" w:rsidR="005D7226" w:rsidRDefault="005D7226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1.1</w:t>
            </w:r>
          </w:p>
        </w:tc>
        <w:tc>
          <w:tcPr>
            <w:tcW w:w="1661" w:type="dxa"/>
          </w:tcPr>
          <w:p w14:paraId="082A9CFC" w14:textId="77777777" w:rsidR="005D7226" w:rsidRDefault="005D7226" w:rsidP="005D7226">
            <w:r w:rsidRPr="2072CF5E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2B678A9C" w14:textId="77777777" w:rsidR="005D7226" w:rsidRDefault="005D7226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Dokonanie zmian w wartości parametru </w:t>
            </w:r>
            <w:proofErr w:type="spellStart"/>
            <w:r>
              <w:rPr>
                <w:rFonts w:eastAsia="Calibri"/>
                <w:sz w:val="16"/>
                <w:szCs w:val="16"/>
              </w:rPr>
              <w:t>aud</w:t>
            </w:r>
            <w:proofErr w:type="spellEnd"/>
            <w:r>
              <w:rPr>
                <w:rFonts w:eastAsia="Calibri"/>
                <w:sz w:val="16"/>
                <w:szCs w:val="16"/>
              </w:rPr>
              <w:t>, dodane poprawna wymagalność pól podczas autoryzacji podmiotu.</w:t>
            </w:r>
          </w:p>
          <w:p w14:paraId="56EFBB23" w14:textId="77777777" w:rsidR="005D7226" w:rsidRDefault="005D7226" w:rsidP="00C82E2B">
            <w:pPr>
              <w:rPr>
                <w:rFonts w:eastAsia="Calibri"/>
                <w:sz w:val="16"/>
                <w:szCs w:val="16"/>
              </w:rPr>
            </w:pPr>
            <w:r w:rsidRPr="32BE1A48">
              <w:rPr>
                <w:rFonts w:eastAsia="Calibri"/>
                <w:sz w:val="16"/>
                <w:szCs w:val="16"/>
              </w:rPr>
              <w:t xml:space="preserve">Dodano do </w:t>
            </w:r>
            <w:proofErr w:type="spellStart"/>
            <w:r w:rsidRPr="32BE1A48">
              <w:rPr>
                <w:rFonts w:eastAsia="Calibri"/>
                <w:sz w:val="16"/>
                <w:szCs w:val="16"/>
              </w:rPr>
              <w:t>wywołań</w:t>
            </w:r>
            <w:proofErr w:type="spellEnd"/>
            <w:r w:rsidRPr="32BE1A48">
              <w:rPr>
                <w:rFonts w:eastAsia="Calibri"/>
                <w:sz w:val="16"/>
                <w:szCs w:val="16"/>
              </w:rPr>
              <w:t xml:space="preserve"> żądań </w:t>
            </w:r>
            <w:r w:rsidR="00C82E2B">
              <w:rPr>
                <w:rFonts w:eastAsia="Calibri"/>
                <w:sz w:val="16"/>
                <w:szCs w:val="16"/>
              </w:rPr>
              <w:t>nagłówek</w:t>
            </w:r>
            <w:r w:rsidRPr="32BE1A48">
              <w:rPr>
                <w:rFonts w:eastAsia="Calibri"/>
                <w:sz w:val="16"/>
                <w:szCs w:val="16"/>
              </w:rPr>
              <w:t xml:space="preserve"> Kontekst-</w:t>
            </w:r>
            <w:proofErr w:type="spellStart"/>
            <w:r w:rsidRPr="32BE1A48">
              <w:rPr>
                <w:rFonts w:eastAsia="Calibri"/>
                <w:sz w:val="16"/>
                <w:szCs w:val="16"/>
              </w:rPr>
              <w:t>uuidZdarzeniaInicjujacego</w:t>
            </w:r>
            <w:proofErr w:type="spellEnd"/>
          </w:p>
        </w:tc>
      </w:tr>
      <w:tr w:rsidR="00F3321A" w14:paraId="7B995214" w14:textId="77777777" w:rsidTr="01386E13">
        <w:trPr>
          <w:trHeight w:val="340"/>
        </w:trPr>
        <w:tc>
          <w:tcPr>
            <w:tcW w:w="1399" w:type="dxa"/>
          </w:tcPr>
          <w:p w14:paraId="3C1A3C92" w14:textId="77777777" w:rsidR="00F3321A" w:rsidRPr="2072CF5E" w:rsidRDefault="00F3321A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2020-10-08</w:t>
            </w:r>
          </w:p>
        </w:tc>
        <w:tc>
          <w:tcPr>
            <w:tcW w:w="997" w:type="dxa"/>
          </w:tcPr>
          <w:p w14:paraId="39D7D509" w14:textId="77777777" w:rsidR="00F3321A" w:rsidRDefault="00F3321A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1.2</w:t>
            </w:r>
          </w:p>
        </w:tc>
        <w:tc>
          <w:tcPr>
            <w:tcW w:w="1661" w:type="dxa"/>
          </w:tcPr>
          <w:p w14:paraId="16A3F885" w14:textId="77777777" w:rsidR="00F3321A" w:rsidRPr="2072CF5E" w:rsidRDefault="00F3321A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7028BB82" w14:textId="77777777" w:rsidR="00F3321A" w:rsidRDefault="00F3321A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Dodanie tabel z opisem oraz wymagalnością pól.</w:t>
            </w:r>
          </w:p>
          <w:p w14:paraId="174C109A" w14:textId="77777777" w:rsidR="00F3321A" w:rsidRDefault="00F3321A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Poprawa błędnej metody http dla anulowania zlecenia</w:t>
            </w:r>
            <w:r w:rsidR="008743B3">
              <w:rPr>
                <w:rFonts w:eastAsia="Calibri"/>
                <w:sz w:val="16"/>
                <w:szCs w:val="16"/>
              </w:rPr>
              <w:t>.</w:t>
            </w:r>
          </w:p>
          <w:p w14:paraId="38EC1154" w14:textId="77777777" w:rsidR="00F3321A" w:rsidRDefault="00F3321A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Dodanie słownika statusów badań</w:t>
            </w:r>
            <w:r w:rsidR="008743B3">
              <w:rPr>
                <w:rFonts w:eastAsia="Calibri"/>
                <w:sz w:val="16"/>
                <w:szCs w:val="16"/>
              </w:rPr>
              <w:t>.</w:t>
            </w:r>
          </w:p>
          <w:p w14:paraId="3F51641D" w14:textId="77777777" w:rsidR="00F3321A" w:rsidRDefault="00F3321A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Zmiana metody z </w:t>
            </w:r>
            <w:proofErr w:type="spellStart"/>
            <w:r>
              <w:rPr>
                <w:rFonts w:eastAsia="Calibri"/>
                <w:sz w:val="16"/>
                <w:szCs w:val="16"/>
              </w:rPr>
              <w:t>kwarantanna_info</w:t>
            </w:r>
            <w:proofErr w:type="spellEnd"/>
            <w:r>
              <w:rPr>
                <w:rFonts w:eastAsia="Calibri"/>
                <w:sz w:val="16"/>
                <w:szCs w:val="16"/>
              </w:rPr>
              <w:t xml:space="preserve"> na </w:t>
            </w:r>
            <w:proofErr w:type="spellStart"/>
            <w:r>
              <w:rPr>
                <w:rFonts w:eastAsia="Calibri"/>
                <w:sz w:val="16"/>
                <w:szCs w:val="16"/>
              </w:rPr>
              <w:t>kwaratanna</w:t>
            </w:r>
            <w:proofErr w:type="spellEnd"/>
            <w:r>
              <w:rPr>
                <w:rFonts w:eastAsia="Calibri"/>
                <w:sz w:val="16"/>
                <w:szCs w:val="16"/>
              </w:rPr>
              <w:t>/info</w:t>
            </w:r>
            <w:r w:rsidR="008743B3">
              <w:rPr>
                <w:rFonts w:eastAsia="Calibri"/>
                <w:sz w:val="16"/>
                <w:szCs w:val="16"/>
              </w:rPr>
              <w:t>.</w:t>
            </w:r>
          </w:p>
          <w:p w14:paraId="5A39BBE3" w14:textId="77777777" w:rsidR="00F3321A" w:rsidRDefault="00F3321A" w:rsidP="005D7226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5D7226" w14:paraId="624E7D69" w14:textId="77777777" w:rsidTr="01386E13">
        <w:trPr>
          <w:trHeight w:val="680"/>
        </w:trPr>
        <w:tc>
          <w:tcPr>
            <w:tcW w:w="1399" w:type="dxa"/>
          </w:tcPr>
          <w:p w14:paraId="5489B8EF" w14:textId="77777777" w:rsidR="005D7226" w:rsidRDefault="30868B0A" w:rsidP="005D7226">
            <w:pPr>
              <w:rPr>
                <w:rFonts w:eastAsia="Calibri"/>
                <w:sz w:val="16"/>
                <w:szCs w:val="16"/>
              </w:rPr>
            </w:pPr>
            <w:r w:rsidRPr="2F9999DA">
              <w:rPr>
                <w:rFonts w:eastAsia="Calibri"/>
                <w:sz w:val="16"/>
                <w:szCs w:val="16"/>
              </w:rPr>
              <w:t>2020-10-15</w:t>
            </w:r>
          </w:p>
        </w:tc>
        <w:tc>
          <w:tcPr>
            <w:tcW w:w="997" w:type="dxa"/>
          </w:tcPr>
          <w:p w14:paraId="52860A0C" w14:textId="77777777" w:rsidR="005D7226" w:rsidRDefault="30868B0A" w:rsidP="005D7226">
            <w:pPr>
              <w:rPr>
                <w:rFonts w:eastAsia="Calibri"/>
                <w:sz w:val="16"/>
                <w:szCs w:val="16"/>
              </w:rPr>
            </w:pPr>
            <w:r w:rsidRPr="2F9999DA">
              <w:rPr>
                <w:rFonts w:eastAsia="Calibri"/>
                <w:sz w:val="16"/>
                <w:szCs w:val="16"/>
              </w:rPr>
              <w:t>1.3</w:t>
            </w:r>
          </w:p>
        </w:tc>
        <w:tc>
          <w:tcPr>
            <w:tcW w:w="1661" w:type="dxa"/>
          </w:tcPr>
          <w:p w14:paraId="3DDD936B" w14:textId="77777777" w:rsidR="005D7226" w:rsidRDefault="30868B0A" w:rsidP="005D7226">
            <w:pPr>
              <w:rPr>
                <w:rFonts w:eastAsia="Calibri"/>
                <w:sz w:val="16"/>
                <w:szCs w:val="16"/>
              </w:rPr>
            </w:pPr>
            <w:r w:rsidRPr="2F9999DA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7388544A" w14:textId="77777777" w:rsidR="005D7226" w:rsidRDefault="30868B0A" w:rsidP="005D7226">
            <w:pPr>
              <w:rPr>
                <w:rFonts w:eastAsia="Calibri"/>
                <w:sz w:val="16"/>
                <w:szCs w:val="16"/>
              </w:rPr>
            </w:pPr>
            <w:r w:rsidRPr="7D9C769F">
              <w:rPr>
                <w:rFonts w:eastAsia="Calibri"/>
                <w:sz w:val="16"/>
                <w:szCs w:val="16"/>
              </w:rPr>
              <w:t>Uściślenie opisu dla operacji pobrania raportu pacjentów dla lekarza POZ</w:t>
            </w:r>
            <w:r w:rsidR="0055205C" w:rsidRPr="7D9C769F">
              <w:rPr>
                <w:rFonts w:eastAsia="Calibri"/>
                <w:sz w:val="16"/>
                <w:szCs w:val="16"/>
              </w:rPr>
              <w:t>.</w:t>
            </w:r>
          </w:p>
          <w:p w14:paraId="26A97318" w14:textId="5784FBEB" w:rsidR="00627D26" w:rsidRDefault="546CBF2A" w:rsidP="7D9C769F">
            <w:pPr>
              <w:rPr>
                <w:rFonts w:eastAsia="Calibri"/>
                <w:sz w:val="16"/>
                <w:szCs w:val="16"/>
              </w:rPr>
            </w:pPr>
            <w:r w:rsidRPr="6AF12D69">
              <w:rPr>
                <w:rFonts w:eastAsia="Calibri"/>
                <w:sz w:val="16"/>
                <w:szCs w:val="16"/>
              </w:rPr>
              <w:t>Zmiana opisu wymagalności w tabeli</w:t>
            </w:r>
            <w:r w:rsidR="1A998356" w:rsidRPr="6AF12D69">
              <w:rPr>
                <w:rFonts w:eastAsia="Calibri"/>
                <w:sz w:val="16"/>
                <w:szCs w:val="16"/>
              </w:rPr>
              <w:t xml:space="preserve"> dla </w:t>
            </w:r>
            <w:r w:rsidR="38DA7A2C" w:rsidRPr="6AF12D69">
              <w:rPr>
                <w:rFonts w:eastAsia="Calibri"/>
                <w:sz w:val="16"/>
                <w:szCs w:val="16"/>
              </w:rPr>
              <w:t>operacji</w:t>
            </w:r>
            <w:r w:rsidR="1A998356" w:rsidRPr="6AF12D69">
              <w:rPr>
                <w:rFonts w:eastAsia="Calibri"/>
                <w:sz w:val="16"/>
                <w:szCs w:val="16"/>
              </w:rPr>
              <w:t xml:space="preserve"> /</w:t>
            </w:r>
            <w:proofErr w:type="spellStart"/>
            <w:r w:rsidR="1A998356" w:rsidRPr="6AF12D69">
              <w:rPr>
                <w:rFonts w:eastAsia="Calibri"/>
                <w:sz w:val="16"/>
                <w:szCs w:val="16"/>
              </w:rPr>
              <w:t>ewp-ez-ext</w:t>
            </w:r>
            <w:proofErr w:type="spellEnd"/>
            <w:r w:rsidR="1A998356" w:rsidRPr="6AF12D69">
              <w:rPr>
                <w:rFonts w:eastAsia="Calibri"/>
                <w:sz w:val="16"/>
                <w:szCs w:val="16"/>
              </w:rPr>
              <w:t>/</w:t>
            </w:r>
            <w:proofErr w:type="spellStart"/>
            <w:r w:rsidR="1A998356" w:rsidRPr="6AF12D69">
              <w:rPr>
                <w:rFonts w:eastAsia="Calibri"/>
                <w:sz w:val="16"/>
                <w:szCs w:val="16"/>
              </w:rPr>
              <w:t>placowka</w:t>
            </w:r>
            <w:proofErr w:type="spellEnd"/>
            <w:r w:rsidR="38DA7A2C" w:rsidRPr="6AF12D69">
              <w:rPr>
                <w:rFonts w:eastAsia="Calibri"/>
                <w:sz w:val="16"/>
                <w:szCs w:val="16"/>
              </w:rPr>
              <w:t>.</w:t>
            </w:r>
          </w:p>
          <w:p w14:paraId="23873589" w14:textId="77777777" w:rsidR="0055205C" w:rsidRDefault="0055205C" w:rsidP="7D9C769F">
            <w:pPr>
              <w:rPr>
                <w:rFonts w:eastAsia="Calibri"/>
                <w:sz w:val="16"/>
                <w:szCs w:val="16"/>
              </w:rPr>
            </w:pPr>
            <w:r w:rsidRPr="7D9C769F">
              <w:rPr>
                <w:rFonts w:eastAsia="Calibri"/>
                <w:sz w:val="16"/>
                <w:szCs w:val="16"/>
              </w:rPr>
              <w:t>Dodanie tabeli z opisem oraz wymagalnością pól dla żądania i odpowiedzi dla operacji pobrania raportu dla lekarza POZ.</w:t>
            </w:r>
          </w:p>
          <w:p w14:paraId="59E1C471" w14:textId="77777777" w:rsidR="00E70758" w:rsidRDefault="41915FD1" w:rsidP="7D9C769F">
            <w:pPr>
              <w:rPr>
                <w:rFonts w:eastAsia="Calibri"/>
                <w:sz w:val="16"/>
                <w:szCs w:val="16"/>
              </w:rPr>
            </w:pPr>
            <w:r w:rsidRPr="6AF12D69">
              <w:rPr>
                <w:rFonts w:eastAsia="Calibri"/>
                <w:sz w:val="16"/>
                <w:szCs w:val="16"/>
              </w:rPr>
              <w:lastRenderedPageBreak/>
              <w:t xml:space="preserve">Poprawa nazw operacji w opisie względem przykładowych </w:t>
            </w:r>
            <w:proofErr w:type="spellStart"/>
            <w:r w:rsidRPr="6AF12D69">
              <w:rPr>
                <w:rFonts w:eastAsia="Calibri"/>
                <w:sz w:val="16"/>
                <w:szCs w:val="16"/>
              </w:rPr>
              <w:t>wywołań</w:t>
            </w:r>
            <w:proofErr w:type="spellEnd"/>
            <w:r w:rsidRPr="6AF12D69">
              <w:rPr>
                <w:rFonts w:eastAsia="Calibri"/>
                <w:sz w:val="16"/>
                <w:szCs w:val="16"/>
              </w:rPr>
              <w:t xml:space="preserve"> dla operacji anulowania zlecania oraz dodania izolacji.</w:t>
            </w:r>
          </w:p>
          <w:p w14:paraId="538A4C21" w14:textId="4778675D" w:rsidR="005E10CC" w:rsidRDefault="16D76F85" w:rsidP="7D9C769F">
            <w:pPr>
              <w:rPr>
                <w:rFonts w:eastAsia="Calibri"/>
                <w:sz w:val="16"/>
                <w:szCs w:val="16"/>
              </w:rPr>
            </w:pPr>
            <w:r w:rsidRPr="6AF12D69">
              <w:rPr>
                <w:rFonts w:eastAsia="Calibri"/>
                <w:sz w:val="16"/>
                <w:szCs w:val="16"/>
              </w:rPr>
              <w:t>Rozdzielenie przykładowego wywołania operacji /</w:t>
            </w:r>
            <w:proofErr w:type="spellStart"/>
            <w:r w:rsidRPr="6AF12D69">
              <w:rPr>
                <w:rFonts w:eastAsia="Calibri"/>
                <w:sz w:val="16"/>
                <w:szCs w:val="16"/>
              </w:rPr>
              <w:t>ewp-ez-ext</w:t>
            </w:r>
            <w:proofErr w:type="spellEnd"/>
            <w:r w:rsidRPr="6AF12D69">
              <w:rPr>
                <w:rFonts w:eastAsia="Calibri"/>
                <w:sz w:val="16"/>
                <w:szCs w:val="16"/>
              </w:rPr>
              <w:t>/</w:t>
            </w:r>
            <w:proofErr w:type="spellStart"/>
            <w:r w:rsidRPr="6AF12D69">
              <w:rPr>
                <w:rFonts w:eastAsia="Calibri"/>
                <w:sz w:val="16"/>
                <w:szCs w:val="16"/>
              </w:rPr>
              <w:t>placowka</w:t>
            </w:r>
            <w:proofErr w:type="spellEnd"/>
            <w:r w:rsidRPr="6AF12D69">
              <w:rPr>
                <w:rFonts w:eastAsia="Calibri"/>
                <w:sz w:val="16"/>
                <w:szCs w:val="16"/>
              </w:rPr>
              <w:t xml:space="preserve"> dla podmiotu oraz dla praktyki</w:t>
            </w:r>
          </w:p>
        </w:tc>
      </w:tr>
      <w:tr w:rsidR="00E722F6" w14:paraId="57E4E4BF" w14:textId="77777777" w:rsidTr="01386E13">
        <w:trPr>
          <w:trHeight w:val="680"/>
        </w:trPr>
        <w:tc>
          <w:tcPr>
            <w:tcW w:w="1399" w:type="dxa"/>
          </w:tcPr>
          <w:p w14:paraId="76FCE894" w14:textId="77777777" w:rsidR="00E722F6" w:rsidRPr="2F9999DA" w:rsidRDefault="00E722F6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2020-11-24</w:t>
            </w:r>
          </w:p>
        </w:tc>
        <w:tc>
          <w:tcPr>
            <w:tcW w:w="997" w:type="dxa"/>
          </w:tcPr>
          <w:p w14:paraId="63508DCD" w14:textId="77777777" w:rsidR="00E722F6" w:rsidRPr="2F9999DA" w:rsidRDefault="00E722F6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1.4</w:t>
            </w:r>
          </w:p>
        </w:tc>
        <w:tc>
          <w:tcPr>
            <w:tcW w:w="1661" w:type="dxa"/>
          </w:tcPr>
          <w:p w14:paraId="24066C50" w14:textId="77777777" w:rsidR="00E722F6" w:rsidRPr="2F9999DA" w:rsidRDefault="00E722F6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31863E6B" w14:textId="77777777" w:rsidR="00E722F6" w:rsidRDefault="00E722F6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Dodanie </w:t>
            </w:r>
            <w:r w:rsidR="00F8664A">
              <w:rPr>
                <w:rFonts w:eastAsia="Calibri"/>
                <w:sz w:val="16"/>
                <w:szCs w:val="16"/>
              </w:rPr>
              <w:t>rozdziału</w:t>
            </w:r>
            <w:r w:rsidR="00E661DD">
              <w:rPr>
                <w:rFonts w:eastAsia="Calibri"/>
                <w:sz w:val="16"/>
                <w:szCs w:val="16"/>
              </w:rPr>
              <w:t xml:space="preserve"> 4.14 Operacja Dodanie wyniku badania wykonanego testem antygenowym</w:t>
            </w:r>
          </w:p>
          <w:p w14:paraId="61824FB7" w14:textId="77777777" w:rsidR="00F8664A" w:rsidRDefault="00F8664A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Zmiana wielkości liter statusów wyników badań na COVID-19</w:t>
            </w:r>
          </w:p>
          <w:p w14:paraId="48E29619" w14:textId="77777777" w:rsidR="00F8664A" w:rsidRPr="7D9C769F" w:rsidRDefault="00F8664A" w:rsidP="005D722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Dodanie słownika komentarzy dla zleceń na badanie antygenowych</w:t>
            </w:r>
          </w:p>
        </w:tc>
      </w:tr>
      <w:tr w:rsidR="3D87EEE4" w14:paraId="10A8EB8E" w14:textId="77777777" w:rsidTr="01386E13">
        <w:trPr>
          <w:trHeight w:val="680"/>
        </w:trPr>
        <w:tc>
          <w:tcPr>
            <w:tcW w:w="1399" w:type="dxa"/>
          </w:tcPr>
          <w:p w14:paraId="14DC1666" w14:textId="77777777" w:rsidR="64C9A14B" w:rsidRDefault="64C9A14B" w:rsidP="3D87EEE4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2020-12-15</w:t>
            </w:r>
          </w:p>
          <w:p w14:paraId="41C8F396" w14:textId="77777777" w:rsidR="3D87EEE4" w:rsidRDefault="3D87EEE4" w:rsidP="3D87EE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</w:tcPr>
          <w:p w14:paraId="6C964F70" w14:textId="77777777" w:rsidR="64C9A14B" w:rsidRDefault="64C9A14B" w:rsidP="3D87EEE4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1.5</w:t>
            </w:r>
          </w:p>
          <w:p w14:paraId="72A3D3EC" w14:textId="77777777" w:rsidR="3D87EEE4" w:rsidRDefault="3D87EEE4" w:rsidP="3D87EE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661" w:type="dxa"/>
          </w:tcPr>
          <w:p w14:paraId="10418044" w14:textId="77777777" w:rsidR="64C9A14B" w:rsidRDefault="64C9A14B" w:rsidP="3D87EEE4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CeZ</w:t>
            </w:r>
          </w:p>
          <w:p w14:paraId="0D0B940D" w14:textId="77777777" w:rsidR="3D87EEE4" w:rsidRDefault="3D87EEE4" w:rsidP="3D87EE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005" w:type="dxa"/>
          </w:tcPr>
          <w:p w14:paraId="314FC1CD" w14:textId="77777777" w:rsidR="64C9A14B" w:rsidRDefault="64C9A14B" w:rsidP="3D87EEE4">
            <w:pPr>
              <w:jc w:val="left"/>
              <w:rPr>
                <w:rFonts w:ascii="Calibri" w:eastAsia="Calibri" w:hAnsi="Calibri" w:cs="Calibri"/>
              </w:rPr>
            </w:pPr>
            <w:r w:rsidRPr="3D87EEE4">
              <w:rPr>
                <w:rFonts w:eastAsia="Calibri"/>
                <w:sz w:val="16"/>
                <w:szCs w:val="16"/>
              </w:rPr>
              <w:t xml:space="preserve">Rozdział 3, sekcja </w:t>
            </w:r>
            <w:proofErr w:type="spellStart"/>
            <w:r w:rsidRPr="3D87EEE4">
              <w:rPr>
                <w:rFonts w:eastAsia="Calibri"/>
                <w:sz w:val="16"/>
                <w:szCs w:val="16"/>
              </w:rPr>
              <w:t>payload</w:t>
            </w:r>
            <w:proofErr w:type="spellEnd"/>
            <w:r w:rsidRPr="3D87EEE4">
              <w:rPr>
                <w:rFonts w:eastAsia="Calibri"/>
                <w:sz w:val="16"/>
                <w:szCs w:val="16"/>
              </w:rPr>
              <w:t xml:space="preserve">: uściślenie zapisu o wymagalności parametrów </w:t>
            </w:r>
            <w:proofErr w:type="spellStart"/>
            <w:r w:rsidRPr="3D87EEE4">
              <w:rPr>
                <w:rFonts w:eastAsia="Calibri"/>
                <w:sz w:val="16"/>
                <w:szCs w:val="16"/>
              </w:rPr>
              <w:t>kodJednostki</w:t>
            </w:r>
            <w:proofErr w:type="spellEnd"/>
            <w:r w:rsidRPr="3D87EEE4">
              <w:rPr>
                <w:rFonts w:eastAsia="Calibri"/>
                <w:sz w:val="16"/>
                <w:szCs w:val="16"/>
              </w:rPr>
              <w:t xml:space="preserve"> oraz </w:t>
            </w:r>
            <w:proofErr w:type="spellStart"/>
            <w:r w:rsidRPr="3D87EEE4">
              <w:rPr>
                <w:rFonts w:eastAsia="Calibri"/>
                <w:sz w:val="16"/>
                <w:szCs w:val="16"/>
              </w:rPr>
              <w:t>kodKomorki</w:t>
            </w:r>
            <w:proofErr w:type="spellEnd"/>
            <w:r w:rsidRPr="3D87EEE4">
              <w:rPr>
                <w:rFonts w:eastAsia="Calibri"/>
                <w:sz w:val="16"/>
                <w:szCs w:val="16"/>
              </w:rPr>
              <w:t xml:space="preserve">. </w:t>
            </w:r>
          </w:p>
          <w:p w14:paraId="5ED6EB04" w14:textId="77777777" w:rsidR="64C9A14B" w:rsidRDefault="64C9A14B" w:rsidP="3D87EEE4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Rozdział 4.1, 4.14: poprawki redaktorskie tekstu w zakresie Operacja Dodanie wyniku badania wykonanego testem antygenowym.</w:t>
            </w:r>
          </w:p>
          <w:p w14:paraId="0E27B00A" w14:textId="77777777" w:rsidR="3D87EEE4" w:rsidRDefault="3D87EEE4" w:rsidP="3D87EE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2DC75330" w14:paraId="272467FE" w14:textId="77777777" w:rsidTr="01386E13">
        <w:trPr>
          <w:trHeight w:val="680"/>
        </w:trPr>
        <w:tc>
          <w:tcPr>
            <w:tcW w:w="1399" w:type="dxa"/>
          </w:tcPr>
          <w:p w14:paraId="119E7324" w14:textId="77777777" w:rsidR="7DDE5D83" w:rsidRDefault="64C9A14B" w:rsidP="3D87EEE4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2021-01-28</w:t>
            </w:r>
          </w:p>
          <w:p w14:paraId="60061E4C" w14:textId="77777777" w:rsidR="7DDE5D83" w:rsidRDefault="7DDE5D83" w:rsidP="3D87EE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</w:tcPr>
          <w:p w14:paraId="46D6F5A1" w14:textId="77777777" w:rsidR="7DDE5D83" w:rsidRDefault="64C9A14B" w:rsidP="2DC75330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1.6</w:t>
            </w:r>
          </w:p>
        </w:tc>
        <w:tc>
          <w:tcPr>
            <w:tcW w:w="1661" w:type="dxa"/>
          </w:tcPr>
          <w:p w14:paraId="36B68545" w14:textId="77777777" w:rsidR="7DDE5D83" w:rsidRDefault="64C9A14B" w:rsidP="3D87EEE4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6096EB7E" w14:textId="77777777" w:rsidR="7DDE5D83" w:rsidRDefault="64C9A14B" w:rsidP="3D87EEE4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 xml:space="preserve">Rozdział 4.14: opis parametrów żądania - dodanie informacji o możliwości podania wartości NULL dla </w:t>
            </w:r>
            <w:proofErr w:type="spellStart"/>
            <w:r w:rsidRPr="3D87EEE4">
              <w:rPr>
                <w:rFonts w:eastAsia="Calibri"/>
                <w:sz w:val="16"/>
                <w:szCs w:val="16"/>
              </w:rPr>
              <w:t>idStatusKomentarz</w:t>
            </w:r>
            <w:proofErr w:type="spellEnd"/>
          </w:p>
          <w:p w14:paraId="44EAFD9C" w14:textId="77777777" w:rsidR="7DDE5D83" w:rsidRDefault="7DDE5D83" w:rsidP="3D87EE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4BC8EA0B" w14:paraId="0423A94C" w14:textId="77777777" w:rsidTr="01386E13">
        <w:trPr>
          <w:trHeight w:val="680"/>
        </w:trPr>
        <w:tc>
          <w:tcPr>
            <w:tcW w:w="1399" w:type="dxa"/>
          </w:tcPr>
          <w:p w14:paraId="485A38B1" w14:textId="77777777" w:rsidR="1C4B33BF" w:rsidRDefault="1C4B33BF" w:rsidP="4BC8EA0B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>2021-02-23</w:t>
            </w:r>
          </w:p>
        </w:tc>
        <w:tc>
          <w:tcPr>
            <w:tcW w:w="997" w:type="dxa"/>
          </w:tcPr>
          <w:p w14:paraId="58BDF8A7" w14:textId="77777777" w:rsidR="1C4B33BF" w:rsidRDefault="1C4B33BF" w:rsidP="4BC8EA0B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>1.7</w:t>
            </w:r>
          </w:p>
        </w:tc>
        <w:tc>
          <w:tcPr>
            <w:tcW w:w="1661" w:type="dxa"/>
          </w:tcPr>
          <w:p w14:paraId="146CBFC8" w14:textId="77777777" w:rsidR="1C4B33BF" w:rsidRDefault="1C4B33BF" w:rsidP="4BC8EA0B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63DCEE25" w14:textId="77777777" w:rsidR="1C4B33BF" w:rsidRDefault="1C4B33BF" w:rsidP="4BC8EA0B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 xml:space="preserve">Rozdział 4.14: dodano parametr </w:t>
            </w:r>
            <w:proofErr w:type="spellStart"/>
            <w:r w:rsidRPr="4BC8EA0B">
              <w:rPr>
                <w:rFonts w:eastAsia="Calibri"/>
                <w:sz w:val="16"/>
                <w:szCs w:val="16"/>
              </w:rPr>
              <w:t>wynikGrypa</w:t>
            </w:r>
            <w:proofErr w:type="spellEnd"/>
            <w:r w:rsidRPr="4BC8EA0B">
              <w:rPr>
                <w:rFonts w:eastAsia="Calibri"/>
                <w:sz w:val="16"/>
                <w:szCs w:val="16"/>
              </w:rPr>
              <w:t>.</w:t>
            </w:r>
          </w:p>
        </w:tc>
      </w:tr>
      <w:tr w:rsidR="006A2348" w14:paraId="6A6BCE2B" w14:textId="77777777" w:rsidTr="01386E13">
        <w:trPr>
          <w:trHeight w:val="680"/>
        </w:trPr>
        <w:tc>
          <w:tcPr>
            <w:tcW w:w="1399" w:type="dxa"/>
          </w:tcPr>
          <w:p w14:paraId="111C2A92" w14:textId="77777777" w:rsidR="006A2348" w:rsidRPr="4BC8EA0B" w:rsidRDefault="006A2348" w:rsidP="4BC8EA0B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>2021-0</w:t>
            </w:r>
            <w:r>
              <w:rPr>
                <w:rFonts w:eastAsia="Calibri"/>
                <w:sz w:val="16"/>
                <w:szCs w:val="16"/>
              </w:rPr>
              <w:t>4</w:t>
            </w:r>
            <w:r w:rsidRPr="4BC8EA0B">
              <w:rPr>
                <w:rFonts w:eastAsia="Calibri"/>
                <w:sz w:val="16"/>
                <w:szCs w:val="16"/>
              </w:rPr>
              <w:t>-</w:t>
            </w:r>
            <w:r>
              <w:rPr>
                <w:rFonts w:eastAsia="Calibri"/>
                <w:sz w:val="16"/>
                <w:szCs w:val="16"/>
              </w:rPr>
              <w:t>16</w:t>
            </w:r>
          </w:p>
        </w:tc>
        <w:tc>
          <w:tcPr>
            <w:tcW w:w="997" w:type="dxa"/>
          </w:tcPr>
          <w:p w14:paraId="451AB481" w14:textId="77777777" w:rsidR="006A2348" w:rsidRPr="4BC8EA0B" w:rsidRDefault="006A2348" w:rsidP="4BC8EA0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1.8</w:t>
            </w:r>
          </w:p>
        </w:tc>
        <w:tc>
          <w:tcPr>
            <w:tcW w:w="1661" w:type="dxa"/>
          </w:tcPr>
          <w:p w14:paraId="01CBF582" w14:textId="77777777" w:rsidR="006A2348" w:rsidRPr="4BC8EA0B" w:rsidRDefault="006A2348" w:rsidP="4BC8EA0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1AA3C463" w14:textId="77777777" w:rsidR="006A2348" w:rsidRPr="4BC8EA0B" w:rsidRDefault="00813B64" w:rsidP="4BC8EA0B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>Rozdział 4.1</w:t>
            </w:r>
            <w:r>
              <w:rPr>
                <w:rFonts w:eastAsia="Calibri"/>
                <w:sz w:val="16"/>
                <w:szCs w:val="16"/>
              </w:rPr>
              <w:t>3</w:t>
            </w:r>
            <w:r w:rsidRPr="4BC8EA0B">
              <w:rPr>
                <w:rFonts w:eastAsia="Calibri"/>
                <w:sz w:val="16"/>
                <w:szCs w:val="16"/>
              </w:rPr>
              <w:t>:</w:t>
            </w:r>
            <w:r>
              <w:rPr>
                <w:rFonts w:eastAsia="Calibri"/>
                <w:sz w:val="16"/>
                <w:szCs w:val="16"/>
              </w:rPr>
              <w:t xml:space="preserve"> poprawienie formatu daty dla atrybutów </w:t>
            </w:r>
            <w:proofErr w:type="spellStart"/>
            <w:r>
              <w:rPr>
                <w:rFonts w:eastAsia="Calibri"/>
                <w:sz w:val="16"/>
                <w:szCs w:val="16"/>
              </w:rPr>
              <w:t>DataWyniku</w:t>
            </w:r>
            <w:proofErr w:type="spellEnd"/>
            <w:r>
              <w:rPr>
                <w:rFonts w:eastAsia="Calibri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eastAsia="Calibri"/>
                <w:sz w:val="16"/>
                <w:szCs w:val="16"/>
              </w:rPr>
              <w:t>DataPobrania</w:t>
            </w:r>
            <w:proofErr w:type="spellEnd"/>
          </w:p>
        </w:tc>
      </w:tr>
      <w:tr w:rsidR="00814EB9" w14:paraId="3FFECBF7" w14:textId="77777777" w:rsidTr="01386E13">
        <w:trPr>
          <w:trHeight w:val="680"/>
        </w:trPr>
        <w:tc>
          <w:tcPr>
            <w:tcW w:w="1399" w:type="dxa"/>
          </w:tcPr>
          <w:p w14:paraId="297302D0" w14:textId="77777777" w:rsidR="00814EB9" w:rsidRPr="4BC8EA0B" w:rsidRDefault="00814EB9" w:rsidP="4BC8EA0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2021-06-09</w:t>
            </w:r>
          </w:p>
        </w:tc>
        <w:tc>
          <w:tcPr>
            <w:tcW w:w="997" w:type="dxa"/>
          </w:tcPr>
          <w:p w14:paraId="658371F6" w14:textId="77777777" w:rsidR="00814EB9" w:rsidRDefault="00814EB9" w:rsidP="4BC8EA0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1.9</w:t>
            </w:r>
          </w:p>
        </w:tc>
        <w:tc>
          <w:tcPr>
            <w:tcW w:w="1661" w:type="dxa"/>
          </w:tcPr>
          <w:p w14:paraId="1041F64D" w14:textId="77777777" w:rsidR="00814EB9" w:rsidRDefault="00814EB9" w:rsidP="4BC8EA0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629884AD" w14:textId="77777777" w:rsidR="00A224BD" w:rsidRDefault="00A224BD" w:rsidP="00A224BD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W usłudze z rozdziału 4.</w:t>
            </w:r>
            <w:r w:rsidR="00734AA2">
              <w:rPr>
                <w:rFonts w:eastAsia="Calibri"/>
                <w:sz w:val="16"/>
                <w:szCs w:val="16"/>
              </w:rPr>
              <w:t>7</w:t>
            </w:r>
            <w:r>
              <w:rPr>
                <w:rFonts w:eastAsia="Calibri"/>
                <w:sz w:val="16"/>
                <w:szCs w:val="16"/>
              </w:rPr>
              <w:t xml:space="preserve"> dodano w przykładowej odpowiedzi pole </w:t>
            </w:r>
            <w:proofErr w:type="spellStart"/>
            <w:r>
              <w:rPr>
                <w:rFonts w:eastAsia="Calibri"/>
                <w:sz w:val="16"/>
                <w:szCs w:val="16"/>
              </w:rPr>
              <w:t>idTest</w:t>
            </w:r>
            <w:proofErr w:type="spellEnd"/>
          </w:p>
          <w:p w14:paraId="51169848" w14:textId="77777777" w:rsidR="00814EB9" w:rsidRDefault="00814EB9" w:rsidP="00814EB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W usłudze z rozdziału 4.8 dodano w przykładowej odpowiedzi pole </w:t>
            </w:r>
            <w:proofErr w:type="spellStart"/>
            <w:r>
              <w:rPr>
                <w:rFonts w:eastAsia="Calibri"/>
                <w:sz w:val="16"/>
                <w:szCs w:val="16"/>
              </w:rPr>
              <w:t>idTest</w:t>
            </w:r>
            <w:proofErr w:type="spellEnd"/>
          </w:p>
          <w:p w14:paraId="1E2717B2" w14:textId="77777777" w:rsidR="00814EB9" w:rsidRPr="4BC8EA0B" w:rsidRDefault="00814EB9" w:rsidP="00814EB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W usłudze z rozdziału 4.14 zmieniono wymagalność pola </w:t>
            </w:r>
            <w:proofErr w:type="spellStart"/>
            <w:r>
              <w:rPr>
                <w:rFonts w:eastAsia="Calibri"/>
                <w:sz w:val="16"/>
                <w:szCs w:val="16"/>
              </w:rPr>
              <w:t>idTest</w:t>
            </w:r>
            <w:proofErr w:type="spellEnd"/>
          </w:p>
        </w:tc>
      </w:tr>
      <w:tr w:rsidR="00A67AC7" w14:paraId="21781B77" w14:textId="77777777" w:rsidTr="01386E13">
        <w:trPr>
          <w:trHeight w:val="680"/>
        </w:trPr>
        <w:tc>
          <w:tcPr>
            <w:tcW w:w="1399" w:type="dxa"/>
          </w:tcPr>
          <w:p w14:paraId="066E8C89" w14:textId="77777777" w:rsidR="00A67AC7" w:rsidRDefault="00A67AC7" w:rsidP="4BC8EA0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2021-12-20</w:t>
            </w:r>
          </w:p>
        </w:tc>
        <w:tc>
          <w:tcPr>
            <w:tcW w:w="997" w:type="dxa"/>
          </w:tcPr>
          <w:p w14:paraId="699E2A8F" w14:textId="77777777" w:rsidR="00A67AC7" w:rsidRDefault="00A67AC7" w:rsidP="4BC8EA0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2.0</w:t>
            </w:r>
          </w:p>
        </w:tc>
        <w:tc>
          <w:tcPr>
            <w:tcW w:w="1661" w:type="dxa"/>
          </w:tcPr>
          <w:p w14:paraId="184ED16A" w14:textId="77777777" w:rsidR="00A67AC7" w:rsidRDefault="00A67AC7" w:rsidP="4BC8EA0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29FB79D1" w14:textId="77777777" w:rsidR="00A67AC7" w:rsidRDefault="00A67AC7" w:rsidP="00A224BD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Poprawa tytułu dokumentu</w:t>
            </w:r>
          </w:p>
        </w:tc>
      </w:tr>
      <w:tr w:rsidR="003118C9" w14:paraId="53C44EDF" w14:textId="77777777" w:rsidTr="01386E13">
        <w:trPr>
          <w:trHeight w:val="680"/>
        </w:trPr>
        <w:tc>
          <w:tcPr>
            <w:tcW w:w="1399" w:type="dxa"/>
          </w:tcPr>
          <w:p w14:paraId="43F318F6" w14:textId="77777777" w:rsidR="003118C9" w:rsidRDefault="00B725D0" w:rsidP="4BC8EA0B">
            <w:pPr>
              <w:rPr>
                <w:rFonts w:eastAsia="Calibri"/>
                <w:sz w:val="16"/>
                <w:szCs w:val="16"/>
              </w:rPr>
            </w:pPr>
            <w:ins w:id="7" w:author="Autor">
              <w:r>
                <w:rPr>
                  <w:rFonts w:eastAsia="Calibri"/>
                  <w:sz w:val="16"/>
                  <w:szCs w:val="16"/>
                </w:rPr>
                <w:t>2022-01-25</w:t>
              </w:r>
            </w:ins>
          </w:p>
        </w:tc>
        <w:tc>
          <w:tcPr>
            <w:tcW w:w="997" w:type="dxa"/>
          </w:tcPr>
          <w:p w14:paraId="4E6CBBE6" w14:textId="77777777" w:rsidR="003118C9" w:rsidRDefault="003118C9" w:rsidP="4BC8EA0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2.</w:t>
            </w:r>
            <w:ins w:id="8" w:author="Autor">
              <w:r w:rsidR="00B725D0">
                <w:rPr>
                  <w:rFonts w:eastAsia="Calibri"/>
                  <w:sz w:val="16"/>
                  <w:szCs w:val="16"/>
                </w:rPr>
                <w:t>1</w:t>
              </w:r>
            </w:ins>
          </w:p>
        </w:tc>
        <w:tc>
          <w:tcPr>
            <w:tcW w:w="1661" w:type="dxa"/>
          </w:tcPr>
          <w:p w14:paraId="4521C628" w14:textId="77777777" w:rsidR="003118C9" w:rsidRDefault="00B725D0" w:rsidP="4BC8EA0B">
            <w:pPr>
              <w:rPr>
                <w:rFonts w:eastAsia="Calibri"/>
                <w:sz w:val="16"/>
                <w:szCs w:val="16"/>
              </w:rPr>
            </w:pPr>
            <w:ins w:id="9" w:author="Autor">
              <w:r>
                <w:rPr>
                  <w:rFonts w:eastAsia="Calibri"/>
                  <w:sz w:val="16"/>
                  <w:szCs w:val="16"/>
                </w:rPr>
                <w:t>CeZ</w:t>
              </w:r>
            </w:ins>
          </w:p>
        </w:tc>
        <w:tc>
          <w:tcPr>
            <w:tcW w:w="5005" w:type="dxa"/>
          </w:tcPr>
          <w:p w14:paraId="30580DF0" w14:textId="77777777" w:rsidR="003118C9" w:rsidRDefault="00B725D0" w:rsidP="00A224BD">
            <w:pPr>
              <w:rPr>
                <w:ins w:id="10" w:author="Autor"/>
                <w:rFonts w:eastAsia="Calibri"/>
                <w:sz w:val="16"/>
                <w:szCs w:val="16"/>
              </w:rPr>
            </w:pPr>
            <w:ins w:id="11" w:author="Autor">
              <w:r>
                <w:rPr>
                  <w:rFonts w:eastAsia="Calibri"/>
                  <w:sz w:val="16"/>
                  <w:szCs w:val="16"/>
                </w:rPr>
                <w:t xml:space="preserve">Dodonie informacji dot. aptek w usługach </w:t>
              </w:r>
              <w:proofErr w:type="spellStart"/>
              <w:r>
                <w:rPr>
                  <w:rFonts w:eastAsia="Calibri"/>
                  <w:sz w:val="16"/>
                  <w:szCs w:val="16"/>
                </w:rPr>
                <w:t>token</w:t>
              </w:r>
              <w:proofErr w:type="spellEnd"/>
              <w:r>
                <w:rPr>
                  <w:rFonts w:eastAsia="Calibri"/>
                  <w:sz w:val="16"/>
                  <w:szCs w:val="16"/>
                </w:rPr>
                <w:t xml:space="preserve"> oraz placówka.</w:t>
              </w:r>
            </w:ins>
          </w:p>
          <w:p w14:paraId="3C6FDDA2" w14:textId="77777777" w:rsidR="00AB0B46" w:rsidRDefault="00B725D0" w:rsidP="00A224BD">
            <w:pPr>
              <w:rPr>
                <w:ins w:id="12" w:author="Autor"/>
                <w:rFonts w:eastAsia="Calibri"/>
                <w:sz w:val="16"/>
                <w:szCs w:val="16"/>
              </w:rPr>
            </w:pPr>
            <w:ins w:id="13" w:author="Autor">
              <w:r w:rsidRPr="63107D93">
                <w:rPr>
                  <w:rFonts w:eastAsia="Calibri"/>
                  <w:sz w:val="16"/>
                  <w:szCs w:val="16"/>
                </w:rPr>
                <w:t xml:space="preserve">Dodanie </w:t>
              </w:r>
              <w:proofErr w:type="spellStart"/>
              <w:r w:rsidRPr="63107D93">
                <w:rPr>
                  <w:rFonts w:eastAsia="Calibri"/>
                  <w:sz w:val="16"/>
                  <w:szCs w:val="16"/>
                </w:rPr>
                <w:t>rootIdentyfik</w:t>
              </w:r>
            </w:ins>
            <w:r w:rsidRPr="63107D93">
              <w:rPr>
                <w:rFonts w:eastAsia="Calibri"/>
                <w:sz w:val="16"/>
                <w:szCs w:val="16"/>
              </w:rPr>
              <w:t>a</w:t>
            </w:r>
            <w:ins w:id="14" w:author="Autor">
              <w:r w:rsidRPr="63107D93">
                <w:rPr>
                  <w:rFonts w:eastAsia="Calibri"/>
                  <w:sz w:val="16"/>
                  <w:szCs w:val="16"/>
                </w:rPr>
                <w:t>tora</w:t>
              </w:r>
              <w:proofErr w:type="spellEnd"/>
              <w:r w:rsidRPr="63107D93">
                <w:rPr>
                  <w:rFonts w:eastAsia="Calibri"/>
                  <w:sz w:val="16"/>
                  <w:szCs w:val="16"/>
                </w:rPr>
                <w:t xml:space="preserve"> w usłudze </w:t>
              </w:r>
              <w:proofErr w:type="spellStart"/>
              <w:r w:rsidRPr="63107D93">
                <w:rPr>
                  <w:rFonts w:eastAsia="Calibri"/>
                  <w:sz w:val="16"/>
                  <w:szCs w:val="16"/>
                </w:rPr>
                <w:t>osob</w:t>
              </w:r>
            </w:ins>
            <w:proofErr w:type="spellEnd"/>
            <w:del w:id="15" w:author="Autor">
              <w:r w:rsidRPr="63107D93" w:rsidDel="00B725D0">
                <w:rPr>
                  <w:rFonts w:eastAsia="Calibri"/>
                  <w:sz w:val="16"/>
                  <w:szCs w:val="16"/>
                </w:rPr>
                <w:delText>a</w:delText>
              </w:r>
            </w:del>
            <w:ins w:id="16" w:author="Autor">
              <w:r w:rsidR="00AB34A4" w:rsidRPr="63107D93">
                <w:rPr>
                  <w:rFonts w:eastAsia="Calibri"/>
                  <w:sz w:val="16"/>
                  <w:szCs w:val="16"/>
                </w:rPr>
                <w:t xml:space="preserve">, </w:t>
              </w:r>
              <w:proofErr w:type="spellStart"/>
              <w:r w:rsidR="00AB34A4" w:rsidRPr="63107D93">
                <w:rPr>
                  <w:rFonts w:eastAsia="Calibri"/>
                  <w:sz w:val="16"/>
                  <w:szCs w:val="16"/>
                </w:rPr>
                <w:t>pacjent_info</w:t>
              </w:r>
              <w:proofErr w:type="spellEnd"/>
              <w:r w:rsidR="00AB34A4" w:rsidRPr="63107D93">
                <w:rPr>
                  <w:rFonts w:eastAsia="Calibri"/>
                  <w:sz w:val="16"/>
                  <w:szCs w:val="16"/>
                </w:rPr>
                <w:t xml:space="preserve"> oraz zlecenia</w:t>
              </w:r>
            </w:ins>
          </w:p>
          <w:p w14:paraId="1E277B33" w14:textId="77777777" w:rsidR="00AB0B46" w:rsidRDefault="00AB0B46" w:rsidP="00A224BD">
            <w:pPr>
              <w:rPr>
                <w:rFonts w:eastAsia="Calibri"/>
                <w:sz w:val="16"/>
                <w:szCs w:val="16"/>
              </w:rPr>
            </w:pPr>
            <w:ins w:id="17" w:author="Autor">
              <w:r>
                <w:rPr>
                  <w:rFonts w:eastAsia="Calibri"/>
                  <w:sz w:val="16"/>
                  <w:szCs w:val="16"/>
                </w:rPr>
                <w:t>Dodanie nowej pozycji</w:t>
              </w:r>
              <w:r w:rsidR="00881E09">
                <w:rPr>
                  <w:rFonts w:eastAsia="Calibri"/>
                  <w:sz w:val="16"/>
                  <w:szCs w:val="16"/>
                </w:rPr>
                <w:t xml:space="preserve"> w słowniku zawodów medycznych</w:t>
              </w:r>
            </w:ins>
          </w:p>
        </w:tc>
      </w:tr>
      <w:tr w:rsidR="00700390" w14:paraId="4D40CB45" w14:textId="77777777" w:rsidTr="01386E13">
        <w:trPr>
          <w:trHeight w:val="680"/>
          <w:ins w:id="18" w:author="Autor"/>
        </w:trPr>
        <w:tc>
          <w:tcPr>
            <w:tcW w:w="1399" w:type="dxa"/>
          </w:tcPr>
          <w:p w14:paraId="78B1703D" w14:textId="77777777" w:rsidR="00700390" w:rsidRDefault="00700390" w:rsidP="4BC8EA0B">
            <w:pPr>
              <w:rPr>
                <w:ins w:id="19" w:author="Autor"/>
                <w:rFonts w:eastAsia="Calibri"/>
                <w:sz w:val="16"/>
                <w:szCs w:val="16"/>
              </w:rPr>
            </w:pPr>
            <w:ins w:id="20" w:author="Autor">
              <w:r>
                <w:rPr>
                  <w:rFonts w:eastAsia="Calibri"/>
                  <w:sz w:val="16"/>
                  <w:szCs w:val="16"/>
                </w:rPr>
                <w:t>2022-02-17</w:t>
              </w:r>
            </w:ins>
          </w:p>
        </w:tc>
        <w:tc>
          <w:tcPr>
            <w:tcW w:w="997" w:type="dxa"/>
          </w:tcPr>
          <w:p w14:paraId="24672A24" w14:textId="77777777" w:rsidR="00700390" w:rsidRDefault="00700390" w:rsidP="4BC8EA0B">
            <w:pPr>
              <w:rPr>
                <w:ins w:id="21" w:author="Autor"/>
                <w:rFonts w:eastAsia="Calibri"/>
                <w:sz w:val="16"/>
                <w:szCs w:val="16"/>
              </w:rPr>
            </w:pPr>
            <w:ins w:id="22" w:author="Autor">
              <w:r>
                <w:rPr>
                  <w:rFonts w:eastAsia="Calibri"/>
                  <w:sz w:val="16"/>
                  <w:szCs w:val="16"/>
                </w:rPr>
                <w:t>2.2</w:t>
              </w:r>
            </w:ins>
          </w:p>
        </w:tc>
        <w:tc>
          <w:tcPr>
            <w:tcW w:w="1661" w:type="dxa"/>
          </w:tcPr>
          <w:p w14:paraId="7B320C77" w14:textId="77777777" w:rsidR="00700390" w:rsidRDefault="00700390" w:rsidP="4BC8EA0B">
            <w:pPr>
              <w:rPr>
                <w:ins w:id="23" w:author="Autor"/>
                <w:rFonts w:eastAsia="Calibri"/>
                <w:sz w:val="16"/>
                <w:szCs w:val="16"/>
              </w:rPr>
            </w:pPr>
            <w:ins w:id="24" w:author="Autor">
              <w:r>
                <w:rPr>
                  <w:rFonts w:eastAsia="Calibri"/>
                  <w:sz w:val="16"/>
                  <w:szCs w:val="16"/>
                </w:rPr>
                <w:t>CeZ</w:t>
              </w:r>
            </w:ins>
          </w:p>
        </w:tc>
        <w:tc>
          <w:tcPr>
            <w:tcW w:w="5005" w:type="dxa"/>
          </w:tcPr>
          <w:p w14:paraId="5E09AD75" w14:textId="762DACCB" w:rsidR="00EC3D00" w:rsidRDefault="754D2566" w:rsidP="00EC3D00">
            <w:pPr>
              <w:jc w:val="left"/>
              <w:rPr>
                <w:ins w:id="25" w:author="Autor"/>
                <w:rFonts w:eastAsia="Calibri"/>
                <w:sz w:val="16"/>
                <w:szCs w:val="16"/>
              </w:rPr>
            </w:pPr>
            <w:ins w:id="26" w:author="Autor">
              <w:r w:rsidRPr="6AF12D69">
                <w:rPr>
                  <w:rFonts w:eastAsia="Calibri"/>
                  <w:sz w:val="16"/>
                  <w:szCs w:val="16"/>
                </w:rPr>
                <w:t xml:space="preserve">Usuniecie zbędnych od tej wersji wystąpień atrybutów „TYP” w BODY dla operacji: </w:t>
              </w:r>
              <w:proofErr w:type="spellStart"/>
              <w:r w:rsidRPr="6AF12D69">
                <w:rPr>
                  <w:rFonts w:eastAsia="Calibri"/>
                  <w:sz w:val="16"/>
                  <w:szCs w:val="16"/>
                </w:rPr>
                <w:t>ewp-ez-ext</w:t>
              </w:r>
              <w:proofErr w:type="spellEnd"/>
              <w:r w:rsidRPr="6AF12D69">
                <w:rPr>
                  <w:rFonts w:eastAsia="Calibri"/>
                  <w:sz w:val="16"/>
                  <w:szCs w:val="16"/>
                </w:rPr>
                <w:t>/</w:t>
              </w:r>
              <w:proofErr w:type="spellStart"/>
              <w:r w:rsidRPr="6AF12D69">
                <w:rPr>
                  <w:rFonts w:eastAsia="Calibri"/>
                  <w:sz w:val="16"/>
                  <w:szCs w:val="16"/>
                </w:rPr>
                <w:t>pacjent_info</w:t>
              </w:r>
              <w:proofErr w:type="spellEnd"/>
              <w:r w:rsidRPr="6AF12D69">
                <w:rPr>
                  <w:rFonts w:eastAsia="Calibri"/>
                  <w:sz w:val="16"/>
                  <w:szCs w:val="16"/>
                </w:rPr>
                <w:t xml:space="preserve"> oraz ewp-ez-ext-v2/zlecenia</w:t>
              </w:r>
            </w:ins>
            <w:r w:rsidR="00EC3D00">
              <w:br/>
            </w:r>
            <w:r w:rsidR="00EC3D00">
              <w:br/>
            </w:r>
            <w:ins w:id="27" w:author="Autor">
              <w:r w:rsidRPr="6AF12D69">
                <w:rPr>
                  <w:rFonts w:eastAsia="Calibri"/>
                  <w:sz w:val="16"/>
                  <w:szCs w:val="16"/>
                </w:rPr>
                <w:t>Aktualizacja sekcji 9.</w:t>
              </w:r>
            </w:ins>
          </w:p>
        </w:tc>
      </w:tr>
      <w:tr w:rsidR="003D244B" w:rsidRPr="003D244B" w14:paraId="7D7AFD26" w14:textId="77777777" w:rsidTr="01386E13">
        <w:trPr>
          <w:trHeight w:val="680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D3EAD" w14:textId="77777777" w:rsidR="003D244B" w:rsidRPr="003D244B" w:rsidRDefault="003D244B" w:rsidP="003D244B">
            <w:pPr>
              <w:rPr>
                <w:rFonts w:eastAsia="Calibri"/>
                <w:sz w:val="16"/>
                <w:szCs w:val="16"/>
              </w:rPr>
            </w:pPr>
            <w:r w:rsidRPr="003D244B">
              <w:rPr>
                <w:rFonts w:eastAsia="Calibri"/>
                <w:sz w:val="16"/>
                <w:szCs w:val="16"/>
              </w:rPr>
              <w:lastRenderedPageBreak/>
              <w:t>2022-07-25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99D4" w14:textId="77777777" w:rsidR="003D244B" w:rsidRPr="003D244B" w:rsidRDefault="003D244B" w:rsidP="003D244B">
            <w:pPr>
              <w:rPr>
                <w:rFonts w:eastAsia="Calibri"/>
                <w:sz w:val="16"/>
                <w:szCs w:val="16"/>
              </w:rPr>
            </w:pPr>
            <w:r w:rsidRPr="003D244B">
              <w:rPr>
                <w:rFonts w:eastAsia="Calibri"/>
                <w:sz w:val="16"/>
                <w:szCs w:val="16"/>
              </w:rPr>
              <w:t>2.3 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5FE8" w14:textId="77777777" w:rsidR="003D244B" w:rsidRPr="003D244B" w:rsidRDefault="003D244B" w:rsidP="003D244B">
            <w:pPr>
              <w:rPr>
                <w:rFonts w:eastAsia="Calibri"/>
                <w:sz w:val="16"/>
                <w:szCs w:val="16"/>
              </w:rPr>
            </w:pPr>
            <w:r w:rsidRPr="003D244B">
              <w:rPr>
                <w:rFonts w:eastAsia="Calibri"/>
                <w:sz w:val="16"/>
                <w:szCs w:val="16"/>
              </w:rPr>
              <w:t>CeZ 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E587" w14:textId="1C46364C" w:rsidR="003D244B" w:rsidRPr="003D244B" w:rsidRDefault="34E57330" w:rsidP="6AF12D69">
            <w:pPr>
              <w:jc w:val="left"/>
              <w:rPr>
                <w:ins w:id="28" w:author="Autor"/>
                <w:rFonts w:eastAsia="Calibri"/>
                <w:sz w:val="16"/>
                <w:szCs w:val="16"/>
              </w:rPr>
            </w:pPr>
            <w:ins w:id="29" w:author="Autor">
              <w:r w:rsidRPr="6AF12D69">
                <w:rPr>
                  <w:rFonts w:eastAsia="Calibri"/>
                  <w:sz w:val="16"/>
                  <w:szCs w:val="16"/>
                </w:rPr>
                <w:t xml:space="preserve">Zmiany w adresach usług z </w:t>
              </w:r>
              <w:proofErr w:type="spellStart"/>
              <w:r w:rsidRPr="6AF12D69">
                <w:rPr>
                  <w:rFonts w:eastAsia="Calibri"/>
                  <w:b/>
                  <w:bCs/>
                  <w:sz w:val="16"/>
                  <w:szCs w:val="16"/>
                  <w:rPrChange w:id="30" w:author="Autor">
                    <w:rPr>
                      <w:rFonts w:eastAsia="Calibri"/>
                      <w:sz w:val="16"/>
                      <w:szCs w:val="16"/>
                    </w:rPr>
                  </w:rPrChange>
                </w:rPr>
                <w:t>ewp-ez-ext</w:t>
              </w:r>
              <w:proofErr w:type="spellEnd"/>
              <w:r w:rsidRPr="6AF12D69">
                <w:rPr>
                  <w:rFonts w:eastAsia="Calibri"/>
                  <w:sz w:val="16"/>
                  <w:szCs w:val="16"/>
                </w:rPr>
                <w:t xml:space="preserve"> na </w:t>
              </w:r>
              <w:r w:rsidRPr="6AF12D69">
                <w:rPr>
                  <w:rFonts w:eastAsia="Calibri"/>
                  <w:b/>
                  <w:bCs/>
                  <w:sz w:val="16"/>
                  <w:szCs w:val="16"/>
                  <w:rPrChange w:id="31" w:author="Autor">
                    <w:rPr>
                      <w:rFonts w:eastAsia="Calibri"/>
                      <w:sz w:val="16"/>
                      <w:szCs w:val="16"/>
                    </w:rPr>
                  </w:rPrChange>
                </w:rPr>
                <w:t>ewp-ez-ext-v2</w:t>
              </w:r>
            </w:ins>
          </w:p>
          <w:p w14:paraId="44DB0209" w14:textId="2769C8E9" w:rsidR="003D244B" w:rsidRPr="003D244B" w:rsidRDefault="34E57330" w:rsidP="003D244B">
            <w:pPr>
              <w:jc w:val="left"/>
              <w:rPr>
                <w:rFonts w:eastAsia="Calibri"/>
                <w:sz w:val="16"/>
                <w:szCs w:val="16"/>
              </w:rPr>
            </w:pPr>
            <w:r w:rsidRPr="6AF12D69">
              <w:rPr>
                <w:rFonts w:eastAsia="Calibri"/>
                <w:sz w:val="16"/>
                <w:szCs w:val="16"/>
              </w:rPr>
              <w:t>Aktualizacja rozdziałów: </w:t>
            </w:r>
          </w:p>
          <w:p w14:paraId="14594F81" w14:textId="77777777" w:rsidR="003D244B" w:rsidRDefault="34E57330">
            <w:pPr>
              <w:pStyle w:val="Akapitzlist"/>
              <w:numPr>
                <w:ilvl w:val="0"/>
                <w:numId w:val="2"/>
              </w:numPr>
              <w:jc w:val="left"/>
              <w:rPr>
                <w:rFonts w:eastAsia="Calibri"/>
                <w:sz w:val="16"/>
                <w:szCs w:val="16"/>
              </w:rPr>
              <w:pPrChange w:id="32" w:author="Autor">
                <w:pPr>
                  <w:jc w:val="left"/>
                </w:pPr>
              </w:pPrChange>
            </w:pPr>
            <w:r w:rsidRPr="6AF12D69">
              <w:rPr>
                <w:rFonts w:eastAsia="Calibri"/>
                <w:sz w:val="16"/>
                <w:szCs w:val="16"/>
              </w:rPr>
              <w:t>4.2  Wykaz operacji </w:t>
            </w:r>
          </w:p>
          <w:p w14:paraId="2170CE8E" w14:textId="0A5B8CDC" w:rsidR="003D244B" w:rsidRPr="003D244B" w:rsidRDefault="003D244B">
            <w:pPr>
              <w:pStyle w:val="Akapitzlist"/>
              <w:numPr>
                <w:ilvl w:val="0"/>
                <w:numId w:val="2"/>
              </w:numPr>
              <w:jc w:val="left"/>
              <w:rPr>
                <w:ins w:id="33" w:author="Autor"/>
                <w:rFonts w:eastAsia="Calibri"/>
                <w:sz w:val="16"/>
                <w:szCs w:val="16"/>
              </w:rPr>
              <w:pPrChange w:id="34" w:author="Autor">
                <w:pPr>
                  <w:jc w:val="left"/>
                </w:pPr>
              </w:pPrChange>
            </w:pPr>
            <w:del w:id="35" w:author="Autor">
              <w:r w:rsidRPr="6AF12D69" w:rsidDel="34E57330">
                <w:rPr>
                  <w:rFonts w:eastAsia="Calibri"/>
                  <w:sz w:val="16"/>
                  <w:szCs w:val="16"/>
                </w:rPr>
                <w:delText>Oraz</w:delText>
              </w:r>
            </w:del>
            <w:ins w:id="36" w:author="Autor">
              <w:r w:rsidR="34E57330" w:rsidRPr="6AF12D69">
                <w:rPr>
                  <w:rFonts w:eastAsia="Calibri"/>
                  <w:sz w:val="16"/>
                  <w:szCs w:val="16"/>
                </w:rPr>
                <w:t xml:space="preserve">od </w:t>
              </w:r>
            </w:ins>
            <w:del w:id="37" w:author="Autor">
              <w:r w:rsidRPr="6AF12D69" w:rsidDel="34E57330">
                <w:rPr>
                  <w:rFonts w:eastAsia="Calibri"/>
                  <w:sz w:val="16"/>
                  <w:szCs w:val="16"/>
                </w:rPr>
                <w:delText xml:space="preserve"> </w:delText>
              </w:r>
            </w:del>
            <w:r w:rsidR="34E57330" w:rsidRPr="6AF12D69">
              <w:rPr>
                <w:rFonts w:eastAsia="Calibri"/>
                <w:sz w:val="16"/>
                <w:szCs w:val="16"/>
              </w:rPr>
              <w:t>4.4 do 4.14</w:t>
            </w:r>
          </w:p>
          <w:p w14:paraId="6EE67AB2" w14:textId="1102BFFD" w:rsidR="003D244B" w:rsidRPr="003D244B" w:rsidRDefault="6AF12D69">
            <w:pPr>
              <w:pStyle w:val="Akapitzlist"/>
              <w:numPr>
                <w:ilvl w:val="0"/>
                <w:numId w:val="2"/>
              </w:numPr>
              <w:jc w:val="left"/>
              <w:rPr>
                <w:rFonts w:eastAsia="Calibri"/>
                <w:sz w:val="16"/>
                <w:szCs w:val="16"/>
              </w:rPr>
              <w:pPrChange w:id="38" w:author="Autor">
                <w:pPr/>
              </w:pPrChange>
            </w:pPr>
            <w:ins w:id="39" w:author="Autor">
              <w:r w:rsidRPr="6AF12D69">
                <w:rPr>
                  <w:rFonts w:eastAsia="Calibri"/>
                  <w:sz w:val="16"/>
                  <w:szCs w:val="16"/>
                </w:rPr>
                <w:t>9 Kody wynikowe błędów EWP</w:t>
              </w:r>
            </w:ins>
          </w:p>
        </w:tc>
      </w:tr>
      <w:tr w:rsidR="6AF12D69" w14:paraId="795272BB" w14:textId="77777777" w:rsidTr="01386E13">
        <w:trPr>
          <w:trHeight w:val="680"/>
          <w:ins w:id="40" w:author="Auto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B3104" w14:textId="2F97870D" w:rsidR="6AF12D69" w:rsidRDefault="6AF12D69" w:rsidP="6AF12D69">
            <w:pPr>
              <w:rPr>
                <w:rFonts w:eastAsia="Calibri"/>
                <w:sz w:val="16"/>
                <w:szCs w:val="16"/>
              </w:rPr>
            </w:pPr>
            <w:ins w:id="41" w:author="Autor">
              <w:r w:rsidRPr="6AF12D69">
                <w:rPr>
                  <w:rFonts w:eastAsia="Calibri"/>
                  <w:sz w:val="16"/>
                  <w:szCs w:val="16"/>
                </w:rPr>
                <w:t>2022-08-</w:t>
              </w:r>
              <w:r w:rsidR="003A15F7">
                <w:rPr>
                  <w:rFonts w:eastAsia="Calibri"/>
                  <w:sz w:val="16"/>
                  <w:szCs w:val="16"/>
                </w:rPr>
                <w:t>30</w:t>
              </w:r>
              <w:del w:id="42" w:author="Autor">
                <w:r w:rsidRPr="6AF12D69" w:rsidDel="003A15F7">
                  <w:rPr>
                    <w:rFonts w:eastAsia="Calibri"/>
                    <w:sz w:val="16"/>
                    <w:szCs w:val="16"/>
                  </w:rPr>
                  <w:delText>05</w:delText>
                </w:r>
              </w:del>
            </w:ins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48E58" w14:textId="675A913B" w:rsidR="6AF12D69" w:rsidRDefault="6AF12D69" w:rsidP="6AF12D69">
            <w:pPr>
              <w:rPr>
                <w:rFonts w:eastAsia="Calibri"/>
                <w:sz w:val="16"/>
                <w:szCs w:val="16"/>
              </w:rPr>
            </w:pPr>
            <w:ins w:id="43" w:author="Autor">
              <w:r w:rsidRPr="6AF12D69">
                <w:rPr>
                  <w:rFonts w:eastAsia="Calibri"/>
                  <w:sz w:val="16"/>
                  <w:szCs w:val="16"/>
                </w:rPr>
                <w:t>2.4</w:t>
              </w:r>
            </w:ins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4C48B" w14:textId="2123E6CD" w:rsidR="6AF12D69" w:rsidRDefault="6AF12D69" w:rsidP="6AF12D69">
            <w:pPr>
              <w:rPr>
                <w:rFonts w:eastAsia="Calibri"/>
                <w:sz w:val="16"/>
                <w:szCs w:val="16"/>
              </w:rPr>
            </w:pPr>
            <w:ins w:id="44" w:author="Autor">
              <w:r w:rsidRPr="6AF12D69">
                <w:rPr>
                  <w:rFonts w:eastAsia="Calibri"/>
                  <w:sz w:val="16"/>
                  <w:szCs w:val="16"/>
                </w:rPr>
                <w:t>CeZ</w:t>
              </w:r>
            </w:ins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CC788" w14:textId="3BFB4027" w:rsidR="6AF12D69" w:rsidRDefault="6AF12D69" w:rsidP="6AF12D69">
            <w:pPr>
              <w:jc w:val="left"/>
              <w:rPr>
                <w:ins w:id="45" w:author="Autor"/>
                <w:rFonts w:eastAsia="Calibri"/>
                <w:sz w:val="16"/>
                <w:szCs w:val="16"/>
              </w:rPr>
            </w:pPr>
            <w:ins w:id="46" w:author="Autor">
              <w:r w:rsidRPr="6AF12D69">
                <w:rPr>
                  <w:rFonts w:eastAsia="Calibri"/>
                  <w:sz w:val="16"/>
                  <w:szCs w:val="16"/>
                </w:rPr>
                <w:t>Zmiany:</w:t>
              </w:r>
            </w:ins>
          </w:p>
          <w:p w14:paraId="62364870" w14:textId="1443065F" w:rsidR="6AF12D69" w:rsidRDefault="6AF12D69">
            <w:pPr>
              <w:pStyle w:val="Akapitzlist"/>
              <w:numPr>
                <w:ilvl w:val="0"/>
                <w:numId w:val="1"/>
              </w:numPr>
              <w:jc w:val="left"/>
              <w:rPr>
                <w:ins w:id="47" w:author="Autor"/>
                <w:rFonts w:eastAsia="Calibri"/>
                <w:sz w:val="16"/>
                <w:szCs w:val="16"/>
              </w:rPr>
              <w:pPrChange w:id="48" w:author="Autor">
                <w:pPr>
                  <w:jc w:val="left"/>
                </w:pPr>
              </w:pPrChange>
            </w:pPr>
            <w:ins w:id="49" w:author="Autor">
              <w:r w:rsidRPr="6AF12D69">
                <w:rPr>
                  <w:rFonts w:eastAsia="Calibri"/>
                  <w:sz w:val="16"/>
                  <w:szCs w:val="16"/>
                </w:rPr>
                <w:t>dodanie załącznika obywatelstwo_iso_alpha_3</w:t>
              </w:r>
            </w:ins>
          </w:p>
          <w:p w14:paraId="592B9A04" w14:textId="19E0F08D" w:rsidR="6AF12D69" w:rsidRDefault="6AF12D69">
            <w:pPr>
              <w:pStyle w:val="Akapitzlist"/>
              <w:numPr>
                <w:ilvl w:val="0"/>
                <w:numId w:val="1"/>
              </w:numPr>
              <w:jc w:val="left"/>
              <w:rPr>
                <w:ins w:id="50" w:author="Autor"/>
                <w:rFonts w:eastAsia="Calibri"/>
                <w:sz w:val="16"/>
                <w:szCs w:val="16"/>
              </w:rPr>
              <w:pPrChange w:id="51" w:author="Autor">
                <w:pPr/>
              </w:pPrChange>
            </w:pPr>
            <w:ins w:id="52" w:author="Autor">
              <w:r w:rsidRPr="6AF12D69">
                <w:rPr>
                  <w:rFonts w:eastAsia="Calibri"/>
                  <w:sz w:val="16"/>
                  <w:szCs w:val="16"/>
                </w:rPr>
                <w:t>dodanie rozdziału Słowniki</w:t>
              </w:r>
            </w:ins>
          </w:p>
          <w:p w14:paraId="4DC8C60E" w14:textId="1C5BDEA4" w:rsidR="6AF12D69" w:rsidRDefault="6AF12D69">
            <w:pPr>
              <w:pStyle w:val="Akapitzlist"/>
              <w:numPr>
                <w:ilvl w:val="0"/>
                <w:numId w:val="1"/>
              </w:numPr>
              <w:jc w:val="left"/>
              <w:rPr>
                <w:ins w:id="53" w:author="Autor"/>
                <w:rFonts w:eastAsia="Calibri"/>
                <w:sz w:val="16"/>
                <w:szCs w:val="16"/>
              </w:rPr>
              <w:pPrChange w:id="54" w:author="Autor">
                <w:pPr/>
              </w:pPrChange>
            </w:pPr>
            <w:ins w:id="55" w:author="Autor">
              <w:r w:rsidRPr="6AF12D69">
                <w:rPr>
                  <w:rFonts w:eastAsia="Calibri"/>
                  <w:sz w:val="16"/>
                  <w:szCs w:val="16"/>
                </w:rPr>
                <w:t>przenumerowanie rozdziałów dot. Słowników jako podrozdziały</w:t>
              </w:r>
            </w:ins>
          </w:p>
          <w:p w14:paraId="26E75AD7" w14:textId="68413330" w:rsidR="6AF12D69" w:rsidRDefault="6AF12D69">
            <w:pPr>
              <w:pStyle w:val="Akapitzlist"/>
              <w:numPr>
                <w:ilvl w:val="0"/>
                <w:numId w:val="1"/>
              </w:numPr>
              <w:jc w:val="left"/>
              <w:rPr>
                <w:ins w:id="56" w:author="Autor"/>
                <w:rFonts w:eastAsia="Calibri"/>
                <w:sz w:val="16"/>
                <w:szCs w:val="16"/>
              </w:rPr>
              <w:pPrChange w:id="57" w:author="Autor">
                <w:pPr/>
              </w:pPrChange>
            </w:pPr>
            <w:ins w:id="58" w:author="Autor">
              <w:r w:rsidRPr="01386E13">
                <w:rPr>
                  <w:rFonts w:eastAsia="Calibri"/>
                  <w:sz w:val="16"/>
                  <w:szCs w:val="16"/>
                </w:rPr>
                <w:t>dodanie rozdziału Słownik obywatelstw</w:t>
              </w:r>
            </w:ins>
          </w:p>
          <w:p w14:paraId="1BE5B7F6" w14:textId="0DBE3184" w:rsidR="6AF12D69" w:rsidRDefault="6AF12D69">
            <w:pPr>
              <w:pStyle w:val="Akapitzlist"/>
              <w:numPr>
                <w:ilvl w:val="0"/>
                <w:numId w:val="1"/>
              </w:numPr>
              <w:jc w:val="left"/>
              <w:rPr>
                <w:ins w:id="59" w:author="Autor"/>
                <w:rFonts w:eastAsia="Calibri"/>
                <w:sz w:val="16"/>
                <w:szCs w:val="16"/>
              </w:rPr>
              <w:pPrChange w:id="60" w:author="Autor">
                <w:pPr/>
              </w:pPrChange>
            </w:pPr>
            <w:ins w:id="61" w:author="Autor">
              <w:r w:rsidRPr="01386E13">
                <w:rPr>
                  <w:rFonts w:eastAsia="Calibri"/>
                  <w:sz w:val="16"/>
                  <w:szCs w:val="16"/>
                </w:rPr>
                <w:t>dodanie rozdziału Kody płci</w:t>
              </w:r>
            </w:ins>
          </w:p>
          <w:p w14:paraId="6147ABA0" w14:textId="5BBAA517" w:rsidR="01386E13" w:rsidRDefault="01386E13">
            <w:pPr>
              <w:pStyle w:val="Akapitzlist"/>
              <w:numPr>
                <w:ilvl w:val="0"/>
                <w:numId w:val="1"/>
              </w:numPr>
              <w:jc w:val="left"/>
              <w:rPr>
                <w:ins w:id="62" w:author="Autor"/>
              </w:rPr>
              <w:pPrChange w:id="63" w:author="Autor">
                <w:pPr/>
              </w:pPrChange>
            </w:pPr>
            <w:ins w:id="64" w:author="Autor">
              <w:r w:rsidRPr="01386E13">
                <w:rPr>
                  <w:rFonts w:eastAsia="Calibri"/>
                  <w:sz w:val="16"/>
                  <w:szCs w:val="16"/>
                </w:rPr>
                <w:t>uzupełnienie rozdziału Kody wynikowe błędów EWP</w:t>
              </w:r>
            </w:ins>
          </w:p>
          <w:p w14:paraId="4F8CFDD3" w14:textId="77777777" w:rsidR="6AF12D69" w:rsidRDefault="6AF12D69">
            <w:pPr>
              <w:pStyle w:val="Akapitzlist"/>
              <w:numPr>
                <w:ilvl w:val="0"/>
                <w:numId w:val="1"/>
              </w:numPr>
              <w:jc w:val="left"/>
              <w:rPr>
                <w:ins w:id="65" w:author="Autor"/>
                <w:rFonts w:eastAsia="Calibri"/>
                <w:sz w:val="16"/>
                <w:szCs w:val="16"/>
              </w:rPr>
            </w:pPr>
            <w:ins w:id="66" w:author="Autor">
              <w:r w:rsidRPr="6AF12D69">
                <w:rPr>
                  <w:rFonts w:eastAsia="Calibri"/>
                  <w:sz w:val="16"/>
                  <w:szCs w:val="16"/>
                </w:rPr>
                <w:t>poprawienie odsyłaczy do słowników</w:t>
              </w:r>
            </w:ins>
          </w:p>
          <w:p w14:paraId="09B14ECD" w14:textId="2E61C444" w:rsidR="003A15F7" w:rsidRDefault="003A15F7">
            <w:pPr>
              <w:pStyle w:val="Akapitzlist"/>
              <w:numPr>
                <w:ilvl w:val="0"/>
                <w:numId w:val="1"/>
              </w:numPr>
              <w:jc w:val="left"/>
              <w:rPr>
                <w:rFonts w:eastAsia="Calibri"/>
                <w:sz w:val="16"/>
                <w:szCs w:val="16"/>
              </w:rPr>
              <w:pPrChange w:id="67" w:author="Autor">
                <w:pPr/>
              </w:pPrChange>
            </w:pPr>
            <w:ins w:id="68" w:author="Autor">
              <w:r>
                <w:rPr>
                  <w:rFonts w:eastAsia="Calibri"/>
                  <w:sz w:val="16"/>
                  <w:szCs w:val="16"/>
                </w:rPr>
                <w:t>poprawa formaty daty</w:t>
              </w:r>
              <w:r w:rsidR="00690A49">
                <w:rPr>
                  <w:rFonts w:eastAsia="Calibri"/>
                  <w:sz w:val="16"/>
                  <w:szCs w:val="16"/>
                </w:rPr>
                <w:t xml:space="preserve"> dla </w:t>
              </w:r>
              <w:del w:id="69" w:author="Autor">
                <w:r w:rsidR="00690A49" w:rsidDel="00C8559A">
                  <w:rPr>
                    <w:rFonts w:eastAsia="Calibri"/>
                    <w:sz w:val="16"/>
                    <w:szCs w:val="16"/>
                  </w:rPr>
                  <w:delText>us</w:delText>
                </w:r>
              </w:del>
              <w:r w:rsidR="00C8559A">
                <w:rPr>
                  <w:rFonts w:eastAsia="Calibri"/>
                  <w:sz w:val="16"/>
                  <w:szCs w:val="16"/>
                </w:rPr>
                <w:t>usługi /ewp-ez-ext-v2/kwarantanna</w:t>
              </w:r>
            </w:ins>
            <w:bookmarkStart w:id="70" w:name="_GoBack"/>
            <w:bookmarkEnd w:id="70"/>
          </w:p>
        </w:tc>
      </w:tr>
    </w:tbl>
    <w:p w14:paraId="4B94D5A5" w14:textId="77777777" w:rsidR="00F12A29" w:rsidRPr="00000BCB" w:rsidRDefault="00F12A29">
      <w:pPr>
        <w:spacing w:before="0" w:after="0" w:line="240" w:lineRule="auto"/>
        <w:jc w:val="left"/>
      </w:pPr>
    </w:p>
    <w:tbl>
      <w:tblPr>
        <w:tblW w:w="9123" w:type="dxa"/>
        <w:tblInd w:w="-15" w:type="dxa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="00E46697" w:rsidRPr="00460391" w14:paraId="26C3A292" w14:textId="77777777" w:rsidTr="6AF12D69">
        <w:trPr>
          <w:trHeight w:val="397"/>
          <w:tblHeader/>
        </w:trPr>
        <w:tc>
          <w:tcPr>
            <w:tcW w:w="9123" w:type="dxa"/>
            <w:gridSpan w:val="2"/>
            <w:shd w:val="clear" w:color="auto" w:fill="17365D" w:themeFill="text2" w:themeFillShade="BF"/>
          </w:tcPr>
          <w:p w14:paraId="4421E964" w14:textId="77777777" w:rsidR="00E46697" w:rsidRPr="00460391" w:rsidRDefault="00E46697" w:rsidP="00014A79">
            <w:pPr>
              <w:pStyle w:val="Tabelanagwekdolewej"/>
              <w:spacing w:before="48" w:after="48"/>
            </w:pPr>
            <w:r w:rsidRPr="00460391">
              <w:t>Dokumenty powiązane</w:t>
            </w:r>
          </w:p>
        </w:tc>
      </w:tr>
      <w:tr w:rsidR="00E46697" w:rsidRPr="00460391" w14:paraId="59BB34BD" w14:textId="77777777" w:rsidTr="6AF12D69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7565314B" w14:textId="77777777" w:rsidR="00E46697" w:rsidRPr="00460391" w:rsidRDefault="00E46697" w:rsidP="00014A79">
            <w:pPr>
              <w:pStyle w:val="Tabelanagwekdolewej"/>
              <w:spacing w:before="48" w:after="48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14:paraId="0762C92C" w14:textId="39C5B287" w:rsidR="00567FC5" w:rsidRPr="00460391" w:rsidRDefault="61EE838C" w:rsidP="000368D4">
            <w:pPr>
              <w:pStyle w:val="tabelanormalny"/>
            </w:pPr>
            <w:proofErr w:type="spellStart"/>
            <w:r>
              <w:t>respo</w:t>
            </w:r>
            <w:del w:id="71" w:author="Autor">
              <w:r w:rsidR="29B15EA8" w:rsidDel="61EE838C">
                <w:delText>s</w:delText>
              </w:r>
            </w:del>
            <w:r>
              <w:t>n</w:t>
            </w:r>
            <w:ins w:id="72" w:author="Autor">
              <w:r>
                <w:t>s</w:t>
              </w:r>
            </w:ins>
            <w:r>
              <w:t>e_pobieranie_raportu_poz</w:t>
            </w:r>
            <w:proofErr w:type="spellEnd"/>
          </w:p>
        </w:tc>
      </w:tr>
      <w:tr w:rsidR="6AF12D69" w14:paraId="4B4AE200" w14:textId="77777777" w:rsidTr="6AF12D69">
        <w:trPr>
          <w:trHeight w:val="397"/>
          <w:ins w:id="73" w:author="Autor"/>
        </w:trPr>
        <w:tc>
          <w:tcPr>
            <w:tcW w:w="1683" w:type="dxa"/>
            <w:shd w:val="clear" w:color="auto" w:fill="17365D" w:themeFill="text2" w:themeFillShade="BF"/>
          </w:tcPr>
          <w:p w14:paraId="25F9C833" w14:textId="65066E74" w:rsidR="55240302" w:rsidRDefault="55240302" w:rsidP="6AF12D69">
            <w:pPr>
              <w:pStyle w:val="Tabelanagwekdolewej"/>
              <w:spacing w:before="48" w:after="48"/>
            </w:pPr>
            <w:ins w:id="74" w:author="Autor">
              <w:r>
                <w:t>Zakres</w:t>
              </w:r>
            </w:ins>
          </w:p>
        </w:tc>
        <w:tc>
          <w:tcPr>
            <w:tcW w:w="7440" w:type="dxa"/>
            <w:shd w:val="clear" w:color="auto" w:fill="auto"/>
          </w:tcPr>
          <w:p w14:paraId="0F4000A2" w14:textId="2575A95B" w:rsidR="0276253B" w:rsidRDefault="0276253B" w:rsidP="6AF12D69">
            <w:pPr>
              <w:pStyle w:val="tabelanormalny"/>
            </w:pPr>
            <w:ins w:id="75" w:author="Autor">
              <w:r>
                <w:t>Przykładowa odpowiedź dla usługi pobierania raportów POZ.</w:t>
              </w:r>
            </w:ins>
          </w:p>
        </w:tc>
      </w:tr>
      <w:tr w:rsidR="6AF12D69" w14:paraId="4E05DE08" w14:textId="77777777" w:rsidTr="6AF12D69">
        <w:trPr>
          <w:trHeight w:val="397"/>
          <w:ins w:id="76" w:author="Autor"/>
        </w:trPr>
        <w:tc>
          <w:tcPr>
            <w:tcW w:w="1683" w:type="dxa"/>
            <w:shd w:val="clear" w:color="auto" w:fill="17365D" w:themeFill="text2" w:themeFillShade="BF"/>
          </w:tcPr>
          <w:p w14:paraId="5F594798" w14:textId="77777777" w:rsidR="55240302" w:rsidRDefault="55240302" w:rsidP="6AF12D69">
            <w:pPr>
              <w:pStyle w:val="Tabelanagwekdolewej"/>
              <w:spacing w:before="48" w:after="48"/>
              <w:rPr>
                <w:ins w:id="77" w:author="Autor"/>
              </w:rPr>
            </w:pPr>
            <w:ins w:id="78" w:author="Autor">
              <w:r>
                <w:t>Nazwa pliku</w:t>
              </w:r>
            </w:ins>
          </w:p>
          <w:p w14:paraId="09CC583D" w14:textId="6EE14AF6" w:rsidR="6AF12D69" w:rsidRDefault="6AF12D69" w:rsidP="6AF12D69">
            <w:pPr>
              <w:pStyle w:val="Tabelanagwekdolewej"/>
              <w:spacing w:before="48" w:after="48"/>
            </w:pPr>
          </w:p>
        </w:tc>
        <w:tc>
          <w:tcPr>
            <w:tcW w:w="7440" w:type="dxa"/>
            <w:shd w:val="clear" w:color="auto" w:fill="auto"/>
          </w:tcPr>
          <w:p w14:paraId="5B6C0599" w14:textId="2A82F0EF" w:rsidR="6AF12D69" w:rsidRDefault="6AF12D69">
            <w:pPr>
              <w:pStyle w:val="tabelanormalny"/>
              <w:pPrChange w:id="79" w:author="Autor">
                <w:pPr/>
              </w:pPrChange>
            </w:pPr>
            <w:ins w:id="80" w:author="Autor">
              <w:r>
                <w:t>obywatelstwo_iso_alpha_3</w:t>
              </w:r>
            </w:ins>
          </w:p>
        </w:tc>
      </w:tr>
      <w:tr w:rsidR="00E46697" w:rsidRPr="00460391" w14:paraId="04D29025" w14:textId="77777777" w:rsidTr="6AF12D69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61A61F57" w14:textId="77777777" w:rsidR="00E46697" w:rsidRPr="00460391" w:rsidRDefault="00E46697" w:rsidP="00014A79">
            <w:pPr>
              <w:pStyle w:val="Tabelanagwekdolewej"/>
              <w:spacing w:before="48" w:after="48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14:paraId="40EA4FF7" w14:textId="2A1BE6F0" w:rsidR="00E46697" w:rsidRPr="00460391" w:rsidRDefault="0276253B">
            <w:pPr>
              <w:pStyle w:val="tabelanormalny"/>
            </w:pPr>
            <w:ins w:id="81" w:author="Autor">
              <w:r>
                <w:t xml:space="preserve">Słownik obywatelstw </w:t>
              </w:r>
              <w:r w:rsidR="6AF12D69">
                <w:t>(3 znakowe kody ISO państw - ISO-</w:t>
              </w:r>
              <w:proofErr w:type="spellStart"/>
              <w:r w:rsidR="6AF12D69">
                <w:t>Alpha</w:t>
              </w:r>
              <w:proofErr w:type="spellEnd"/>
              <w:r w:rsidR="6AF12D69">
                <w:t xml:space="preserve"> 3), jakie mogą być wprowadzone podczas dodawania osoby.</w:t>
              </w:r>
            </w:ins>
          </w:p>
        </w:tc>
      </w:tr>
    </w:tbl>
    <w:p w14:paraId="3DEEC669" w14:textId="77777777" w:rsidR="00F02664" w:rsidRDefault="00F02664"/>
    <w:p w14:paraId="3656B9AB" w14:textId="77777777" w:rsidR="00F02664" w:rsidRDefault="00F02664"/>
    <w:p w14:paraId="45FB0818" w14:textId="77777777" w:rsidR="00F02664" w:rsidRDefault="00F02664">
      <w:pPr>
        <w:spacing w:before="0" w:after="0" w:line="240" w:lineRule="auto"/>
        <w:jc w:val="left"/>
      </w:pPr>
      <w:r>
        <w:br w:type="page"/>
      </w:r>
    </w:p>
    <w:sdt>
      <w:sdtPr>
        <w:rPr>
          <w:rFonts w:asciiTheme="minorHAnsi" w:eastAsia="Times New Roman" w:hAnsiTheme="minorHAnsi" w:cstheme="minorBidi"/>
          <w:b/>
          <w:color w:val="auto"/>
          <w:sz w:val="22"/>
          <w:szCs w:val="24"/>
          <w:lang w:eastAsia="en-US"/>
        </w:rPr>
        <w:id w:val="1616555797"/>
        <w:docPartObj>
          <w:docPartGallery w:val="Table of Contents"/>
          <w:docPartUnique/>
        </w:docPartObj>
      </w:sdtPr>
      <w:sdtEndPr/>
      <w:sdtContent>
        <w:p w14:paraId="3EEC72CF" w14:textId="77777777" w:rsidR="00647C0A" w:rsidRPr="007F106C" w:rsidRDefault="4758FB0F" w:rsidP="7E1E2BA5">
          <w:pPr>
            <w:pStyle w:val="Nagwekspisutreci"/>
          </w:pPr>
          <w:r>
            <w:t>Spis treści</w:t>
          </w:r>
        </w:p>
        <w:p w14:paraId="6CCAB2E8" w14:textId="77777777" w:rsidR="00FF7828" w:rsidRDefault="00CF2CA5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r w:rsidRPr="254E4023">
            <w:fldChar w:fldCharType="begin"/>
          </w:r>
          <w:r w:rsidR="00647C0A">
            <w:instrText xml:space="preserve"> TOC \o "1-3" \h \z \u </w:instrText>
          </w:r>
          <w:r w:rsidRPr="254E4023">
            <w:fldChar w:fldCharType="separate"/>
          </w:r>
          <w:hyperlink w:anchor="_Toc95995775" w:history="1">
            <w:r w:rsidR="00FF7828" w:rsidRPr="00675BAC">
              <w:rPr>
                <w:rStyle w:val="Hipercze"/>
                <w:noProof/>
              </w:rPr>
              <w:t>1.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Wstęp</w:t>
            </w:r>
            <w:r w:rsidR="00FF78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D13E6" w14:textId="77777777" w:rsidR="00FF7828" w:rsidRDefault="001A75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95995776" w:history="1">
            <w:r w:rsidR="00FF7828" w:rsidRPr="00675BAC">
              <w:rPr>
                <w:rStyle w:val="Hipercze"/>
                <w:noProof/>
              </w:rPr>
              <w:t>Cel i zakres dokumentu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_Toc95995776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7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39EE2656" w14:textId="77777777" w:rsidR="00FF7828" w:rsidRDefault="001A75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95995777" w:history="1">
            <w:r w:rsidR="00FF7828" w:rsidRPr="00675BAC">
              <w:rPr>
                <w:rStyle w:val="Hipercze"/>
                <w:noProof/>
              </w:rPr>
              <w:t>Wykorzystywane skróty i terminy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_Toc95995777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58BF96DE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78" w:history="1">
            <w:r w:rsidR="00FF7828" w:rsidRPr="00675BAC">
              <w:rPr>
                <w:rStyle w:val="Hipercze"/>
                <w:noProof/>
              </w:rPr>
              <w:t>2.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Opis rozwiązania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_Toc95995778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10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59DD9403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79" w:history="1">
            <w:r w:rsidR="00FF7828" w:rsidRPr="00675BAC">
              <w:rPr>
                <w:rStyle w:val="Hipercze"/>
                <w:noProof/>
              </w:rPr>
              <w:t>3.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Serwer autoryzacyjny dla usług COVID-19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_Toc95995779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11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4B94C36F" w14:textId="77777777" w:rsidR="00FF7828" w:rsidRDefault="001A75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95995780" w:history="1">
            <w:r w:rsidR="00FF7828" w:rsidRPr="00675BAC">
              <w:rPr>
                <w:rStyle w:val="Hipercze"/>
                <w:noProof/>
              </w:rPr>
              <w:t>Przebieg uwierzytelnienia i autoryzacji dostępu do usług serwera autoryzacyjnego dla usług COVID-19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_Toc95995780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12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49B5C12B" w14:textId="77777777" w:rsidR="00FF7828" w:rsidRDefault="001A75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95995781" w:history="1">
            <w:r w:rsidR="00FF7828" w:rsidRPr="00675BAC">
              <w:rPr>
                <w:rStyle w:val="Hipercze"/>
                <w:noProof/>
              </w:rPr>
              <w:t>Przygotowanie tokenu uwierzytelniającego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_Toc95995781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12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573061BB" w14:textId="77777777" w:rsidR="00FF7828" w:rsidRDefault="001A75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95995782" w:history="1">
            <w:r w:rsidR="00FF7828" w:rsidRPr="00675BAC">
              <w:rPr>
                <w:rStyle w:val="Hipercze"/>
                <w:noProof/>
              </w:rPr>
              <w:t>Przygotowanie i przekazanie żądania autoryzacji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_Toc95995782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15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48206548" w14:textId="77777777" w:rsidR="00FF7828" w:rsidRDefault="001A75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95995783" w:history="1">
            <w:r w:rsidR="00FF7828" w:rsidRPr="00675BAC">
              <w:rPr>
                <w:rStyle w:val="Hipercze"/>
                <w:noProof/>
              </w:rPr>
              <w:t>Komunikaty błędów uwierzytelnienia i autoryzacji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_Toc95995783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16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29D599BC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84" w:history="1">
            <w:r w:rsidR="00FF7828" w:rsidRPr="00675BAC">
              <w:rPr>
                <w:rStyle w:val="Hipercze"/>
                <w:noProof/>
              </w:rPr>
              <w:t>4.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Opis usług do obsługi COVID-19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_Toc95995784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17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30BB2134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85" w:history="1">
            <w:r w:rsidR="00FF7828" w:rsidRPr="00675BAC">
              <w:rPr>
                <w:rStyle w:val="Hipercze"/>
                <w:noProof/>
              </w:rPr>
              <w:t>4.1.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Scenariusz wywołania operacji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_Toc95995785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18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0E3DBC7B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86" w:history="1">
            <w:r w:rsidR="00FF7828" w:rsidRPr="00675BAC">
              <w:rPr>
                <w:rStyle w:val="Hipercze"/>
                <w:noProof/>
              </w:rPr>
              <w:t>4.2.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Wykaz operacji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_Toc95995786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21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3168EBB0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87" w:history="1">
            <w:r w:rsidR="00FF7828" w:rsidRPr="00675BAC">
              <w:rPr>
                <w:rStyle w:val="Hipercze"/>
                <w:noProof/>
              </w:rPr>
              <w:t>4.3.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pobrania tokenu dostępowego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_Toc95995787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22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69AE2DF7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88" w:history="1">
            <w:r w:rsidR="00FF7828" w:rsidRPr="00675BAC">
              <w:rPr>
                <w:rStyle w:val="Hipercze"/>
                <w:noProof/>
              </w:rPr>
              <w:t>4.4.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pobrania identyfikatora osoby z systemu EWP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_Toc95995788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24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5636B85C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89" w:history="1">
            <w:r w:rsidR="00FF7828" w:rsidRPr="00675BAC">
              <w:rPr>
                <w:rStyle w:val="Hipercze"/>
                <w:noProof/>
              </w:rPr>
              <w:t>4.5.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dodania osoby do systemu EWP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_Toc95995789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26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1C8563A4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90" w:history="1">
            <w:r w:rsidR="00FF7828" w:rsidRPr="00675BAC">
              <w:rPr>
                <w:rStyle w:val="Hipercze"/>
                <w:noProof/>
              </w:rPr>
              <w:t>4.6.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dodania placówki do systemu EWP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_Toc95995790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30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44949ABB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91" w:history="1">
            <w:r w:rsidR="00FF7828" w:rsidRPr="00675BAC">
              <w:rPr>
                <w:rStyle w:val="Hipercze"/>
                <w:noProof/>
              </w:rPr>
              <w:t>4.7.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dodania zlecenia na badanie COVID-19 do systemu EWP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_Toc95995791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37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5B161CF7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92" w:history="1">
            <w:r w:rsidR="00FF7828" w:rsidRPr="00675BAC">
              <w:rPr>
                <w:rStyle w:val="Hipercze"/>
                <w:noProof/>
              </w:rPr>
              <w:t>4.8.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wyszukania badania pacjenta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_Toc95995792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41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6DDBF500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93" w:history="1">
            <w:r w:rsidR="00FF7828" w:rsidRPr="00675BAC">
              <w:rPr>
                <w:rStyle w:val="Hipercze"/>
                <w:noProof/>
              </w:rPr>
              <w:t>4.9.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anulowania zlecenia badania na COVID-19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_Toc95995793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44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37C5E443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94" w:history="1">
            <w:r w:rsidR="00FF7828" w:rsidRPr="00675BAC">
              <w:rPr>
                <w:rStyle w:val="Hipercze"/>
                <w:noProof/>
              </w:rPr>
              <w:t>4.10.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wyszukania aktywnej kwarantanny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_Toc95995794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45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0FBF9838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95" w:history="1">
            <w:r w:rsidR="00FF7828" w:rsidRPr="00675BAC">
              <w:rPr>
                <w:rStyle w:val="Hipercze"/>
                <w:noProof/>
              </w:rPr>
              <w:t>4.11.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dodania izolacji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_Toc95995795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47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690556D8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96" w:history="1">
            <w:r w:rsidR="00FF7828" w:rsidRPr="00675BAC">
              <w:rPr>
                <w:rStyle w:val="Hipercze"/>
                <w:noProof/>
              </w:rPr>
              <w:t>4.12.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edycji izolacji domowej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_Toc95995796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51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705FE230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97" w:history="1">
            <w:r w:rsidR="00FF7828" w:rsidRPr="00675BAC">
              <w:rPr>
                <w:rStyle w:val="Hipercze"/>
                <w:noProof/>
              </w:rPr>
              <w:t>4.13.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pobrania raportu pacjentów dla lekarza POZ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_Toc95995797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54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135F96AF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98" w:history="1">
            <w:r w:rsidR="00FF7828" w:rsidRPr="00675BAC">
              <w:rPr>
                <w:rStyle w:val="Hipercze"/>
                <w:noProof/>
              </w:rPr>
              <w:t>4.14.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Operacja dodania wyniku badania wykonanego testem antygenowym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_Toc95995798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75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2D280FB4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799" w:history="1">
            <w:r w:rsidR="00FF7828" w:rsidRPr="00675BAC">
              <w:rPr>
                <w:rStyle w:val="Hipercze"/>
                <w:noProof/>
              </w:rPr>
              <w:t>5.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Słownik Zawodów medycznych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_Toc95995799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80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4945706E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800" w:history="1">
            <w:r w:rsidR="00FF7828" w:rsidRPr="00675BAC">
              <w:rPr>
                <w:rStyle w:val="Hipercze"/>
                <w:noProof/>
              </w:rPr>
              <w:t>6.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Słownik źródeł finansowania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_Toc95995800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81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18EAF581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801" w:history="1">
            <w:r w:rsidR="00FF7828" w:rsidRPr="00675BAC">
              <w:rPr>
                <w:rStyle w:val="Hipercze"/>
                <w:noProof/>
              </w:rPr>
              <w:t>7.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Słownik typów izolacji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_Toc95995801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82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33CB03EE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802" w:history="1">
            <w:r w:rsidR="00FF7828" w:rsidRPr="00675BAC">
              <w:rPr>
                <w:rStyle w:val="Hipercze"/>
                <w:noProof/>
              </w:rPr>
              <w:t>8.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Słownik statusów badań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_Toc95995802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83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78BA0654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803" w:history="1">
            <w:r w:rsidR="00FF7828" w:rsidRPr="00675BAC">
              <w:rPr>
                <w:rStyle w:val="Hipercze"/>
                <w:noProof/>
              </w:rPr>
              <w:t>9.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Kody wynikowe błędów EWP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_Toc95995803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85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747892B9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804" w:history="1">
            <w:r w:rsidR="00FF7828" w:rsidRPr="00675BAC">
              <w:rPr>
                <w:rStyle w:val="Hipercze"/>
                <w:noProof/>
              </w:rPr>
              <w:t>10.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</w:rPr>
              <w:t>Statusy EWP wyników zleceń badania na obecność SARS-CoV-2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_Toc95995804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87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240EA335" w14:textId="77777777" w:rsidR="00FF7828" w:rsidRDefault="001A7590" w:rsidP="00FF782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anchor="_Toc95995805" w:history="1">
            <w:r w:rsidR="00FF7828" w:rsidRPr="00675BAC">
              <w:rPr>
                <w:rStyle w:val="Hipercze"/>
                <w:noProof/>
                <w:lang w:eastAsia="pl-PL"/>
              </w:rPr>
              <w:t>11.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FF7828" w:rsidRPr="00675BAC">
              <w:rPr>
                <w:rStyle w:val="Hipercze"/>
                <w:noProof/>
                <w:lang w:eastAsia="pl-PL"/>
              </w:rPr>
              <w:t>Słownik komentarzy dla zlecenia badań antygenowych</w:t>
            </w:r>
            <w:r w:rsidR="00FF7828">
              <w:rPr>
                <w:noProof/>
                <w:webHidden/>
              </w:rPr>
              <w:tab/>
            </w:r>
            <w:r w:rsidR="00CF2CA5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_Toc95995805 \h </w:instrText>
            </w:r>
            <w:r w:rsidR="00CF2CA5">
              <w:rPr>
                <w:noProof/>
                <w:webHidden/>
              </w:rPr>
            </w:r>
            <w:r w:rsidR="00CF2CA5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88</w:t>
            </w:r>
            <w:r w:rsidR="00CF2CA5">
              <w:rPr>
                <w:noProof/>
                <w:webHidden/>
              </w:rPr>
              <w:fldChar w:fldCharType="end"/>
            </w:r>
          </w:hyperlink>
        </w:p>
        <w:p w14:paraId="049F31CB" w14:textId="77777777" w:rsidR="00F12A29" w:rsidRDefault="00CF2CA5" w:rsidP="00FF7828">
          <w:pPr>
            <w:pStyle w:val="Spistreci1"/>
          </w:pPr>
          <w:r w:rsidRPr="254E4023">
            <w:fldChar w:fldCharType="end"/>
          </w:r>
        </w:p>
      </w:sdtContent>
    </w:sdt>
    <w:p w14:paraId="55B2F770" w14:textId="77777777" w:rsidR="003464AC" w:rsidRPr="00460391" w:rsidRDefault="297B4478" w:rsidP="0076660B">
      <w:pPr>
        <w:pStyle w:val="Nagwek1"/>
      </w:pPr>
      <w:bookmarkStart w:id="82" w:name="_Toc14365199"/>
      <w:bookmarkStart w:id="83" w:name="_Toc95995775"/>
      <w:bookmarkStart w:id="84" w:name="_Toc635641384"/>
      <w:bookmarkStart w:id="85" w:name="_Toc926832961"/>
      <w:bookmarkStart w:id="86" w:name="_Toc1847495171"/>
      <w:bookmarkStart w:id="87" w:name="_Toc1855500006"/>
      <w:bookmarkStart w:id="88" w:name="_Toc1539205066"/>
      <w:bookmarkStart w:id="89" w:name="_Toc922652860"/>
      <w:bookmarkStart w:id="90" w:name="_Toc613277092"/>
      <w:bookmarkStart w:id="91" w:name="_Toc955200950"/>
      <w:bookmarkStart w:id="92" w:name="_Toc1738324308"/>
      <w:bookmarkStart w:id="93" w:name="_Toc380218135"/>
      <w:bookmarkStart w:id="94" w:name="_Toc1461292210"/>
      <w:bookmarkStart w:id="95" w:name="_Toc1081351335"/>
      <w:bookmarkStart w:id="96" w:name="_Toc197169506"/>
      <w:bookmarkStart w:id="97" w:name="_Toc434321074"/>
      <w:bookmarkStart w:id="98" w:name="_Toc1765002199"/>
      <w:bookmarkStart w:id="99" w:name="_Toc1627785882"/>
      <w:bookmarkStart w:id="100" w:name="_Toc629629719"/>
      <w:bookmarkStart w:id="101" w:name="_Toc912438645"/>
      <w:bookmarkStart w:id="102" w:name="_Toc408165895"/>
      <w:bookmarkStart w:id="103" w:name="_Toc1181153031"/>
      <w:bookmarkStart w:id="104" w:name="_Toc1343415635"/>
      <w:bookmarkStart w:id="105" w:name="_Toc1986717729"/>
      <w:bookmarkStart w:id="106" w:name="_Toc2069524277"/>
      <w:bookmarkStart w:id="107" w:name="_Toc1305467534"/>
      <w:bookmarkStart w:id="108" w:name="_Toc133903252"/>
      <w:bookmarkStart w:id="109" w:name="_Toc459407241"/>
      <w:bookmarkStart w:id="110" w:name="_Toc868411113"/>
      <w:bookmarkStart w:id="111" w:name="_Toc1914357573"/>
      <w:bookmarkStart w:id="112" w:name="_Toc637103611"/>
      <w:bookmarkStart w:id="113" w:name="_Toc1526403687"/>
      <w:bookmarkStart w:id="114" w:name="_Toc375646584"/>
      <w:bookmarkStart w:id="115" w:name="_Toc749423787"/>
      <w:bookmarkStart w:id="116" w:name="_Toc458878450"/>
      <w:bookmarkStart w:id="117" w:name="_Toc54701431"/>
      <w:bookmarkStart w:id="118" w:name="_Toc1514048266"/>
      <w:bookmarkStart w:id="119" w:name="_Toc208934493"/>
      <w:bookmarkStart w:id="120" w:name="_Toc775479069"/>
      <w:bookmarkStart w:id="121" w:name="_Toc997452971"/>
      <w:bookmarkStart w:id="122" w:name="_Toc99008185"/>
      <w:bookmarkStart w:id="123" w:name="_Toc453091010"/>
      <w:bookmarkStart w:id="124" w:name="_Toc201567455"/>
      <w:bookmarkStart w:id="125" w:name="_Toc1134645640"/>
      <w:bookmarkStart w:id="126" w:name="_Toc1202394106"/>
      <w:bookmarkStart w:id="127" w:name="_Toc1042370347"/>
      <w:bookmarkStart w:id="128" w:name="_Toc727055789"/>
      <w:bookmarkStart w:id="129" w:name="_Toc1867302641"/>
      <w:bookmarkStart w:id="130" w:name="_Toc1306380569"/>
      <w:bookmarkStart w:id="131" w:name="_Toc1342818718"/>
      <w:bookmarkStart w:id="132" w:name="_Toc1905852887"/>
      <w:bookmarkStart w:id="133" w:name="_Toc2145805333"/>
      <w:bookmarkStart w:id="134" w:name="_Toc2015228983"/>
      <w:bookmarkStart w:id="135" w:name="_Toc1733875760"/>
      <w:bookmarkStart w:id="136" w:name="_Toc1092275306"/>
      <w:bookmarkStart w:id="137" w:name="_Toc1061009108"/>
      <w:bookmarkStart w:id="138" w:name="_Toc2010171877"/>
      <w:bookmarkStart w:id="139" w:name="_Toc100138189"/>
      <w:bookmarkStart w:id="140" w:name="_Toc688484498"/>
      <w:bookmarkStart w:id="141" w:name="_Toc1512966192"/>
      <w:bookmarkStart w:id="142" w:name="_Toc1811763519"/>
      <w:bookmarkStart w:id="143" w:name="_Toc1073146537"/>
      <w:bookmarkStart w:id="144" w:name="_Toc745836584"/>
      <w:bookmarkStart w:id="145" w:name="_Toc2056474952"/>
      <w:bookmarkStart w:id="146" w:name="_Toc116319240"/>
      <w:bookmarkStart w:id="147" w:name="_Toc2123272339"/>
      <w:bookmarkStart w:id="148" w:name="_Toc294897149"/>
      <w:bookmarkStart w:id="149" w:name="_Toc1414259650"/>
      <w:bookmarkStart w:id="150" w:name="_Toc1005395992"/>
      <w:bookmarkStart w:id="151" w:name="_Toc938831268"/>
      <w:bookmarkStart w:id="152" w:name="_Toc2056329529"/>
      <w:bookmarkStart w:id="153" w:name="_Toc49598327"/>
      <w:bookmarkStart w:id="154" w:name="_Toc823069257"/>
      <w:bookmarkStart w:id="155" w:name="_Toc729161357"/>
      <w:bookmarkStart w:id="156" w:name="_Toc318315066"/>
      <w:bookmarkStart w:id="157" w:name="_Toc1413821087"/>
      <w:bookmarkStart w:id="158" w:name="_Toc1835469374"/>
      <w:bookmarkStart w:id="159" w:name="_Toc1877246274"/>
      <w:bookmarkStart w:id="160" w:name="_Toc1420227887"/>
      <w:bookmarkStart w:id="161" w:name="_Toc877243621"/>
      <w:bookmarkStart w:id="162" w:name="_Toc1361452830"/>
      <w:bookmarkStart w:id="163" w:name="_Toc127207765"/>
      <w:bookmarkStart w:id="164" w:name="_Toc61407783"/>
      <w:bookmarkStart w:id="165" w:name="_Toc652811379"/>
      <w:bookmarkStart w:id="166" w:name="_Toc975066586"/>
      <w:bookmarkStart w:id="167" w:name="_Toc1026465399"/>
      <w:bookmarkStart w:id="168" w:name="_Toc1834040270"/>
      <w:bookmarkStart w:id="169" w:name="_Toc1361504953"/>
      <w:bookmarkStart w:id="170" w:name="_Toc452235503"/>
      <w:bookmarkStart w:id="171" w:name="_Toc1980311679"/>
      <w:bookmarkStart w:id="172" w:name="_Toc1023579718"/>
      <w:bookmarkStart w:id="173" w:name="_Toc2109758708"/>
      <w:bookmarkStart w:id="174" w:name="_Toc802207106"/>
      <w:bookmarkStart w:id="175" w:name="_Toc529699694"/>
      <w:bookmarkStart w:id="176" w:name="_Toc549960273"/>
      <w:bookmarkStart w:id="177" w:name="_Toc766270732"/>
      <w:bookmarkStart w:id="178" w:name="_Toc500859309"/>
      <w:bookmarkStart w:id="179" w:name="_Toc1266805705"/>
      <w:bookmarkStart w:id="180" w:name="_Toc1798723366"/>
      <w:bookmarkStart w:id="181" w:name="_Toc1592244847"/>
      <w:bookmarkStart w:id="182" w:name="_Toc890863154"/>
      <w:bookmarkStart w:id="183" w:name="_Toc1842386772"/>
      <w:bookmarkStart w:id="184" w:name="_Toc342102578"/>
      <w:bookmarkStart w:id="185" w:name="_Toc1321916022"/>
      <w:bookmarkStart w:id="186" w:name="_Toc253746059"/>
      <w:bookmarkStart w:id="187" w:name="_Toc92860391"/>
      <w:bookmarkStart w:id="188" w:name="_Toc852007945"/>
      <w:bookmarkStart w:id="189" w:name="_Toc193787879"/>
      <w:bookmarkStart w:id="190" w:name="_Toc1443234597"/>
      <w:bookmarkStart w:id="191" w:name="_Toc1969739982"/>
      <w:bookmarkStart w:id="192" w:name="_Toc1245414232"/>
      <w:bookmarkStart w:id="193" w:name="_Toc1230532553"/>
      <w:bookmarkStart w:id="194" w:name="_Toc949708413"/>
      <w:bookmarkStart w:id="195" w:name="_Toc780195259"/>
      <w:bookmarkStart w:id="196" w:name="_Toc2138796053"/>
      <w:bookmarkStart w:id="197" w:name="_Toc1235793016"/>
      <w:bookmarkStart w:id="198" w:name="_Toc1093045152"/>
      <w:bookmarkStart w:id="199" w:name="_Toc121124227"/>
      <w:bookmarkStart w:id="200" w:name="_Toc146140726"/>
      <w:bookmarkStart w:id="201" w:name="_Toc1082438805"/>
      <w:bookmarkStart w:id="202" w:name="_Toc178903898"/>
      <w:bookmarkStart w:id="203" w:name="_Toc342389277"/>
      <w:bookmarkStart w:id="204" w:name="_Toc2094409365"/>
      <w:bookmarkStart w:id="205" w:name="_Toc629424208"/>
      <w:bookmarkStart w:id="206" w:name="_Toc891823216"/>
      <w:bookmarkStart w:id="207" w:name="_Toc501949184"/>
      <w:bookmarkStart w:id="208" w:name="_Toc1075369612"/>
      <w:bookmarkStart w:id="209" w:name="_Toc1045928486"/>
      <w:bookmarkStart w:id="210" w:name="_Toc1788864827"/>
      <w:bookmarkStart w:id="211" w:name="_Toc942994914"/>
      <w:bookmarkStart w:id="212" w:name="_Toc154387568"/>
      <w:bookmarkStart w:id="213" w:name="_Toc2045411652"/>
      <w:bookmarkStart w:id="214" w:name="_Toc1389831756"/>
      <w:bookmarkStart w:id="215" w:name="_Toc2026711891"/>
      <w:bookmarkStart w:id="216" w:name="_Toc1231547342"/>
      <w:r>
        <w:lastRenderedPageBreak/>
        <w:t>Wstęp</w:t>
      </w:r>
      <w:bookmarkStart w:id="217" w:name="_Toc487461976"/>
      <w:bookmarkStart w:id="218" w:name="_Toc501107016"/>
      <w:bookmarkEnd w:id="82"/>
      <w:bookmarkEnd w:id="83"/>
      <w:bookmarkEnd w:id="217"/>
      <w:bookmarkEnd w:id="218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14:paraId="69348BBA" w14:textId="77777777" w:rsidR="00E46697" w:rsidRPr="00460391" w:rsidRDefault="22253A35" w:rsidP="009F0740">
      <w:pPr>
        <w:pStyle w:val="Nagwek2"/>
      </w:pPr>
      <w:bookmarkStart w:id="219" w:name="_Toc487461977"/>
      <w:bookmarkStart w:id="220" w:name="_Toc501107017"/>
      <w:bookmarkStart w:id="221" w:name="_Toc14365200"/>
      <w:bookmarkStart w:id="222" w:name="_Toc95995776"/>
      <w:bookmarkStart w:id="223" w:name="_Toc1731052961"/>
      <w:bookmarkStart w:id="224" w:name="_Toc1834386709"/>
      <w:bookmarkStart w:id="225" w:name="_Toc1509426324"/>
      <w:bookmarkStart w:id="226" w:name="_Toc1728529310"/>
      <w:bookmarkStart w:id="227" w:name="_Toc379844380"/>
      <w:bookmarkStart w:id="228" w:name="_Toc1292958893"/>
      <w:bookmarkStart w:id="229" w:name="_Toc1706610196"/>
      <w:bookmarkStart w:id="230" w:name="_Toc557110848"/>
      <w:bookmarkStart w:id="231" w:name="_Toc342295234"/>
      <w:bookmarkStart w:id="232" w:name="_Toc1460222862"/>
      <w:bookmarkStart w:id="233" w:name="_Toc744164657"/>
      <w:bookmarkStart w:id="234" w:name="_Toc48243777"/>
      <w:bookmarkStart w:id="235" w:name="_Toc97584734"/>
      <w:bookmarkStart w:id="236" w:name="_Toc297277320"/>
      <w:bookmarkStart w:id="237" w:name="_Toc1767125521"/>
      <w:bookmarkStart w:id="238" w:name="_Toc454403145"/>
      <w:bookmarkStart w:id="239" w:name="_Toc324293666"/>
      <w:bookmarkStart w:id="240" w:name="_Toc135946593"/>
      <w:bookmarkStart w:id="241" w:name="_Toc1639596661"/>
      <w:bookmarkStart w:id="242" w:name="_Toc1880603272"/>
      <w:bookmarkStart w:id="243" w:name="_Toc1363254121"/>
      <w:bookmarkStart w:id="244" w:name="_Toc303290127"/>
      <w:bookmarkStart w:id="245" w:name="_Toc1855459955"/>
      <w:bookmarkStart w:id="246" w:name="_Toc706481867"/>
      <w:bookmarkStart w:id="247" w:name="_Toc1697023430"/>
      <w:bookmarkStart w:id="248" w:name="_Toc146982700"/>
      <w:bookmarkStart w:id="249" w:name="_Toc134336885"/>
      <w:bookmarkStart w:id="250" w:name="_Toc1341837957"/>
      <w:bookmarkStart w:id="251" w:name="_Toc1977126668"/>
      <w:bookmarkStart w:id="252" w:name="_Toc527306107"/>
      <w:bookmarkStart w:id="253" w:name="_Toc605922391"/>
      <w:bookmarkStart w:id="254" w:name="_Toc761234414"/>
      <w:bookmarkStart w:id="255" w:name="_Toc1337556283"/>
      <w:bookmarkStart w:id="256" w:name="_Toc1011929912"/>
      <w:bookmarkStart w:id="257" w:name="_Toc1686892296"/>
      <w:bookmarkStart w:id="258" w:name="_Toc1696988182"/>
      <w:bookmarkStart w:id="259" w:name="_Toc1351470995"/>
      <w:bookmarkStart w:id="260" w:name="_Toc734178083"/>
      <w:bookmarkStart w:id="261" w:name="_Toc1776520642"/>
      <w:bookmarkStart w:id="262" w:name="_Toc1729172026"/>
      <w:bookmarkStart w:id="263" w:name="_Toc1169983163"/>
      <w:bookmarkStart w:id="264" w:name="_Toc1009443729"/>
      <w:bookmarkStart w:id="265" w:name="_Toc1327838538"/>
      <w:bookmarkStart w:id="266" w:name="_Toc2040851071"/>
      <w:bookmarkStart w:id="267" w:name="_Toc1806779888"/>
      <w:bookmarkStart w:id="268" w:name="_Toc292399663"/>
      <w:bookmarkStart w:id="269" w:name="_Toc243849766"/>
      <w:bookmarkStart w:id="270" w:name="_Toc273226549"/>
      <w:bookmarkStart w:id="271" w:name="_Toc725775680"/>
      <w:bookmarkStart w:id="272" w:name="_Toc302093788"/>
      <w:bookmarkStart w:id="273" w:name="_Toc888527628"/>
      <w:bookmarkStart w:id="274" w:name="_Toc1583858010"/>
      <w:bookmarkStart w:id="275" w:name="_Toc1215715276"/>
      <w:bookmarkStart w:id="276" w:name="_Toc1000618515"/>
      <w:bookmarkStart w:id="277" w:name="_Toc1671870128"/>
      <w:bookmarkStart w:id="278" w:name="_Toc1491273945"/>
      <w:bookmarkStart w:id="279" w:name="_Toc1296360705"/>
      <w:bookmarkStart w:id="280" w:name="_Toc387410102"/>
      <w:bookmarkStart w:id="281" w:name="_Toc912929126"/>
      <w:bookmarkStart w:id="282" w:name="_Toc2045874662"/>
      <w:bookmarkStart w:id="283" w:name="_Toc160155306"/>
      <w:bookmarkStart w:id="284" w:name="_Toc1620979598"/>
      <w:bookmarkStart w:id="285" w:name="_Toc1537246211"/>
      <w:bookmarkStart w:id="286" w:name="_Toc1151169412"/>
      <w:bookmarkStart w:id="287" w:name="_Toc1962527546"/>
      <w:bookmarkStart w:id="288" w:name="_Toc533850146"/>
      <w:bookmarkStart w:id="289" w:name="_Toc1211051262"/>
      <w:bookmarkStart w:id="290" w:name="_Toc1843035731"/>
      <w:bookmarkStart w:id="291" w:name="_Toc2089503352"/>
      <w:bookmarkStart w:id="292" w:name="_Toc1636805860"/>
      <w:bookmarkStart w:id="293" w:name="_Toc1940143959"/>
      <w:bookmarkStart w:id="294" w:name="_Toc80993274"/>
      <w:bookmarkStart w:id="295" w:name="_Toc1625073944"/>
      <w:bookmarkStart w:id="296" w:name="_Toc1105956996"/>
      <w:bookmarkStart w:id="297" w:name="_Toc656826372"/>
      <w:bookmarkStart w:id="298" w:name="_Toc302519001"/>
      <w:bookmarkStart w:id="299" w:name="_Toc597350039"/>
      <w:bookmarkStart w:id="300" w:name="_Toc1567133110"/>
      <w:bookmarkStart w:id="301" w:name="_Toc1300823605"/>
      <w:bookmarkStart w:id="302" w:name="_Toc2121806536"/>
      <w:bookmarkStart w:id="303" w:name="_Toc424046714"/>
      <w:bookmarkStart w:id="304" w:name="_Toc464395269"/>
      <w:bookmarkStart w:id="305" w:name="_Toc116751916"/>
      <w:bookmarkStart w:id="306" w:name="_Toc93652402"/>
      <w:bookmarkStart w:id="307" w:name="_Toc118398622"/>
      <w:bookmarkStart w:id="308" w:name="_Toc1990043986"/>
      <w:bookmarkStart w:id="309" w:name="_Toc1935250676"/>
      <w:bookmarkStart w:id="310" w:name="_Toc1157175739"/>
      <w:bookmarkStart w:id="311" w:name="_Toc1625930911"/>
      <w:bookmarkStart w:id="312" w:name="_Toc2093742516"/>
      <w:bookmarkStart w:id="313" w:name="_Toc3521289"/>
      <w:bookmarkStart w:id="314" w:name="_Toc352673511"/>
      <w:bookmarkStart w:id="315" w:name="_Toc510689276"/>
      <w:bookmarkStart w:id="316" w:name="_Toc2077733862"/>
      <w:bookmarkStart w:id="317" w:name="_Toc585626230"/>
      <w:bookmarkStart w:id="318" w:name="_Toc2086912888"/>
      <w:bookmarkStart w:id="319" w:name="_Toc1294060000"/>
      <w:bookmarkStart w:id="320" w:name="_Toc1249375554"/>
      <w:bookmarkStart w:id="321" w:name="_Toc371361879"/>
      <w:bookmarkStart w:id="322" w:name="_Toc1470891317"/>
      <w:bookmarkStart w:id="323" w:name="_Toc482590342"/>
      <w:bookmarkStart w:id="324" w:name="_Toc613909538"/>
      <w:bookmarkStart w:id="325" w:name="_Toc216889967"/>
      <w:bookmarkStart w:id="326" w:name="_Toc2059255921"/>
      <w:bookmarkStart w:id="327" w:name="_Toc854390535"/>
      <w:bookmarkStart w:id="328" w:name="_Toc1675252600"/>
      <w:bookmarkStart w:id="329" w:name="_Toc1222143604"/>
      <w:bookmarkStart w:id="330" w:name="_Toc96382630"/>
      <w:bookmarkStart w:id="331" w:name="_Toc1341868497"/>
      <w:bookmarkStart w:id="332" w:name="_Toc669028349"/>
      <w:bookmarkStart w:id="333" w:name="_Toc242230822"/>
      <w:bookmarkStart w:id="334" w:name="_Toc116315506"/>
      <w:bookmarkStart w:id="335" w:name="_Toc677739817"/>
      <w:bookmarkStart w:id="336" w:name="_Toc358269448"/>
      <w:bookmarkStart w:id="337" w:name="_Toc2107042669"/>
      <w:bookmarkStart w:id="338" w:name="_Toc1930178948"/>
      <w:bookmarkStart w:id="339" w:name="_Toc632487219"/>
      <w:bookmarkStart w:id="340" w:name="_Toc2018049011"/>
      <w:bookmarkStart w:id="341" w:name="_Toc714155464"/>
      <w:bookmarkStart w:id="342" w:name="_Toc1002007958"/>
      <w:bookmarkStart w:id="343" w:name="_Toc445675696"/>
      <w:bookmarkStart w:id="344" w:name="_Toc197788370"/>
      <w:bookmarkStart w:id="345" w:name="_Toc1933389361"/>
      <w:bookmarkStart w:id="346" w:name="_Toc1086593026"/>
      <w:bookmarkStart w:id="347" w:name="_Toc46915514"/>
      <w:bookmarkStart w:id="348" w:name="_Toc1683787783"/>
      <w:bookmarkStart w:id="349" w:name="_Toc886514871"/>
      <w:bookmarkStart w:id="350" w:name="_Toc867905132"/>
      <w:bookmarkStart w:id="351" w:name="_Toc383700980"/>
      <w:bookmarkStart w:id="352" w:name="_Toc1609688858"/>
      <w:bookmarkStart w:id="353" w:name="_Toc1861854586"/>
      <w:bookmarkStart w:id="354" w:name="_Toc799566903"/>
      <w:bookmarkStart w:id="355" w:name="_Toc125113967"/>
      <w:r>
        <w:t>Cel i zakres dokumentu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14:paraId="67267F83" w14:textId="77777777" w:rsidR="00B854A8" w:rsidRDefault="009F1582" w:rsidP="00B854A8">
      <w:r>
        <w:t>Niniejsze</w:t>
      </w:r>
      <w:r w:rsidR="00EE04DF">
        <w:t xml:space="preserve"> </w:t>
      </w:r>
      <w:r w:rsidR="00B854A8">
        <w:t>opracowanie</w:t>
      </w:r>
      <w:r w:rsidR="00EE04DF">
        <w:t xml:space="preserve"> </w:t>
      </w:r>
      <w:r w:rsidR="00B854A8">
        <w:t>stanowi dokumentację techniczną dla dostawców oprogramowa</w:t>
      </w:r>
      <w:r w:rsidR="00486119">
        <w:t>nia podlegającego integracji z S</w:t>
      </w:r>
      <w:r w:rsidR="00B854A8">
        <w:t xml:space="preserve">ystemem P1 w zakresie </w:t>
      </w:r>
      <w:r w:rsidR="00560082">
        <w:t xml:space="preserve">obsługi </w:t>
      </w:r>
      <w:r w:rsidR="00D95DCE">
        <w:t>zlec</w:t>
      </w:r>
      <w:r w:rsidR="5AB18E99">
        <w:t>eń badań</w:t>
      </w:r>
      <w:r w:rsidR="1024BA3A">
        <w:t>, kwarantanny oraz izolacji</w:t>
      </w:r>
      <w:r w:rsidR="5AB18E99">
        <w:t>.</w:t>
      </w:r>
      <w:bookmarkStart w:id="356" w:name="_Toc487461978"/>
      <w:bookmarkStart w:id="357" w:name="_Toc501107018"/>
      <w:bookmarkStart w:id="358" w:name="_Toc14365201"/>
    </w:p>
    <w:p w14:paraId="39E9989E" w14:textId="77777777" w:rsidR="00E15099" w:rsidRDefault="00B854A8" w:rsidP="00B854A8">
      <w:r>
        <w:t>Dokument obejmuje swoim zakresem specyfika</w:t>
      </w:r>
      <w:r w:rsidR="00EB51C5">
        <w:t>cję usługi odczytu</w:t>
      </w:r>
      <w:r w:rsidR="00EF6C9F">
        <w:t xml:space="preserve"> </w:t>
      </w:r>
      <w:r w:rsidR="00EB51C5">
        <w:t xml:space="preserve">w Systemie P1 </w:t>
      </w:r>
      <w:r w:rsidR="00E2458A">
        <w:t>informacji</w:t>
      </w:r>
      <w:r w:rsidR="00D95DCE">
        <w:t xml:space="preserve"> zawartych w </w:t>
      </w:r>
      <w:r w:rsidR="719AE4D8">
        <w:t xml:space="preserve">systemie </w:t>
      </w:r>
      <w:r w:rsidR="00D95DCE">
        <w:t>EWP</w:t>
      </w:r>
      <w:r w:rsidR="00560082">
        <w:t>.</w:t>
      </w:r>
    </w:p>
    <w:p w14:paraId="53128261" w14:textId="77777777" w:rsidR="00E15099" w:rsidRDefault="00E15099">
      <w:pPr>
        <w:spacing w:before="0" w:after="0" w:line="240" w:lineRule="auto"/>
        <w:jc w:val="left"/>
      </w:pPr>
      <w:r>
        <w:br w:type="page"/>
      </w:r>
    </w:p>
    <w:p w14:paraId="42FFBB0F" w14:textId="77777777" w:rsidR="00E46697" w:rsidRPr="00460391" w:rsidRDefault="22253A35" w:rsidP="009F0740">
      <w:pPr>
        <w:pStyle w:val="Nagwek2"/>
      </w:pPr>
      <w:bookmarkStart w:id="359" w:name="_Toc95995777"/>
      <w:bookmarkStart w:id="360" w:name="_Toc1846140303"/>
      <w:bookmarkStart w:id="361" w:name="_Toc128569543"/>
      <w:bookmarkStart w:id="362" w:name="_Toc1616999937"/>
      <w:bookmarkStart w:id="363" w:name="_Toc287984244"/>
      <w:bookmarkStart w:id="364" w:name="_Toc1347327427"/>
      <w:bookmarkStart w:id="365" w:name="_Toc1727294816"/>
      <w:bookmarkStart w:id="366" w:name="_Toc1424977852"/>
      <w:bookmarkStart w:id="367" w:name="_Toc1736172681"/>
      <w:bookmarkStart w:id="368" w:name="_Toc530777490"/>
      <w:bookmarkStart w:id="369" w:name="_Toc1181111318"/>
      <w:bookmarkStart w:id="370" w:name="_Toc326726931"/>
      <w:bookmarkStart w:id="371" w:name="_Toc618786859"/>
      <w:bookmarkStart w:id="372" w:name="_Toc2103629243"/>
      <w:bookmarkStart w:id="373" w:name="_Toc805009308"/>
      <w:bookmarkStart w:id="374" w:name="_Toc99147118"/>
      <w:bookmarkStart w:id="375" w:name="_Toc1682396630"/>
      <w:bookmarkStart w:id="376" w:name="_Toc1986644322"/>
      <w:bookmarkStart w:id="377" w:name="_Toc76562577"/>
      <w:bookmarkStart w:id="378" w:name="_Toc431425611"/>
      <w:bookmarkStart w:id="379" w:name="_Toc1098822309"/>
      <w:bookmarkStart w:id="380" w:name="_Toc1668893888"/>
      <w:bookmarkStart w:id="381" w:name="_Toc58190222"/>
      <w:bookmarkStart w:id="382" w:name="_Toc1661566630"/>
      <w:bookmarkStart w:id="383" w:name="_Toc56354405"/>
      <w:bookmarkStart w:id="384" w:name="_Toc1131081158"/>
      <w:bookmarkStart w:id="385" w:name="_Toc1499665832"/>
      <w:bookmarkStart w:id="386" w:name="_Toc1188337149"/>
      <w:bookmarkStart w:id="387" w:name="_Toc1248481746"/>
      <w:bookmarkStart w:id="388" w:name="_Toc388817494"/>
      <w:bookmarkStart w:id="389" w:name="_Toc1413565358"/>
      <w:bookmarkStart w:id="390" w:name="_Toc856152329"/>
      <w:bookmarkStart w:id="391" w:name="_Toc1880872732"/>
      <w:bookmarkStart w:id="392" w:name="_Toc1077984348"/>
      <w:bookmarkStart w:id="393" w:name="_Toc816125083"/>
      <w:bookmarkStart w:id="394" w:name="_Toc16301621"/>
      <w:bookmarkStart w:id="395" w:name="_Toc754113067"/>
      <w:bookmarkStart w:id="396" w:name="_Toc2100254700"/>
      <w:bookmarkStart w:id="397" w:name="_Toc1710534091"/>
      <w:bookmarkStart w:id="398" w:name="_Toc918608872"/>
      <w:bookmarkStart w:id="399" w:name="_Toc652210249"/>
      <w:bookmarkStart w:id="400" w:name="_Toc639287972"/>
      <w:bookmarkStart w:id="401" w:name="_Toc543810598"/>
      <w:bookmarkStart w:id="402" w:name="_Toc1978794628"/>
      <w:bookmarkStart w:id="403" w:name="_Toc402915736"/>
      <w:bookmarkStart w:id="404" w:name="_Toc873362999"/>
      <w:bookmarkStart w:id="405" w:name="_Toc1996614144"/>
      <w:bookmarkStart w:id="406" w:name="_Toc856510977"/>
      <w:bookmarkStart w:id="407" w:name="_Toc1161160758"/>
      <w:bookmarkStart w:id="408" w:name="_Toc1323331688"/>
      <w:bookmarkStart w:id="409" w:name="_Toc1870488877"/>
      <w:bookmarkStart w:id="410" w:name="_Toc1139616543"/>
      <w:bookmarkStart w:id="411" w:name="_Toc1486263831"/>
      <w:bookmarkStart w:id="412" w:name="_Toc438569049"/>
      <w:bookmarkStart w:id="413" w:name="_Toc7966286"/>
      <w:bookmarkStart w:id="414" w:name="_Toc831888377"/>
      <w:bookmarkStart w:id="415" w:name="_Toc1621388433"/>
      <w:bookmarkStart w:id="416" w:name="_Toc664904022"/>
      <w:bookmarkStart w:id="417" w:name="_Toc716588287"/>
      <w:bookmarkStart w:id="418" w:name="_Toc483990969"/>
      <w:bookmarkStart w:id="419" w:name="_Toc1368231009"/>
      <w:bookmarkStart w:id="420" w:name="_Toc1510525199"/>
      <w:bookmarkStart w:id="421" w:name="_Toc384938744"/>
      <w:bookmarkStart w:id="422" w:name="_Toc1338663678"/>
      <w:bookmarkStart w:id="423" w:name="_Toc359012583"/>
      <w:bookmarkStart w:id="424" w:name="_Toc2046877954"/>
      <w:bookmarkStart w:id="425" w:name="_Toc1859811919"/>
      <w:bookmarkStart w:id="426" w:name="_Toc902767122"/>
      <w:bookmarkStart w:id="427" w:name="_Toc1336018880"/>
      <w:bookmarkStart w:id="428" w:name="_Toc1261483263"/>
      <w:bookmarkStart w:id="429" w:name="_Toc468544121"/>
      <w:bookmarkStart w:id="430" w:name="_Toc1778001921"/>
      <w:bookmarkStart w:id="431" w:name="_Toc1186711394"/>
      <w:bookmarkStart w:id="432" w:name="_Toc1057223386"/>
      <w:bookmarkStart w:id="433" w:name="_Toc1648274530"/>
      <w:bookmarkStart w:id="434" w:name="_Toc1189691021"/>
      <w:bookmarkStart w:id="435" w:name="_Toc965815390"/>
      <w:bookmarkStart w:id="436" w:name="_Toc2143338785"/>
      <w:bookmarkStart w:id="437" w:name="_Toc145479704"/>
      <w:bookmarkStart w:id="438" w:name="_Toc1999716586"/>
      <w:bookmarkStart w:id="439" w:name="_Toc941549170"/>
      <w:bookmarkStart w:id="440" w:name="_Toc2075918321"/>
      <w:bookmarkStart w:id="441" w:name="_Toc1939164321"/>
      <w:bookmarkStart w:id="442" w:name="_Toc2146436868"/>
      <w:bookmarkStart w:id="443" w:name="_Toc2109469989"/>
      <w:bookmarkStart w:id="444" w:name="_Toc1729899033"/>
      <w:bookmarkStart w:id="445" w:name="_Toc944007999"/>
      <w:bookmarkStart w:id="446" w:name="_Toc1411374859"/>
      <w:bookmarkStart w:id="447" w:name="_Toc812735646"/>
      <w:bookmarkStart w:id="448" w:name="_Toc517587221"/>
      <w:bookmarkStart w:id="449" w:name="_Toc627656551"/>
      <w:bookmarkStart w:id="450" w:name="_Toc1934965286"/>
      <w:bookmarkStart w:id="451" w:name="_Toc1570544364"/>
      <w:bookmarkStart w:id="452" w:name="_Toc1470155026"/>
      <w:bookmarkStart w:id="453" w:name="_Toc477650211"/>
      <w:bookmarkStart w:id="454" w:name="_Toc1380444130"/>
      <w:bookmarkStart w:id="455" w:name="_Toc685833397"/>
      <w:bookmarkStart w:id="456" w:name="_Toc983867367"/>
      <w:bookmarkStart w:id="457" w:name="_Toc265457293"/>
      <w:bookmarkStart w:id="458" w:name="_Toc1843864137"/>
      <w:bookmarkStart w:id="459" w:name="_Toc569754028"/>
      <w:bookmarkStart w:id="460" w:name="_Toc1153601686"/>
      <w:bookmarkStart w:id="461" w:name="_Toc1914457936"/>
      <w:bookmarkStart w:id="462" w:name="_Toc1666433652"/>
      <w:bookmarkStart w:id="463" w:name="_Toc1735869136"/>
      <w:bookmarkStart w:id="464" w:name="_Toc1522389751"/>
      <w:bookmarkStart w:id="465" w:name="_Toc615648472"/>
      <w:bookmarkStart w:id="466" w:name="_Toc1490607014"/>
      <w:bookmarkStart w:id="467" w:name="_Toc2143538168"/>
      <w:bookmarkStart w:id="468" w:name="_Toc923728883"/>
      <w:bookmarkStart w:id="469" w:name="_Toc458905113"/>
      <w:bookmarkStart w:id="470" w:name="_Toc22219283"/>
      <w:bookmarkStart w:id="471" w:name="_Toc1096925650"/>
      <w:bookmarkStart w:id="472" w:name="_Toc1738431244"/>
      <w:bookmarkStart w:id="473" w:name="_Toc2039464882"/>
      <w:bookmarkStart w:id="474" w:name="_Toc431759201"/>
      <w:bookmarkStart w:id="475" w:name="_Toc384653610"/>
      <w:bookmarkStart w:id="476" w:name="_Toc683502351"/>
      <w:bookmarkStart w:id="477" w:name="_Toc1200678695"/>
      <w:bookmarkStart w:id="478" w:name="_Toc1098253517"/>
      <w:bookmarkStart w:id="479" w:name="_Toc1820926574"/>
      <w:bookmarkStart w:id="480" w:name="_Toc640596508"/>
      <w:bookmarkStart w:id="481" w:name="_Toc1736268093"/>
      <w:bookmarkStart w:id="482" w:name="_Toc127168644"/>
      <w:bookmarkStart w:id="483" w:name="_Toc385594961"/>
      <w:bookmarkStart w:id="484" w:name="_Toc1693024729"/>
      <w:bookmarkStart w:id="485" w:name="_Toc2122058227"/>
      <w:bookmarkStart w:id="486" w:name="_Toc502627700"/>
      <w:bookmarkStart w:id="487" w:name="_Toc1181376435"/>
      <w:bookmarkStart w:id="488" w:name="_Toc1233626796"/>
      <w:bookmarkStart w:id="489" w:name="_Toc1382477667"/>
      <w:bookmarkStart w:id="490" w:name="_Toc292862298"/>
      <w:bookmarkStart w:id="491" w:name="_Toc318036839"/>
      <w:bookmarkStart w:id="492" w:name="_Toc1734934740"/>
      <w:r>
        <w:lastRenderedPageBreak/>
        <w:t>Wykorzystywane skróty i terminy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tbl>
      <w:tblPr>
        <w:tblW w:w="8941" w:type="dxa"/>
        <w:tblInd w:w="108" w:type="dxa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</w:tblPr>
      <w:tblGrid>
        <w:gridCol w:w="1003"/>
        <w:gridCol w:w="2268"/>
        <w:gridCol w:w="5670"/>
      </w:tblGrid>
      <w:tr w:rsidR="00E46697" w:rsidRPr="00460391" w14:paraId="75E3C008" w14:textId="77777777" w:rsidTr="6AF12D69">
        <w:trPr>
          <w:cantSplit/>
          <w:tblHeader/>
        </w:trPr>
        <w:tc>
          <w:tcPr>
            <w:tcW w:w="1003" w:type="dxa"/>
            <w:shd w:val="clear" w:color="auto" w:fill="17365D" w:themeFill="text2" w:themeFillShade="BF"/>
          </w:tcPr>
          <w:p w14:paraId="4840D583" w14:textId="77777777" w:rsidR="00E46697" w:rsidRPr="00460391" w:rsidRDefault="00E46697" w:rsidP="00014A79">
            <w:pPr>
              <w:pStyle w:val="Tabelanagwekdolewej"/>
              <w:spacing w:before="48" w:after="48"/>
            </w:pPr>
            <w:r w:rsidRPr="00460391">
              <w:t>Lp.</w:t>
            </w:r>
          </w:p>
        </w:tc>
        <w:tc>
          <w:tcPr>
            <w:tcW w:w="2268" w:type="dxa"/>
            <w:shd w:val="clear" w:color="auto" w:fill="17365D" w:themeFill="text2" w:themeFillShade="BF"/>
          </w:tcPr>
          <w:p w14:paraId="479149A1" w14:textId="77777777" w:rsidR="00E46697" w:rsidRPr="00460391" w:rsidRDefault="00E46697" w:rsidP="00014A79">
            <w:pPr>
              <w:pStyle w:val="Tabelanagwekdolewej"/>
              <w:spacing w:before="48" w:after="48"/>
            </w:pPr>
            <w:r w:rsidRPr="00460391">
              <w:t>Skrót / termin</w:t>
            </w:r>
          </w:p>
        </w:tc>
        <w:tc>
          <w:tcPr>
            <w:tcW w:w="5670" w:type="dxa"/>
            <w:shd w:val="clear" w:color="auto" w:fill="17365D" w:themeFill="text2" w:themeFillShade="BF"/>
          </w:tcPr>
          <w:p w14:paraId="3C6641AD" w14:textId="77777777" w:rsidR="00E46697" w:rsidRPr="00460391" w:rsidRDefault="00E46697" w:rsidP="00014A79">
            <w:pPr>
              <w:pStyle w:val="Tabelanagwekdolewej"/>
              <w:spacing w:before="48" w:after="48"/>
            </w:pPr>
            <w:r w:rsidRPr="00460391">
              <w:t>Wyjaśnienie skrótu / terminu</w:t>
            </w:r>
          </w:p>
        </w:tc>
      </w:tr>
      <w:tr w:rsidR="00E46697" w:rsidRPr="00460391" w14:paraId="7FB44862" w14:textId="77777777" w:rsidTr="6AF12D69">
        <w:trPr>
          <w:cantSplit/>
        </w:trPr>
        <w:tc>
          <w:tcPr>
            <w:tcW w:w="1003" w:type="dxa"/>
          </w:tcPr>
          <w:p w14:paraId="0135CBF0" w14:textId="77777777" w:rsidR="00E46697" w:rsidRPr="00460391" w:rsidRDefault="00CB0F71" w:rsidP="000368D4">
            <w:pPr>
              <w:pStyle w:val="tabelanormalny"/>
            </w:pPr>
            <w:r>
              <w:t>1.</w:t>
            </w:r>
          </w:p>
        </w:tc>
        <w:tc>
          <w:tcPr>
            <w:tcW w:w="2268" w:type="dxa"/>
          </w:tcPr>
          <w:p w14:paraId="1F06458C" w14:textId="77777777" w:rsidR="00E46697" w:rsidRPr="00460391" w:rsidRDefault="00D95DCE" w:rsidP="000368D4">
            <w:pPr>
              <w:pStyle w:val="tabelanormalny"/>
            </w:pPr>
            <w:r>
              <w:t>CeZ</w:t>
            </w:r>
          </w:p>
        </w:tc>
        <w:tc>
          <w:tcPr>
            <w:tcW w:w="5670" w:type="dxa"/>
          </w:tcPr>
          <w:p w14:paraId="6E3A9987" w14:textId="77777777" w:rsidR="00E46697" w:rsidRPr="00B1192B" w:rsidRDefault="00D95DCE" w:rsidP="000368D4">
            <w:pPr>
              <w:pStyle w:val="tabelanormalny"/>
            </w:pPr>
            <w:r>
              <w:t>Centrum e-Zdrowia</w:t>
            </w:r>
          </w:p>
        </w:tc>
      </w:tr>
      <w:tr w:rsidR="00E36668" w:rsidRPr="00460391" w14:paraId="779B02F1" w14:textId="77777777" w:rsidTr="6AF12D69">
        <w:trPr>
          <w:cantSplit/>
        </w:trPr>
        <w:tc>
          <w:tcPr>
            <w:tcW w:w="1003" w:type="dxa"/>
          </w:tcPr>
          <w:p w14:paraId="47886996" w14:textId="77777777" w:rsidR="00E36668" w:rsidRPr="00460391" w:rsidRDefault="00CB0F71" w:rsidP="000368D4">
            <w:pPr>
              <w:pStyle w:val="tabelanormalny"/>
            </w:pPr>
            <w:r>
              <w:t>2.</w:t>
            </w:r>
          </w:p>
        </w:tc>
        <w:tc>
          <w:tcPr>
            <w:tcW w:w="2268" w:type="dxa"/>
          </w:tcPr>
          <w:p w14:paraId="223218A9" w14:textId="77777777" w:rsidR="00E36668" w:rsidRDefault="00E36668" w:rsidP="000368D4">
            <w:pPr>
              <w:pStyle w:val="tabelanormalny"/>
            </w:pPr>
            <w:r>
              <w:t>Projekt P1</w:t>
            </w:r>
          </w:p>
        </w:tc>
        <w:tc>
          <w:tcPr>
            <w:tcW w:w="5670" w:type="dxa"/>
          </w:tcPr>
          <w:p w14:paraId="05DB06DD" w14:textId="77777777" w:rsidR="00E36668" w:rsidRPr="00B1192B" w:rsidRDefault="46CBFEA8" w:rsidP="000368D4">
            <w:pPr>
              <w:pStyle w:val="tabelanormalny"/>
              <w:rPr>
                <w:szCs w:val="24"/>
              </w:rPr>
            </w:pPr>
            <w:r>
              <w:t>Projekt Elektroniczna Platforma Gromadzenia, Analizy i Udostępniania zasobów cyfrowych o Zdarzeniach Medycznych" (P1), w którego zakresie jest wdrożenie systemów informatycznych, które pozwolą na usprawnienie procesów związanych z planowaniem i realizacją świadczeń zdrowotnych, monitorowaniem i sprawozdawczością z ich realizacji, dostępem do informacji o udzielanych świadczeniach oraz publikowaniem informacji w obszarze ochrony zdrowia. Wdrażane w ramach projektu rozwiązania umożliwiać mają tworzenie, gromadzenie i analizę informacji o zdarzeniach medycznych.</w:t>
            </w:r>
          </w:p>
        </w:tc>
      </w:tr>
      <w:tr w:rsidR="00E46697" w:rsidRPr="00460391" w14:paraId="3D0512CC" w14:textId="77777777" w:rsidTr="6AF12D69">
        <w:trPr>
          <w:cantSplit/>
        </w:trPr>
        <w:tc>
          <w:tcPr>
            <w:tcW w:w="1003" w:type="dxa"/>
          </w:tcPr>
          <w:p w14:paraId="1F75A9DD" w14:textId="77777777" w:rsidR="00E46697" w:rsidRPr="00460391" w:rsidRDefault="00CB0F71" w:rsidP="000368D4">
            <w:pPr>
              <w:pStyle w:val="tabelanormalny"/>
            </w:pPr>
            <w:r>
              <w:t>3.</w:t>
            </w:r>
          </w:p>
        </w:tc>
        <w:tc>
          <w:tcPr>
            <w:tcW w:w="2268" w:type="dxa"/>
          </w:tcPr>
          <w:p w14:paraId="093833AE" w14:textId="77777777" w:rsidR="00E46697" w:rsidRPr="00460391" w:rsidRDefault="00E46697" w:rsidP="000368D4">
            <w:pPr>
              <w:pStyle w:val="tabelanormalny"/>
            </w:pPr>
            <w:r w:rsidRPr="00460391">
              <w:t>System P1</w:t>
            </w:r>
          </w:p>
        </w:tc>
        <w:tc>
          <w:tcPr>
            <w:tcW w:w="5670" w:type="dxa"/>
          </w:tcPr>
          <w:p w14:paraId="0369D432" w14:textId="77777777" w:rsidR="00E46697" w:rsidRPr="00B1192B" w:rsidRDefault="00E36668" w:rsidP="000368D4">
            <w:pPr>
              <w:pStyle w:val="tabelanormalny"/>
            </w:pPr>
            <w:r w:rsidRPr="00B1192B">
              <w:t>System teleinformatyczny realizowany w ramach Projektu P1, którego celem jest gromadzenie i udostępnianie dokumentacji medycznej pacjenta.</w:t>
            </w:r>
          </w:p>
        </w:tc>
      </w:tr>
      <w:tr w:rsidR="40219CF6" w14:paraId="7733EA3A" w14:textId="77777777" w:rsidTr="6AF12D69">
        <w:trPr>
          <w:cantSplit/>
        </w:trPr>
        <w:tc>
          <w:tcPr>
            <w:tcW w:w="1003" w:type="dxa"/>
          </w:tcPr>
          <w:p w14:paraId="0F9ABB3F" w14:textId="77777777" w:rsidR="40219CF6" w:rsidRDefault="00CB0F71" w:rsidP="000368D4">
            <w:pPr>
              <w:pStyle w:val="tabelanormalny"/>
            </w:pPr>
            <w:r>
              <w:t>4.</w:t>
            </w:r>
          </w:p>
        </w:tc>
        <w:tc>
          <w:tcPr>
            <w:tcW w:w="2268" w:type="dxa"/>
          </w:tcPr>
          <w:p w14:paraId="63D511E2" w14:textId="77777777" w:rsidR="40219CF6" w:rsidRDefault="40219CF6" w:rsidP="000368D4">
            <w:pPr>
              <w:pStyle w:val="tabelanormalny"/>
            </w:pPr>
            <w:r>
              <w:t>FHIR</w:t>
            </w:r>
          </w:p>
        </w:tc>
        <w:tc>
          <w:tcPr>
            <w:tcW w:w="5670" w:type="dxa"/>
          </w:tcPr>
          <w:p w14:paraId="3D80EB9C" w14:textId="77777777" w:rsidR="40219CF6" w:rsidRDefault="40219CF6" w:rsidP="000368D4">
            <w:pPr>
              <w:pStyle w:val="tabelanormalny"/>
            </w:pPr>
            <w:r>
              <w:t xml:space="preserve">Fast Healthcare </w:t>
            </w:r>
            <w:proofErr w:type="spellStart"/>
            <w:r>
              <w:t>Interoperability</w:t>
            </w:r>
            <w:proofErr w:type="spellEnd"/>
            <w:r>
              <w:t xml:space="preserve"> </w:t>
            </w:r>
            <w:proofErr w:type="spellStart"/>
            <w:r>
              <w:t>Resources</w:t>
            </w:r>
            <w:proofErr w:type="spellEnd"/>
            <w:r>
              <w:t xml:space="preserve"> – rozszerzalny model danych standaryzujący semantykę i wymianę danych pomiędzy systemami gromadzącymi informac</w:t>
            </w:r>
            <w:r w:rsidR="00E172F7">
              <w:t>je w dziedzinie służby zdrowia.</w:t>
            </w:r>
          </w:p>
        </w:tc>
      </w:tr>
      <w:tr w:rsidR="40219CF6" w14:paraId="457BC7BD" w14:textId="77777777" w:rsidTr="6AF12D69">
        <w:trPr>
          <w:cantSplit/>
        </w:trPr>
        <w:tc>
          <w:tcPr>
            <w:tcW w:w="1003" w:type="dxa"/>
          </w:tcPr>
          <w:p w14:paraId="56C72689" w14:textId="77777777" w:rsidR="40219CF6" w:rsidRDefault="00CB0F71" w:rsidP="000368D4">
            <w:pPr>
              <w:pStyle w:val="tabelanormalny"/>
            </w:pPr>
            <w:r>
              <w:t>5</w:t>
            </w:r>
            <w:r w:rsidR="40219CF6">
              <w:t>.</w:t>
            </w:r>
          </w:p>
        </w:tc>
        <w:tc>
          <w:tcPr>
            <w:tcW w:w="2268" w:type="dxa"/>
          </w:tcPr>
          <w:p w14:paraId="51243D90" w14:textId="77777777" w:rsidR="40219CF6" w:rsidRDefault="40219CF6" w:rsidP="000368D4">
            <w:pPr>
              <w:pStyle w:val="tabelanormalny"/>
            </w:pPr>
            <w:r>
              <w:t>Zasób</w:t>
            </w:r>
          </w:p>
        </w:tc>
        <w:tc>
          <w:tcPr>
            <w:tcW w:w="5670" w:type="dxa"/>
          </w:tcPr>
          <w:p w14:paraId="1E724994" w14:textId="77777777" w:rsidR="40219CF6" w:rsidRDefault="19EB3B98">
            <w:pPr>
              <w:pStyle w:val="tabelanormalny"/>
              <w:pPrChange w:id="493" w:author="Autor">
                <w:pPr/>
              </w:pPrChange>
            </w:pPr>
            <w:r>
              <w:t xml:space="preserve">Pakiet danych odnoszący się do różnych pojęć klinicznych obejmujący: problemy zdrowotne, leczenie, diagnostykę, plany opieki, problemy finansowe a także pojęcia administracyjne takie jak: </w:t>
            </w:r>
            <w:r w:rsidR="7DE03686">
              <w:t>szczepienia</w:t>
            </w:r>
            <w:r>
              <w:t xml:space="preserve">, </w:t>
            </w:r>
            <w:r w:rsidR="7DE03686">
              <w:t>alergie</w:t>
            </w:r>
            <w:r>
              <w:t xml:space="preserve">, </w:t>
            </w:r>
            <w:r w:rsidR="7DE03686">
              <w:t>listy problemów</w:t>
            </w:r>
            <w:r>
              <w:t xml:space="preserve">, </w:t>
            </w:r>
            <w:r w:rsidR="7DE03686">
              <w:t>urządzenia</w:t>
            </w:r>
            <w:r>
              <w:t xml:space="preserve">, </w:t>
            </w:r>
            <w:r w:rsidR="7DE03686">
              <w:t>operacje</w:t>
            </w:r>
            <w:r>
              <w:t xml:space="preserve">, </w:t>
            </w:r>
            <w:r w:rsidR="7DE03686">
              <w:t>grupę krwi</w:t>
            </w:r>
            <w:r>
              <w:t xml:space="preserve"> i </w:t>
            </w:r>
            <w:r w:rsidR="7DE03686">
              <w:t>historię ciąży</w:t>
            </w:r>
            <w:r>
              <w:t>.</w:t>
            </w:r>
          </w:p>
        </w:tc>
      </w:tr>
      <w:tr w:rsidR="004726C8" w:rsidRPr="00460391" w14:paraId="5506B2B4" w14:textId="77777777" w:rsidTr="6AF12D69">
        <w:trPr>
          <w:cantSplit/>
        </w:trPr>
        <w:tc>
          <w:tcPr>
            <w:tcW w:w="1003" w:type="dxa"/>
          </w:tcPr>
          <w:p w14:paraId="4BC6DBBF" w14:textId="77777777" w:rsidR="004726C8" w:rsidRPr="00460391" w:rsidRDefault="00CB0F71" w:rsidP="000368D4">
            <w:pPr>
              <w:pStyle w:val="tabelanormalny"/>
            </w:pPr>
            <w:r>
              <w:t>6</w:t>
            </w:r>
            <w:r w:rsidR="40219CF6">
              <w:t>.</w:t>
            </w:r>
          </w:p>
        </w:tc>
        <w:tc>
          <w:tcPr>
            <w:tcW w:w="2268" w:type="dxa"/>
          </w:tcPr>
          <w:p w14:paraId="04C0481C" w14:textId="77777777" w:rsidR="004726C8" w:rsidRDefault="40219CF6" w:rsidP="000368D4">
            <w:pPr>
              <w:pStyle w:val="tabelanormalny"/>
            </w:pPr>
            <w:r>
              <w:t>Profil</w:t>
            </w:r>
          </w:p>
        </w:tc>
        <w:tc>
          <w:tcPr>
            <w:tcW w:w="5670" w:type="dxa"/>
          </w:tcPr>
          <w:p w14:paraId="47C08B39" w14:textId="77777777" w:rsidR="004726C8" w:rsidRDefault="6E01E5E9" w:rsidP="000368D4">
            <w:pPr>
              <w:pStyle w:val="tabelanormalny"/>
            </w:pPr>
            <w:r>
              <w:t>Profil jest to definicja zasobu określająca ograniczenia lub rozszerzenia atrybutów zasobu oraz ich typu.</w:t>
            </w:r>
          </w:p>
        </w:tc>
      </w:tr>
      <w:tr w:rsidR="52913CF2" w14:paraId="0F0F49FA" w14:textId="77777777" w:rsidTr="6AF12D69">
        <w:trPr>
          <w:cantSplit/>
        </w:trPr>
        <w:tc>
          <w:tcPr>
            <w:tcW w:w="1003" w:type="dxa"/>
          </w:tcPr>
          <w:p w14:paraId="45CB103B" w14:textId="77777777" w:rsidR="52913CF2" w:rsidRDefault="00CB0F71" w:rsidP="000368D4">
            <w:pPr>
              <w:pStyle w:val="tabelanormalny"/>
            </w:pPr>
            <w:r>
              <w:t>7</w:t>
            </w:r>
            <w:r w:rsidR="52913CF2">
              <w:t>.</w:t>
            </w:r>
          </w:p>
        </w:tc>
        <w:tc>
          <w:tcPr>
            <w:tcW w:w="2268" w:type="dxa"/>
          </w:tcPr>
          <w:p w14:paraId="29199382" w14:textId="77777777" w:rsidR="52913CF2" w:rsidRDefault="52913CF2" w:rsidP="000368D4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do uwierzytelnienia</w:t>
            </w:r>
          </w:p>
        </w:tc>
        <w:tc>
          <w:tcPr>
            <w:tcW w:w="5670" w:type="dxa"/>
          </w:tcPr>
          <w:p w14:paraId="598065D5" w14:textId="77777777" w:rsidR="52913CF2" w:rsidRDefault="52913CF2" w:rsidP="000368D4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JWT przekazywany przez system zewnętrzny do serwera uwierzytelniającego.</w:t>
            </w:r>
          </w:p>
        </w:tc>
      </w:tr>
      <w:tr w:rsidR="52913CF2" w14:paraId="1613FC4C" w14:textId="77777777" w:rsidTr="6AF12D69">
        <w:trPr>
          <w:cantSplit/>
        </w:trPr>
        <w:tc>
          <w:tcPr>
            <w:tcW w:w="1003" w:type="dxa"/>
          </w:tcPr>
          <w:p w14:paraId="31AAE0E8" w14:textId="77777777" w:rsidR="52913CF2" w:rsidRDefault="00CB0F71" w:rsidP="000368D4">
            <w:pPr>
              <w:pStyle w:val="tabelanormalny"/>
            </w:pPr>
            <w:r>
              <w:t>8</w:t>
            </w:r>
            <w:r w:rsidR="52913CF2">
              <w:t xml:space="preserve">. </w:t>
            </w:r>
          </w:p>
        </w:tc>
        <w:tc>
          <w:tcPr>
            <w:tcW w:w="2268" w:type="dxa"/>
          </w:tcPr>
          <w:p w14:paraId="5D30DA62" w14:textId="77777777" w:rsidR="52913CF2" w:rsidRDefault="52913CF2" w:rsidP="000368D4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dostępu (ACCESS TOKEN)</w:t>
            </w:r>
          </w:p>
        </w:tc>
        <w:tc>
          <w:tcPr>
            <w:tcW w:w="5670" w:type="dxa"/>
          </w:tcPr>
          <w:p w14:paraId="7557933C" w14:textId="77777777" w:rsidR="52913CF2" w:rsidRDefault="52913CF2" w:rsidP="000368D4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JWT przekazywany przez serwer uwierzytelniający w odpowiedzi na żądanie uwierzytelnienia. </w:t>
            </w:r>
            <w:proofErr w:type="spellStart"/>
            <w:r>
              <w:t>Token</w:t>
            </w:r>
            <w:proofErr w:type="spellEnd"/>
            <w:r>
              <w:t xml:space="preserve"> </w:t>
            </w:r>
            <w:r w:rsidR="00E166AF">
              <w:t>dostępu</w:t>
            </w:r>
            <w:r>
              <w:t xml:space="preserve"> jest wymagany w żądaniach przekazywanych do serwera FHIR C</w:t>
            </w:r>
            <w:r w:rsidR="3AFF6774">
              <w:t>eZ</w:t>
            </w:r>
            <w:r>
              <w:t>.</w:t>
            </w:r>
          </w:p>
        </w:tc>
      </w:tr>
      <w:tr w:rsidR="52913CF2" w14:paraId="69487095" w14:textId="77777777" w:rsidTr="6AF12D69">
        <w:trPr>
          <w:cantSplit/>
        </w:trPr>
        <w:tc>
          <w:tcPr>
            <w:tcW w:w="1003" w:type="dxa"/>
          </w:tcPr>
          <w:p w14:paraId="0F57406D" w14:textId="77777777" w:rsidR="52913CF2" w:rsidRDefault="00CB0F71" w:rsidP="000368D4">
            <w:pPr>
              <w:pStyle w:val="tabelanormalny"/>
            </w:pPr>
            <w:r>
              <w:t>9</w:t>
            </w:r>
            <w:r w:rsidR="52913CF2">
              <w:t>.</w:t>
            </w:r>
          </w:p>
        </w:tc>
        <w:tc>
          <w:tcPr>
            <w:tcW w:w="2268" w:type="dxa"/>
          </w:tcPr>
          <w:p w14:paraId="3FB2FF4B" w14:textId="77777777" w:rsidR="52913CF2" w:rsidRDefault="52913CF2" w:rsidP="000368D4">
            <w:pPr>
              <w:pStyle w:val="tabelanormalny"/>
            </w:pPr>
            <w:r>
              <w:t xml:space="preserve">Serwer </w:t>
            </w:r>
            <w:r w:rsidR="0068073A">
              <w:t xml:space="preserve">autoryzacyjny  </w:t>
            </w:r>
            <w:r w:rsidR="00CB0F71">
              <w:t>CeZ</w:t>
            </w:r>
          </w:p>
        </w:tc>
        <w:tc>
          <w:tcPr>
            <w:tcW w:w="5670" w:type="dxa"/>
          </w:tcPr>
          <w:p w14:paraId="6141218F" w14:textId="77777777" w:rsidR="52913CF2" w:rsidRDefault="00EB51C5" w:rsidP="000368D4">
            <w:pPr>
              <w:pStyle w:val="tabelanormalny"/>
            </w:pPr>
            <w:r>
              <w:t xml:space="preserve">Serwer udostępniający </w:t>
            </w:r>
            <w:r w:rsidR="00CB0F71">
              <w:t>komunikację z systemem EWP</w:t>
            </w:r>
            <w:r w:rsidR="52913CF2">
              <w:t>.</w:t>
            </w:r>
          </w:p>
        </w:tc>
      </w:tr>
      <w:tr w:rsidR="52913CF2" w14:paraId="164E538C" w14:textId="77777777" w:rsidTr="6AF12D69">
        <w:trPr>
          <w:cantSplit/>
        </w:trPr>
        <w:tc>
          <w:tcPr>
            <w:tcW w:w="1003" w:type="dxa"/>
          </w:tcPr>
          <w:p w14:paraId="5F682803" w14:textId="77777777" w:rsidR="52913CF2" w:rsidRDefault="52913CF2" w:rsidP="000368D4">
            <w:pPr>
              <w:pStyle w:val="tabelanormalny"/>
            </w:pPr>
            <w:r>
              <w:lastRenderedPageBreak/>
              <w:t>1</w:t>
            </w:r>
            <w:r w:rsidR="00CB0F71">
              <w:t>0</w:t>
            </w:r>
            <w:r>
              <w:t>.</w:t>
            </w:r>
          </w:p>
        </w:tc>
        <w:tc>
          <w:tcPr>
            <w:tcW w:w="2268" w:type="dxa"/>
          </w:tcPr>
          <w:p w14:paraId="4B4547B6" w14:textId="77777777" w:rsidR="52913CF2" w:rsidRDefault="435A5AB6" w:rsidP="000368D4">
            <w:pPr>
              <w:pStyle w:val="tabelanormalny"/>
            </w:pPr>
            <w:r>
              <w:t>Serwer autoryzacyjny</w:t>
            </w:r>
          </w:p>
        </w:tc>
        <w:tc>
          <w:tcPr>
            <w:tcW w:w="5670" w:type="dxa"/>
          </w:tcPr>
          <w:p w14:paraId="0DF1A589" w14:textId="77777777" w:rsidR="52913CF2" w:rsidRDefault="435A5AB6" w:rsidP="000368D4">
            <w:pPr>
              <w:pStyle w:val="tabelanormalny"/>
            </w:pPr>
            <w:r>
              <w:t xml:space="preserve">Serwer obsługujący żądania autoryzacji - odpowiedzialny za generowanie </w:t>
            </w:r>
            <w:proofErr w:type="spellStart"/>
            <w:r>
              <w:t>tokenów</w:t>
            </w:r>
            <w:proofErr w:type="spellEnd"/>
            <w:r>
              <w:t xml:space="preserve"> dostępu.</w:t>
            </w:r>
          </w:p>
        </w:tc>
      </w:tr>
      <w:tr w:rsidR="00CB0F71" w14:paraId="68CB6E84" w14:textId="77777777" w:rsidTr="6AF12D69">
        <w:trPr>
          <w:cantSplit/>
        </w:trPr>
        <w:tc>
          <w:tcPr>
            <w:tcW w:w="1003" w:type="dxa"/>
          </w:tcPr>
          <w:p w14:paraId="6B7135B9" w14:textId="77777777" w:rsidR="00CB0F71" w:rsidRDefault="00CB0F71" w:rsidP="000368D4">
            <w:pPr>
              <w:pStyle w:val="tabelanormalny"/>
            </w:pPr>
            <w:r>
              <w:t>11.</w:t>
            </w:r>
          </w:p>
        </w:tc>
        <w:tc>
          <w:tcPr>
            <w:tcW w:w="2268" w:type="dxa"/>
          </w:tcPr>
          <w:p w14:paraId="20D91A6A" w14:textId="77777777" w:rsidR="00CB0F71" w:rsidRDefault="00CB0F71" w:rsidP="000368D4">
            <w:pPr>
              <w:pStyle w:val="tabelanormalny"/>
            </w:pPr>
            <w:r>
              <w:t>EWP</w:t>
            </w:r>
          </w:p>
        </w:tc>
        <w:tc>
          <w:tcPr>
            <w:tcW w:w="5670" w:type="dxa"/>
          </w:tcPr>
          <w:p w14:paraId="62C8E4FA" w14:textId="77777777" w:rsidR="00CB0F71" w:rsidRDefault="00CB0F71" w:rsidP="000368D4">
            <w:pPr>
              <w:pStyle w:val="tabelanormalny"/>
            </w:pPr>
            <w:r>
              <w:t>System Ewidencji Wjazdów do Polski</w:t>
            </w:r>
            <w:r w:rsidR="00D55466">
              <w:t xml:space="preserve"> obsługujący całość procesu zlecania badań w kierunku COVID-19, kwarantanny oraz izolacji.</w:t>
            </w:r>
          </w:p>
        </w:tc>
      </w:tr>
      <w:tr w:rsidR="00550B9B" w14:paraId="550E8629" w14:textId="77777777" w:rsidTr="6AF12D69">
        <w:trPr>
          <w:cantSplit/>
        </w:trPr>
        <w:tc>
          <w:tcPr>
            <w:tcW w:w="1003" w:type="dxa"/>
          </w:tcPr>
          <w:p w14:paraId="6D6998CD" w14:textId="77777777" w:rsidR="00550B9B" w:rsidRDefault="00550B9B" w:rsidP="000368D4">
            <w:pPr>
              <w:pStyle w:val="tabelanormalny"/>
            </w:pPr>
            <w:r>
              <w:t>12.</w:t>
            </w:r>
          </w:p>
        </w:tc>
        <w:tc>
          <w:tcPr>
            <w:tcW w:w="2268" w:type="dxa"/>
          </w:tcPr>
          <w:p w14:paraId="54753C90" w14:textId="77777777" w:rsidR="00550B9B" w:rsidRDefault="00550B9B" w:rsidP="000368D4">
            <w:pPr>
              <w:pStyle w:val="tabelanormalny"/>
            </w:pPr>
            <w:r>
              <w:t>Lekarz POZ</w:t>
            </w:r>
          </w:p>
        </w:tc>
        <w:tc>
          <w:tcPr>
            <w:tcW w:w="5670" w:type="dxa"/>
          </w:tcPr>
          <w:p w14:paraId="4A409DCB" w14:textId="77777777" w:rsidR="00550B9B" w:rsidRDefault="00550B9B" w:rsidP="000368D4">
            <w:pPr>
              <w:pStyle w:val="tabelanormalny"/>
            </w:pPr>
            <w:r>
              <w:t>Lekarz podstawowej opieki zdrowotnej</w:t>
            </w:r>
          </w:p>
        </w:tc>
      </w:tr>
      <w:tr w:rsidR="00701F6E" w14:paraId="120BE1F1" w14:textId="77777777" w:rsidTr="6AF12D69">
        <w:trPr>
          <w:cantSplit/>
        </w:trPr>
        <w:tc>
          <w:tcPr>
            <w:tcW w:w="1003" w:type="dxa"/>
          </w:tcPr>
          <w:p w14:paraId="43ACE903" w14:textId="77777777" w:rsidR="00701F6E" w:rsidRDefault="00701F6E" w:rsidP="000368D4">
            <w:pPr>
              <w:pStyle w:val="tabelanormalny"/>
            </w:pPr>
            <w:r>
              <w:t>13.</w:t>
            </w:r>
          </w:p>
        </w:tc>
        <w:tc>
          <w:tcPr>
            <w:tcW w:w="2268" w:type="dxa"/>
          </w:tcPr>
          <w:p w14:paraId="20FECC82" w14:textId="77777777" w:rsidR="00701F6E" w:rsidRDefault="00701F6E" w:rsidP="000368D4">
            <w:pPr>
              <w:pStyle w:val="tabelanormalny"/>
            </w:pPr>
            <w:r>
              <w:t>KE</w:t>
            </w:r>
          </w:p>
        </w:tc>
        <w:tc>
          <w:tcPr>
            <w:tcW w:w="5670" w:type="dxa"/>
          </w:tcPr>
          <w:p w14:paraId="2FB481DA" w14:textId="77777777" w:rsidR="00701F6E" w:rsidRDefault="00701F6E" w:rsidP="000368D4">
            <w:pPr>
              <w:pStyle w:val="tabelanormalny"/>
            </w:pPr>
            <w:r>
              <w:t>Komisja Europejska</w:t>
            </w:r>
          </w:p>
        </w:tc>
      </w:tr>
    </w:tbl>
    <w:p w14:paraId="62486C05" w14:textId="77777777" w:rsidR="00E172F7" w:rsidRDefault="00E172F7">
      <w:pPr>
        <w:spacing w:before="0" w:after="0" w:line="240" w:lineRule="auto"/>
        <w:jc w:val="left"/>
        <w:rPr>
          <w:b/>
          <w:bCs/>
          <w:smallCaps/>
          <w:color w:val="17365D"/>
          <w:kern w:val="32"/>
          <w:sz w:val="52"/>
          <w:szCs w:val="32"/>
        </w:rPr>
      </w:pPr>
      <w:bookmarkStart w:id="494" w:name="_Toc487461990"/>
      <w:bookmarkStart w:id="495" w:name="_Toc501107030"/>
      <w:bookmarkEnd w:id="494"/>
      <w:bookmarkEnd w:id="495"/>
      <w:r>
        <w:br w:type="page"/>
      </w:r>
    </w:p>
    <w:p w14:paraId="054DDEBD" w14:textId="77777777" w:rsidR="0A948382" w:rsidRDefault="71E27193" w:rsidP="0076660B">
      <w:pPr>
        <w:pStyle w:val="Nagwek1"/>
      </w:pPr>
      <w:bookmarkStart w:id="496" w:name="_Toc95995778"/>
      <w:bookmarkStart w:id="497" w:name="_Toc1846145955"/>
      <w:bookmarkStart w:id="498" w:name="_Toc1785954769"/>
      <w:bookmarkStart w:id="499" w:name="_Toc692931384"/>
      <w:bookmarkStart w:id="500" w:name="_Toc48892488"/>
      <w:bookmarkStart w:id="501" w:name="_Toc44050822"/>
      <w:bookmarkStart w:id="502" w:name="_Toc717621618"/>
      <w:bookmarkStart w:id="503" w:name="_Toc1020329138"/>
      <w:bookmarkStart w:id="504" w:name="_Toc285261235"/>
      <w:bookmarkStart w:id="505" w:name="_Toc1826261823"/>
      <w:bookmarkStart w:id="506" w:name="_Toc2137001668"/>
      <w:bookmarkStart w:id="507" w:name="_Toc1589069581"/>
      <w:bookmarkStart w:id="508" w:name="_Toc888498731"/>
      <w:bookmarkStart w:id="509" w:name="_Toc1389187171"/>
      <w:bookmarkStart w:id="510" w:name="_Toc1369504458"/>
      <w:bookmarkStart w:id="511" w:name="_Toc1128536073"/>
      <w:bookmarkStart w:id="512" w:name="_Toc957589272"/>
      <w:bookmarkStart w:id="513" w:name="_Toc278563288"/>
      <w:bookmarkStart w:id="514" w:name="_Toc1141466255"/>
      <w:bookmarkStart w:id="515" w:name="_Toc2036504893"/>
      <w:bookmarkStart w:id="516" w:name="_Toc418344620"/>
      <w:bookmarkStart w:id="517" w:name="_Toc1999898975"/>
      <w:bookmarkStart w:id="518" w:name="_Toc523890404"/>
      <w:bookmarkStart w:id="519" w:name="_Toc738787004"/>
      <w:bookmarkStart w:id="520" w:name="_Toc1655913132"/>
      <w:bookmarkStart w:id="521" w:name="_Toc71101128"/>
      <w:bookmarkStart w:id="522" w:name="_Toc1860803424"/>
      <w:bookmarkStart w:id="523" w:name="_Toc1775965147"/>
      <w:bookmarkStart w:id="524" w:name="_Toc400579464"/>
      <w:bookmarkStart w:id="525" w:name="_Toc2120410036"/>
      <w:bookmarkStart w:id="526" w:name="_Toc1264022960"/>
      <w:bookmarkStart w:id="527" w:name="_Toc1882449649"/>
      <w:bookmarkStart w:id="528" w:name="_Toc935132485"/>
      <w:bookmarkStart w:id="529" w:name="_Toc819445166"/>
      <w:bookmarkStart w:id="530" w:name="_Toc1853740380"/>
      <w:bookmarkStart w:id="531" w:name="_Toc442790885"/>
      <w:bookmarkStart w:id="532" w:name="_Toc1783707828"/>
      <w:bookmarkStart w:id="533" w:name="_Toc1061388033"/>
      <w:bookmarkStart w:id="534" w:name="_Toc1785134374"/>
      <w:bookmarkStart w:id="535" w:name="_Toc708011048"/>
      <w:bookmarkStart w:id="536" w:name="_Toc700324415"/>
      <w:bookmarkStart w:id="537" w:name="_Toc1494157008"/>
      <w:bookmarkStart w:id="538" w:name="_Toc9199901"/>
      <w:bookmarkStart w:id="539" w:name="_Toc125941995"/>
      <w:bookmarkStart w:id="540" w:name="_Toc719766783"/>
      <w:bookmarkStart w:id="541" w:name="_Toc785424622"/>
      <w:bookmarkStart w:id="542" w:name="_Toc587814262"/>
      <w:bookmarkStart w:id="543" w:name="_Toc1147568608"/>
      <w:bookmarkStart w:id="544" w:name="_Toc1697156086"/>
      <w:bookmarkStart w:id="545" w:name="_Toc386521081"/>
      <w:bookmarkStart w:id="546" w:name="_Toc836076768"/>
      <w:bookmarkStart w:id="547" w:name="_Toc1860924886"/>
      <w:bookmarkStart w:id="548" w:name="_Toc1640983025"/>
      <w:bookmarkStart w:id="549" w:name="_Toc893164349"/>
      <w:bookmarkStart w:id="550" w:name="_Toc616527904"/>
      <w:bookmarkStart w:id="551" w:name="_Toc409825791"/>
      <w:bookmarkStart w:id="552" w:name="_Toc2077478610"/>
      <w:bookmarkStart w:id="553" w:name="_Toc372919310"/>
      <w:bookmarkStart w:id="554" w:name="_Toc1170089150"/>
      <w:bookmarkStart w:id="555" w:name="_Toc1502881058"/>
      <w:bookmarkStart w:id="556" w:name="_Toc2100676017"/>
      <w:bookmarkStart w:id="557" w:name="_Toc1729943501"/>
      <w:bookmarkStart w:id="558" w:name="_Toc841113909"/>
      <w:bookmarkStart w:id="559" w:name="_Toc1252334316"/>
      <w:bookmarkStart w:id="560" w:name="_Toc1021598571"/>
      <w:bookmarkStart w:id="561" w:name="_Toc1156955926"/>
      <w:bookmarkStart w:id="562" w:name="_Toc1320458727"/>
      <w:bookmarkStart w:id="563" w:name="_Toc218719095"/>
      <w:bookmarkStart w:id="564" w:name="_Toc1203828912"/>
      <w:bookmarkStart w:id="565" w:name="_Toc1099292666"/>
      <w:bookmarkStart w:id="566" w:name="_Toc1262489216"/>
      <w:bookmarkStart w:id="567" w:name="_Toc1272237208"/>
      <w:bookmarkStart w:id="568" w:name="_Toc610798680"/>
      <w:bookmarkStart w:id="569" w:name="_Toc1922998695"/>
      <w:bookmarkStart w:id="570" w:name="_Toc1666437348"/>
      <w:bookmarkStart w:id="571" w:name="_Toc664740299"/>
      <w:bookmarkStart w:id="572" w:name="_Toc1979645126"/>
      <w:bookmarkStart w:id="573" w:name="_Toc2086184374"/>
      <w:bookmarkStart w:id="574" w:name="_Toc1571321212"/>
      <w:bookmarkStart w:id="575" w:name="_Toc1569373476"/>
      <w:bookmarkStart w:id="576" w:name="_Toc1874807871"/>
      <w:bookmarkStart w:id="577" w:name="_Toc1924578384"/>
      <w:bookmarkStart w:id="578" w:name="_Toc1363717587"/>
      <w:bookmarkStart w:id="579" w:name="_Toc125847279"/>
      <w:bookmarkStart w:id="580" w:name="_Toc27992410"/>
      <w:bookmarkStart w:id="581" w:name="_Toc674909672"/>
      <w:bookmarkStart w:id="582" w:name="_Toc1936856748"/>
      <w:bookmarkStart w:id="583" w:name="_Toc680137647"/>
      <w:bookmarkStart w:id="584" w:name="_Toc915953768"/>
      <w:bookmarkStart w:id="585" w:name="_Toc2105154237"/>
      <w:bookmarkStart w:id="586" w:name="_Toc331836785"/>
      <w:bookmarkStart w:id="587" w:name="_Toc441891794"/>
      <w:bookmarkStart w:id="588" w:name="_Toc630960743"/>
      <w:bookmarkStart w:id="589" w:name="_Toc1662043619"/>
      <w:bookmarkStart w:id="590" w:name="_Toc646451223"/>
      <w:bookmarkStart w:id="591" w:name="_Toc1031701247"/>
      <w:bookmarkStart w:id="592" w:name="_Toc56975726"/>
      <w:bookmarkStart w:id="593" w:name="_Toc1121670424"/>
      <w:bookmarkStart w:id="594" w:name="_Toc436863480"/>
      <w:bookmarkStart w:id="595" w:name="_Toc1673972725"/>
      <w:bookmarkStart w:id="596" w:name="_Toc1248295748"/>
      <w:bookmarkStart w:id="597" w:name="_Toc78136682"/>
      <w:bookmarkStart w:id="598" w:name="_Toc1795082499"/>
      <w:bookmarkStart w:id="599" w:name="_Toc10378643"/>
      <w:bookmarkStart w:id="600" w:name="_Toc677246591"/>
      <w:bookmarkStart w:id="601" w:name="_Toc2090378364"/>
      <w:bookmarkStart w:id="602" w:name="_Toc498905539"/>
      <w:bookmarkStart w:id="603" w:name="_Toc1126989347"/>
      <w:bookmarkStart w:id="604" w:name="_Toc425009991"/>
      <w:bookmarkStart w:id="605" w:name="_Toc47329478"/>
      <w:bookmarkStart w:id="606" w:name="_Toc175660611"/>
      <w:bookmarkStart w:id="607" w:name="_Toc2043781967"/>
      <w:bookmarkStart w:id="608" w:name="_Toc1109023337"/>
      <w:bookmarkStart w:id="609" w:name="_Toc283795709"/>
      <w:bookmarkStart w:id="610" w:name="_Toc1302987227"/>
      <w:bookmarkStart w:id="611" w:name="_Toc1440759894"/>
      <w:bookmarkStart w:id="612" w:name="_Toc1597088368"/>
      <w:bookmarkStart w:id="613" w:name="_Toc1225751904"/>
      <w:bookmarkStart w:id="614" w:name="_Toc1076411078"/>
      <w:bookmarkStart w:id="615" w:name="_Toc1646807853"/>
      <w:bookmarkStart w:id="616" w:name="_Toc1388003538"/>
      <w:bookmarkStart w:id="617" w:name="_Toc1613186095"/>
      <w:bookmarkStart w:id="618" w:name="_Toc1664837990"/>
      <w:bookmarkStart w:id="619" w:name="_Toc248969154"/>
      <w:bookmarkStart w:id="620" w:name="_Toc1106022545"/>
      <w:bookmarkStart w:id="621" w:name="_Toc616791216"/>
      <w:bookmarkStart w:id="622" w:name="_Toc1371993230"/>
      <w:bookmarkStart w:id="623" w:name="_Toc866759924"/>
      <w:bookmarkStart w:id="624" w:name="_Toc1631784429"/>
      <w:bookmarkStart w:id="625" w:name="_Toc1915287034"/>
      <w:bookmarkStart w:id="626" w:name="_Toc932012850"/>
      <w:bookmarkStart w:id="627" w:name="_Toc1226162967"/>
      <w:bookmarkStart w:id="628" w:name="_Toc1011557432"/>
      <w:bookmarkStart w:id="629" w:name="_Toc1906100439"/>
      <w:r>
        <w:lastRenderedPageBreak/>
        <w:t>Opis rozwiązania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</w:p>
    <w:p w14:paraId="2302600D" w14:textId="77777777" w:rsidR="00416FCE" w:rsidRDefault="00416FCE" w:rsidP="38E98A98">
      <w:r>
        <w:t xml:space="preserve">Rozwiązanie zakłada użycie interfejsu REST API do </w:t>
      </w:r>
      <w:r w:rsidR="00533763">
        <w:t>komunikacji z serwerem autoryzacyjnym dla usług COVID-19</w:t>
      </w:r>
      <w:r>
        <w:t xml:space="preserve"> </w:t>
      </w:r>
      <w:r w:rsidR="7CA159B8">
        <w:t xml:space="preserve">CeZ </w:t>
      </w:r>
      <w:r>
        <w:t>w celu możliwoś</w:t>
      </w:r>
      <w:r w:rsidR="00533763">
        <w:t xml:space="preserve">ci </w:t>
      </w:r>
      <w:r w:rsidR="612F2914">
        <w:t xml:space="preserve">obsługi </w:t>
      </w:r>
      <w:r w:rsidR="0684195C">
        <w:t>zleceń badań</w:t>
      </w:r>
      <w:r w:rsidR="1C3CE735">
        <w:t>, kwarantanny oraz izolacji</w:t>
      </w:r>
      <w:r w:rsidR="00533763">
        <w:t xml:space="preserve"> w systemie EWP.</w:t>
      </w:r>
    </w:p>
    <w:p w14:paraId="172A2B05" w14:textId="77777777" w:rsidR="00CB05AF" w:rsidRDefault="00351F79" w:rsidP="00A97478">
      <w:r>
        <w:t xml:space="preserve">Rozwiązanie umożliwia zakładanie kont osobom oraz podmiotom w systemie EWP po wcześniejszym uwierzytelnieniu w Systemie P1. </w:t>
      </w:r>
      <w:r w:rsidR="0037328B">
        <w:t>Zakładanie kont, pobieranie identyfikatorów oraz zlecanie badań możliwe jest po wcześniejszej autoryzacji na serwerze autoryzacyjnym dla usług COVID-19 będącego częścią systemu P1.</w:t>
      </w:r>
    </w:p>
    <w:p w14:paraId="015222E4" w14:textId="77777777" w:rsidR="0037328B" w:rsidRPr="00A97478" w:rsidRDefault="0037328B" w:rsidP="00A97478">
      <w:r>
        <w:t>Wykorzystywane metody w komunikacji z systemem EWP przyjmują odpowiedniej klasy obiekty, opisane w odpowiednich rozdziałach tego dokumentu.</w:t>
      </w:r>
    </w:p>
    <w:p w14:paraId="5830E936" w14:textId="77777777" w:rsidR="00B43014" w:rsidRDefault="243D7D2A" w:rsidP="00EF43D6">
      <w:pPr>
        <w:pStyle w:val="Nagwek1"/>
        <w:ind w:left="709"/>
      </w:pPr>
      <w:bookmarkStart w:id="630" w:name="_Toc95995779"/>
      <w:bookmarkStart w:id="631" w:name="_Toc676023736"/>
      <w:bookmarkStart w:id="632" w:name="_Toc1165174113"/>
      <w:bookmarkStart w:id="633" w:name="_Toc1177189229"/>
      <w:bookmarkStart w:id="634" w:name="_Toc1879105007"/>
      <w:bookmarkStart w:id="635" w:name="_Toc1202015809"/>
      <w:bookmarkStart w:id="636" w:name="_Toc1954559795"/>
      <w:bookmarkStart w:id="637" w:name="_Toc1457571310"/>
      <w:bookmarkStart w:id="638" w:name="_Toc224824568"/>
      <w:bookmarkStart w:id="639" w:name="_Toc1238975964"/>
      <w:bookmarkStart w:id="640" w:name="_Toc1019660548"/>
      <w:bookmarkStart w:id="641" w:name="_Toc681345151"/>
      <w:bookmarkStart w:id="642" w:name="_Toc1162069899"/>
      <w:bookmarkStart w:id="643" w:name="_Toc201171473"/>
      <w:bookmarkStart w:id="644" w:name="_Toc1187397321"/>
      <w:bookmarkStart w:id="645" w:name="_Toc2145075817"/>
      <w:bookmarkStart w:id="646" w:name="_Toc980682396"/>
      <w:bookmarkStart w:id="647" w:name="_Toc359137807"/>
      <w:bookmarkStart w:id="648" w:name="_Toc403439901"/>
      <w:bookmarkStart w:id="649" w:name="_Toc1442613364"/>
      <w:bookmarkStart w:id="650" w:name="_Toc1436267677"/>
      <w:bookmarkStart w:id="651" w:name="_Toc1253253951"/>
      <w:bookmarkStart w:id="652" w:name="_Toc1704258820"/>
      <w:bookmarkStart w:id="653" w:name="_Toc1718881625"/>
      <w:bookmarkStart w:id="654" w:name="_Toc1856012804"/>
      <w:bookmarkStart w:id="655" w:name="_Toc53519877"/>
      <w:bookmarkStart w:id="656" w:name="_Toc797792371"/>
      <w:bookmarkStart w:id="657" w:name="_Toc471846749"/>
      <w:bookmarkStart w:id="658" w:name="_Toc1901028347"/>
      <w:bookmarkStart w:id="659" w:name="_Toc1409884059"/>
      <w:bookmarkStart w:id="660" w:name="_Toc1350766017"/>
      <w:bookmarkStart w:id="661" w:name="_Toc1090136489"/>
      <w:bookmarkStart w:id="662" w:name="_Toc771418528"/>
      <w:bookmarkStart w:id="663" w:name="_Toc743898325"/>
      <w:bookmarkStart w:id="664" w:name="_Toc1692756826"/>
      <w:bookmarkStart w:id="665" w:name="_Toc423028680"/>
      <w:bookmarkStart w:id="666" w:name="_Toc578908649"/>
      <w:bookmarkStart w:id="667" w:name="_Toc437943681"/>
      <w:bookmarkStart w:id="668" w:name="_Toc702685192"/>
      <w:bookmarkStart w:id="669" w:name="_Toc195655340"/>
      <w:bookmarkStart w:id="670" w:name="_Toc2028648085"/>
      <w:bookmarkStart w:id="671" w:name="_Toc89572148"/>
      <w:bookmarkStart w:id="672" w:name="_Toc612685478"/>
      <w:bookmarkStart w:id="673" w:name="_Toc661784317"/>
      <w:bookmarkStart w:id="674" w:name="_Toc596224897"/>
      <w:bookmarkStart w:id="675" w:name="_Toc658448827"/>
      <w:bookmarkStart w:id="676" w:name="_Toc2029939482"/>
      <w:bookmarkStart w:id="677" w:name="_Toc33553395"/>
      <w:bookmarkStart w:id="678" w:name="_Toc892476723"/>
      <w:bookmarkStart w:id="679" w:name="_Toc1870018681"/>
      <w:bookmarkStart w:id="680" w:name="_Toc1645969714"/>
      <w:bookmarkStart w:id="681" w:name="_Toc457125658"/>
      <w:bookmarkStart w:id="682" w:name="_Toc572208931"/>
      <w:bookmarkStart w:id="683" w:name="_Toc1340532919"/>
      <w:bookmarkStart w:id="684" w:name="_Toc1448549126"/>
      <w:bookmarkStart w:id="685" w:name="_Toc1033851822"/>
      <w:bookmarkStart w:id="686" w:name="_Toc926152267"/>
      <w:bookmarkStart w:id="687" w:name="_Toc1519709278"/>
      <w:bookmarkStart w:id="688" w:name="_Toc275351857"/>
      <w:bookmarkStart w:id="689" w:name="_Toc89079421"/>
      <w:bookmarkStart w:id="690" w:name="_Toc1395863764"/>
      <w:bookmarkStart w:id="691" w:name="_Toc1084101925"/>
      <w:bookmarkStart w:id="692" w:name="_Toc1630668683"/>
      <w:bookmarkStart w:id="693" w:name="_Toc1733252926"/>
      <w:bookmarkStart w:id="694" w:name="_Toc479022506"/>
      <w:bookmarkStart w:id="695" w:name="_Toc420042153"/>
      <w:bookmarkStart w:id="696" w:name="_Toc875453841"/>
      <w:bookmarkStart w:id="697" w:name="_Toc1431955154"/>
      <w:bookmarkStart w:id="698" w:name="_Toc681997290"/>
      <w:bookmarkStart w:id="699" w:name="_Toc1298898129"/>
      <w:bookmarkStart w:id="700" w:name="_Toc209766760"/>
      <w:bookmarkStart w:id="701" w:name="_Toc1762435179"/>
      <w:bookmarkStart w:id="702" w:name="_Toc1353659621"/>
      <w:bookmarkStart w:id="703" w:name="_Toc197576088"/>
      <w:bookmarkStart w:id="704" w:name="_Toc1747412526"/>
      <w:bookmarkStart w:id="705" w:name="_Toc381763492"/>
      <w:bookmarkStart w:id="706" w:name="_Toc510740153"/>
      <w:bookmarkStart w:id="707" w:name="_Toc438261456"/>
      <w:bookmarkStart w:id="708" w:name="_Toc484483762"/>
      <w:bookmarkStart w:id="709" w:name="_Toc1445377732"/>
      <w:bookmarkStart w:id="710" w:name="_Toc642771898"/>
      <w:bookmarkStart w:id="711" w:name="_Toc1404493812"/>
      <w:bookmarkStart w:id="712" w:name="_Toc1486758809"/>
      <w:bookmarkStart w:id="713" w:name="_Toc1386306241"/>
      <w:bookmarkStart w:id="714" w:name="_Toc317227186"/>
      <w:bookmarkStart w:id="715" w:name="_Toc158238384"/>
      <w:bookmarkStart w:id="716" w:name="_Toc554458959"/>
      <w:bookmarkStart w:id="717" w:name="_Toc789103842"/>
      <w:bookmarkStart w:id="718" w:name="_Toc166116528"/>
      <w:bookmarkStart w:id="719" w:name="_Toc200930595"/>
      <w:bookmarkStart w:id="720" w:name="_Toc312961877"/>
      <w:bookmarkStart w:id="721" w:name="_Toc2015893783"/>
      <w:bookmarkStart w:id="722" w:name="_Toc903908139"/>
      <w:bookmarkStart w:id="723" w:name="_Toc487046599"/>
      <w:bookmarkStart w:id="724" w:name="_Toc1202446755"/>
      <w:bookmarkStart w:id="725" w:name="_Toc892191121"/>
      <w:bookmarkStart w:id="726" w:name="_Toc1864657522"/>
      <w:bookmarkStart w:id="727" w:name="_Toc760984930"/>
      <w:bookmarkStart w:id="728" w:name="_Toc371467202"/>
      <w:bookmarkStart w:id="729" w:name="_Toc778925150"/>
      <w:bookmarkStart w:id="730" w:name="_Toc1751051530"/>
      <w:bookmarkStart w:id="731" w:name="_Toc1934185636"/>
      <w:bookmarkStart w:id="732" w:name="_Toc1981857996"/>
      <w:bookmarkStart w:id="733" w:name="_Toc1153174115"/>
      <w:bookmarkStart w:id="734" w:name="_Toc408182475"/>
      <w:bookmarkStart w:id="735" w:name="_Toc586793017"/>
      <w:bookmarkStart w:id="736" w:name="_Toc855815397"/>
      <w:bookmarkStart w:id="737" w:name="_Toc317479668"/>
      <w:bookmarkStart w:id="738" w:name="_Toc252923958"/>
      <w:bookmarkStart w:id="739" w:name="_Toc1127676453"/>
      <w:bookmarkStart w:id="740" w:name="_Toc1400060384"/>
      <w:bookmarkStart w:id="741" w:name="_Toc1719868824"/>
      <w:bookmarkStart w:id="742" w:name="_Toc591044065"/>
      <w:bookmarkStart w:id="743" w:name="_Toc2120979501"/>
      <w:bookmarkStart w:id="744" w:name="_Toc1901925808"/>
      <w:bookmarkStart w:id="745" w:name="_Toc1574224635"/>
      <w:bookmarkStart w:id="746" w:name="_Toc1030895381"/>
      <w:bookmarkStart w:id="747" w:name="_Toc268267103"/>
      <w:bookmarkStart w:id="748" w:name="_Toc1677475063"/>
      <w:bookmarkStart w:id="749" w:name="_Toc1718519951"/>
      <w:bookmarkStart w:id="750" w:name="_Toc335046114"/>
      <w:bookmarkStart w:id="751" w:name="_Toc702968464"/>
      <w:bookmarkStart w:id="752" w:name="_Toc940942893"/>
      <w:bookmarkStart w:id="753" w:name="_Toc28973253"/>
      <w:bookmarkStart w:id="754" w:name="_Toc1616876873"/>
      <w:bookmarkStart w:id="755" w:name="_Toc1280473994"/>
      <w:bookmarkStart w:id="756" w:name="_Toc592274321"/>
      <w:bookmarkStart w:id="757" w:name="_Toc1176461691"/>
      <w:bookmarkStart w:id="758" w:name="_Toc611699790"/>
      <w:bookmarkStart w:id="759" w:name="_Toc564257208"/>
      <w:bookmarkStart w:id="760" w:name="_Toc1206500568"/>
      <w:bookmarkStart w:id="761" w:name="_Toc275910019"/>
      <w:bookmarkStart w:id="762" w:name="_Toc1117259324"/>
      <w:bookmarkStart w:id="763" w:name="_Toc1340357428"/>
      <w:r>
        <w:lastRenderedPageBreak/>
        <w:t>Serwer</w:t>
      </w:r>
      <w:r w:rsidR="39D684AA">
        <w:t xml:space="preserve"> autoryzacyjny dla usług COVID-19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14:paraId="25B7A9C2" w14:textId="77777777" w:rsidR="00B43014" w:rsidRPr="00211FF3" w:rsidRDefault="002E7FE8" w:rsidP="00211FF3">
      <w:r>
        <w:t xml:space="preserve">Serwer </w:t>
      </w:r>
      <w:r w:rsidR="00847B48">
        <w:t>autoryzacyjny dla usług COVID-19</w:t>
      </w:r>
      <w:r w:rsidR="00B43014">
        <w:t xml:space="preserve"> udostępnia operacj</w:t>
      </w:r>
      <w:r>
        <w:t>e</w:t>
      </w:r>
      <w:r w:rsidR="00B43014">
        <w:t xml:space="preserve"> </w:t>
      </w:r>
      <w:r>
        <w:t>umożliwiające zakładanie konta dla podmiotu oraz pacjenta, zleceń badań oraz obsługę izolacji</w:t>
      </w:r>
      <w:r w:rsidR="4A74AC14">
        <w:t xml:space="preserve"> i kwarantanny</w:t>
      </w:r>
      <w:r>
        <w:t xml:space="preserve">. Ponad to serwer udostępnia usługi do pobrania </w:t>
      </w:r>
      <w:proofErr w:type="spellStart"/>
      <w:r>
        <w:t>tokenu</w:t>
      </w:r>
      <w:proofErr w:type="spellEnd"/>
      <w:r>
        <w:t xml:space="preserve"> dostępowego wymaganego do wykonywania operacji w systemie EWP.</w:t>
      </w:r>
    </w:p>
    <w:p w14:paraId="1AB90205" w14:textId="77777777" w:rsidR="00B43014" w:rsidRPr="00B43014" w:rsidRDefault="00B43014" w:rsidP="00B43014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Dostęp serwera </w:t>
      </w:r>
      <w:r w:rsidR="00733A43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autoryzacyjnego dla usług COVID-19</w:t>
      </w:r>
    </w:p>
    <w:p w14:paraId="1EF00EC2" w14:textId="77777777" w:rsidR="00B43014" w:rsidRPr="00211FF3" w:rsidRDefault="00B43014" w:rsidP="00211FF3">
      <w:r w:rsidRPr="00211FF3">
        <w:t xml:space="preserve">Dostęp do serwera </w:t>
      </w:r>
      <w:r w:rsidR="00847B48" w:rsidRPr="00847B48">
        <w:rPr>
          <w:bCs/>
        </w:rPr>
        <w:t>autoryzacyjnego dla usług COVID-19</w:t>
      </w:r>
      <w:r w:rsidRPr="00211FF3">
        <w:t xml:space="preserve"> zabezpieczony jest protokołem TLS. Wymagane jest obustronne uwierzytelnienie. Do uwierzytelnienia podmiotu należy wykorzystać certyfikat TLS wystawiony</w:t>
      </w:r>
      <w:r w:rsidR="000628DC">
        <w:t xml:space="preserve"> przez Centrum Certyfikacji P1.</w:t>
      </w:r>
    </w:p>
    <w:p w14:paraId="1CE0639B" w14:textId="77777777" w:rsidR="00B43014" w:rsidRPr="00211FF3" w:rsidRDefault="00B43014" w:rsidP="5D8D4BC1">
      <w:pPr>
        <w:rPr>
          <w:b/>
          <w:bCs/>
        </w:rPr>
      </w:pPr>
      <w:r>
        <w:t xml:space="preserve">Adres serwera </w:t>
      </w:r>
      <w:r w:rsidR="002E7FE8">
        <w:t>EWP</w:t>
      </w:r>
      <w:r>
        <w:t xml:space="preserve"> </w:t>
      </w:r>
      <w:r w:rsidR="31E98675">
        <w:t>CeZ</w:t>
      </w:r>
      <w:r>
        <w:t> środowisku integracyjnym</w:t>
      </w:r>
      <w:r w:rsidR="000628DC">
        <w:t xml:space="preserve"> </w:t>
      </w:r>
      <w:r w:rsidR="00211FF3">
        <w:t>S</w:t>
      </w:r>
      <w:r w:rsidR="000628DC">
        <w:t xml:space="preserve">ystemu P1 to </w:t>
      </w:r>
      <w:r w:rsidR="247E76FA" w:rsidRPr="6806EC2F">
        <w:rPr>
          <w:b/>
          <w:bCs/>
        </w:rPr>
        <w:t>https://</w:t>
      </w:r>
      <w:r w:rsidR="000628DC" w:rsidRPr="6806EC2F">
        <w:rPr>
          <w:b/>
          <w:bCs/>
        </w:rPr>
        <w:t>isus.ezdrowie.gov.p</w:t>
      </w:r>
      <w:r w:rsidR="0D67F814" w:rsidRPr="6806EC2F">
        <w:rPr>
          <w:b/>
          <w:bCs/>
        </w:rPr>
        <w:t>l</w:t>
      </w:r>
    </w:p>
    <w:p w14:paraId="4B88D6DF" w14:textId="77777777" w:rsidR="00B43014" w:rsidRPr="00B43014" w:rsidRDefault="00B43014" w:rsidP="00B43014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Komunikacja z serwerem </w:t>
      </w:r>
      <w:r w:rsidR="00847B48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autoryzacyjnym dla usług COVID-19</w:t>
      </w:r>
    </w:p>
    <w:p w14:paraId="572DAB27" w14:textId="77777777" w:rsidR="00B43014" w:rsidRPr="000E2FE3" w:rsidRDefault="00B43014" w:rsidP="32BE1A48">
      <w:pPr>
        <w:rPr>
          <w:iCs/>
        </w:rPr>
      </w:pPr>
      <w:r w:rsidRPr="000E2FE3">
        <w:rPr>
          <w:iCs/>
        </w:rPr>
        <w:t xml:space="preserve">Serwer </w:t>
      </w:r>
      <w:r w:rsidR="000204BA" w:rsidRPr="000E2FE3">
        <w:rPr>
          <w:iCs/>
        </w:rPr>
        <w:t>autoryzacyjny dla usług COVID-19</w:t>
      </w:r>
      <w:r w:rsidRPr="000E2FE3">
        <w:rPr>
          <w:iCs/>
        </w:rPr>
        <w:t xml:space="preserve"> obsługuje </w:t>
      </w:r>
      <w:r w:rsidR="00211FF3" w:rsidRPr="000E2FE3">
        <w:rPr>
          <w:iCs/>
        </w:rPr>
        <w:t>komu</w:t>
      </w:r>
      <w:r w:rsidR="002E7FE8" w:rsidRPr="000E2FE3">
        <w:rPr>
          <w:iCs/>
        </w:rPr>
        <w:t>nikację związaną z obsługą operacji w systemie EWP</w:t>
      </w:r>
      <w:r w:rsidR="00211FF3" w:rsidRPr="000E2FE3">
        <w:rPr>
          <w:iCs/>
        </w:rPr>
        <w:t>.</w:t>
      </w:r>
    </w:p>
    <w:p w14:paraId="38D75815" w14:textId="77777777" w:rsidR="00211FF3" w:rsidRPr="000E2FE3" w:rsidRDefault="002E7FE8" w:rsidP="32BE1A48">
      <w:pPr>
        <w:rPr>
          <w:rStyle w:val="normaltextrun"/>
          <w:rFonts w:ascii="Calibri" w:hAnsi="Calibri" w:cs="Calibri"/>
          <w:iCs/>
          <w:color w:val="000000" w:themeColor="text1"/>
        </w:rPr>
      </w:pPr>
      <w:r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>Operacje realizowane</w:t>
      </w:r>
      <w:r w:rsidR="00211FF3"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 </w:t>
      </w:r>
      <w:r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>są</w:t>
      </w:r>
      <w:r w:rsidR="00211FF3"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 z wykorzystaniem </w:t>
      </w:r>
      <w:r w:rsidR="00211FF3" w:rsidRPr="000E2FE3">
        <w:rPr>
          <w:rStyle w:val="normaltextrun"/>
          <w:rFonts w:ascii="Calibri" w:hAnsi="Calibri" w:cs="Calibri"/>
          <w:b/>
          <w:bCs/>
          <w:iCs/>
          <w:color w:val="000000"/>
          <w:shd w:val="clear" w:color="auto" w:fill="FFFFFF"/>
        </w:rPr>
        <w:t>metod</w:t>
      </w:r>
      <w:r w:rsidR="00CF6A4D"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 </w:t>
      </w:r>
      <w:r w:rsidR="00211FF3"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protokołu </w:t>
      </w:r>
      <w:r w:rsidR="00211FF3" w:rsidRPr="000E2FE3">
        <w:rPr>
          <w:rStyle w:val="normaltextrun"/>
          <w:rFonts w:ascii="Calibri" w:hAnsi="Calibri" w:cs="Calibri"/>
          <w:b/>
          <w:bCs/>
          <w:iCs/>
          <w:color w:val="000000"/>
          <w:shd w:val="clear" w:color="auto" w:fill="FFFFFF"/>
        </w:rPr>
        <w:t>HTTP</w:t>
      </w:r>
      <w:r w:rsidR="00211FF3"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>.</w:t>
      </w:r>
    </w:p>
    <w:p w14:paraId="2D7774AE" w14:textId="77777777" w:rsidR="00B43014" w:rsidRPr="00B43014" w:rsidRDefault="00B43014" w:rsidP="00B43014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Uwierzytelnienie i autoryzacja do usług serwera </w:t>
      </w:r>
      <w:r w:rsidR="004C4337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autoryzacyjnego dla usług COVID-19</w:t>
      </w:r>
    </w:p>
    <w:p w14:paraId="12002315" w14:textId="77777777" w:rsidR="003E1DEB" w:rsidRDefault="003E1DEB" w:rsidP="1EA04553">
      <w:pPr>
        <w:rPr>
          <w:rFonts w:ascii="Calibri" w:eastAsia="Calibri" w:hAnsi="Calibri" w:cs="Calibri"/>
        </w:rPr>
      </w:pPr>
      <w:r w:rsidRPr="1EA04553">
        <w:rPr>
          <w:rFonts w:ascii="Calibri" w:eastAsia="Calibri" w:hAnsi="Calibri" w:cs="Calibri"/>
        </w:rPr>
        <w:t>Uwierzytelnienie i autoryzacja dostępu do usług serwera FHIR C</w:t>
      </w:r>
      <w:r w:rsidR="09B8BB32" w:rsidRPr="1EA04553">
        <w:rPr>
          <w:rFonts w:ascii="Calibri" w:eastAsia="Calibri" w:hAnsi="Calibri" w:cs="Calibri"/>
        </w:rPr>
        <w:t>e</w:t>
      </w:r>
      <w:r w:rsidRPr="1EA04553">
        <w:rPr>
          <w:rFonts w:ascii="Calibri" w:eastAsia="Calibri" w:hAnsi="Calibri" w:cs="Calibri"/>
        </w:rPr>
        <w:t xml:space="preserve">Z bazuje na standardzie </w:t>
      </w:r>
      <w:proofErr w:type="spellStart"/>
      <w:r w:rsidRPr="1EA04553">
        <w:rPr>
          <w:rFonts w:ascii="Calibri" w:eastAsia="Calibri" w:hAnsi="Calibri" w:cs="Calibri"/>
          <w:b/>
          <w:bCs/>
        </w:rPr>
        <w:t>OAuth</w:t>
      </w:r>
      <w:proofErr w:type="spellEnd"/>
      <w:r w:rsidRPr="1EA04553">
        <w:rPr>
          <w:rFonts w:ascii="Calibri" w:eastAsia="Calibri" w:hAnsi="Calibri" w:cs="Calibri"/>
          <w:b/>
          <w:bCs/>
        </w:rPr>
        <w:t xml:space="preserve"> 2.0</w:t>
      </w:r>
      <w:r w:rsidRPr="1EA04553">
        <w:rPr>
          <w:rFonts w:ascii="Calibri" w:eastAsia="Calibri" w:hAnsi="Calibri" w:cs="Calibri"/>
        </w:rPr>
        <w:t xml:space="preserve"> i metodzie zgodnej z “</w:t>
      </w:r>
      <w:hyperlink r:id="rId11" w:anchor="section-4.4">
        <w:r w:rsidRPr="1EA04553">
          <w:rPr>
            <w:rStyle w:val="Hipercze"/>
            <w:rFonts w:ascii="Consolas" w:eastAsia="Consolas" w:hAnsi="Consolas" w:cs="Consolas"/>
            <w:color w:val="000000" w:themeColor="text1"/>
            <w:sz w:val="19"/>
            <w:szCs w:val="19"/>
          </w:rPr>
          <w:t xml:space="preserve">Client </w:t>
        </w:r>
        <w:proofErr w:type="spellStart"/>
        <w:r w:rsidRPr="1EA04553">
          <w:rPr>
            <w:rStyle w:val="Hipercze"/>
            <w:rFonts w:ascii="Consolas" w:eastAsia="Consolas" w:hAnsi="Consolas" w:cs="Consolas"/>
            <w:color w:val="000000" w:themeColor="text1"/>
            <w:sz w:val="19"/>
            <w:szCs w:val="19"/>
          </w:rPr>
          <w:t>Credentials</w:t>
        </w:r>
        <w:proofErr w:type="spellEnd"/>
        <w:r w:rsidRPr="1EA04553">
          <w:rPr>
            <w:rStyle w:val="Hipercze"/>
            <w:rFonts w:ascii="Consolas" w:eastAsia="Consolas" w:hAnsi="Consolas" w:cs="Consolas"/>
            <w:color w:val="000000" w:themeColor="text1"/>
            <w:sz w:val="19"/>
            <w:szCs w:val="19"/>
          </w:rPr>
          <w:t xml:space="preserve"> Grant</w:t>
        </w:r>
      </w:hyperlink>
      <w:r w:rsidRPr="1EA04553">
        <w:rPr>
          <w:rFonts w:ascii="Consolas" w:eastAsia="Consolas" w:hAnsi="Consolas" w:cs="Consolas"/>
          <w:color w:val="000000" w:themeColor="text1"/>
          <w:sz w:val="19"/>
          <w:szCs w:val="19"/>
        </w:rPr>
        <w:t>”</w:t>
      </w:r>
      <w:r w:rsidRPr="1EA04553">
        <w:rPr>
          <w:rFonts w:ascii="Calibri" w:eastAsia="Calibri" w:hAnsi="Calibri" w:cs="Calibri"/>
        </w:rPr>
        <w:t xml:space="preserve">. W wyniku uwierzytelnienia się i autoryzacji dostępu do usługi serwera </w:t>
      </w:r>
      <w:r w:rsidR="003828A5" w:rsidRPr="1EA04553">
        <w:rPr>
          <w:rFonts w:ascii="Calibri" w:eastAsia="Calibri" w:hAnsi="Calibri" w:cs="Calibri"/>
        </w:rPr>
        <w:t>autoryzacyjnego</w:t>
      </w:r>
      <w:r w:rsidR="00A83E31" w:rsidRPr="1EA04553">
        <w:rPr>
          <w:rFonts w:ascii="Calibri" w:eastAsia="Calibri" w:hAnsi="Calibri" w:cs="Calibri"/>
        </w:rPr>
        <w:t xml:space="preserve"> </w:t>
      </w:r>
      <w:r w:rsidR="003828A5" w:rsidRPr="1EA04553">
        <w:rPr>
          <w:rFonts w:ascii="Calibri" w:eastAsia="Calibri" w:hAnsi="Calibri" w:cs="Calibri"/>
        </w:rPr>
        <w:t>dla usług COVID-19</w:t>
      </w:r>
      <w:r w:rsidRPr="1EA04553">
        <w:rPr>
          <w:rFonts w:ascii="Calibri" w:eastAsia="Calibri" w:hAnsi="Calibri" w:cs="Calibri"/>
        </w:rPr>
        <w:t xml:space="preserve">, system zewnętrzny Usługodawcy (klient) pozyskuje z Systemu P1 (serwera autoryzacji) </w:t>
      </w:r>
      <w:r w:rsidRPr="1EA04553">
        <w:rPr>
          <w:rFonts w:ascii="Calibri" w:eastAsia="Calibri" w:hAnsi="Calibri" w:cs="Calibri"/>
          <w:b/>
          <w:bCs/>
        </w:rPr>
        <w:t>TOKEN DOSTĘPOWY</w:t>
      </w:r>
      <w:r w:rsidRPr="1EA04553">
        <w:rPr>
          <w:rFonts w:ascii="Calibri" w:eastAsia="Calibri" w:hAnsi="Calibri" w:cs="Calibri"/>
        </w:rPr>
        <w:t>.</w:t>
      </w:r>
    </w:p>
    <w:p w14:paraId="3F4E95E9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eastAsia="Calibri"/>
          <w:szCs w:val="22"/>
        </w:rPr>
        <w:t xml:space="preserve">Warunkiem uzyskania </w:t>
      </w:r>
      <w:r w:rsidRPr="435A5AB6">
        <w:rPr>
          <w:rFonts w:ascii="Calibri" w:eastAsia="Calibri" w:hAnsi="Calibri" w:cs="Calibri"/>
          <w:b/>
          <w:bCs/>
          <w:szCs w:val="22"/>
        </w:rPr>
        <w:t xml:space="preserve">TOKENU </w:t>
      </w:r>
      <w:r>
        <w:rPr>
          <w:rFonts w:ascii="Calibri" w:eastAsia="Calibri" w:hAnsi="Calibri" w:cs="Calibri"/>
          <w:b/>
          <w:bCs/>
          <w:szCs w:val="22"/>
        </w:rPr>
        <w:t>DOSTĘPOWEGO</w:t>
      </w:r>
      <w:r w:rsidRPr="435A5AB6">
        <w:rPr>
          <w:rFonts w:eastAsia="Calibri"/>
          <w:szCs w:val="22"/>
        </w:rPr>
        <w:t xml:space="preserve"> jest posiadanie aktualnego certyfikatu do uwierzytelnienia danych (WS-Security), </w:t>
      </w:r>
      <w:r w:rsidRPr="435A5AB6">
        <w:rPr>
          <w:rFonts w:ascii="Calibri" w:eastAsia="Calibri" w:hAnsi="Calibri" w:cs="Calibri"/>
        </w:rPr>
        <w:t>wystawionego przez Centrum Certyfikacji P1</w:t>
      </w:r>
      <w:r w:rsidRPr="435A5AB6">
        <w:rPr>
          <w:rFonts w:eastAsia="Calibri"/>
          <w:szCs w:val="22"/>
        </w:rPr>
        <w:t>.</w:t>
      </w:r>
    </w:p>
    <w:p w14:paraId="7E0CB41E" w14:textId="77777777" w:rsidR="003E1DEB" w:rsidRPr="007B3746" w:rsidRDefault="003E1DEB" w:rsidP="003E1DEB">
      <w:pPr>
        <w:rPr>
          <w:rFonts w:ascii="Calibri" w:eastAsia="Calibri" w:hAnsi="Calibri"/>
        </w:rPr>
      </w:pPr>
      <w:r w:rsidRPr="32BE1A48">
        <w:rPr>
          <w:rFonts w:ascii="Calibri" w:eastAsia="Calibri" w:hAnsi="Calibri" w:cs="Calibri"/>
          <w:b/>
          <w:bCs/>
        </w:rPr>
        <w:t>TOKEN DOSTĘPOWY</w:t>
      </w:r>
      <w:r w:rsidRPr="32BE1A48">
        <w:rPr>
          <w:rFonts w:eastAsia="Calibri"/>
        </w:rPr>
        <w:t xml:space="preserve"> wymagany jest każdorazowo przy przekazaniu żądania wykonania operacji na serwerze </w:t>
      </w:r>
      <w:r w:rsidR="00A83E31" w:rsidRPr="32BE1A48">
        <w:rPr>
          <w:rFonts w:eastAsia="Calibri"/>
        </w:rPr>
        <w:t>EWP</w:t>
      </w:r>
      <w:r w:rsidRPr="32BE1A48">
        <w:rPr>
          <w:rFonts w:eastAsia="Calibri"/>
        </w:rPr>
        <w:t xml:space="preserve"> C</w:t>
      </w:r>
      <w:r w:rsidR="00A83E31" w:rsidRPr="32BE1A48">
        <w:rPr>
          <w:rFonts w:eastAsia="Calibri"/>
        </w:rPr>
        <w:t>e</w:t>
      </w:r>
      <w:r w:rsidRPr="32BE1A48">
        <w:rPr>
          <w:rFonts w:eastAsia="Calibri"/>
        </w:rPr>
        <w:t xml:space="preserve">Z. </w:t>
      </w:r>
      <w:r w:rsidRPr="32BE1A48">
        <w:rPr>
          <w:rFonts w:eastAsia="Calibri"/>
          <w:b/>
          <w:bCs/>
        </w:rPr>
        <w:t xml:space="preserve">TOKEN </w:t>
      </w:r>
      <w:r w:rsidRPr="32BE1A48">
        <w:rPr>
          <w:rFonts w:ascii="Calibri" w:eastAsia="Calibri" w:hAnsi="Calibri" w:cs="Calibri"/>
          <w:b/>
          <w:bCs/>
        </w:rPr>
        <w:t>DOSTĘPOWY</w:t>
      </w:r>
      <w:r w:rsidRPr="32BE1A48">
        <w:rPr>
          <w:rFonts w:eastAsia="Calibri"/>
        </w:rPr>
        <w:t xml:space="preserve"> umieszczany jest w nagłówku </w:t>
      </w:r>
      <w:proofErr w:type="spellStart"/>
      <w:r w:rsidRPr="32BE1A48">
        <w:rPr>
          <w:rFonts w:eastAsia="Calibri"/>
        </w:rPr>
        <w:t>Autorization</w:t>
      </w:r>
      <w:proofErr w:type="spellEnd"/>
      <w:r w:rsidRPr="32BE1A48">
        <w:rPr>
          <w:rFonts w:eastAsia="Calibri"/>
        </w:rPr>
        <w:t xml:space="preserve"> (</w:t>
      </w:r>
      <w:r w:rsidRPr="32BE1A48">
        <w:rPr>
          <w:rFonts w:ascii="Calibri" w:eastAsia="Calibri" w:hAnsi="Calibri" w:cs="Calibri"/>
          <w:b/>
          <w:bCs/>
        </w:rPr>
        <w:t>“</w:t>
      </w:r>
      <w:proofErr w:type="spellStart"/>
      <w:r w:rsidRPr="32BE1A48">
        <w:rPr>
          <w:rFonts w:ascii="Calibri" w:eastAsia="Calibri" w:hAnsi="Calibri" w:cs="Calibri"/>
          <w:b/>
          <w:bCs/>
        </w:rPr>
        <w:t>Authorization</w:t>
      </w:r>
      <w:proofErr w:type="spellEnd"/>
      <w:r w:rsidRPr="32BE1A48">
        <w:rPr>
          <w:rFonts w:ascii="Calibri" w:eastAsia="Calibri" w:hAnsi="Calibri" w:cs="Calibri"/>
          <w:b/>
          <w:bCs/>
        </w:rPr>
        <w:t>”</w:t>
      </w:r>
      <w:r w:rsidRPr="32BE1A48">
        <w:rPr>
          <w:rFonts w:ascii="Calibri" w:eastAsia="Calibri" w:hAnsi="Calibri" w:cs="Calibri"/>
        </w:rPr>
        <w:t xml:space="preserve"> - “</w:t>
      </w:r>
      <w:proofErr w:type="spellStart"/>
      <w:r w:rsidRPr="32BE1A48">
        <w:rPr>
          <w:rFonts w:ascii="Calibri" w:eastAsia="Calibri" w:hAnsi="Calibri" w:cs="Calibri"/>
          <w:b/>
          <w:bCs/>
        </w:rPr>
        <w:t>Bearer</w:t>
      </w:r>
      <w:proofErr w:type="spellEnd"/>
      <w:r w:rsidRPr="32BE1A48">
        <w:rPr>
          <w:rFonts w:ascii="Calibri" w:eastAsia="Calibri" w:hAnsi="Calibri" w:cs="Calibri"/>
          <w:b/>
          <w:bCs/>
        </w:rPr>
        <w:t xml:space="preserve"> ‘otrzymany z serwera autoryzacyjnego TOKEN DOSTĘPOWY</w:t>
      </w:r>
      <w:r w:rsidR="000E2FE3">
        <w:rPr>
          <w:rFonts w:ascii="Calibri" w:eastAsia="Calibri" w:hAnsi="Calibri" w:cs="Calibri"/>
          <w:b/>
          <w:bCs/>
        </w:rPr>
        <w:t>’</w:t>
      </w:r>
      <w:r w:rsidRPr="32BE1A48">
        <w:rPr>
          <w:rFonts w:ascii="Calibri" w:eastAsia="Calibri" w:hAnsi="Calibri" w:cs="Calibri"/>
        </w:rPr>
        <w:t>”).</w:t>
      </w:r>
    </w:p>
    <w:p w14:paraId="38A94CF3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00F83A94">
        <w:rPr>
          <w:rFonts w:ascii="Calibri" w:eastAsia="Calibri" w:hAnsi="Calibri" w:cs="Calibri"/>
          <w:b/>
          <w:szCs w:val="22"/>
        </w:rPr>
        <w:lastRenderedPageBreak/>
        <w:t>TOKEN DOSTĘPOWY</w:t>
      </w:r>
      <w:r>
        <w:rPr>
          <w:rFonts w:ascii="Calibri" w:eastAsia="Calibri" w:hAnsi="Calibri" w:cs="Calibri"/>
          <w:b/>
          <w:szCs w:val="22"/>
        </w:rPr>
        <w:t xml:space="preserve"> </w:t>
      </w:r>
      <w:r>
        <w:rPr>
          <w:rFonts w:ascii="Calibri" w:eastAsia="Calibri" w:hAnsi="Calibri" w:cs="Calibri"/>
          <w:szCs w:val="22"/>
        </w:rPr>
        <w:t>obejmuje dane autoryzacyjne Usługodawcy, w tym uwierzytelniony identyfikator Usługodawcy oraz jego rolę w Systemie P1.</w:t>
      </w:r>
    </w:p>
    <w:p w14:paraId="35D8B91F" w14:textId="77777777" w:rsidR="003E1DEB" w:rsidRDefault="1C75DC6A" w:rsidP="00581231">
      <w:pPr>
        <w:pStyle w:val="Nagwek2"/>
      </w:pPr>
      <w:bookmarkStart w:id="764" w:name="_Toc95995780"/>
      <w:bookmarkStart w:id="765" w:name="_Toc349048199"/>
      <w:bookmarkStart w:id="766" w:name="_Toc616253121"/>
      <w:bookmarkStart w:id="767" w:name="_Toc42869187"/>
      <w:bookmarkStart w:id="768" w:name="_Toc15763402"/>
      <w:bookmarkStart w:id="769" w:name="_Toc260880477"/>
      <w:bookmarkStart w:id="770" w:name="_Toc821500032"/>
      <w:bookmarkStart w:id="771" w:name="_Toc1113998743"/>
      <w:bookmarkStart w:id="772" w:name="_Toc714593276"/>
      <w:bookmarkStart w:id="773" w:name="_Toc1666561851"/>
      <w:bookmarkStart w:id="774" w:name="_Toc1912760165"/>
      <w:bookmarkStart w:id="775" w:name="_Toc719720588"/>
      <w:bookmarkStart w:id="776" w:name="_Toc1038913523"/>
      <w:bookmarkStart w:id="777" w:name="_Toc1108279436"/>
      <w:bookmarkStart w:id="778" w:name="_Toc596129453"/>
      <w:bookmarkStart w:id="779" w:name="_Toc30112354"/>
      <w:bookmarkStart w:id="780" w:name="_Toc2001863174"/>
      <w:bookmarkStart w:id="781" w:name="_Toc232801413"/>
      <w:bookmarkStart w:id="782" w:name="_Toc1811674771"/>
      <w:bookmarkStart w:id="783" w:name="_Toc649312124"/>
      <w:bookmarkStart w:id="784" w:name="_Toc1939690844"/>
      <w:bookmarkStart w:id="785" w:name="_Toc1295203482"/>
      <w:bookmarkStart w:id="786" w:name="_Toc1013804521"/>
      <w:bookmarkStart w:id="787" w:name="_Toc609817054"/>
      <w:bookmarkStart w:id="788" w:name="_Toc324554492"/>
      <w:bookmarkStart w:id="789" w:name="_Toc199660985"/>
      <w:bookmarkStart w:id="790" w:name="_Toc1888060920"/>
      <w:bookmarkStart w:id="791" w:name="_Toc494507354"/>
      <w:bookmarkStart w:id="792" w:name="_Toc286271468"/>
      <w:bookmarkStart w:id="793" w:name="_Toc1754851204"/>
      <w:bookmarkStart w:id="794" w:name="_Toc551705029"/>
      <w:bookmarkStart w:id="795" w:name="_Toc881633509"/>
      <w:bookmarkStart w:id="796" w:name="_Toc1849914452"/>
      <w:bookmarkStart w:id="797" w:name="_Toc647408265"/>
      <w:bookmarkStart w:id="798" w:name="_Toc2046880787"/>
      <w:bookmarkStart w:id="799" w:name="_Toc1405400435"/>
      <w:bookmarkStart w:id="800" w:name="_Toc2027964499"/>
      <w:bookmarkStart w:id="801" w:name="_Toc2067690717"/>
      <w:bookmarkStart w:id="802" w:name="_Toc2122533179"/>
      <w:bookmarkStart w:id="803" w:name="_Toc615816594"/>
      <w:bookmarkStart w:id="804" w:name="_Toc55581272"/>
      <w:bookmarkStart w:id="805" w:name="_Toc1662274091"/>
      <w:bookmarkStart w:id="806" w:name="_Toc505769204"/>
      <w:bookmarkStart w:id="807" w:name="_Toc1202247053"/>
      <w:bookmarkStart w:id="808" w:name="_Toc435170978"/>
      <w:bookmarkStart w:id="809" w:name="_Toc449776451"/>
      <w:bookmarkStart w:id="810" w:name="_Toc1301301780"/>
      <w:bookmarkStart w:id="811" w:name="_Toc1156601391"/>
      <w:bookmarkStart w:id="812" w:name="_Toc2124571180"/>
      <w:bookmarkStart w:id="813" w:name="_Toc948153373"/>
      <w:bookmarkStart w:id="814" w:name="_Toc1325202402"/>
      <w:bookmarkStart w:id="815" w:name="_Toc684363224"/>
      <w:bookmarkStart w:id="816" w:name="_Toc956870746"/>
      <w:bookmarkStart w:id="817" w:name="_Toc326619157"/>
      <w:bookmarkStart w:id="818" w:name="_Toc713036834"/>
      <w:bookmarkStart w:id="819" w:name="_Toc541055319"/>
      <w:bookmarkStart w:id="820" w:name="_Toc553245626"/>
      <w:bookmarkStart w:id="821" w:name="_Toc1045702554"/>
      <w:bookmarkStart w:id="822" w:name="_Toc476104799"/>
      <w:bookmarkStart w:id="823" w:name="_Toc1536138601"/>
      <w:bookmarkStart w:id="824" w:name="_Toc489533659"/>
      <w:bookmarkStart w:id="825" w:name="_Toc1535429344"/>
      <w:bookmarkStart w:id="826" w:name="_Toc1710439110"/>
      <w:bookmarkStart w:id="827" w:name="_Toc2144871779"/>
      <w:bookmarkStart w:id="828" w:name="_Toc1205704383"/>
      <w:bookmarkStart w:id="829" w:name="_Toc8511457"/>
      <w:bookmarkStart w:id="830" w:name="_Toc388361605"/>
      <w:bookmarkStart w:id="831" w:name="_Toc592257474"/>
      <w:bookmarkStart w:id="832" w:name="_Toc2117470740"/>
      <w:bookmarkStart w:id="833" w:name="_Toc927801894"/>
      <w:bookmarkStart w:id="834" w:name="_Toc1512152557"/>
      <w:bookmarkStart w:id="835" w:name="_Toc616170512"/>
      <w:bookmarkStart w:id="836" w:name="_Toc391073304"/>
      <w:bookmarkStart w:id="837" w:name="_Toc1139044527"/>
      <w:bookmarkStart w:id="838" w:name="_Toc334616027"/>
      <w:bookmarkStart w:id="839" w:name="_Toc1979636576"/>
      <w:bookmarkStart w:id="840" w:name="_Toc675932807"/>
      <w:bookmarkStart w:id="841" w:name="_Toc2033151382"/>
      <w:bookmarkStart w:id="842" w:name="_Toc803147610"/>
      <w:bookmarkStart w:id="843" w:name="_Toc1875391083"/>
      <w:bookmarkStart w:id="844" w:name="_Toc1288805319"/>
      <w:bookmarkStart w:id="845" w:name="_Toc1906084233"/>
      <w:bookmarkStart w:id="846" w:name="_Toc2108797851"/>
      <w:bookmarkStart w:id="847" w:name="_Toc1872394984"/>
      <w:bookmarkStart w:id="848" w:name="_Toc296219777"/>
      <w:bookmarkStart w:id="849" w:name="_Toc980882671"/>
      <w:bookmarkStart w:id="850" w:name="_Toc281027176"/>
      <w:bookmarkStart w:id="851" w:name="_Toc858012924"/>
      <w:bookmarkStart w:id="852" w:name="_Toc277601644"/>
      <w:bookmarkStart w:id="853" w:name="_Toc1633609338"/>
      <w:bookmarkStart w:id="854" w:name="_Toc674483987"/>
      <w:bookmarkStart w:id="855" w:name="_Toc1142366902"/>
      <w:bookmarkStart w:id="856" w:name="_Toc243461718"/>
      <w:bookmarkStart w:id="857" w:name="_Toc1889015953"/>
      <w:bookmarkStart w:id="858" w:name="_Toc1712651718"/>
      <w:bookmarkStart w:id="859" w:name="_Toc868398242"/>
      <w:bookmarkStart w:id="860" w:name="_Toc430756948"/>
      <w:bookmarkStart w:id="861" w:name="_Toc1479930077"/>
      <w:bookmarkStart w:id="862" w:name="_Toc458631766"/>
      <w:bookmarkStart w:id="863" w:name="_Toc862148999"/>
      <w:bookmarkStart w:id="864" w:name="_Toc101739934"/>
      <w:bookmarkStart w:id="865" w:name="_Toc1971360315"/>
      <w:bookmarkStart w:id="866" w:name="_Toc1680912785"/>
      <w:bookmarkStart w:id="867" w:name="_Toc2065066434"/>
      <w:bookmarkStart w:id="868" w:name="_Toc1036650766"/>
      <w:bookmarkStart w:id="869" w:name="_Toc1843242886"/>
      <w:bookmarkStart w:id="870" w:name="_Toc1336996860"/>
      <w:bookmarkStart w:id="871" w:name="_Toc1615550705"/>
      <w:bookmarkStart w:id="872" w:name="_Toc339940599"/>
      <w:bookmarkStart w:id="873" w:name="_Toc2010757070"/>
      <w:bookmarkStart w:id="874" w:name="_Toc162080004"/>
      <w:bookmarkStart w:id="875" w:name="_Toc258323920"/>
      <w:bookmarkStart w:id="876" w:name="_Toc156688048"/>
      <w:bookmarkStart w:id="877" w:name="_Toc367336950"/>
      <w:bookmarkStart w:id="878" w:name="_Toc1459618282"/>
      <w:bookmarkStart w:id="879" w:name="_Toc1627710605"/>
      <w:bookmarkStart w:id="880" w:name="_Toc136905572"/>
      <w:bookmarkStart w:id="881" w:name="_Toc1666783718"/>
      <w:bookmarkStart w:id="882" w:name="_Toc515228084"/>
      <w:bookmarkStart w:id="883" w:name="_Toc1682008603"/>
      <w:bookmarkStart w:id="884" w:name="_Toc1530681589"/>
      <w:bookmarkStart w:id="885" w:name="_Toc1957067841"/>
      <w:bookmarkStart w:id="886" w:name="_Toc892035478"/>
      <w:bookmarkStart w:id="887" w:name="_Toc1050571863"/>
      <w:bookmarkStart w:id="888" w:name="_Toc190384035"/>
      <w:bookmarkStart w:id="889" w:name="_Toc1087222956"/>
      <w:bookmarkStart w:id="890" w:name="_Toc562012602"/>
      <w:bookmarkStart w:id="891" w:name="_Toc2115930281"/>
      <w:bookmarkStart w:id="892" w:name="_Toc1479371760"/>
      <w:bookmarkStart w:id="893" w:name="_Toc315133882"/>
      <w:bookmarkStart w:id="894" w:name="_Toc1781199513"/>
      <w:bookmarkStart w:id="895" w:name="_Toc78569259"/>
      <w:bookmarkStart w:id="896" w:name="_Toc88111280"/>
      <w:bookmarkStart w:id="897" w:name="_Toc180042824"/>
      <w:r>
        <w:t>Przebieg uwierzytelnieni</w:t>
      </w:r>
      <w:r w:rsidR="6C7FE15E">
        <w:t>a</w:t>
      </w:r>
      <w:r>
        <w:t xml:space="preserve"> i autoryzacji dostępu do usług serwera </w:t>
      </w:r>
      <w:r w:rsidR="052E8304">
        <w:t>autoryzacyjnego dla usług COVID-19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14:paraId="3D68FE48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Uwierzytelnienie systemu zewnętrznego Usługodawcy (klienta) realizowane jest z użyciem metody </w:t>
      </w:r>
      <w:proofErr w:type="spellStart"/>
      <w:r w:rsidRPr="435A5AB6">
        <w:rPr>
          <w:rFonts w:ascii="Calibri" w:eastAsia="Calibri" w:hAnsi="Calibri" w:cs="Calibri"/>
          <w:b/>
          <w:bCs/>
          <w:szCs w:val="22"/>
        </w:rPr>
        <w:t>private_key_jwt</w:t>
      </w:r>
      <w:proofErr w:type="spellEnd"/>
      <w:r w:rsidRPr="435A5AB6">
        <w:rPr>
          <w:rFonts w:ascii="Calibri" w:eastAsia="Calibri" w:hAnsi="Calibri" w:cs="Calibri"/>
          <w:szCs w:val="22"/>
        </w:rPr>
        <w:t xml:space="preserve">  przedstawionej w </w:t>
      </w:r>
      <w:hyperlink r:id="rId12" w:anchor="ClientAuthentication">
        <w:proofErr w:type="spellStart"/>
        <w:r w:rsidRPr="435A5AB6">
          <w:rPr>
            <w:rStyle w:val="Hipercze"/>
            <w:rFonts w:eastAsia="Calibri" w:cs="Calibri"/>
            <w:szCs w:val="22"/>
          </w:rPr>
          <w:t>OpenID</w:t>
        </w:r>
        <w:proofErr w:type="spellEnd"/>
        <w:r w:rsidRPr="435A5AB6">
          <w:rPr>
            <w:rStyle w:val="Hipercze"/>
            <w:rFonts w:eastAsia="Calibri" w:cs="Calibri"/>
            <w:szCs w:val="22"/>
          </w:rPr>
          <w:t xml:space="preserve"> Connect 1.0</w:t>
        </w:r>
      </w:hyperlink>
      <w:r w:rsidRPr="435A5AB6">
        <w:rPr>
          <w:rFonts w:ascii="Calibri" w:eastAsia="Calibri" w:hAnsi="Calibri" w:cs="Calibri"/>
          <w:szCs w:val="22"/>
        </w:rPr>
        <w:t>.</w:t>
      </w:r>
    </w:p>
    <w:p w14:paraId="16B90DB0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W procesie uwierzytelnienia i autoryzacji dostępu do usług serwera </w:t>
      </w:r>
      <w:r w:rsidR="00A83E31">
        <w:rPr>
          <w:rFonts w:ascii="Calibri" w:eastAsia="Calibri" w:hAnsi="Calibri" w:cs="Calibri"/>
          <w:szCs w:val="22"/>
        </w:rPr>
        <w:t>EWP</w:t>
      </w:r>
      <w:r w:rsidRPr="435A5AB6">
        <w:rPr>
          <w:rFonts w:ascii="Calibri" w:eastAsia="Calibri" w:hAnsi="Calibri" w:cs="Calibri"/>
          <w:szCs w:val="22"/>
        </w:rPr>
        <w:t xml:space="preserve"> C</w:t>
      </w:r>
      <w:r w:rsidR="00A83E31">
        <w:rPr>
          <w:rFonts w:ascii="Calibri" w:eastAsia="Calibri" w:hAnsi="Calibri" w:cs="Calibri"/>
          <w:szCs w:val="22"/>
        </w:rPr>
        <w:t>e</w:t>
      </w:r>
      <w:r w:rsidRPr="435A5AB6">
        <w:rPr>
          <w:rFonts w:ascii="Calibri" w:eastAsia="Calibri" w:hAnsi="Calibri" w:cs="Calibri"/>
          <w:szCs w:val="22"/>
        </w:rPr>
        <w:t xml:space="preserve">Z, system zewnętrzny Usługodawcy (klient) przygotowuje i przekazuje do </w:t>
      </w:r>
      <w:r>
        <w:rPr>
          <w:rFonts w:ascii="Calibri" w:eastAsia="Calibri" w:hAnsi="Calibri" w:cs="Calibri"/>
          <w:szCs w:val="22"/>
        </w:rPr>
        <w:t>S</w:t>
      </w:r>
      <w:r w:rsidRPr="435A5AB6">
        <w:rPr>
          <w:rFonts w:ascii="Calibri" w:eastAsia="Calibri" w:hAnsi="Calibri" w:cs="Calibri"/>
          <w:szCs w:val="22"/>
        </w:rPr>
        <w:t xml:space="preserve">ystemu P1 (serwera autoryzacyjnego) żądanie autoryzacji zawierające </w:t>
      </w:r>
      <w:r w:rsidRPr="435A5AB6">
        <w:rPr>
          <w:rFonts w:ascii="Calibri" w:eastAsia="Calibri" w:hAnsi="Calibri" w:cs="Calibri"/>
          <w:b/>
          <w:bCs/>
          <w:szCs w:val="22"/>
        </w:rPr>
        <w:t>TOKEN UWIERZYTELNIAJĄCY</w:t>
      </w:r>
      <w:r w:rsidRPr="435A5AB6">
        <w:rPr>
          <w:rFonts w:ascii="Calibri" w:eastAsia="Calibri" w:hAnsi="Calibri" w:cs="Calibri"/>
          <w:szCs w:val="22"/>
        </w:rPr>
        <w:t xml:space="preserve"> (JSON Web </w:t>
      </w:r>
      <w:proofErr w:type="spellStart"/>
      <w:r w:rsidRPr="435A5AB6">
        <w:rPr>
          <w:rFonts w:ascii="Calibri" w:eastAsia="Calibri" w:hAnsi="Calibri" w:cs="Calibri"/>
          <w:szCs w:val="22"/>
        </w:rPr>
        <w:t>Token</w:t>
      </w:r>
      <w:proofErr w:type="spellEnd"/>
      <w:r w:rsidRPr="435A5AB6">
        <w:rPr>
          <w:rFonts w:ascii="Calibri" w:eastAsia="Calibri" w:hAnsi="Calibri" w:cs="Calibri"/>
          <w:szCs w:val="22"/>
        </w:rPr>
        <w:t>).</w:t>
      </w:r>
    </w:p>
    <w:p w14:paraId="02311E4A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00223129">
        <w:rPr>
          <w:rFonts w:ascii="Calibri" w:eastAsia="Calibri" w:hAnsi="Calibri" w:cs="Calibri"/>
          <w:b/>
          <w:bCs/>
          <w:szCs w:val="22"/>
        </w:rPr>
        <w:t xml:space="preserve">Pozytywna </w:t>
      </w:r>
      <w:r w:rsidRPr="00223129">
        <w:rPr>
          <w:rFonts w:ascii="Calibri" w:eastAsia="Calibri" w:hAnsi="Calibri" w:cs="Calibri"/>
          <w:szCs w:val="22"/>
        </w:rPr>
        <w:t xml:space="preserve">odpowiedź na żądanie autoryzacji posiada status </w:t>
      </w:r>
      <w:r w:rsidRPr="00223129">
        <w:rPr>
          <w:rFonts w:ascii="Calibri" w:eastAsia="Calibri" w:hAnsi="Calibri" w:cs="Calibri"/>
          <w:b/>
          <w:bCs/>
          <w:szCs w:val="22"/>
        </w:rPr>
        <w:t>HTTP 200</w:t>
      </w:r>
      <w:r w:rsidRPr="00223129">
        <w:rPr>
          <w:rFonts w:ascii="Calibri" w:eastAsia="Calibri" w:hAnsi="Calibri" w:cs="Calibri"/>
          <w:szCs w:val="22"/>
        </w:rPr>
        <w:t xml:space="preserve">. W treści odpowiedzi zwrócony jest </w:t>
      </w:r>
      <w:r w:rsidRPr="00223129">
        <w:rPr>
          <w:rFonts w:ascii="Calibri" w:eastAsia="Calibri" w:hAnsi="Calibri" w:cs="Calibri"/>
          <w:b/>
          <w:bCs/>
          <w:szCs w:val="22"/>
        </w:rPr>
        <w:t xml:space="preserve">TOKEN </w:t>
      </w:r>
      <w:r>
        <w:rPr>
          <w:rFonts w:ascii="Calibri" w:eastAsia="Calibri" w:hAnsi="Calibri" w:cs="Calibri"/>
          <w:b/>
          <w:bCs/>
          <w:szCs w:val="22"/>
        </w:rPr>
        <w:t>DOSTĘPOWY</w:t>
      </w:r>
      <w:r w:rsidRPr="00223129">
        <w:rPr>
          <w:rFonts w:eastAsia="Calibri"/>
        </w:rPr>
        <w:t xml:space="preserve"> </w:t>
      </w:r>
      <w:r w:rsidRPr="00223129">
        <w:rPr>
          <w:rFonts w:ascii="Calibri" w:eastAsia="Calibri" w:hAnsi="Calibri" w:cs="Calibri"/>
          <w:szCs w:val="22"/>
        </w:rPr>
        <w:t xml:space="preserve">(JSON Web </w:t>
      </w:r>
      <w:proofErr w:type="spellStart"/>
      <w:r w:rsidRPr="00223129">
        <w:rPr>
          <w:rFonts w:ascii="Calibri" w:eastAsia="Calibri" w:hAnsi="Calibri" w:cs="Calibri"/>
          <w:szCs w:val="22"/>
        </w:rPr>
        <w:t>Token</w:t>
      </w:r>
      <w:proofErr w:type="spellEnd"/>
      <w:r w:rsidRPr="00223129">
        <w:rPr>
          <w:rFonts w:ascii="Calibri" w:eastAsia="Calibri" w:hAnsi="Calibri" w:cs="Calibri"/>
          <w:szCs w:val="22"/>
        </w:rPr>
        <w:t>).</w:t>
      </w:r>
    </w:p>
    <w:p w14:paraId="59D5E310" w14:textId="77777777" w:rsidR="003E1DEB" w:rsidRPr="006C08F7" w:rsidRDefault="1C75DC6A" w:rsidP="00581231">
      <w:pPr>
        <w:pStyle w:val="Nagwek2"/>
      </w:pPr>
      <w:bookmarkStart w:id="898" w:name="_Toc95995781"/>
      <w:bookmarkStart w:id="899" w:name="_Toc1680430348"/>
      <w:bookmarkStart w:id="900" w:name="_Toc2119375629"/>
      <w:bookmarkStart w:id="901" w:name="_Toc1807755498"/>
      <w:bookmarkStart w:id="902" w:name="_Toc2016311060"/>
      <w:bookmarkStart w:id="903" w:name="_Toc1777149641"/>
      <w:bookmarkStart w:id="904" w:name="_Toc809768575"/>
      <w:bookmarkStart w:id="905" w:name="_Toc1983816276"/>
      <w:bookmarkStart w:id="906" w:name="_Toc784351718"/>
      <w:bookmarkStart w:id="907" w:name="_Toc1209208293"/>
      <w:bookmarkStart w:id="908" w:name="_Toc363371657"/>
      <w:bookmarkStart w:id="909" w:name="_Toc1036977061"/>
      <w:bookmarkStart w:id="910" w:name="_Toc765159246"/>
      <w:bookmarkStart w:id="911" w:name="_Toc1546016734"/>
      <w:bookmarkStart w:id="912" w:name="_Toc1659219953"/>
      <w:bookmarkStart w:id="913" w:name="_Toc519229458"/>
      <w:bookmarkStart w:id="914" w:name="_Toc1099167111"/>
      <w:bookmarkStart w:id="915" w:name="_Toc872708787"/>
      <w:bookmarkStart w:id="916" w:name="_Toc919424223"/>
      <w:bookmarkStart w:id="917" w:name="_Toc967724407"/>
      <w:bookmarkStart w:id="918" w:name="_Toc1230183324"/>
      <w:bookmarkStart w:id="919" w:name="_Toc1704677305"/>
      <w:bookmarkStart w:id="920" w:name="_Toc1765192893"/>
      <w:bookmarkStart w:id="921" w:name="_Toc1563533895"/>
      <w:bookmarkStart w:id="922" w:name="_Toc260348024"/>
      <w:bookmarkStart w:id="923" w:name="_Toc1626292363"/>
      <w:bookmarkStart w:id="924" w:name="_Toc419155540"/>
      <w:bookmarkStart w:id="925" w:name="_Toc1449528667"/>
      <w:bookmarkStart w:id="926" w:name="_Toc24972259"/>
      <w:bookmarkStart w:id="927" w:name="_Toc482893977"/>
      <w:bookmarkStart w:id="928" w:name="_Toc807010575"/>
      <w:bookmarkStart w:id="929" w:name="_Toc2075980128"/>
      <w:bookmarkStart w:id="930" w:name="_Toc1499221996"/>
      <w:bookmarkStart w:id="931" w:name="_Toc1007826619"/>
      <w:bookmarkStart w:id="932" w:name="_Toc1319608893"/>
      <w:bookmarkStart w:id="933" w:name="_Toc741262773"/>
      <w:bookmarkStart w:id="934" w:name="_Toc253628805"/>
      <w:bookmarkStart w:id="935" w:name="_Toc1497281064"/>
      <w:bookmarkStart w:id="936" w:name="_Toc625762114"/>
      <w:bookmarkStart w:id="937" w:name="_Toc1713036069"/>
      <w:bookmarkStart w:id="938" w:name="_Toc184245839"/>
      <w:bookmarkStart w:id="939" w:name="_Toc1627929224"/>
      <w:bookmarkStart w:id="940" w:name="_Toc2078351467"/>
      <w:bookmarkStart w:id="941" w:name="_Toc1033049155"/>
      <w:bookmarkStart w:id="942" w:name="_Toc1379280919"/>
      <w:bookmarkStart w:id="943" w:name="_Toc2127450083"/>
      <w:bookmarkStart w:id="944" w:name="_Toc1644433479"/>
      <w:bookmarkStart w:id="945" w:name="_Toc298664095"/>
      <w:bookmarkStart w:id="946" w:name="_Toc224341163"/>
      <w:bookmarkStart w:id="947" w:name="_Toc799545907"/>
      <w:bookmarkStart w:id="948" w:name="_Toc1391809697"/>
      <w:bookmarkStart w:id="949" w:name="_Toc798725705"/>
      <w:bookmarkStart w:id="950" w:name="_Toc1155225734"/>
      <w:bookmarkStart w:id="951" w:name="_Toc600381907"/>
      <w:bookmarkStart w:id="952" w:name="_Toc251975496"/>
      <w:bookmarkStart w:id="953" w:name="_Toc1375368755"/>
      <w:bookmarkStart w:id="954" w:name="_Toc1924102276"/>
      <w:bookmarkStart w:id="955" w:name="_Toc1200045226"/>
      <w:bookmarkStart w:id="956" w:name="_Toc1825694230"/>
      <w:bookmarkStart w:id="957" w:name="_Toc357795792"/>
      <w:bookmarkStart w:id="958" w:name="_Toc39722013"/>
      <w:bookmarkStart w:id="959" w:name="_Toc1198976079"/>
      <w:bookmarkStart w:id="960" w:name="_Toc382898380"/>
      <w:bookmarkStart w:id="961" w:name="_Toc1246292189"/>
      <w:bookmarkStart w:id="962" w:name="_Toc1577646648"/>
      <w:bookmarkStart w:id="963" w:name="_Toc1588971702"/>
      <w:bookmarkStart w:id="964" w:name="_Toc1322083434"/>
      <w:bookmarkStart w:id="965" w:name="_Toc1240372774"/>
      <w:bookmarkStart w:id="966" w:name="_Toc2003872920"/>
      <w:bookmarkStart w:id="967" w:name="_Toc1893526257"/>
      <w:bookmarkStart w:id="968" w:name="_Toc1562647762"/>
      <w:bookmarkStart w:id="969" w:name="_Toc96322067"/>
      <w:bookmarkStart w:id="970" w:name="_Toc582183240"/>
      <w:bookmarkStart w:id="971" w:name="_Toc1913239840"/>
      <w:bookmarkStart w:id="972" w:name="_Toc1660726882"/>
      <w:bookmarkStart w:id="973" w:name="_Toc1011796528"/>
      <w:bookmarkStart w:id="974" w:name="_Toc526431176"/>
      <w:bookmarkStart w:id="975" w:name="_Toc1646680280"/>
      <w:bookmarkStart w:id="976" w:name="_Toc1896770713"/>
      <w:bookmarkStart w:id="977" w:name="_Toc1042899235"/>
      <w:bookmarkStart w:id="978" w:name="_Toc1815154268"/>
      <w:bookmarkStart w:id="979" w:name="_Toc161965700"/>
      <w:bookmarkStart w:id="980" w:name="_Toc2137841803"/>
      <w:bookmarkStart w:id="981" w:name="_Toc1712351298"/>
      <w:bookmarkStart w:id="982" w:name="_Toc1662119182"/>
      <w:bookmarkStart w:id="983" w:name="_Toc488231640"/>
      <w:bookmarkStart w:id="984" w:name="_Toc166882411"/>
      <w:bookmarkStart w:id="985" w:name="_Toc1274675700"/>
      <w:bookmarkStart w:id="986" w:name="_Toc916186837"/>
      <w:bookmarkStart w:id="987" w:name="_Toc681560372"/>
      <w:bookmarkStart w:id="988" w:name="_Toc1848289693"/>
      <w:bookmarkStart w:id="989" w:name="_Toc272664067"/>
      <w:bookmarkStart w:id="990" w:name="_Toc152547397"/>
      <w:bookmarkStart w:id="991" w:name="_Toc1233002357"/>
      <w:bookmarkStart w:id="992" w:name="_Toc1217396333"/>
      <w:bookmarkStart w:id="993" w:name="_Toc172220795"/>
      <w:bookmarkStart w:id="994" w:name="_Toc1028379243"/>
      <w:bookmarkStart w:id="995" w:name="_Toc1400348552"/>
      <w:bookmarkStart w:id="996" w:name="_Toc904252287"/>
      <w:bookmarkStart w:id="997" w:name="_Toc1595811543"/>
      <w:bookmarkStart w:id="998" w:name="_Toc1875841412"/>
      <w:bookmarkStart w:id="999" w:name="_Toc1596163935"/>
      <w:bookmarkStart w:id="1000" w:name="_Toc985883111"/>
      <w:bookmarkStart w:id="1001" w:name="_Toc611382386"/>
      <w:bookmarkStart w:id="1002" w:name="_Toc994999121"/>
      <w:bookmarkStart w:id="1003" w:name="_Toc938287576"/>
      <w:bookmarkStart w:id="1004" w:name="_Toc201113927"/>
      <w:bookmarkStart w:id="1005" w:name="_Toc196926729"/>
      <w:bookmarkStart w:id="1006" w:name="_Toc1908432617"/>
      <w:bookmarkStart w:id="1007" w:name="_Toc616068584"/>
      <w:bookmarkStart w:id="1008" w:name="_Toc670457846"/>
      <w:bookmarkStart w:id="1009" w:name="_Toc512581091"/>
      <w:bookmarkStart w:id="1010" w:name="_Toc1487189822"/>
      <w:bookmarkStart w:id="1011" w:name="_Toc1124928696"/>
      <w:bookmarkStart w:id="1012" w:name="_Toc1292106360"/>
      <w:bookmarkStart w:id="1013" w:name="_Toc1864176055"/>
      <w:bookmarkStart w:id="1014" w:name="_Toc421730654"/>
      <w:bookmarkStart w:id="1015" w:name="_Toc601091348"/>
      <w:bookmarkStart w:id="1016" w:name="_Toc274103992"/>
      <w:bookmarkStart w:id="1017" w:name="_Toc1086760474"/>
      <w:bookmarkStart w:id="1018" w:name="_Toc2137887522"/>
      <w:bookmarkStart w:id="1019" w:name="_Toc868093916"/>
      <w:bookmarkStart w:id="1020" w:name="_Toc744523990"/>
      <w:bookmarkStart w:id="1021" w:name="_Toc542976647"/>
      <w:bookmarkStart w:id="1022" w:name="_Toc1088162242"/>
      <w:bookmarkStart w:id="1023" w:name="_Toc930778024"/>
      <w:bookmarkStart w:id="1024" w:name="_Toc27156595"/>
      <w:bookmarkStart w:id="1025" w:name="_Toc1994474363"/>
      <w:bookmarkStart w:id="1026" w:name="_Toc302956681"/>
      <w:bookmarkStart w:id="1027" w:name="_Toc567295780"/>
      <w:bookmarkStart w:id="1028" w:name="_Toc1417989041"/>
      <w:bookmarkStart w:id="1029" w:name="_Toc908116072"/>
      <w:bookmarkStart w:id="1030" w:name="_Toc1065573746"/>
      <w:bookmarkStart w:id="1031" w:name="_Toc163639160"/>
      <w:r>
        <w:t xml:space="preserve">Przygotowanie </w:t>
      </w:r>
      <w:proofErr w:type="spellStart"/>
      <w:r w:rsidR="3BDC6246">
        <w:t>tokenu</w:t>
      </w:r>
      <w:proofErr w:type="spellEnd"/>
      <w:r w:rsidR="3BDC6246">
        <w:t xml:space="preserve"> uwierzytelniającego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14:paraId="7DCCFBD8" w14:textId="77777777" w:rsidR="003E1DEB" w:rsidRDefault="003E1DEB" w:rsidP="003E1DEB">
      <w:pPr>
        <w:rPr>
          <w:rFonts w:ascii="Calibri" w:eastAsia="Calibri" w:hAnsi="Calibri" w:cs="Calibri"/>
        </w:rPr>
      </w:pPr>
      <w:r w:rsidRPr="00223129">
        <w:rPr>
          <w:rFonts w:ascii="Calibri" w:eastAsia="Calibri" w:hAnsi="Calibri" w:cs="Calibri"/>
        </w:rPr>
        <w:t xml:space="preserve">Struktura </w:t>
      </w:r>
      <w:r w:rsidRPr="00223129">
        <w:rPr>
          <w:rFonts w:ascii="Calibri" w:eastAsia="Calibri" w:hAnsi="Calibri" w:cs="Calibri"/>
          <w:b/>
          <w:bCs/>
        </w:rPr>
        <w:t>TOKEN UWIERZYTELNIAJĄCEGO</w:t>
      </w:r>
      <w:r w:rsidRPr="00223129">
        <w:rPr>
          <w:rFonts w:ascii="Calibri" w:eastAsia="Calibri" w:hAnsi="Calibri" w:cs="Calibri"/>
        </w:rPr>
        <w:t xml:space="preserve"> obejmuje:</w:t>
      </w:r>
    </w:p>
    <w:p w14:paraId="1E0BC3F2" w14:textId="77777777" w:rsidR="003E1DEB" w:rsidRDefault="003E1DEB" w:rsidP="003E1DEB">
      <w:pPr>
        <w:ind w:left="360"/>
        <w:rPr>
          <w:rFonts w:ascii="Calibri" w:eastAsia="Calibri" w:hAnsi="Calibri" w:cs="Calibri"/>
          <w:b/>
          <w:bCs/>
          <w:szCs w:val="22"/>
        </w:rPr>
      </w:pPr>
      <w:r w:rsidRPr="435A5AB6">
        <w:rPr>
          <w:rFonts w:ascii="Calibri" w:eastAsia="Calibri" w:hAnsi="Calibri" w:cs="Calibri"/>
          <w:b/>
          <w:bCs/>
          <w:szCs w:val="22"/>
        </w:rPr>
        <w:t>HEADER.PAYLOAD.SIGNATURE</w:t>
      </w:r>
    </w:p>
    <w:p w14:paraId="57F9C219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Każda z sekcji z osobna zakodowana jest z użyciem </w:t>
      </w:r>
      <w:r w:rsidRPr="435A5AB6">
        <w:rPr>
          <w:rFonts w:ascii="Calibri" w:eastAsia="Calibri" w:hAnsi="Calibri" w:cs="Calibri"/>
          <w:b/>
          <w:bCs/>
          <w:szCs w:val="22"/>
        </w:rPr>
        <w:t>Base64</w:t>
      </w:r>
      <w:r w:rsidRPr="435A5AB6">
        <w:rPr>
          <w:rFonts w:ascii="Calibri" w:eastAsia="Calibri" w:hAnsi="Calibri" w:cs="Calibri"/>
          <w:szCs w:val="22"/>
        </w:rPr>
        <w:t>.</w:t>
      </w:r>
    </w:p>
    <w:p w14:paraId="4D5E3D8A" w14:textId="77777777" w:rsidR="003E1DEB" w:rsidRDefault="003E1DEB" w:rsidP="00CE5929">
      <w:pPr>
        <w:pStyle w:val="Akapitzlist"/>
        <w:numPr>
          <w:ilvl w:val="0"/>
          <w:numId w:val="19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Sekcja HEADER:</w:t>
      </w:r>
      <w:r w:rsidRPr="435A5AB6">
        <w:rPr>
          <w:rFonts w:eastAsia="Calibri" w:cs="Calibri"/>
          <w:szCs w:val="22"/>
        </w:rPr>
        <w:t xml:space="preserve"> </w:t>
      </w:r>
    </w:p>
    <w:p w14:paraId="11F5B0F3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Sekcja nagłówka - obejmuje wskazanie na typ </w:t>
      </w:r>
      <w:proofErr w:type="spellStart"/>
      <w:r w:rsidRPr="435A5AB6">
        <w:rPr>
          <w:rFonts w:ascii="Calibri" w:eastAsia="Calibri" w:hAnsi="Calibri" w:cs="Calibri"/>
          <w:szCs w:val="22"/>
        </w:rPr>
        <w:t>tokenu</w:t>
      </w:r>
      <w:proofErr w:type="spellEnd"/>
      <w:r w:rsidRPr="435A5AB6">
        <w:rPr>
          <w:rFonts w:ascii="Calibri" w:eastAsia="Calibri" w:hAnsi="Calibri" w:cs="Calibri"/>
          <w:szCs w:val="22"/>
        </w:rPr>
        <w:t xml:space="preserve"> oraz o algorytm, którym został podpisany </w:t>
      </w:r>
      <w:proofErr w:type="spellStart"/>
      <w:r w:rsidRPr="435A5AB6">
        <w:rPr>
          <w:rFonts w:ascii="Calibri" w:eastAsia="Calibri" w:hAnsi="Calibri" w:cs="Calibri"/>
          <w:szCs w:val="22"/>
        </w:rPr>
        <w:t>token</w:t>
      </w:r>
      <w:proofErr w:type="spellEnd"/>
      <w:r w:rsidRPr="435A5AB6">
        <w:rPr>
          <w:rFonts w:ascii="Calibri" w:eastAsia="Calibri" w:hAnsi="Calibri" w:cs="Calibri"/>
          <w:szCs w:val="22"/>
        </w:rPr>
        <w:t>.</w:t>
      </w:r>
    </w:p>
    <w:p w14:paraId="63420479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Dla </w:t>
      </w:r>
      <w:proofErr w:type="spellStart"/>
      <w:r w:rsidRPr="435A5AB6">
        <w:rPr>
          <w:rFonts w:ascii="Calibri" w:eastAsia="Calibri" w:hAnsi="Calibri" w:cs="Calibri"/>
          <w:szCs w:val="22"/>
        </w:rPr>
        <w:t>tokenu</w:t>
      </w:r>
      <w:proofErr w:type="spellEnd"/>
      <w:r w:rsidRPr="435A5AB6">
        <w:rPr>
          <w:rFonts w:ascii="Calibri" w:eastAsia="Calibri" w:hAnsi="Calibri" w:cs="Calibri"/>
          <w:szCs w:val="22"/>
        </w:rPr>
        <w:t xml:space="preserve"> do systemu </w:t>
      </w:r>
      <w:r w:rsidR="009C2DB3">
        <w:rPr>
          <w:rFonts w:ascii="Calibri" w:eastAsia="Calibri" w:hAnsi="Calibri" w:cs="Calibri"/>
          <w:szCs w:val="22"/>
        </w:rPr>
        <w:t>EWP</w:t>
      </w:r>
      <w:r w:rsidRPr="435A5AB6">
        <w:rPr>
          <w:rFonts w:ascii="Calibri" w:eastAsia="Calibri" w:hAnsi="Calibri" w:cs="Calibri"/>
          <w:szCs w:val="22"/>
        </w:rPr>
        <w:t xml:space="preserve"> sekcja nagłówka ma postać: </w:t>
      </w:r>
    </w:p>
    <w:p w14:paraId="3E66BC6F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{ </w:t>
      </w:r>
    </w:p>
    <w:p w14:paraId="2967368B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“alg”: “RS256”, </w:t>
      </w:r>
    </w:p>
    <w:p w14:paraId="793F05CF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“typ”: ”JWT” </w:t>
      </w:r>
    </w:p>
    <w:p w14:paraId="2CF1C938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} </w:t>
      </w:r>
    </w:p>
    <w:p w14:paraId="14432437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gdzie: </w:t>
      </w:r>
    </w:p>
    <w:p w14:paraId="2852CAC9" w14:textId="77777777" w:rsidR="003E1DEB" w:rsidRDefault="003E1DEB" w:rsidP="00CE5929">
      <w:pPr>
        <w:pStyle w:val="Akapitzlist"/>
        <w:numPr>
          <w:ilvl w:val="0"/>
          <w:numId w:val="23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‘alg</w:t>
      </w:r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algorithm</w:t>
      </w:r>
      <w:proofErr w:type="spellEnd"/>
      <w:r w:rsidRPr="435A5AB6">
        <w:rPr>
          <w:rFonts w:eastAsia="Calibri" w:cs="Calibri"/>
          <w:szCs w:val="22"/>
        </w:rPr>
        <w:t>) wskazanie na rodzaj użytego algory</w:t>
      </w:r>
      <w:r>
        <w:rPr>
          <w:rFonts w:eastAsia="Calibri" w:cs="Calibri"/>
          <w:szCs w:val="22"/>
        </w:rPr>
        <w:t xml:space="preserve">tmu podczas stosowania podpisu - parametr </w:t>
      </w:r>
      <w:r w:rsidRPr="00C861EB">
        <w:rPr>
          <w:rFonts w:eastAsia="Calibri" w:cs="Calibri"/>
          <w:szCs w:val="22"/>
          <w:u w:val="single"/>
        </w:rPr>
        <w:t>musi mieć wartość “RS256”</w:t>
      </w:r>
      <w:r w:rsidRPr="435A5AB6">
        <w:rPr>
          <w:rFonts w:eastAsia="Calibri" w:cs="Calibri"/>
          <w:szCs w:val="22"/>
        </w:rPr>
        <w:t xml:space="preserve">. </w:t>
      </w:r>
    </w:p>
    <w:p w14:paraId="7CAA261E" w14:textId="77777777" w:rsidR="00A6746B" w:rsidRPr="00C861EB" w:rsidRDefault="003E1DEB" w:rsidP="0ED62342">
      <w:pPr>
        <w:pStyle w:val="Akapitzlist"/>
        <w:numPr>
          <w:ilvl w:val="0"/>
          <w:numId w:val="23"/>
        </w:numPr>
        <w:rPr>
          <w:b/>
          <w:bCs/>
        </w:rPr>
      </w:pPr>
      <w:r w:rsidRPr="52C9C30A">
        <w:rPr>
          <w:rFonts w:eastAsia="Calibri" w:cs="Calibri"/>
          <w:b/>
          <w:bCs/>
        </w:rPr>
        <w:t xml:space="preserve">‘typ’ </w:t>
      </w:r>
      <w:r w:rsidRPr="52C9C30A">
        <w:rPr>
          <w:rFonts w:eastAsia="Calibri" w:cs="Calibri"/>
        </w:rPr>
        <w:t xml:space="preserve">- (ang. </w:t>
      </w:r>
      <w:proofErr w:type="spellStart"/>
      <w:r w:rsidRPr="52C9C30A">
        <w:rPr>
          <w:rFonts w:eastAsia="Calibri" w:cs="Calibri"/>
        </w:rPr>
        <w:t>type</w:t>
      </w:r>
      <w:proofErr w:type="spellEnd"/>
      <w:r w:rsidRPr="52C9C30A">
        <w:rPr>
          <w:rFonts w:eastAsia="Calibri" w:cs="Calibri"/>
        </w:rPr>
        <w:t xml:space="preserve">) rodzaj przekazywanego </w:t>
      </w:r>
      <w:proofErr w:type="spellStart"/>
      <w:r w:rsidRPr="52C9C30A">
        <w:rPr>
          <w:rFonts w:eastAsia="Calibri" w:cs="Calibri"/>
        </w:rPr>
        <w:t>tokenu</w:t>
      </w:r>
      <w:proofErr w:type="spellEnd"/>
      <w:r w:rsidRPr="52C9C30A">
        <w:rPr>
          <w:rFonts w:eastAsia="Calibri" w:cs="Calibri"/>
        </w:rPr>
        <w:t xml:space="preserve"> - parametr </w:t>
      </w:r>
      <w:r w:rsidRPr="52C9C30A">
        <w:rPr>
          <w:rFonts w:eastAsia="Calibri" w:cs="Calibri"/>
          <w:u w:val="single"/>
        </w:rPr>
        <w:t>musi mieć wartość “JWT”</w:t>
      </w:r>
      <w:r w:rsidRPr="52C9C30A">
        <w:rPr>
          <w:rFonts w:eastAsia="Calibri" w:cs="Calibri"/>
        </w:rPr>
        <w:t>.</w:t>
      </w:r>
    </w:p>
    <w:p w14:paraId="4101652C" w14:textId="77777777" w:rsidR="52C9C30A" w:rsidRDefault="52C9C30A" w:rsidP="52C9C30A">
      <w:pPr>
        <w:rPr>
          <w:rFonts w:eastAsia="Calibri" w:cs="Calibri"/>
        </w:rPr>
      </w:pPr>
    </w:p>
    <w:p w14:paraId="4B99056E" w14:textId="77777777" w:rsidR="52C9C30A" w:rsidRDefault="52C9C30A" w:rsidP="52C9C30A">
      <w:pPr>
        <w:rPr>
          <w:rFonts w:eastAsia="Calibri" w:cs="Calibri"/>
        </w:rPr>
      </w:pPr>
    </w:p>
    <w:p w14:paraId="1299C43A" w14:textId="77777777" w:rsidR="52C9C30A" w:rsidRDefault="52C9C30A" w:rsidP="52C9C30A">
      <w:pPr>
        <w:rPr>
          <w:rFonts w:eastAsia="Calibri" w:cs="Calibri"/>
        </w:rPr>
      </w:pPr>
    </w:p>
    <w:p w14:paraId="4DDBEF00" w14:textId="77777777" w:rsidR="52C9C30A" w:rsidRDefault="52C9C30A" w:rsidP="52C9C30A">
      <w:pPr>
        <w:rPr>
          <w:rFonts w:eastAsia="Calibri" w:cs="Calibri"/>
        </w:rPr>
      </w:pPr>
    </w:p>
    <w:p w14:paraId="5F3487FA" w14:textId="77777777" w:rsidR="003E1DEB" w:rsidRPr="00C861EB" w:rsidRDefault="003E1DEB" w:rsidP="00CE5929">
      <w:pPr>
        <w:pStyle w:val="Akapitzlist"/>
        <w:numPr>
          <w:ilvl w:val="0"/>
          <w:numId w:val="19"/>
        </w:numPr>
        <w:rPr>
          <w:rFonts w:eastAsia="Calibri" w:cs="Calibri"/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Sekcja PAYLOAD: </w:t>
      </w:r>
    </w:p>
    <w:p w14:paraId="035E772E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Sekcja danych - zawiera dane, które identyfikują system zewnętrzny i pracownika wykonującego operacje w systemie zewnętrznym.  </w:t>
      </w:r>
    </w:p>
    <w:p w14:paraId="622771DA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Lista wymaganych </w:t>
      </w:r>
      <w:r>
        <w:rPr>
          <w:rFonts w:ascii="Calibri" w:eastAsia="Calibri" w:hAnsi="Calibri" w:cs="Calibri"/>
          <w:szCs w:val="22"/>
        </w:rPr>
        <w:t>parametrów</w:t>
      </w:r>
      <w:r w:rsidRPr="435A5AB6">
        <w:rPr>
          <w:rFonts w:ascii="Calibri" w:eastAsia="Calibri" w:hAnsi="Calibri" w:cs="Calibri"/>
          <w:szCs w:val="22"/>
        </w:rPr>
        <w:t xml:space="preserve"> w sekcji jest następująca: </w:t>
      </w:r>
    </w:p>
    <w:p w14:paraId="532F6238" w14:textId="77777777" w:rsidR="003E1DEB" w:rsidRDefault="003E1DEB" w:rsidP="00CE5929">
      <w:pPr>
        <w:pStyle w:val="Akapitzlist"/>
        <w:numPr>
          <w:ilvl w:val="0"/>
          <w:numId w:val="28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iss</w:t>
      </w:r>
      <w:proofErr w:type="spellEnd"/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issuer</w:t>
      </w:r>
      <w:proofErr w:type="spellEnd"/>
      <w:r w:rsidRPr="435A5AB6">
        <w:rPr>
          <w:rFonts w:eastAsia="Calibri" w:cs="Calibri"/>
          <w:szCs w:val="22"/>
        </w:rPr>
        <w:t xml:space="preserve">) </w:t>
      </w:r>
      <w:proofErr w:type="spellStart"/>
      <w:r w:rsidR="00EC44DD">
        <w:rPr>
          <w:rFonts w:eastAsia="Calibri" w:cs="Calibri"/>
          <w:szCs w:val="22"/>
        </w:rPr>
        <w:t>identyfi</w:t>
      </w:r>
      <w:r w:rsidRPr="435A5AB6">
        <w:rPr>
          <w:rFonts w:eastAsia="Calibri" w:cs="Calibri"/>
          <w:szCs w:val="22"/>
        </w:rPr>
        <w:t>ator</w:t>
      </w:r>
      <w:proofErr w:type="spellEnd"/>
      <w:r w:rsidRPr="435A5AB6">
        <w:rPr>
          <w:rFonts w:eastAsia="Calibri" w:cs="Calibri"/>
          <w:szCs w:val="22"/>
        </w:rPr>
        <w:t xml:space="preserve"> biznesowy (OID) podmiotu (Usługodawcy), który wywołuje usługi serwera </w:t>
      </w:r>
      <w:r w:rsidR="008E7958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C</w:t>
      </w:r>
      <w:r w:rsidR="008E7958">
        <w:rPr>
          <w:rFonts w:eastAsia="Calibri" w:cs="Calibri"/>
          <w:szCs w:val="22"/>
        </w:rPr>
        <w:t>e</w:t>
      </w:r>
      <w:r w:rsidRPr="435A5AB6">
        <w:rPr>
          <w:rFonts w:eastAsia="Calibri" w:cs="Calibri"/>
          <w:szCs w:val="22"/>
        </w:rPr>
        <w:t>Z. Identyfikator biznesowy (O</w:t>
      </w:r>
      <w:r>
        <w:rPr>
          <w:rFonts w:eastAsia="Calibri" w:cs="Calibri"/>
          <w:szCs w:val="22"/>
        </w:rPr>
        <w:t>ID) podmiotu jest umieszczony w </w:t>
      </w:r>
      <w:r w:rsidRPr="435A5AB6">
        <w:rPr>
          <w:rFonts w:eastAsia="Calibri" w:cs="Calibri"/>
          <w:szCs w:val="22"/>
        </w:rPr>
        <w:t>certyfikatach wydanych przez P1</w:t>
      </w:r>
      <w:r>
        <w:rPr>
          <w:rFonts w:eastAsia="Calibri" w:cs="Calibri"/>
          <w:szCs w:val="22"/>
        </w:rPr>
        <w:t xml:space="preserve"> </w:t>
      </w:r>
      <w:r w:rsidRPr="004A1514">
        <w:rPr>
          <w:rFonts w:eastAsia="Calibri" w:cs="Calibri"/>
          <w:szCs w:val="22"/>
        </w:rPr>
        <w:t xml:space="preserve">– wartość parametru </w:t>
      </w:r>
      <w:r w:rsidRPr="004A1514">
        <w:rPr>
          <w:rFonts w:eastAsia="Calibri" w:cs="Calibri"/>
          <w:szCs w:val="22"/>
          <w:u w:val="single"/>
        </w:rPr>
        <w:t>musi być zgodna z formatem {</w:t>
      </w:r>
      <w:proofErr w:type="spellStart"/>
      <w:r w:rsidRPr="004A1514">
        <w:rPr>
          <w:rFonts w:eastAsia="Calibri" w:cs="Calibri"/>
          <w:szCs w:val="22"/>
          <w:u w:val="single"/>
        </w:rPr>
        <w:t>root</w:t>
      </w:r>
      <w:proofErr w:type="spellEnd"/>
      <w:r w:rsidRPr="004A1514">
        <w:rPr>
          <w:rFonts w:eastAsia="Calibri" w:cs="Calibri"/>
          <w:szCs w:val="22"/>
          <w:u w:val="single"/>
        </w:rPr>
        <w:t>}:{</w:t>
      </w:r>
      <w:proofErr w:type="spellStart"/>
      <w:r w:rsidRPr="004A1514">
        <w:rPr>
          <w:rFonts w:eastAsia="Calibri" w:cs="Calibri"/>
          <w:szCs w:val="22"/>
          <w:u w:val="single"/>
        </w:rPr>
        <w:t>extension</w:t>
      </w:r>
      <w:proofErr w:type="spellEnd"/>
      <w:r w:rsidRPr="004A1514">
        <w:rPr>
          <w:rFonts w:eastAsia="Calibri" w:cs="Calibri"/>
          <w:szCs w:val="22"/>
          <w:u w:val="single"/>
        </w:rPr>
        <w:t>}</w:t>
      </w:r>
      <w:r w:rsidRPr="004A1514">
        <w:rPr>
          <w:rFonts w:eastAsia="Calibri" w:cs="Calibri"/>
          <w:szCs w:val="22"/>
        </w:rPr>
        <w:t>.</w:t>
      </w:r>
    </w:p>
    <w:p w14:paraId="38918A19" w14:textId="77777777" w:rsidR="0048727E" w:rsidRPr="0048727E" w:rsidRDefault="003E1DEB" w:rsidP="00CE5929">
      <w:pPr>
        <w:pStyle w:val="Akapitzlist"/>
        <w:numPr>
          <w:ilvl w:val="0"/>
          <w:numId w:val="27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sub</w:t>
      </w:r>
      <w:proofErr w:type="spellEnd"/>
      <w:r w:rsidRPr="435A5AB6">
        <w:rPr>
          <w:rFonts w:eastAsia="Calibri" w:cs="Calibri"/>
          <w:b/>
          <w:bCs/>
          <w:szCs w:val="22"/>
        </w:rPr>
        <w:t xml:space="preserve">’ </w:t>
      </w:r>
      <w:r w:rsidRPr="435A5AB6">
        <w:rPr>
          <w:rFonts w:eastAsia="Calibri" w:cs="Calibri"/>
          <w:szCs w:val="22"/>
        </w:rPr>
        <w:t xml:space="preserve">- (ang. </w:t>
      </w:r>
      <w:proofErr w:type="spellStart"/>
      <w:r w:rsidRPr="435A5AB6">
        <w:rPr>
          <w:rFonts w:eastAsia="Calibri" w:cs="Calibri"/>
          <w:szCs w:val="22"/>
        </w:rPr>
        <w:t>subject</w:t>
      </w:r>
      <w:proofErr w:type="spellEnd"/>
      <w:r w:rsidRPr="435A5AB6">
        <w:rPr>
          <w:rFonts w:eastAsia="Calibri" w:cs="Calibri"/>
          <w:szCs w:val="22"/>
        </w:rPr>
        <w:t xml:space="preserve">) identyfikator biznesowy (OID) podmiotu (Usługodawcy), który wywołuje usługi serwera </w:t>
      </w:r>
      <w:r w:rsidR="006C617D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</w:t>
      </w:r>
      <w:r w:rsidR="006C617D">
        <w:rPr>
          <w:rFonts w:eastAsia="Calibri" w:cs="Calibri"/>
          <w:szCs w:val="22"/>
        </w:rPr>
        <w:t>CeZ</w:t>
      </w:r>
      <w:r w:rsidRPr="435A5AB6">
        <w:rPr>
          <w:rFonts w:eastAsia="Calibri" w:cs="Calibri"/>
          <w:szCs w:val="22"/>
        </w:rPr>
        <w:t>. Identyfikator OID podmiotu jest umieszczony w certyfikatach wydanych przez P1</w:t>
      </w:r>
      <w:r>
        <w:rPr>
          <w:rFonts w:eastAsia="Calibri" w:cs="Calibri"/>
          <w:szCs w:val="22"/>
        </w:rPr>
        <w:t xml:space="preserve"> –</w:t>
      </w:r>
      <w:r w:rsidR="00EC44DD">
        <w:rPr>
          <w:rFonts w:eastAsia="Calibri" w:cs="Calibri"/>
          <w:szCs w:val="22"/>
        </w:rPr>
        <w:t xml:space="preserve"> </w:t>
      </w:r>
      <w:r w:rsidRPr="0049285A">
        <w:rPr>
          <w:rFonts w:eastAsia="Calibri" w:cs="Calibri"/>
          <w:szCs w:val="22"/>
        </w:rPr>
        <w:t xml:space="preserve">podana wartość </w:t>
      </w:r>
      <w:r>
        <w:rPr>
          <w:rFonts w:eastAsia="Calibri" w:cs="Calibri"/>
          <w:szCs w:val="22"/>
        </w:rPr>
        <w:t xml:space="preserve">parametru </w:t>
      </w:r>
      <w:r w:rsidRPr="006A30B3">
        <w:rPr>
          <w:rFonts w:eastAsia="Calibri" w:cs="Calibri"/>
          <w:szCs w:val="22"/>
          <w:u w:val="single"/>
        </w:rPr>
        <w:t xml:space="preserve">musi </w:t>
      </w:r>
      <w:r w:rsidR="00EC44DD">
        <w:rPr>
          <w:rFonts w:eastAsia="Calibri" w:cs="Calibri"/>
          <w:szCs w:val="22"/>
          <w:u w:val="single"/>
        </w:rPr>
        <w:t>być zgodna z wartością podaną w </w:t>
      </w:r>
      <w:r w:rsidRPr="006A30B3">
        <w:rPr>
          <w:rFonts w:eastAsia="Calibri" w:cs="Calibri"/>
          <w:szCs w:val="22"/>
          <w:u w:val="single"/>
        </w:rPr>
        <w:t xml:space="preserve">atrybucie </w:t>
      </w:r>
      <w:r w:rsidRPr="006A30B3">
        <w:rPr>
          <w:rFonts w:eastAsia="Calibri" w:cs="Calibri"/>
          <w:b/>
          <w:szCs w:val="22"/>
          <w:u w:val="single"/>
        </w:rPr>
        <w:t>‘</w:t>
      </w:r>
      <w:proofErr w:type="spellStart"/>
      <w:r w:rsidRPr="006A30B3">
        <w:rPr>
          <w:rFonts w:eastAsia="Calibri" w:cs="Calibri"/>
          <w:b/>
          <w:szCs w:val="22"/>
          <w:u w:val="single"/>
        </w:rPr>
        <w:t>iss</w:t>
      </w:r>
      <w:proofErr w:type="spellEnd"/>
      <w:r w:rsidRPr="006A30B3">
        <w:rPr>
          <w:rFonts w:eastAsia="Calibri" w:cs="Calibri"/>
          <w:b/>
          <w:szCs w:val="22"/>
          <w:u w:val="single"/>
        </w:rPr>
        <w:t>’</w:t>
      </w:r>
      <w:r>
        <w:rPr>
          <w:rFonts w:eastAsia="Calibri" w:cs="Calibri"/>
          <w:szCs w:val="22"/>
        </w:rPr>
        <w:t>.</w:t>
      </w:r>
    </w:p>
    <w:p w14:paraId="0645F7D6" w14:textId="77777777" w:rsidR="003E1DEB" w:rsidRDefault="003E1DEB" w:rsidP="478D66B6">
      <w:pPr>
        <w:pStyle w:val="Akapitzlist"/>
        <w:numPr>
          <w:ilvl w:val="0"/>
          <w:numId w:val="27"/>
        </w:numPr>
        <w:rPr>
          <w:rFonts w:asciiTheme="minorHAnsi" w:eastAsia="Calibri" w:hAnsiTheme="minorHAnsi" w:cstheme="minorBidi"/>
        </w:rPr>
      </w:pPr>
      <w:r w:rsidRPr="31D281CB">
        <w:rPr>
          <w:rFonts w:eastAsia="Calibri" w:cs="Calibri"/>
        </w:rPr>
        <w:t>‘</w:t>
      </w:r>
      <w:proofErr w:type="spellStart"/>
      <w:r w:rsidRPr="31D281CB">
        <w:rPr>
          <w:rFonts w:eastAsia="Calibri" w:cs="Calibri"/>
          <w:b/>
          <w:bCs/>
        </w:rPr>
        <w:t>aud</w:t>
      </w:r>
      <w:proofErr w:type="spellEnd"/>
      <w:r w:rsidRPr="31D281CB">
        <w:rPr>
          <w:rFonts w:eastAsia="Calibri" w:cs="Calibri"/>
        </w:rPr>
        <w:t xml:space="preserve">‘ - (ang. </w:t>
      </w:r>
      <w:proofErr w:type="spellStart"/>
      <w:r w:rsidRPr="31D281CB">
        <w:rPr>
          <w:rFonts w:eastAsia="Calibri" w:cs="Calibri"/>
        </w:rPr>
        <w:t>audience</w:t>
      </w:r>
      <w:proofErr w:type="spellEnd"/>
      <w:r w:rsidRPr="31D281CB">
        <w:rPr>
          <w:rFonts w:eastAsia="Calibri" w:cs="Calibri"/>
        </w:rPr>
        <w:t>) adres URL usługi (</w:t>
      </w:r>
      <w:proofErr w:type="spellStart"/>
      <w:r w:rsidRPr="31D281CB">
        <w:rPr>
          <w:rFonts w:eastAsia="Calibri" w:cs="Calibri"/>
        </w:rPr>
        <w:t>endpoint</w:t>
      </w:r>
      <w:proofErr w:type="spellEnd"/>
      <w:r w:rsidRPr="31D281CB">
        <w:rPr>
          <w:rFonts w:eastAsia="Calibri" w:cs="Calibri"/>
        </w:rPr>
        <w:t xml:space="preserve">) serwera autoryzacji – parametr </w:t>
      </w:r>
      <w:r w:rsidRPr="31D281CB">
        <w:rPr>
          <w:rFonts w:eastAsia="Calibri" w:cs="Calibri"/>
          <w:u w:val="single"/>
        </w:rPr>
        <w:t xml:space="preserve">musi mieć wartość: </w:t>
      </w:r>
      <w:r w:rsidRPr="478D66B6">
        <w:rPr>
          <w:rFonts w:asciiTheme="minorHAnsi" w:eastAsia="Calibri" w:hAnsiTheme="minorHAnsi" w:cstheme="minorBidi"/>
          <w:u w:val="single"/>
        </w:rPr>
        <w:t>„</w:t>
      </w:r>
      <w:hyperlink r:id="rId13" w:history="1">
        <w:r w:rsidR="00387481" w:rsidRPr="478D66B6">
          <w:rPr>
            <w:rStyle w:val="Hipercze"/>
            <w:rFonts w:asciiTheme="minorHAnsi" w:hAnsiTheme="minorHAnsi" w:cstheme="minorBidi"/>
            <w:shd w:val="clear" w:color="auto" w:fill="F8F8F8"/>
          </w:rPr>
          <w:t>https://ezdrowie.gov.pl/token</w:t>
        </w:r>
      </w:hyperlink>
      <w:r w:rsidRPr="478D66B6">
        <w:rPr>
          <w:rFonts w:asciiTheme="minorHAnsi" w:eastAsia="Calibri" w:hAnsiTheme="minorHAnsi" w:cstheme="minorBidi"/>
          <w:u w:val="single"/>
        </w:rPr>
        <w:t>”.</w:t>
      </w:r>
      <w:r w:rsidRPr="478D66B6">
        <w:rPr>
          <w:rFonts w:asciiTheme="minorHAnsi" w:eastAsia="Calibri" w:hAnsiTheme="minorHAnsi" w:cstheme="minorBidi"/>
        </w:rPr>
        <w:t xml:space="preserve"> </w:t>
      </w:r>
    </w:p>
    <w:p w14:paraId="7785711D" w14:textId="77777777" w:rsidR="003E1DEB" w:rsidRDefault="003E1DEB" w:rsidP="478D66B6">
      <w:pPr>
        <w:pStyle w:val="Akapitzlist"/>
        <w:numPr>
          <w:ilvl w:val="0"/>
          <w:numId w:val="27"/>
        </w:numPr>
        <w:rPr>
          <w:rFonts w:eastAsia="Calibri"/>
          <w:szCs w:val="22"/>
        </w:rPr>
      </w:pPr>
      <w:r w:rsidRPr="435A5AB6">
        <w:rPr>
          <w:rFonts w:eastAsia="Calibri" w:cs="Calibri"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jti</w:t>
      </w:r>
      <w:proofErr w:type="spellEnd"/>
      <w:r w:rsidRPr="435A5AB6">
        <w:rPr>
          <w:rFonts w:eastAsia="Calibri" w:cs="Calibri"/>
          <w:b/>
          <w:bCs/>
          <w:szCs w:val="22"/>
        </w:rPr>
        <w:t>’</w:t>
      </w:r>
      <w:r w:rsidRPr="435A5AB6">
        <w:rPr>
          <w:rFonts w:eastAsia="Calibri" w:cs="Calibri"/>
          <w:szCs w:val="22"/>
        </w:rPr>
        <w:t xml:space="preserve"> - (ang. JWT ID) unikalny identyfika</w:t>
      </w:r>
      <w:r>
        <w:rPr>
          <w:rFonts w:eastAsia="Calibri" w:cs="Calibri"/>
          <w:szCs w:val="22"/>
        </w:rPr>
        <w:t xml:space="preserve">tor </w:t>
      </w:r>
      <w:proofErr w:type="spellStart"/>
      <w:r>
        <w:rPr>
          <w:rFonts w:eastAsia="Calibri" w:cs="Calibri"/>
          <w:szCs w:val="22"/>
        </w:rPr>
        <w:t>tokenu</w:t>
      </w:r>
      <w:proofErr w:type="spellEnd"/>
      <w:r>
        <w:rPr>
          <w:rFonts w:eastAsia="Calibri" w:cs="Calibri"/>
          <w:szCs w:val="22"/>
        </w:rPr>
        <w:t xml:space="preserve"> do uwierzytelnienia -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>
        <w:rPr>
          <w:rFonts w:eastAsia="Calibri" w:cs="Calibri"/>
          <w:szCs w:val="22"/>
          <w:u w:val="single"/>
        </w:rPr>
        <w:t xml:space="preserve">musi </w:t>
      </w:r>
      <w:r w:rsidRPr="006A30B3">
        <w:rPr>
          <w:rFonts w:eastAsia="Calibri" w:cs="Calibri"/>
          <w:szCs w:val="22"/>
          <w:u w:val="single"/>
        </w:rPr>
        <w:t xml:space="preserve">być zgodna z </w:t>
      </w:r>
      <w:r>
        <w:rPr>
          <w:rFonts w:eastAsia="Calibri" w:cs="Calibri"/>
          <w:szCs w:val="22"/>
          <w:u w:val="single"/>
        </w:rPr>
        <w:t xml:space="preserve">formatem </w:t>
      </w:r>
      <w:r w:rsidRPr="006A30B3">
        <w:rPr>
          <w:rFonts w:eastAsia="Calibri" w:cs="Calibri"/>
          <w:szCs w:val="22"/>
          <w:u w:val="single"/>
        </w:rPr>
        <w:t>UUID (</w:t>
      </w:r>
      <w:proofErr w:type="spellStart"/>
      <w:r w:rsidRPr="006A30B3">
        <w:rPr>
          <w:rFonts w:eastAsia="Calibri" w:cs="Calibri"/>
          <w:szCs w:val="22"/>
          <w:u w:val="single"/>
        </w:rPr>
        <w:t>universally</w:t>
      </w:r>
      <w:proofErr w:type="spellEnd"/>
      <w:r w:rsidRPr="006A30B3">
        <w:rPr>
          <w:rFonts w:eastAsia="Calibri" w:cs="Calibri"/>
          <w:szCs w:val="22"/>
          <w:u w:val="single"/>
        </w:rPr>
        <w:t xml:space="preserve"> </w:t>
      </w:r>
      <w:proofErr w:type="spellStart"/>
      <w:r w:rsidRPr="006A30B3">
        <w:rPr>
          <w:rFonts w:eastAsia="Calibri" w:cs="Calibri"/>
          <w:szCs w:val="22"/>
          <w:u w:val="single"/>
        </w:rPr>
        <w:t>unique</w:t>
      </w:r>
      <w:proofErr w:type="spellEnd"/>
      <w:r w:rsidRPr="006A30B3">
        <w:rPr>
          <w:rFonts w:eastAsia="Calibri" w:cs="Calibri"/>
          <w:szCs w:val="22"/>
          <w:u w:val="single"/>
        </w:rPr>
        <w:t xml:space="preserve"> </w:t>
      </w:r>
      <w:proofErr w:type="spellStart"/>
      <w:r w:rsidRPr="006A30B3">
        <w:rPr>
          <w:rFonts w:eastAsia="Calibri" w:cs="Calibri"/>
          <w:szCs w:val="22"/>
          <w:u w:val="single"/>
        </w:rPr>
        <w:t>identifier</w:t>
      </w:r>
      <w:proofErr w:type="spellEnd"/>
      <w:r w:rsidRPr="006A30B3">
        <w:rPr>
          <w:rFonts w:eastAsia="Calibri" w:cs="Calibri"/>
          <w:szCs w:val="22"/>
          <w:u w:val="single"/>
        </w:rPr>
        <w:t>)</w:t>
      </w:r>
      <w:r w:rsidRPr="435A5AB6">
        <w:rPr>
          <w:rFonts w:eastAsia="Calibri" w:cs="Calibri"/>
          <w:szCs w:val="22"/>
        </w:rPr>
        <w:t xml:space="preserve">. </w:t>
      </w:r>
    </w:p>
    <w:p w14:paraId="5F1C9CFB" w14:textId="77777777" w:rsidR="003E1DEB" w:rsidRPr="00993C87" w:rsidRDefault="003E1DEB" w:rsidP="00CE5929">
      <w:pPr>
        <w:pStyle w:val="Akapitzlist"/>
        <w:numPr>
          <w:ilvl w:val="0"/>
          <w:numId w:val="27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exp</w:t>
      </w:r>
      <w:proofErr w:type="spellEnd"/>
      <w:r w:rsidRPr="435A5AB6">
        <w:rPr>
          <w:rFonts w:eastAsia="Calibri" w:cs="Calibri"/>
          <w:b/>
          <w:bCs/>
          <w:szCs w:val="22"/>
        </w:rPr>
        <w:t xml:space="preserve">' </w:t>
      </w:r>
      <w:r w:rsidRPr="435A5AB6">
        <w:rPr>
          <w:rFonts w:eastAsia="Calibri" w:cs="Calibri"/>
          <w:szCs w:val="22"/>
        </w:rPr>
        <w:t xml:space="preserve">- (ang. </w:t>
      </w:r>
      <w:proofErr w:type="spellStart"/>
      <w:r w:rsidRPr="435A5AB6">
        <w:rPr>
          <w:rFonts w:eastAsia="Calibri" w:cs="Calibri"/>
          <w:szCs w:val="22"/>
        </w:rPr>
        <w:t>expiration</w:t>
      </w:r>
      <w:proofErr w:type="spellEnd"/>
      <w:r w:rsidRPr="435A5AB6">
        <w:rPr>
          <w:rFonts w:eastAsia="Calibri" w:cs="Calibri"/>
          <w:szCs w:val="22"/>
        </w:rPr>
        <w:t xml:space="preserve"> </w:t>
      </w:r>
      <w:proofErr w:type="spellStart"/>
      <w:r w:rsidRPr="435A5AB6">
        <w:rPr>
          <w:rFonts w:eastAsia="Calibri" w:cs="Calibri"/>
          <w:szCs w:val="22"/>
        </w:rPr>
        <w:t>time</w:t>
      </w:r>
      <w:proofErr w:type="spellEnd"/>
      <w:r w:rsidRPr="435A5AB6">
        <w:rPr>
          <w:rFonts w:eastAsia="Calibri" w:cs="Calibri"/>
          <w:szCs w:val="22"/>
        </w:rPr>
        <w:t xml:space="preserve">) </w:t>
      </w:r>
      <w:r>
        <w:rPr>
          <w:rFonts w:eastAsia="Calibri" w:cs="Calibri"/>
          <w:szCs w:val="22"/>
        </w:rPr>
        <w:t>termin</w:t>
      </w:r>
      <w:r w:rsidRPr="435A5AB6">
        <w:rPr>
          <w:rFonts w:eastAsia="Calibri" w:cs="Calibri"/>
          <w:szCs w:val="22"/>
        </w:rPr>
        <w:t xml:space="preserve"> ważności </w:t>
      </w:r>
      <w:proofErr w:type="spellStart"/>
      <w:r w:rsidRPr="435A5AB6">
        <w:rPr>
          <w:rFonts w:eastAsia="Calibri" w:cs="Calibri"/>
          <w:szCs w:val="22"/>
        </w:rPr>
        <w:t>tokenu</w:t>
      </w:r>
      <w:proofErr w:type="spellEnd"/>
      <w:r w:rsidRPr="435A5AB6">
        <w:rPr>
          <w:rFonts w:eastAsia="Calibri" w:cs="Calibri"/>
          <w:szCs w:val="22"/>
        </w:rPr>
        <w:t xml:space="preserve">, po upływie którego </w:t>
      </w:r>
      <w:proofErr w:type="spellStart"/>
      <w:r w:rsidRPr="435A5AB6">
        <w:rPr>
          <w:rFonts w:eastAsia="Calibri" w:cs="Calibri"/>
          <w:szCs w:val="22"/>
        </w:rPr>
        <w:t>token</w:t>
      </w:r>
      <w:proofErr w:type="spellEnd"/>
      <w:r w:rsidRPr="435A5AB6">
        <w:rPr>
          <w:rFonts w:eastAsia="Calibri" w:cs="Calibri"/>
          <w:szCs w:val="22"/>
        </w:rPr>
        <w:t xml:space="preserve"> nie może być przetwarzany</w:t>
      </w:r>
      <w:r>
        <w:rPr>
          <w:rFonts w:eastAsia="Calibri" w:cs="Calibri"/>
          <w:szCs w:val="22"/>
        </w:rPr>
        <w:t xml:space="preserve"> –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 w:rsidRPr="0049285A">
        <w:rPr>
          <w:rFonts w:eastAsia="Calibri" w:cs="Calibri"/>
          <w:szCs w:val="22"/>
          <w:u w:val="single"/>
        </w:rPr>
        <w:t xml:space="preserve">musi być </w:t>
      </w:r>
      <w:r>
        <w:rPr>
          <w:rFonts w:eastAsia="Calibri" w:cs="Calibri"/>
          <w:szCs w:val="22"/>
          <w:u w:val="single"/>
        </w:rPr>
        <w:t xml:space="preserve">zgodna z </w:t>
      </w:r>
      <w:r w:rsidRPr="0049285A">
        <w:rPr>
          <w:rFonts w:eastAsia="Calibri" w:cs="Calibri"/>
          <w:szCs w:val="22"/>
          <w:u w:val="single"/>
        </w:rPr>
        <w:t>forma</w:t>
      </w:r>
      <w:r>
        <w:rPr>
          <w:rFonts w:eastAsia="Calibri" w:cs="Calibri"/>
          <w:szCs w:val="22"/>
          <w:u w:val="single"/>
        </w:rPr>
        <w:t>tem</w:t>
      </w:r>
      <w:r w:rsidRPr="0049285A">
        <w:rPr>
          <w:rFonts w:eastAsia="Calibri" w:cs="Calibri"/>
          <w:szCs w:val="22"/>
          <w:u w:val="single"/>
        </w:rPr>
        <w:t xml:space="preserve"> </w:t>
      </w:r>
      <w:proofErr w:type="spellStart"/>
      <w:r w:rsidRPr="0049285A">
        <w:rPr>
          <w:rFonts w:eastAsia="Calibri" w:cs="Calibri"/>
          <w:szCs w:val="22"/>
          <w:u w:val="single"/>
        </w:rPr>
        <w:t>NumericDate</w:t>
      </w:r>
      <w:proofErr w:type="spellEnd"/>
      <w:r>
        <w:rPr>
          <w:rFonts w:eastAsia="Calibri" w:cs="Calibri"/>
          <w:szCs w:val="22"/>
          <w:u w:val="single"/>
        </w:rPr>
        <w:t xml:space="preserve"> ze specyfikacji JWT (RFC 7519)</w:t>
      </w:r>
      <w:r w:rsidRPr="435A5AB6">
        <w:rPr>
          <w:rFonts w:eastAsia="Calibri" w:cs="Calibri"/>
          <w:szCs w:val="22"/>
        </w:rPr>
        <w:t>.</w:t>
      </w:r>
    </w:p>
    <w:p w14:paraId="4ED68930" w14:textId="77777777" w:rsidR="003E1DEB" w:rsidRPr="00AD289B" w:rsidRDefault="003E1DEB" w:rsidP="478D66B6">
      <w:pPr>
        <w:pStyle w:val="Akapitzlist"/>
        <w:numPr>
          <w:ilvl w:val="0"/>
          <w:numId w:val="26"/>
        </w:numPr>
        <w:rPr>
          <w:rFonts w:eastAsia="Calibri"/>
          <w:szCs w:val="22"/>
        </w:rPr>
      </w:pPr>
      <w:r w:rsidRPr="00AD289B">
        <w:rPr>
          <w:rFonts w:eastAsia="Calibri" w:cs="Calibri"/>
          <w:szCs w:val="22"/>
        </w:rPr>
        <w:t>‘</w:t>
      </w:r>
      <w:proofErr w:type="spellStart"/>
      <w:r w:rsidRPr="00AD289B">
        <w:rPr>
          <w:rFonts w:eastAsia="Calibri" w:cs="Calibri"/>
          <w:b/>
          <w:bCs/>
          <w:szCs w:val="22"/>
        </w:rPr>
        <w:t>user_id</w:t>
      </w:r>
      <w:proofErr w:type="spellEnd"/>
      <w:r w:rsidRPr="00AD289B">
        <w:rPr>
          <w:rFonts w:eastAsia="Calibri" w:cs="Calibri"/>
          <w:szCs w:val="22"/>
        </w:rPr>
        <w:t xml:space="preserve">’ - (ang. </w:t>
      </w:r>
      <w:proofErr w:type="spellStart"/>
      <w:r w:rsidRPr="00AD289B">
        <w:rPr>
          <w:rFonts w:eastAsia="Calibri" w:cs="Calibri"/>
          <w:szCs w:val="22"/>
        </w:rPr>
        <w:t>user</w:t>
      </w:r>
      <w:proofErr w:type="spellEnd"/>
      <w:r w:rsidRPr="00AD289B">
        <w:rPr>
          <w:rFonts w:eastAsia="Calibri" w:cs="Calibri"/>
          <w:szCs w:val="22"/>
        </w:rPr>
        <w:t xml:space="preserve"> </w:t>
      </w:r>
      <w:proofErr w:type="spellStart"/>
      <w:r w:rsidRPr="00AD289B">
        <w:rPr>
          <w:rFonts w:eastAsia="Calibri" w:cs="Calibri"/>
          <w:szCs w:val="22"/>
        </w:rPr>
        <w:t>identification</w:t>
      </w:r>
      <w:proofErr w:type="spellEnd"/>
      <w:r w:rsidRPr="00AD289B">
        <w:rPr>
          <w:rFonts w:eastAsia="Calibri" w:cs="Calibri"/>
          <w:szCs w:val="22"/>
        </w:rPr>
        <w:t xml:space="preserve">) identyfikator biznesowy użytkownika (OID) </w:t>
      </w:r>
      <w:r>
        <w:rPr>
          <w:rFonts w:eastAsia="Calibri" w:cs="Calibri"/>
          <w:szCs w:val="22"/>
        </w:rPr>
        <w:t xml:space="preserve">– wartość parametru </w:t>
      </w:r>
      <w:r>
        <w:rPr>
          <w:rFonts w:eastAsia="Calibri" w:cs="Calibri"/>
          <w:szCs w:val="22"/>
          <w:u w:val="single"/>
        </w:rPr>
        <w:t>musi być zgodna z</w:t>
      </w:r>
      <w:r w:rsidRPr="006A30B3">
        <w:rPr>
          <w:rFonts w:eastAsia="Calibri" w:cs="Calibri"/>
          <w:szCs w:val="22"/>
          <w:u w:val="single"/>
        </w:rPr>
        <w:t xml:space="preserve"> forma</w:t>
      </w:r>
      <w:r>
        <w:rPr>
          <w:rFonts w:eastAsia="Calibri" w:cs="Calibri"/>
          <w:szCs w:val="22"/>
          <w:u w:val="single"/>
        </w:rPr>
        <w:t>tem</w:t>
      </w:r>
      <w:r w:rsidRPr="006A30B3">
        <w:rPr>
          <w:rFonts w:eastAsia="Calibri" w:cs="Calibri"/>
          <w:szCs w:val="22"/>
          <w:u w:val="single"/>
        </w:rPr>
        <w:t xml:space="preserve"> {</w:t>
      </w:r>
      <w:proofErr w:type="spellStart"/>
      <w:r w:rsidRPr="006A30B3">
        <w:rPr>
          <w:rFonts w:eastAsia="Calibri" w:cs="Calibri"/>
          <w:szCs w:val="22"/>
          <w:u w:val="single"/>
        </w:rPr>
        <w:t>root</w:t>
      </w:r>
      <w:proofErr w:type="spellEnd"/>
      <w:r w:rsidRPr="006A30B3">
        <w:rPr>
          <w:rFonts w:eastAsia="Calibri" w:cs="Calibri"/>
          <w:szCs w:val="22"/>
          <w:u w:val="single"/>
        </w:rPr>
        <w:t>}:{</w:t>
      </w:r>
      <w:proofErr w:type="spellStart"/>
      <w:r w:rsidRPr="006A30B3">
        <w:rPr>
          <w:rFonts w:eastAsia="Calibri" w:cs="Calibri"/>
          <w:szCs w:val="22"/>
          <w:u w:val="single"/>
        </w:rPr>
        <w:t>extension</w:t>
      </w:r>
      <w:proofErr w:type="spellEnd"/>
      <w:r w:rsidRPr="006A30B3">
        <w:rPr>
          <w:rFonts w:eastAsia="Calibri" w:cs="Calibri"/>
          <w:szCs w:val="22"/>
          <w:u w:val="single"/>
        </w:rPr>
        <w:t>}</w:t>
      </w:r>
      <w:r>
        <w:rPr>
          <w:rFonts w:eastAsia="Calibri" w:cs="Calibri"/>
          <w:szCs w:val="22"/>
          <w:u w:val="single"/>
        </w:rPr>
        <w:t xml:space="preserve"> oraz musi być zgodna z dopuszczalną listą identyfikatorów użytkowników</w:t>
      </w:r>
      <w:r w:rsidRPr="435A5AB6">
        <w:rPr>
          <w:rFonts w:eastAsia="Calibri" w:cs="Calibri"/>
          <w:szCs w:val="22"/>
        </w:rPr>
        <w:t>.</w:t>
      </w:r>
    </w:p>
    <w:p w14:paraId="0599F01C" w14:textId="77777777" w:rsidR="003E1DEB" w:rsidRPr="00AD289B" w:rsidRDefault="003E1DEB" w:rsidP="003E1DEB">
      <w:pPr>
        <w:pStyle w:val="Akapitzlist"/>
        <w:rPr>
          <w:szCs w:val="22"/>
        </w:rPr>
      </w:pPr>
      <w:r w:rsidRPr="00DB7B15">
        <w:rPr>
          <w:rFonts w:eastAsia="Calibri" w:cs="Calibri"/>
          <w:szCs w:val="22"/>
        </w:rPr>
        <w:t xml:space="preserve">Zakres identyfikatorów użytkowników </w:t>
      </w:r>
      <w:r w:rsidRPr="435A5AB6">
        <w:rPr>
          <w:rFonts w:eastAsia="Calibri" w:cs="Calibri"/>
          <w:szCs w:val="22"/>
        </w:rPr>
        <w:t xml:space="preserve">dopuszczonych </w:t>
      </w:r>
      <w:r>
        <w:rPr>
          <w:rFonts w:eastAsia="Calibri" w:cs="Calibri"/>
          <w:szCs w:val="22"/>
        </w:rPr>
        <w:t xml:space="preserve">do </w:t>
      </w:r>
      <w:r w:rsidR="007E5031">
        <w:rPr>
          <w:rFonts w:eastAsia="Calibri" w:cs="Calibri"/>
          <w:szCs w:val="22"/>
        </w:rPr>
        <w:t>wywołania operacji w systemie EWP:</w:t>
      </w:r>
    </w:p>
    <w:p w14:paraId="79F2AC8C" w14:textId="77777777" w:rsidR="003E1DEB" w:rsidRDefault="003E1DEB" w:rsidP="478D66B6">
      <w:pPr>
        <w:pStyle w:val="Akapitzlist"/>
        <w:numPr>
          <w:ilvl w:val="1"/>
          <w:numId w:val="25"/>
        </w:numPr>
        <w:rPr>
          <w:rFonts w:eastAsia="Calibri"/>
          <w:szCs w:val="22"/>
        </w:rPr>
      </w:pPr>
      <w:r w:rsidRPr="435A5AB6">
        <w:rPr>
          <w:rFonts w:eastAsia="Calibri" w:cs="Calibri"/>
          <w:szCs w:val="22"/>
        </w:rPr>
        <w:t>numery PWZ farmaceutów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435A5AB6">
        <w:rPr>
          <w:rFonts w:eastAsia="Calibri" w:cs="Calibri"/>
          <w:szCs w:val="22"/>
        </w:rPr>
        <w:t>2.16.840</w:t>
      </w:r>
      <w:r>
        <w:rPr>
          <w:rFonts w:eastAsia="Calibri" w:cs="Calibri"/>
          <w:szCs w:val="22"/>
        </w:rPr>
        <w:t>.1.113883.3.4424.1.6.1)</w:t>
      </w:r>
      <w:r w:rsidRPr="435A5AB6">
        <w:rPr>
          <w:rFonts w:eastAsia="Calibri" w:cs="Calibri"/>
          <w:szCs w:val="22"/>
        </w:rPr>
        <w:t xml:space="preserve">; </w:t>
      </w:r>
    </w:p>
    <w:p w14:paraId="7996AEE6" w14:textId="77777777" w:rsidR="003E1DEB" w:rsidRDefault="003E1DEB" w:rsidP="478D66B6">
      <w:pPr>
        <w:pStyle w:val="Akapitzlist"/>
        <w:numPr>
          <w:ilvl w:val="1"/>
          <w:numId w:val="25"/>
        </w:numPr>
        <w:rPr>
          <w:rFonts w:eastAsia="Calibri"/>
          <w:szCs w:val="22"/>
        </w:rPr>
      </w:pPr>
      <w:r w:rsidRPr="435A5AB6">
        <w:rPr>
          <w:rFonts w:eastAsia="Calibri" w:cs="Calibri"/>
          <w:szCs w:val="22"/>
        </w:rPr>
        <w:t>numery PWZ lekarzy, dentystów i felczerów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435A5AB6">
        <w:rPr>
          <w:rFonts w:eastAsia="Calibri" w:cs="Calibri"/>
          <w:szCs w:val="22"/>
        </w:rPr>
        <w:t>2.16.840.1.113883.3.4424.1.6.2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14:paraId="5CE55CDB" w14:textId="77777777" w:rsidR="003E1DEB" w:rsidRPr="00FD2473" w:rsidRDefault="003E1DEB" w:rsidP="478D66B6">
      <w:pPr>
        <w:pStyle w:val="Akapitzlist"/>
        <w:numPr>
          <w:ilvl w:val="1"/>
          <w:numId w:val="25"/>
        </w:numPr>
        <w:rPr>
          <w:rFonts w:eastAsia="Calibri"/>
          <w:szCs w:val="22"/>
        </w:rPr>
      </w:pPr>
      <w:r w:rsidRPr="435A5AB6">
        <w:rPr>
          <w:rFonts w:eastAsia="Calibri" w:cs="Calibri"/>
          <w:szCs w:val="22"/>
        </w:rPr>
        <w:t>numery PWZ pielęgniarek i położnych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>: 2.16.840.1.113883.3.4424.1.6.3)</w:t>
      </w:r>
      <w:r w:rsidRPr="435A5AB6">
        <w:rPr>
          <w:rFonts w:eastAsia="Calibri" w:cs="Calibri"/>
          <w:szCs w:val="22"/>
        </w:rPr>
        <w:t xml:space="preserve">; </w:t>
      </w:r>
    </w:p>
    <w:p w14:paraId="63A40F1D" w14:textId="77777777" w:rsidR="003E1DEB" w:rsidRPr="00FD2473" w:rsidRDefault="003E1DEB" w:rsidP="478D66B6">
      <w:pPr>
        <w:pStyle w:val="Akapitzlist"/>
        <w:numPr>
          <w:ilvl w:val="1"/>
          <w:numId w:val="25"/>
        </w:numPr>
        <w:rPr>
          <w:rFonts w:eastAsia="Calibri"/>
          <w:szCs w:val="22"/>
        </w:rPr>
      </w:pPr>
      <w:r>
        <w:rPr>
          <w:rFonts w:eastAsia="Calibri" w:cs="Calibri"/>
          <w:szCs w:val="22"/>
        </w:rPr>
        <w:t>numery PWZ fizjoterapeutów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00B12270">
        <w:rPr>
          <w:rFonts w:eastAsia="Calibri" w:cs="Calibri"/>
          <w:szCs w:val="22"/>
        </w:rPr>
        <w:t>2.16.840.1.113883.3.4424.1.6.5</w:t>
      </w:r>
      <w:r>
        <w:rPr>
          <w:rFonts w:eastAsia="Calibri" w:cs="Calibri"/>
          <w:szCs w:val="22"/>
        </w:rPr>
        <w:t>);</w:t>
      </w:r>
    </w:p>
    <w:p w14:paraId="4E30D898" w14:textId="77777777" w:rsidR="003E1DEB" w:rsidRDefault="003E1DEB" w:rsidP="478D66B6">
      <w:pPr>
        <w:pStyle w:val="Akapitzlist"/>
        <w:numPr>
          <w:ilvl w:val="1"/>
          <w:numId w:val="25"/>
        </w:numPr>
        <w:rPr>
          <w:rFonts w:eastAsia="Calibri"/>
          <w:szCs w:val="22"/>
        </w:rPr>
      </w:pPr>
      <w:r w:rsidRPr="435A5AB6">
        <w:rPr>
          <w:rFonts w:eastAsia="Calibri" w:cs="Calibri"/>
          <w:szCs w:val="22"/>
        </w:rPr>
        <w:t>numery PESEL – pozostałe role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435A5AB6">
        <w:rPr>
          <w:rFonts w:eastAsia="Calibri" w:cs="Calibri"/>
          <w:szCs w:val="22"/>
        </w:rPr>
        <w:t>2.16.840.1.113883.3.4424.1.1.616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14:paraId="1C73C3B0" w14:textId="77777777" w:rsidR="003E1DEB" w:rsidRPr="00BF2BB8" w:rsidRDefault="003E1DEB" w:rsidP="478D66B6">
      <w:pPr>
        <w:pStyle w:val="Akapitzlist"/>
        <w:numPr>
          <w:ilvl w:val="0"/>
          <w:numId w:val="24"/>
        </w:numPr>
        <w:rPr>
          <w:rFonts w:eastAsia="Calibri"/>
          <w:szCs w:val="22"/>
        </w:rPr>
      </w:pPr>
      <w:r w:rsidRPr="435A5AB6">
        <w:rPr>
          <w:rFonts w:eastAsia="Calibri" w:cs="Calibri"/>
          <w:szCs w:val="22"/>
        </w:rPr>
        <w:lastRenderedPageBreak/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user_role</w:t>
      </w:r>
      <w:proofErr w:type="spellEnd"/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user</w:t>
      </w:r>
      <w:proofErr w:type="spellEnd"/>
      <w:r w:rsidRPr="435A5AB6">
        <w:rPr>
          <w:rFonts w:eastAsia="Calibri" w:cs="Calibri"/>
          <w:szCs w:val="22"/>
        </w:rPr>
        <w:t xml:space="preserve"> role) - rola uży</w:t>
      </w:r>
      <w:r>
        <w:rPr>
          <w:rFonts w:eastAsia="Calibri" w:cs="Calibri"/>
          <w:szCs w:val="22"/>
        </w:rPr>
        <w:t xml:space="preserve">tkownika w systemie zewnętrznym – wartość parametru </w:t>
      </w:r>
      <w:r w:rsidRPr="00DB7B15">
        <w:rPr>
          <w:rFonts w:eastAsia="Calibri" w:cs="Calibri"/>
          <w:szCs w:val="22"/>
          <w:u w:val="single"/>
        </w:rPr>
        <w:t>musi być zgodna z dopuszczalną listą ról</w:t>
      </w:r>
      <w:r>
        <w:rPr>
          <w:rFonts w:eastAsia="Calibri" w:cs="Calibri"/>
          <w:szCs w:val="22"/>
        </w:rPr>
        <w:t>.</w:t>
      </w:r>
    </w:p>
    <w:p w14:paraId="1F6FA0A6" w14:textId="77777777" w:rsidR="003E1DEB" w:rsidRDefault="003E1DEB" w:rsidP="003E1DEB">
      <w:pPr>
        <w:pStyle w:val="Akapitzlist"/>
        <w:rPr>
          <w:rFonts w:eastAsia="Calibri" w:cs="Calibri"/>
          <w:szCs w:val="22"/>
        </w:rPr>
      </w:pPr>
      <w:r w:rsidRPr="00BF2BB8">
        <w:rPr>
          <w:rFonts w:eastAsia="Calibri" w:cs="Calibri"/>
          <w:szCs w:val="22"/>
        </w:rPr>
        <w:t>Zakres ról dopuszczonych do obsługi Zdarzeń Medycznych w Systemie P1:</w:t>
      </w:r>
    </w:p>
    <w:p w14:paraId="3663E25D" w14:textId="77777777" w:rsidR="003E1DEB" w:rsidRDefault="003E1DEB" w:rsidP="00CE5929">
      <w:pPr>
        <w:pStyle w:val="Akapitzlist"/>
        <w:numPr>
          <w:ilvl w:val="0"/>
          <w:numId w:val="29"/>
        </w:numPr>
        <w:rPr>
          <w:szCs w:val="22"/>
        </w:rPr>
      </w:pPr>
      <w:r w:rsidRPr="435A5AB6">
        <w:rPr>
          <w:rFonts w:eastAsia="Calibri" w:cs="Calibri"/>
          <w:szCs w:val="22"/>
        </w:rPr>
        <w:t>LEK – lekarz</w:t>
      </w:r>
    </w:p>
    <w:p w14:paraId="2542D61E" w14:textId="77777777" w:rsidR="003E1DEB" w:rsidRDefault="003E1DEB" w:rsidP="00CE5929">
      <w:pPr>
        <w:pStyle w:val="Akapitzlist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FEL – felczer</w:t>
      </w:r>
    </w:p>
    <w:p w14:paraId="361B459F" w14:textId="77777777" w:rsidR="003E1DEB" w:rsidRDefault="003E1DEB" w:rsidP="00CE5929">
      <w:pPr>
        <w:pStyle w:val="Akapitzlist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LEKD – lekarz dentysta</w:t>
      </w:r>
    </w:p>
    <w:p w14:paraId="44D37ABF" w14:textId="77777777" w:rsidR="003E1DEB" w:rsidRDefault="003E1DEB" w:rsidP="00CE5929">
      <w:pPr>
        <w:pStyle w:val="Akapitzlist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PIEL – pielęgniarka / pielęgniarz</w:t>
      </w:r>
    </w:p>
    <w:p w14:paraId="727B1FC0" w14:textId="77777777" w:rsidR="003E1DEB" w:rsidRDefault="003E1DEB" w:rsidP="00CE5929">
      <w:pPr>
        <w:pStyle w:val="Akapitzlist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POL - położna / położny</w:t>
      </w:r>
    </w:p>
    <w:p w14:paraId="46E12090" w14:textId="77777777" w:rsidR="003E1DEB" w:rsidRDefault="003E1DEB" w:rsidP="00CE5929">
      <w:pPr>
        <w:pStyle w:val="Akapitzlist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FARM - farmaceuta</w:t>
      </w:r>
    </w:p>
    <w:p w14:paraId="63CE226B" w14:textId="77777777" w:rsidR="003E1DEB" w:rsidRDefault="003E1DEB" w:rsidP="00CE5929">
      <w:pPr>
        <w:pStyle w:val="Akapitzlist"/>
        <w:numPr>
          <w:ilvl w:val="1"/>
          <w:numId w:val="24"/>
        </w:numPr>
      </w:pPr>
      <w:r w:rsidRPr="00223129">
        <w:rPr>
          <w:rFonts w:eastAsia="Calibri" w:cs="Calibri"/>
        </w:rPr>
        <w:t>RAT - ratownik medyczny</w:t>
      </w:r>
    </w:p>
    <w:p w14:paraId="688488D2" w14:textId="77777777" w:rsidR="003E1DEB" w:rsidRPr="00FD2473" w:rsidRDefault="003E1DEB" w:rsidP="00CE5929">
      <w:pPr>
        <w:pStyle w:val="Akapitzlist"/>
        <w:numPr>
          <w:ilvl w:val="1"/>
          <w:numId w:val="24"/>
        </w:numPr>
      </w:pPr>
      <w:r w:rsidRPr="00223129">
        <w:rPr>
          <w:rFonts w:eastAsia="Calibri" w:cs="Calibri"/>
        </w:rPr>
        <w:t>PROF - profesjonalista medyczny</w:t>
      </w:r>
    </w:p>
    <w:p w14:paraId="0AC794D0" w14:textId="77777777" w:rsidR="003E1DEB" w:rsidRDefault="003E1DEB" w:rsidP="00CE5929">
      <w:pPr>
        <w:pStyle w:val="Akapitzlist"/>
        <w:numPr>
          <w:ilvl w:val="1"/>
          <w:numId w:val="24"/>
        </w:numPr>
      </w:pPr>
      <w:r w:rsidRPr="5D8D4BC1">
        <w:rPr>
          <w:rFonts w:eastAsia="Calibri" w:cs="Calibri"/>
        </w:rPr>
        <w:t>PADM – pracownik administracyjny</w:t>
      </w:r>
    </w:p>
    <w:p w14:paraId="2D6F74F1" w14:textId="77777777" w:rsidR="45071866" w:rsidRDefault="00CF3C1D" w:rsidP="6806EC2F">
      <w:pPr>
        <w:rPr>
          <w:rFonts w:ascii="Calibri" w:eastAsia="Calibri" w:hAnsi="Calibri" w:cs="Calibri"/>
          <w:color w:val="000000" w:themeColor="text1"/>
        </w:rPr>
      </w:pPr>
      <w:r w:rsidRPr="4095F9F8">
        <w:rPr>
          <w:rFonts w:ascii="Calibri" w:eastAsia="Calibri" w:hAnsi="Calibri" w:cs="Calibri"/>
          <w:color w:val="000000" w:themeColor="text1"/>
        </w:rPr>
        <w:t xml:space="preserve">Dodatkowe </w:t>
      </w:r>
      <w:r w:rsidRPr="007830B5">
        <w:rPr>
          <w:rFonts w:ascii="Calibri" w:eastAsia="Calibri" w:hAnsi="Calibri" w:cs="Calibri"/>
          <w:color w:val="000000" w:themeColor="text1"/>
        </w:rPr>
        <w:t>parametr</w:t>
      </w:r>
      <w:r w:rsidR="00BF5201" w:rsidRPr="007830B5">
        <w:rPr>
          <w:rFonts w:ascii="Calibri" w:eastAsia="Calibri" w:hAnsi="Calibri" w:cs="Calibri"/>
          <w:color w:val="000000" w:themeColor="text1"/>
        </w:rPr>
        <w:t>y</w:t>
      </w:r>
      <w:r w:rsidR="19591291" w:rsidRPr="007830B5">
        <w:rPr>
          <w:rFonts w:ascii="Calibri" w:eastAsia="Calibri" w:hAnsi="Calibri" w:cs="Calibri"/>
          <w:color w:val="000000" w:themeColor="text1"/>
        </w:rPr>
        <w:t xml:space="preserve"> </w:t>
      </w:r>
      <w:r w:rsidR="618FCA77" w:rsidRPr="007830B5">
        <w:rPr>
          <w:rFonts w:ascii="Calibri" w:eastAsia="Calibri" w:hAnsi="Calibri" w:cs="Calibri"/>
          <w:color w:val="000000" w:themeColor="text1"/>
        </w:rPr>
        <w:t>(</w:t>
      </w:r>
      <w:r w:rsidR="19591291" w:rsidRPr="007830B5">
        <w:rPr>
          <w:rFonts w:ascii="Calibri" w:eastAsia="Calibri" w:hAnsi="Calibri" w:cs="Calibri"/>
          <w:color w:val="000000" w:themeColor="text1"/>
        </w:rPr>
        <w:t>warunkowo wymagane</w:t>
      </w:r>
      <w:r w:rsidR="23703C4B" w:rsidRPr="007830B5">
        <w:rPr>
          <w:rFonts w:ascii="Calibri" w:eastAsia="Calibri" w:hAnsi="Calibri" w:cs="Calibri"/>
          <w:color w:val="000000" w:themeColor="text1"/>
        </w:rPr>
        <w:t>)</w:t>
      </w:r>
      <w:r w:rsidR="45071866" w:rsidRPr="007830B5">
        <w:rPr>
          <w:rFonts w:ascii="Calibri" w:eastAsia="Calibri" w:hAnsi="Calibri" w:cs="Calibri"/>
          <w:color w:val="000000" w:themeColor="text1"/>
        </w:rPr>
        <w:t>:</w:t>
      </w:r>
    </w:p>
    <w:p w14:paraId="5179CF65" w14:textId="77777777" w:rsidR="003E1DEB" w:rsidRDefault="003E1DEB" w:rsidP="5DCB2604">
      <w:pPr>
        <w:pStyle w:val="Akapitzlist"/>
        <w:numPr>
          <w:ilvl w:val="0"/>
          <w:numId w:val="21"/>
        </w:numPr>
        <w:rPr>
          <w:rFonts w:asciiTheme="minorHAnsi" w:eastAsiaTheme="minorEastAsia" w:hAnsiTheme="minorHAnsi" w:cstheme="minorBidi"/>
          <w:szCs w:val="22"/>
        </w:rPr>
      </w:pPr>
      <w:r w:rsidRPr="5DCB2604">
        <w:rPr>
          <w:rFonts w:eastAsia="Calibri" w:cs="Calibri"/>
        </w:rPr>
        <w:t>‘</w:t>
      </w:r>
      <w:proofErr w:type="spellStart"/>
      <w:r w:rsidRPr="5DCB2604">
        <w:rPr>
          <w:rFonts w:eastAsia="Calibri" w:cs="Calibri"/>
          <w:b/>
          <w:bCs/>
        </w:rPr>
        <w:t>purpose</w:t>
      </w:r>
      <w:proofErr w:type="spellEnd"/>
      <w:r w:rsidRPr="5DCB2604">
        <w:rPr>
          <w:rFonts w:eastAsia="Calibri" w:cs="Calibri"/>
        </w:rPr>
        <w:t xml:space="preserve">’ </w:t>
      </w:r>
      <w:r w:rsidR="354BA3D6" w:rsidRPr="5DCB2604">
        <w:rPr>
          <w:rFonts w:asciiTheme="minorHAnsi" w:eastAsiaTheme="minorEastAsia" w:hAnsiTheme="minorHAnsi" w:cstheme="minorBidi"/>
        </w:rPr>
        <w:t>–</w:t>
      </w:r>
      <w:r w:rsidRPr="5DCB2604">
        <w:rPr>
          <w:rFonts w:eastAsia="Calibri" w:cs="Calibri"/>
        </w:rPr>
        <w:t xml:space="preserve"> (ang. </w:t>
      </w:r>
      <w:proofErr w:type="spellStart"/>
      <w:r w:rsidRPr="5DCB2604">
        <w:rPr>
          <w:rFonts w:eastAsia="Calibri" w:cs="Calibri"/>
        </w:rPr>
        <w:t>purpose</w:t>
      </w:r>
      <w:proofErr w:type="spellEnd"/>
      <w:r w:rsidRPr="5DCB2604">
        <w:rPr>
          <w:rFonts w:eastAsia="Calibri" w:cs="Calibri"/>
        </w:rPr>
        <w:t>) – tryb dostępu do danych. Wartości dopuszczalne w Systemie P1 to:</w:t>
      </w:r>
    </w:p>
    <w:p w14:paraId="6A352485" w14:textId="77777777" w:rsidR="003E1DEB" w:rsidRPr="007531DA" w:rsidRDefault="003E1DEB" w:rsidP="380AB713">
      <w:pPr>
        <w:pStyle w:val="Akapitzlist"/>
        <w:numPr>
          <w:ilvl w:val="1"/>
          <w:numId w:val="21"/>
        </w:numPr>
        <w:rPr>
          <w:rFonts w:asciiTheme="minorHAnsi" w:eastAsiaTheme="minorEastAsia" w:hAnsiTheme="minorHAnsi" w:cstheme="minorBidi"/>
          <w:lang w:val="en-US"/>
        </w:rPr>
      </w:pPr>
      <w:r w:rsidRPr="007531DA">
        <w:rPr>
          <w:rFonts w:eastAsia="Calibri" w:cs="Calibri"/>
          <w:lang w:val="en-US"/>
        </w:rPr>
        <w:t xml:space="preserve">CONTT – (ang. continuing treatment) – </w:t>
      </w:r>
      <w:proofErr w:type="spellStart"/>
      <w:r w:rsidRPr="007531DA">
        <w:rPr>
          <w:rFonts w:eastAsia="Calibri" w:cs="Calibri"/>
          <w:lang w:val="en-US"/>
        </w:rPr>
        <w:t>kontynuacja</w:t>
      </w:r>
      <w:proofErr w:type="spellEnd"/>
      <w:r w:rsidRPr="007531DA">
        <w:rPr>
          <w:rFonts w:eastAsia="Calibri" w:cs="Calibri"/>
          <w:lang w:val="en-US"/>
        </w:rPr>
        <w:t xml:space="preserve"> </w:t>
      </w:r>
      <w:proofErr w:type="spellStart"/>
      <w:r w:rsidRPr="007531DA">
        <w:rPr>
          <w:rFonts w:eastAsia="Calibri" w:cs="Calibri"/>
          <w:lang w:val="en-US"/>
        </w:rPr>
        <w:t>leczenia</w:t>
      </w:r>
      <w:proofErr w:type="spellEnd"/>
    </w:p>
    <w:p w14:paraId="139DBF98" w14:textId="77777777" w:rsidR="00B51914" w:rsidRPr="007531DA" w:rsidRDefault="003E1DEB" w:rsidP="37A84A0F">
      <w:pPr>
        <w:pStyle w:val="Akapitzlist"/>
        <w:numPr>
          <w:ilvl w:val="1"/>
          <w:numId w:val="21"/>
        </w:numPr>
        <w:rPr>
          <w:rFonts w:asciiTheme="minorHAnsi" w:eastAsiaTheme="minorEastAsia" w:hAnsiTheme="minorHAnsi" w:cstheme="minorBidi"/>
          <w:lang w:val="en-US"/>
        </w:rPr>
      </w:pPr>
      <w:r w:rsidRPr="37A84A0F">
        <w:rPr>
          <w:rFonts w:eastAsia="Calibri" w:cs="Calibri"/>
          <w:lang w:val="en-US"/>
        </w:rPr>
        <w:t xml:space="preserve">BTG - </w:t>
      </w:r>
      <w:del w:id="1032" w:author="Autor">
        <w:r w:rsidRPr="37A84A0F" w:rsidDel="003E1DEB">
          <w:rPr>
            <w:rFonts w:eastAsia="Calibri" w:cs="Calibri"/>
            <w:lang w:val="en-US"/>
          </w:rPr>
          <w:delText xml:space="preserve"> </w:delText>
        </w:r>
      </w:del>
      <w:r w:rsidRPr="37A84A0F">
        <w:rPr>
          <w:rFonts w:eastAsia="Calibri" w:cs="Calibri"/>
          <w:lang w:val="en-US"/>
        </w:rPr>
        <w:t xml:space="preserve">(ang. </w:t>
      </w:r>
      <w:r w:rsidRPr="37A84A0F">
        <w:rPr>
          <w:rFonts w:ascii="Verdana" w:eastAsia="Verdana" w:hAnsi="Verdana" w:cs="Verdana"/>
          <w:color w:val="333333"/>
          <w:sz w:val="18"/>
          <w:szCs w:val="18"/>
          <w:lang w:val="en-US"/>
        </w:rPr>
        <w:t xml:space="preserve">break the glass) – </w:t>
      </w:r>
      <w:proofErr w:type="spellStart"/>
      <w:r w:rsidRPr="37A84A0F">
        <w:rPr>
          <w:rFonts w:ascii="Verdana" w:eastAsia="Verdana" w:hAnsi="Verdana" w:cs="Verdana"/>
          <w:color w:val="333333"/>
          <w:sz w:val="18"/>
          <w:szCs w:val="18"/>
          <w:lang w:val="en-US"/>
        </w:rPr>
        <w:t>tryb</w:t>
      </w:r>
      <w:proofErr w:type="spellEnd"/>
      <w:r w:rsidRPr="37A84A0F">
        <w:rPr>
          <w:rFonts w:ascii="Verdana" w:eastAsia="Verdana" w:hAnsi="Verdana" w:cs="Verdana"/>
          <w:color w:val="333333"/>
          <w:sz w:val="18"/>
          <w:szCs w:val="18"/>
          <w:lang w:val="en-US"/>
        </w:rPr>
        <w:t xml:space="preserve"> </w:t>
      </w:r>
      <w:proofErr w:type="spellStart"/>
      <w:r w:rsidRPr="37A84A0F">
        <w:rPr>
          <w:rFonts w:ascii="Verdana" w:eastAsia="Verdana" w:hAnsi="Verdana" w:cs="Verdana"/>
          <w:color w:val="333333"/>
          <w:sz w:val="18"/>
          <w:szCs w:val="18"/>
          <w:lang w:val="en-US"/>
        </w:rPr>
        <w:t>ratowania</w:t>
      </w:r>
      <w:proofErr w:type="spellEnd"/>
      <w:r w:rsidRPr="37A84A0F">
        <w:rPr>
          <w:rFonts w:ascii="Verdana" w:eastAsia="Verdana" w:hAnsi="Verdana" w:cs="Verdana"/>
          <w:color w:val="333333"/>
          <w:sz w:val="18"/>
          <w:szCs w:val="18"/>
          <w:lang w:val="en-US"/>
        </w:rPr>
        <w:t xml:space="preserve"> </w:t>
      </w:r>
      <w:proofErr w:type="spellStart"/>
      <w:r w:rsidRPr="37A84A0F">
        <w:rPr>
          <w:rFonts w:ascii="Verdana" w:eastAsia="Verdana" w:hAnsi="Verdana" w:cs="Verdana"/>
          <w:color w:val="333333"/>
          <w:sz w:val="18"/>
          <w:szCs w:val="18"/>
          <w:lang w:val="en-US"/>
        </w:rPr>
        <w:t>życia</w:t>
      </w:r>
      <w:proofErr w:type="spellEnd"/>
      <w:r w:rsidR="00D51217" w:rsidRPr="37A84A0F">
        <w:rPr>
          <w:rFonts w:asciiTheme="minorHAnsi" w:eastAsiaTheme="minorEastAsia" w:hAnsiTheme="minorHAnsi" w:cstheme="minorBidi"/>
          <w:lang w:val="en-US"/>
        </w:rPr>
        <w:t xml:space="preserve"> </w:t>
      </w:r>
    </w:p>
    <w:p w14:paraId="54E6DDDE" w14:textId="77777777" w:rsidR="00B51914" w:rsidRPr="00B51914" w:rsidRDefault="00B51914" w:rsidP="380AB713">
      <w:pPr>
        <w:pStyle w:val="Akapitzlist"/>
        <w:numPr>
          <w:ilvl w:val="0"/>
          <w:numId w:val="21"/>
        </w:numPr>
        <w:rPr>
          <w:rFonts w:asciiTheme="minorHAnsi" w:eastAsiaTheme="minorEastAsia" w:hAnsiTheme="minorHAnsi" w:cstheme="minorBidi"/>
        </w:rPr>
      </w:pPr>
      <w:r w:rsidRPr="435776A3">
        <w:rPr>
          <w:rFonts w:asciiTheme="minorHAnsi" w:eastAsiaTheme="minorEastAsia" w:hAnsiTheme="minorHAnsi" w:cstheme="minorBidi"/>
        </w:rPr>
        <w:t>‘</w:t>
      </w:r>
      <w:proofErr w:type="spellStart"/>
      <w:r w:rsidRPr="435776A3">
        <w:rPr>
          <w:rFonts w:asciiTheme="minorHAnsi" w:eastAsiaTheme="minorEastAsia" w:hAnsiTheme="minorHAnsi" w:cstheme="minorBidi"/>
          <w:b/>
          <w:bCs/>
        </w:rPr>
        <w:t>nrKsiegiRejestrowej</w:t>
      </w:r>
      <w:proofErr w:type="spellEnd"/>
      <w:r w:rsidRPr="435776A3">
        <w:rPr>
          <w:rFonts w:asciiTheme="minorHAnsi" w:eastAsiaTheme="minorEastAsia" w:hAnsiTheme="minorHAnsi" w:cstheme="minorBidi"/>
          <w:b/>
          <w:bCs/>
        </w:rPr>
        <w:t>’</w:t>
      </w:r>
      <w:r w:rsidRPr="435776A3">
        <w:rPr>
          <w:rFonts w:asciiTheme="minorHAnsi" w:eastAsiaTheme="minorEastAsia" w:hAnsiTheme="minorHAnsi" w:cstheme="minorBidi"/>
        </w:rPr>
        <w:t xml:space="preserve"> – I część kodu resortowego (12 znakowy numer księgi rejestrowej)</w:t>
      </w:r>
    </w:p>
    <w:p w14:paraId="37047BED" w14:textId="77777777" w:rsidR="00D51217" w:rsidRDefault="00D51217" w:rsidP="6806EC2F">
      <w:pPr>
        <w:pStyle w:val="Akapitzlist"/>
        <w:numPr>
          <w:ilvl w:val="0"/>
          <w:numId w:val="21"/>
        </w:numPr>
        <w:rPr>
          <w:rFonts w:asciiTheme="minorHAnsi" w:eastAsiaTheme="minorEastAsia" w:hAnsiTheme="minorHAnsi" w:cstheme="minorBidi"/>
        </w:rPr>
      </w:pPr>
      <w:r w:rsidRPr="007830B5">
        <w:rPr>
          <w:rFonts w:asciiTheme="minorHAnsi" w:eastAsiaTheme="minorEastAsia" w:hAnsiTheme="minorHAnsi" w:cstheme="minorBidi"/>
          <w:b/>
          <w:bCs/>
        </w:rPr>
        <w:t>‘</w:t>
      </w:r>
      <w:proofErr w:type="spellStart"/>
      <w:r w:rsidRPr="007830B5">
        <w:rPr>
          <w:rFonts w:asciiTheme="minorHAnsi" w:eastAsiaTheme="minorEastAsia" w:hAnsiTheme="minorHAnsi" w:cstheme="minorBidi"/>
          <w:b/>
          <w:bCs/>
        </w:rPr>
        <w:t>regonZakladu</w:t>
      </w:r>
      <w:proofErr w:type="spellEnd"/>
      <w:r w:rsidRPr="007830B5">
        <w:rPr>
          <w:rFonts w:asciiTheme="minorHAnsi" w:eastAsiaTheme="minorEastAsia" w:hAnsiTheme="minorHAnsi" w:cstheme="minorBidi"/>
          <w:b/>
          <w:bCs/>
        </w:rPr>
        <w:t>’</w:t>
      </w:r>
      <w:r w:rsidRPr="007830B5">
        <w:rPr>
          <w:rFonts w:asciiTheme="minorHAnsi" w:eastAsiaTheme="minorEastAsia" w:hAnsiTheme="minorHAnsi" w:cstheme="minorBidi"/>
        </w:rPr>
        <w:t xml:space="preserve"> –</w:t>
      </w:r>
      <w:r w:rsidR="009D36FF" w:rsidRPr="007830B5">
        <w:rPr>
          <w:rFonts w:asciiTheme="minorHAnsi" w:eastAsiaTheme="minorEastAsia" w:hAnsiTheme="minorHAnsi" w:cstheme="minorBidi"/>
        </w:rPr>
        <w:t xml:space="preserve"> 14-znakowy regon zakładu podmiotu</w:t>
      </w:r>
      <w:r w:rsidR="009D36FF" w:rsidRPr="6806EC2F">
        <w:rPr>
          <w:rFonts w:asciiTheme="minorHAnsi" w:eastAsiaTheme="minorEastAsia" w:hAnsiTheme="minorHAnsi" w:cstheme="minorBidi"/>
        </w:rPr>
        <w:t xml:space="preserve"> leczniczego jednoznacznie identyfikujący zakład podmiotu leczniczego, w którym znajdują się placówki POZ</w:t>
      </w:r>
      <w:r w:rsidR="44E36A5F" w:rsidRPr="6806EC2F">
        <w:rPr>
          <w:rFonts w:asciiTheme="minorHAnsi" w:eastAsiaTheme="minorEastAsia" w:hAnsiTheme="minorHAnsi" w:cstheme="minorBidi"/>
        </w:rPr>
        <w:t xml:space="preserve"> (</w:t>
      </w:r>
      <w:r w:rsidR="586EACE9" w:rsidRPr="6806EC2F">
        <w:rPr>
          <w:rFonts w:asciiTheme="minorHAnsi" w:eastAsiaTheme="minorEastAsia" w:hAnsiTheme="minorHAnsi" w:cstheme="minorBidi"/>
        </w:rPr>
        <w:t>r</w:t>
      </w:r>
      <w:r w:rsidR="6799757A" w:rsidRPr="6806EC2F">
        <w:rPr>
          <w:rFonts w:asciiTheme="minorHAnsi" w:eastAsiaTheme="minorEastAsia" w:hAnsiTheme="minorHAnsi" w:cstheme="minorBidi"/>
        </w:rPr>
        <w:t>e</w:t>
      </w:r>
      <w:r w:rsidR="74B4734F" w:rsidRPr="6806EC2F">
        <w:rPr>
          <w:rFonts w:asciiTheme="minorHAnsi" w:eastAsiaTheme="minorEastAsia" w:hAnsiTheme="minorHAnsi" w:cstheme="minorBidi"/>
        </w:rPr>
        <w:t>gon</w:t>
      </w:r>
      <w:r w:rsidR="375AB16F" w:rsidRPr="6806EC2F">
        <w:rPr>
          <w:rFonts w:asciiTheme="minorHAnsi" w:eastAsiaTheme="minorEastAsia" w:hAnsiTheme="minorHAnsi" w:cstheme="minorBidi"/>
        </w:rPr>
        <w:t xml:space="preserve"> </w:t>
      </w:r>
      <w:r w:rsidR="74B4734F" w:rsidRPr="6806EC2F">
        <w:rPr>
          <w:rFonts w:asciiTheme="minorHAnsi" w:eastAsiaTheme="minorEastAsia" w:hAnsiTheme="minorHAnsi" w:cstheme="minorBidi"/>
        </w:rPr>
        <w:t xml:space="preserve">dla Podmiotu Leczniczego jest wymagany, </w:t>
      </w:r>
      <w:r w:rsidR="33FB9C27" w:rsidRPr="6806EC2F">
        <w:rPr>
          <w:rFonts w:asciiTheme="minorHAnsi" w:eastAsiaTheme="minorEastAsia" w:hAnsiTheme="minorHAnsi" w:cstheme="minorBidi"/>
        </w:rPr>
        <w:t>r</w:t>
      </w:r>
      <w:r w:rsidR="74B4734F" w:rsidRPr="6806EC2F">
        <w:rPr>
          <w:rFonts w:asciiTheme="minorHAnsi" w:eastAsiaTheme="minorEastAsia" w:hAnsiTheme="minorHAnsi" w:cstheme="minorBidi"/>
        </w:rPr>
        <w:t>egon dla Praktyk nie jest wymagany).</w:t>
      </w:r>
    </w:p>
    <w:p w14:paraId="655D5C65" w14:textId="77777777" w:rsidR="00D51217" w:rsidRDefault="00D51217" w:rsidP="74FE01AE">
      <w:pPr>
        <w:pStyle w:val="Akapitzlist"/>
        <w:numPr>
          <w:ilvl w:val="0"/>
          <w:numId w:val="21"/>
        </w:numPr>
        <w:rPr>
          <w:rFonts w:asciiTheme="minorHAnsi" w:eastAsiaTheme="minorEastAsia" w:hAnsiTheme="minorHAnsi" w:cstheme="minorBidi"/>
        </w:rPr>
      </w:pPr>
      <w:r w:rsidRPr="74FE01AE">
        <w:rPr>
          <w:rFonts w:asciiTheme="minorHAnsi" w:eastAsiaTheme="minorEastAsia" w:hAnsiTheme="minorHAnsi" w:cstheme="minorBidi"/>
          <w:b/>
          <w:bCs/>
        </w:rPr>
        <w:t>‘</w:t>
      </w:r>
      <w:proofErr w:type="spellStart"/>
      <w:r w:rsidRPr="74FE01AE">
        <w:rPr>
          <w:rFonts w:asciiTheme="minorHAnsi" w:eastAsiaTheme="minorEastAsia" w:hAnsiTheme="minorHAnsi" w:cstheme="minorBidi"/>
          <w:b/>
          <w:bCs/>
        </w:rPr>
        <w:t>kodJednos</w:t>
      </w:r>
      <w:r w:rsidR="2A193C90" w:rsidRPr="74FE01AE">
        <w:rPr>
          <w:rFonts w:asciiTheme="minorHAnsi" w:eastAsiaTheme="minorEastAsia" w:hAnsiTheme="minorHAnsi" w:cstheme="minorBidi"/>
          <w:b/>
          <w:bCs/>
        </w:rPr>
        <w:t>t</w:t>
      </w:r>
      <w:r w:rsidRPr="74FE01AE">
        <w:rPr>
          <w:rFonts w:asciiTheme="minorHAnsi" w:eastAsiaTheme="minorEastAsia" w:hAnsiTheme="minorHAnsi" w:cstheme="minorBidi"/>
          <w:b/>
          <w:bCs/>
        </w:rPr>
        <w:t>ki</w:t>
      </w:r>
      <w:proofErr w:type="spellEnd"/>
      <w:r w:rsidRPr="74FE01AE">
        <w:rPr>
          <w:rFonts w:asciiTheme="minorHAnsi" w:eastAsiaTheme="minorEastAsia" w:hAnsiTheme="minorHAnsi" w:cstheme="minorBidi"/>
          <w:b/>
          <w:bCs/>
        </w:rPr>
        <w:t>’</w:t>
      </w:r>
      <w:r w:rsidRPr="74FE01AE">
        <w:rPr>
          <w:rFonts w:asciiTheme="minorHAnsi" w:eastAsiaTheme="minorEastAsia" w:hAnsiTheme="minorHAnsi" w:cstheme="minorBidi"/>
        </w:rPr>
        <w:t xml:space="preserve"> –</w:t>
      </w:r>
      <w:r w:rsidR="009D36FF" w:rsidRPr="74FE01AE">
        <w:rPr>
          <w:rFonts w:asciiTheme="minorHAnsi" w:eastAsiaTheme="minorEastAsia" w:hAnsiTheme="minorHAnsi" w:cstheme="minorBidi"/>
        </w:rPr>
        <w:t xml:space="preserve"> kod jednostki podmiotu leczniczego, stanowiący V część kodu resortowego</w:t>
      </w:r>
    </w:p>
    <w:p w14:paraId="484AE4F1" w14:textId="77777777" w:rsidR="00D51217" w:rsidRDefault="00D51217" w:rsidP="00CE5929">
      <w:pPr>
        <w:pStyle w:val="Akapitzlist"/>
        <w:numPr>
          <w:ilvl w:val="0"/>
          <w:numId w:val="21"/>
        </w:numPr>
        <w:rPr>
          <w:rFonts w:asciiTheme="minorHAnsi" w:eastAsiaTheme="minorEastAsia" w:hAnsiTheme="minorHAnsi" w:cstheme="minorBidi"/>
          <w:szCs w:val="22"/>
        </w:rPr>
      </w:pPr>
      <w:r w:rsidRPr="009D36FF">
        <w:rPr>
          <w:rFonts w:asciiTheme="minorHAnsi" w:eastAsiaTheme="minorEastAsia" w:hAnsiTheme="minorHAnsi" w:cstheme="minorBidi"/>
          <w:b/>
          <w:szCs w:val="22"/>
        </w:rPr>
        <w:t>‘</w:t>
      </w:r>
      <w:proofErr w:type="spellStart"/>
      <w:r w:rsidRPr="009D36FF">
        <w:rPr>
          <w:rFonts w:asciiTheme="minorHAnsi" w:eastAsiaTheme="minorEastAsia" w:hAnsiTheme="minorHAnsi" w:cstheme="minorBidi"/>
          <w:b/>
          <w:szCs w:val="22"/>
        </w:rPr>
        <w:t>kodKomorki</w:t>
      </w:r>
      <w:proofErr w:type="spellEnd"/>
      <w:r w:rsidRPr="009D36FF">
        <w:rPr>
          <w:rFonts w:asciiTheme="minorHAnsi" w:eastAsiaTheme="minorEastAsia" w:hAnsiTheme="minorHAnsi" w:cstheme="minorBidi"/>
          <w:b/>
          <w:szCs w:val="22"/>
        </w:rPr>
        <w:t>’</w:t>
      </w:r>
      <w:r>
        <w:rPr>
          <w:rFonts w:asciiTheme="minorHAnsi" w:eastAsiaTheme="minorEastAsia" w:hAnsiTheme="minorHAnsi" w:cstheme="minorBidi"/>
          <w:szCs w:val="22"/>
        </w:rPr>
        <w:t xml:space="preserve"> </w:t>
      </w:r>
      <w:r w:rsidR="009D36FF">
        <w:rPr>
          <w:rFonts w:asciiTheme="minorHAnsi" w:eastAsiaTheme="minorEastAsia" w:hAnsiTheme="minorHAnsi" w:cstheme="minorBidi"/>
          <w:szCs w:val="22"/>
        </w:rPr>
        <w:t>–</w:t>
      </w:r>
      <w:r>
        <w:rPr>
          <w:rFonts w:asciiTheme="minorHAnsi" w:eastAsiaTheme="minorEastAsia" w:hAnsiTheme="minorHAnsi" w:cstheme="minorBidi"/>
          <w:szCs w:val="22"/>
        </w:rPr>
        <w:t xml:space="preserve"> </w:t>
      </w:r>
      <w:r w:rsidR="009D36FF">
        <w:rPr>
          <w:rFonts w:asciiTheme="minorHAnsi" w:eastAsiaTheme="minorEastAsia" w:hAnsiTheme="minorHAnsi" w:cstheme="minorBidi"/>
          <w:szCs w:val="22"/>
        </w:rPr>
        <w:t>kod komórki podmiotu leczniczego, stanowiący VII część kodu resortowego</w:t>
      </w:r>
    </w:p>
    <w:p w14:paraId="3461D779" w14:textId="77777777" w:rsidR="003014D2" w:rsidRDefault="003014D2" w:rsidP="003014D2">
      <w:pPr>
        <w:rPr>
          <w:rFonts w:eastAsiaTheme="minorEastAsia"/>
          <w:szCs w:val="22"/>
        </w:rPr>
      </w:pPr>
    </w:p>
    <w:p w14:paraId="3CF2D8B6" w14:textId="77777777" w:rsidR="00903B16" w:rsidRPr="000F460C" w:rsidRDefault="00903B16" w:rsidP="004B5719">
      <w:pPr>
        <w:rPr>
          <w:rFonts w:eastAsiaTheme="minorEastAsia"/>
          <w:szCs w:val="22"/>
        </w:rPr>
      </w:pPr>
    </w:p>
    <w:p w14:paraId="0FB78278" w14:textId="77777777" w:rsidR="003E1DEB" w:rsidRDefault="003E1DEB" w:rsidP="003E1DEB">
      <w:pPr>
        <w:rPr>
          <w:rFonts w:ascii="Calibri" w:eastAsia="Calibri" w:hAnsi="Calibri" w:cs="Calibri"/>
        </w:rPr>
      </w:pPr>
    </w:p>
    <w:p w14:paraId="12DE4B18" w14:textId="77777777" w:rsidR="009D36FF" w:rsidRDefault="009D36FF" w:rsidP="003E1DEB">
      <w:pPr>
        <w:rPr>
          <w:b/>
          <w:bCs/>
          <w:smallCaps/>
          <w:color w:val="1F497D" w:themeColor="text2"/>
          <w:sz w:val="36"/>
          <w:szCs w:val="28"/>
          <w:lang w:eastAsia="pl-PL"/>
        </w:rPr>
      </w:pPr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Poprawne przygotowanie </w:t>
      </w:r>
      <w:proofErr w:type="spellStart"/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>Payload</w:t>
      </w:r>
      <w:proofErr w:type="spellEnd"/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 z parametrów opcjonalnych do uzyskania dostępu do </w:t>
      </w:r>
      <w:r>
        <w:rPr>
          <w:b/>
          <w:bCs/>
          <w:smallCaps/>
          <w:color w:val="1F497D" w:themeColor="text2"/>
          <w:sz w:val="36"/>
          <w:szCs w:val="28"/>
          <w:lang w:eastAsia="pl-PL"/>
        </w:rPr>
        <w:t>systemu EWP</w:t>
      </w:r>
    </w:p>
    <w:p w14:paraId="4BC9F357" w14:textId="77777777" w:rsidR="009D36FF" w:rsidRDefault="009D36FF" w:rsidP="7D2098A9">
      <w:pPr>
        <w:tabs>
          <w:tab w:val="left" w:pos="5520"/>
        </w:tabs>
        <w:rPr>
          <w:rFonts w:ascii="Calibri" w:eastAsia="Calibri" w:hAnsi="Calibri" w:cs="Calibri"/>
        </w:rPr>
      </w:pPr>
      <w:r w:rsidRPr="7D2098A9">
        <w:rPr>
          <w:rFonts w:ascii="Calibri" w:eastAsia="Calibri" w:hAnsi="Calibri" w:cs="Calibri"/>
        </w:rPr>
        <w:t>Oznaczenie wymagalności odpowiednich parametrów</w:t>
      </w:r>
      <w:r w:rsidR="3D63313B" w:rsidRPr="7D2098A9">
        <w:rPr>
          <w:rFonts w:ascii="Calibri" w:eastAsia="Calibri" w:hAnsi="Calibri" w:cs="Calibri"/>
        </w:rPr>
        <w:t>*</w:t>
      </w:r>
      <w:r w:rsidRPr="7D2098A9">
        <w:rPr>
          <w:rFonts w:ascii="Calibri" w:eastAsia="Calibri" w:hAnsi="Calibri" w:cs="Calibri"/>
        </w:rPr>
        <w:t>:</w:t>
      </w:r>
    </w:p>
    <w:p w14:paraId="050FB2D9" w14:textId="77777777" w:rsidR="009D36FF" w:rsidRDefault="009D36FF" w:rsidP="380AB713">
      <w:pPr>
        <w:pStyle w:val="Akapitzlist"/>
        <w:numPr>
          <w:ilvl w:val="0"/>
          <w:numId w:val="30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Podmiot leczniczy:</w:t>
      </w:r>
    </w:p>
    <w:p w14:paraId="7B7FEBCD" w14:textId="77777777" w:rsidR="009D36FF" w:rsidRDefault="009D36FF" w:rsidP="00CE5929">
      <w:pPr>
        <w:pStyle w:val="Akapitzlist"/>
        <w:numPr>
          <w:ilvl w:val="1"/>
          <w:numId w:val="30"/>
        </w:numPr>
        <w:tabs>
          <w:tab w:val="left" w:pos="5520"/>
        </w:tabs>
        <w:rPr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t>regonZakladu</w:t>
      </w:r>
      <w:proofErr w:type="spellEnd"/>
      <w:r>
        <w:rPr>
          <w:rFonts w:eastAsia="Calibri" w:cs="Calibri"/>
          <w:szCs w:val="22"/>
        </w:rPr>
        <w:t xml:space="preserve"> – wymagany</w:t>
      </w:r>
    </w:p>
    <w:p w14:paraId="2DDD53AF" w14:textId="032FA597" w:rsidR="009D36FF" w:rsidRDefault="76B15ABC" w:rsidP="66D96FD1">
      <w:pPr>
        <w:pStyle w:val="Akapitzlist"/>
        <w:numPr>
          <w:ilvl w:val="1"/>
          <w:numId w:val="30"/>
        </w:numPr>
        <w:tabs>
          <w:tab w:val="left" w:pos="5520"/>
        </w:tabs>
        <w:rPr>
          <w:rFonts w:eastAsia="Calibri" w:cs="Calibri"/>
        </w:rPr>
      </w:pPr>
      <w:proofErr w:type="spellStart"/>
      <w:r w:rsidRPr="37A84A0F">
        <w:rPr>
          <w:rFonts w:eastAsia="Calibri" w:cs="Calibri"/>
          <w:b/>
          <w:bCs/>
        </w:rPr>
        <w:lastRenderedPageBreak/>
        <w:t>k</w:t>
      </w:r>
      <w:r w:rsidR="009D36FF" w:rsidRPr="37A84A0F">
        <w:rPr>
          <w:rFonts w:eastAsia="Calibri" w:cs="Calibri"/>
          <w:b/>
          <w:bCs/>
        </w:rPr>
        <w:t>odJednostki</w:t>
      </w:r>
      <w:proofErr w:type="spellEnd"/>
      <w:r w:rsidR="3832B532" w:rsidRPr="37A84A0F">
        <w:rPr>
          <w:rFonts w:eastAsia="Calibri" w:cs="Calibri"/>
          <w:b/>
          <w:bCs/>
        </w:rPr>
        <w:t>**</w:t>
      </w:r>
      <w:r w:rsidR="009D36FF" w:rsidRPr="37A84A0F">
        <w:rPr>
          <w:rFonts w:eastAsia="Calibri" w:cs="Calibri"/>
        </w:rPr>
        <w:t xml:space="preserve"> – </w:t>
      </w:r>
      <w:r w:rsidR="1926EDD8" w:rsidRPr="37A84A0F">
        <w:rPr>
          <w:rFonts w:eastAsia="Calibri" w:cs="Calibri"/>
        </w:rPr>
        <w:t xml:space="preserve">cz. V kodu resortowego, </w:t>
      </w:r>
      <w:r w:rsidR="009D36FF" w:rsidRPr="37A84A0F">
        <w:rPr>
          <w:rFonts w:eastAsia="Calibri" w:cs="Calibri"/>
        </w:rPr>
        <w:t>wymagany w przypadku</w:t>
      </w:r>
      <w:ins w:id="1033" w:author="Autor">
        <w:r w:rsidR="009D36FF" w:rsidRPr="37A84A0F">
          <w:rPr>
            <w:rFonts w:eastAsia="Calibri" w:cs="Calibri"/>
          </w:rPr>
          <w:t>,</w:t>
        </w:r>
      </w:ins>
      <w:r w:rsidR="009D36FF" w:rsidRPr="37A84A0F">
        <w:rPr>
          <w:rFonts w:eastAsia="Calibri" w:cs="Calibri"/>
        </w:rPr>
        <w:t xml:space="preserve"> gdy nie został przekazany </w:t>
      </w:r>
      <w:r w:rsidR="00C26011" w:rsidRPr="37A84A0F">
        <w:rPr>
          <w:rFonts w:eastAsia="Calibri" w:cs="Calibri"/>
        </w:rPr>
        <w:t xml:space="preserve">parametr </w:t>
      </w:r>
      <w:proofErr w:type="spellStart"/>
      <w:r w:rsidR="00C26011" w:rsidRPr="37A84A0F">
        <w:rPr>
          <w:rFonts w:eastAsia="Calibri" w:cs="Calibri"/>
          <w:b/>
          <w:bCs/>
        </w:rPr>
        <w:t>kodKomorki</w:t>
      </w:r>
      <w:proofErr w:type="spellEnd"/>
    </w:p>
    <w:p w14:paraId="54E1457D" w14:textId="158418CC" w:rsidR="00C26011" w:rsidRPr="00C26011" w:rsidRDefault="26B6C9E9" w:rsidP="66D96FD1">
      <w:pPr>
        <w:pStyle w:val="Akapitzlist"/>
        <w:numPr>
          <w:ilvl w:val="1"/>
          <w:numId w:val="30"/>
        </w:numPr>
        <w:tabs>
          <w:tab w:val="left" w:pos="5520"/>
        </w:tabs>
        <w:rPr>
          <w:rFonts w:eastAsia="Calibri" w:cs="Calibri"/>
        </w:rPr>
      </w:pPr>
      <w:proofErr w:type="spellStart"/>
      <w:r w:rsidRPr="37A84A0F">
        <w:rPr>
          <w:rFonts w:eastAsia="Calibri" w:cs="Calibri"/>
          <w:b/>
          <w:bCs/>
        </w:rPr>
        <w:t>k</w:t>
      </w:r>
      <w:r w:rsidR="00C26011" w:rsidRPr="37A84A0F">
        <w:rPr>
          <w:rFonts w:eastAsia="Calibri" w:cs="Calibri"/>
          <w:b/>
          <w:bCs/>
        </w:rPr>
        <w:t>odKomorki</w:t>
      </w:r>
      <w:proofErr w:type="spellEnd"/>
      <w:r w:rsidR="6B3ABB8E" w:rsidRPr="37A84A0F">
        <w:rPr>
          <w:rFonts w:eastAsia="Calibri" w:cs="Calibri"/>
          <w:b/>
          <w:bCs/>
        </w:rPr>
        <w:t>**</w:t>
      </w:r>
      <w:r w:rsidR="00C26011" w:rsidRPr="37A84A0F">
        <w:rPr>
          <w:rFonts w:eastAsia="Calibri" w:cs="Calibri"/>
        </w:rPr>
        <w:t xml:space="preserve"> – </w:t>
      </w:r>
      <w:r w:rsidR="54AFE899" w:rsidRPr="37A84A0F">
        <w:rPr>
          <w:rFonts w:eastAsia="Calibri" w:cs="Calibri"/>
        </w:rPr>
        <w:t xml:space="preserve">cz. VII kodu resortowego, </w:t>
      </w:r>
      <w:r w:rsidR="00C26011" w:rsidRPr="37A84A0F">
        <w:rPr>
          <w:rFonts w:eastAsia="Calibri" w:cs="Calibri"/>
        </w:rPr>
        <w:t>wymagany w przypadku</w:t>
      </w:r>
      <w:ins w:id="1034" w:author="Autor">
        <w:r w:rsidR="00C26011" w:rsidRPr="37A84A0F">
          <w:rPr>
            <w:rFonts w:eastAsia="Calibri" w:cs="Calibri"/>
          </w:rPr>
          <w:t>,</w:t>
        </w:r>
      </w:ins>
      <w:r w:rsidR="00C26011" w:rsidRPr="37A84A0F">
        <w:rPr>
          <w:rFonts w:eastAsia="Calibri" w:cs="Calibri"/>
        </w:rPr>
        <w:t xml:space="preserve"> gdy nie został przekazany parametr </w:t>
      </w:r>
      <w:proofErr w:type="spellStart"/>
      <w:r w:rsidR="6E9E11B7" w:rsidRPr="37A84A0F">
        <w:rPr>
          <w:rFonts w:eastAsia="Calibri" w:cs="Calibri"/>
          <w:b/>
          <w:bCs/>
        </w:rPr>
        <w:t>k</w:t>
      </w:r>
      <w:r w:rsidR="00C26011" w:rsidRPr="37A84A0F">
        <w:rPr>
          <w:rFonts w:eastAsia="Calibri" w:cs="Calibri"/>
          <w:b/>
          <w:bCs/>
        </w:rPr>
        <w:t>odJednostki</w:t>
      </w:r>
      <w:proofErr w:type="spellEnd"/>
    </w:p>
    <w:p w14:paraId="7E55D4A1" w14:textId="77777777" w:rsidR="00C26011" w:rsidRDefault="00C26011" w:rsidP="380AB713">
      <w:pPr>
        <w:pStyle w:val="Akapitzlist"/>
        <w:numPr>
          <w:ilvl w:val="0"/>
          <w:numId w:val="30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Praktyka zawodowa:</w:t>
      </w:r>
    </w:p>
    <w:p w14:paraId="4A49B6F2" w14:textId="77777777" w:rsidR="00B51914" w:rsidRDefault="00B51914" w:rsidP="380AB713">
      <w:pPr>
        <w:pStyle w:val="Akapitzlist"/>
        <w:numPr>
          <w:ilvl w:val="1"/>
          <w:numId w:val="30"/>
        </w:numPr>
        <w:tabs>
          <w:tab w:val="left" w:pos="5520"/>
        </w:tabs>
        <w:rPr>
          <w:rFonts w:eastAsia="Calibri" w:cs="Calibri"/>
        </w:rPr>
      </w:pPr>
      <w:proofErr w:type="spellStart"/>
      <w:r w:rsidRPr="435776A3">
        <w:rPr>
          <w:rFonts w:eastAsia="Calibri" w:cs="Calibri"/>
          <w:b/>
          <w:bCs/>
        </w:rPr>
        <w:t>nrKsiegiRejestrowej</w:t>
      </w:r>
      <w:proofErr w:type="spellEnd"/>
      <w:r w:rsidRPr="435776A3">
        <w:rPr>
          <w:rFonts w:eastAsia="Calibri" w:cs="Calibri"/>
        </w:rPr>
        <w:t xml:space="preserve"> - wymagany</w:t>
      </w:r>
    </w:p>
    <w:p w14:paraId="676793BB" w14:textId="77777777" w:rsidR="00C26011" w:rsidRDefault="00C26011" w:rsidP="00CE5929">
      <w:pPr>
        <w:pStyle w:val="Akapitzlist"/>
        <w:numPr>
          <w:ilvl w:val="1"/>
          <w:numId w:val="30"/>
        </w:numPr>
        <w:tabs>
          <w:tab w:val="left" w:pos="5520"/>
        </w:tabs>
        <w:rPr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t>regonZakladu</w:t>
      </w:r>
      <w:proofErr w:type="spellEnd"/>
      <w:r>
        <w:rPr>
          <w:rFonts w:eastAsia="Calibri" w:cs="Calibri"/>
          <w:szCs w:val="22"/>
        </w:rPr>
        <w:t xml:space="preserve"> – nie występuje w przypadku praktyk zawodowych</w:t>
      </w:r>
    </w:p>
    <w:p w14:paraId="4A8585D0" w14:textId="77777777" w:rsidR="00C26011" w:rsidRPr="00C26011" w:rsidRDefault="00C26011" w:rsidP="00CE5929">
      <w:pPr>
        <w:pStyle w:val="Akapitzlist"/>
        <w:numPr>
          <w:ilvl w:val="1"/>
          <w:numId w:val="30"/>
        </w:numPr>
        <w:tabs>
          <w:tab w:val="left" w:pos="5520"/>
        </w:tabs>
        <w:rPr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t>kodJednostki</w:t>
      </w:r>
      <w:proofErr w:type="spellEnd"/>
      <w:r>
        <w:rPr>
          <w:rFonts w:eastAsia="Calibri" w:cs="Calibri"/>
          <w:szCs w:val="22"/>
        </w:rPr>
        <w:t xml:space="preserve"> – nie występuje w przypadku praktyk zawodowych</w:t>
      </w:r>
    </w:p>
    <w:p w14:paraId="50192F73" w14:textId="77777777" w:rsidR="009D36FF" w:rsidRDefault="00C26011" w:rsidP="003E1DEB">
      <w:pPr>
        <w:pStyle w:val="Akapitzlist"/>
        <w:numPr>
          <w:ilvl w:val="1"/>
          <w:numId w:val="30"/>
        </w:numPr>
        <w:tabs>
          <w:tab w:val="left" w:pos="5520"/>
        </w:tabs>
        <w:rPr>
          <w:ins w:id="1035" w:author="Autor"/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t>kodKomorki</w:t>
      </w:r>
      <w:proofErr w:type="spellEnd"/>
      <w:r>
        <w:rPr>
          <w:rFonts w:eastAsia="Calibri" w:cs="Calibri"/>
          <w:szCs w:val="22"/>
        </w:rPr>
        <w:t xml:space="preserve"> – nie występuje w przypadku praktyk zawodowych</w:t>
      </w:r>
    </w:p>
    <w:p w14:paraId="3EEF0932" w14:textId="77777777" w:rsidR="004B5719" w:rsidRDefault="00452D11" w:rsidP="00452D11">
      <w:pPr>
        <w:pStyle w:val="Akapitzlist"/>
        <w:numPr>
          <w:ilvl w:val="0"/>
          <w:numId w:val="30"/>
        </w:numPr>
        <w:tabs>
          <w:tab w:val="left" w:pos="5520"/>
        </w:tabs>
        <w:rPr>
          <w:ins w:id="1036" w:author="Autor"/>
          <w:rFonts w:eastAsia="Calibri" w:cs="Calibri"/>
          <w:szCs w:val="22"/>
        </w:rPr>
      </w:pPr>
      <w:ins w:id="1037" w:author="Autor">
        <w:r>
          <w:rPr>
            <w:rFonts w:eastAsia="Calibri" w:cs="Calibri"/>
            <w:szCs w:val="22"/>
          </w:rPr>
          <w:t>Apteka:</w:t>
        </w:r>
      </w:ins>
    </w:p>
    <w:p w14:paraId="368CACFD" w14:textId="1915FB4A" w:rsidR="00452D11" w:rsidRDefault="00452D11" w:rsidP="00452D11">
      <w:pPr>
        <w:pStyle w:val="Akapitzlist"/>
        <w:numPr>
          <w:ilvl w:val="1"/>
          <w:numId w:val="30"/>
        </w:numPr>
        <w:tabs>
          <w:tab w:val="left" w:pos="5520"/>
        </w:tabs>
        <w:rPr>
          <w:ins w:id="1038" w:author="Autor"/>
          <w:rFonts w:eastAsia="Calibri" w:cs="Calibri"/>
        </w:rPr>
      </w:pPr>
      <w:proofErr w:type="spellStart"/>
      <w:ins w:id="1039" w:author="Autor">
        <w:r w:rsidRPr="37A84A0F">
          <w:rPr>
            <w:rFonts w:eastAsia="Calibri" w:cs="Calibri"/>
            <w:b/>
            <w:bCs/>
          </w:rPr>
          <w:t>nrKsiegiRejestrowej</w:t>
        </w:r>
        <w:proofErr w:type="spellEnd"/>
        <w:r w:rsidRPr="37A84A0F">
          <w:rPr>
            <w:rFonts w:eastAsia="Calibri" w:cs="Calibri"/>
          </w:rPr>
          <w:t xml:space="preserve"> – nie występuje w przypadku aptek</w:t>
        </w:r>
      </w:ins>
    </w:p>
    <w:p w14:paraId="367894FA" w14:textId="77777777" w:rsidR="00452D11" w:rsidRDefault="00452D11" w:rsidP="00452D11">
      <w:pPr>
        <w:pStyle w:val="Akapitzlist"/>
        <w:numPr>
          <w:ilvl w:val="1"/>
          <w:numId w:val="30"/>
        </w:numPr>
        <w:tabs>
          <w:tab w:val="left" w:pos="5520"/>
        </w:tabs>
        <w:rPr>
          <w:ins w:id="1040" w:author="Autor"/>
          <w:rFonts w:eastAsia="Calibri" w:cs="Calibri"/>
          <w:szCs w:val="22"/>
        </w:rPr>
      </w:pPr>
      <w:proofErr w:type="spellStart"/>
      <w:ins w:id="1041" w:author="Autor">
        <w:r w:rsidRPr="00C26011">
          <w:rPr>
            <w:rFonts w:eastAsia="Calibri" w:cs="Calibri"/>
            <w:b/>
            <w:szCs w:val="22"/>
          </w:rPr>
          <w:t>regonZakladu</w:t>
        </w:r>
        <w:proofErr w:type="spellEnd"/>
        <w:r>
          <w:rPr>
            <w:rFonts w:eastAsia="Calibri" w:cs="Calibri"/>
            <w:szCs w:val="22"/>
          </w:rPr>
          <w:t xml:space="preserve"> – nie występuje w przypadku aptek</w:t>
        </w:r>
      </w:ins>
    </w:p>
    <w:p w14:paraId="3AAD3563" w14:textId="77777777" w:rsidR="00452D11" w:rsidRPr="00C26011" w:rsidRDefault="00452D11" w:rsidP="00452D11">
      <w:pPr>
        <w:pStyle w:val="Akapitzlist"/>
        <w:numPr>
          <w:ilvl w:val="1"/>
          <w:numId w:val="30"/>
        </w:numPr>
        <w:tabs>
          <w:tab w:val="left" w:pos="5520"/>
        </w:tabs>
        <w:rPr>
          <w:ins w:id="1042" w:author="Autor"/>
          <w:rFonts w:eastAsia="Calibri" w:cs="Calibri"/>
          <w:szCs w:val="22"/>
        </w:rPr>
      </w:pPr>
      <w:proofErr w:type="spellStart"/>
      <w:ins w:id="1043" w:author="Autor">
        <w:r w:rsidRPr="00C26011">
          <w:rPr>
            <w:rFonts w:eastAsia="Calibri" w:cs="Calibri"/>
            <w:b/>
            <w:szCs w:val="22"/>
          </w:rPr>
          <w:t>kodJednostki</w:t>
        </w:r>
        <w:proofErr w:type="spellEnd"/>
        <w:r>
          <w:rPr>
            <w:rFonts w:eastAsia="Calibri" w:cs="Calibri"/>
            <w:szCs w:val="22"/>
          </w:rPr>
          <w:t xml:space="preserve"> – nie występuje w przypadku aptek</w:t>
        </w:r>
      </w:ins>
    </w:p>
    <w:p w14:paraId="7AD0F560" w14:textId="77777777" w:rsidR="00452D11" w:rsidRDefault="00452D11" w:rsidP="00452D11">
      <w:pPr>
        <w:pStyle w:val="Akapitzlist"/>
        <w:numPr>
          <w:ilvl w:val="1"/>
          <w:numId w:val="30"/>
        </w:numPr>
        <w:tabs>
          <w:tab w:val="left" w:pos="5520"/>
        </w:tabs>
        <w:rPr>
          <w:ins w:id="1044" w:author="Autor"/>
          <w:rFonts w:eastAsia="Calibri" w:cs="Calibri"/>
          <w:szCs w:val="22"/>
        </w:rPr>
      </w:pPr>
      <w:proofErr w:type="spellStart"/>
      <w:ins w:id="1045" w:author="Autor">
        <w:r w:rsidRPr="00C26011">
          <w:rPr>
            <w:rFonts w:eastAsia="Calibri" w:cs="Calibri"/>
            <w:b/>
            <w:szCs w:val="22"/>
          </w:rPr>
          <w:t>kodKomorki</w:t>
        </w:r>
        <w:proofErr w:type="spellEnd"/>
        <w:r>
          <w:rPr>
            <w:rFonts w:eastAsia="Calibri" w:cs="Calibri"/>
            <w:szCs w:val="22"/>
          </w:rPr>
          <w:t xml:space="preserve"> – nie występuje w przypadku aptek</w:t>
        </w:r>
      </w:ins>
    </w:p>
    <w:p w14:paraId="1FC39945" w14:textId="77777777" w:rsidR="003D244B" w:rsidRDefault="003D244B">
      <w:pPr>
        <w:pStyle w:val="Akapitzlist"/>
        <w:tabs>
          <w:tab w:val="left" w:pos="5520"/>
        </w:tabs>
        <w:ind w:left="1080"/>
        <w:rPr>
          <w:rFonts w:eastAsia="Calibri" w:cs="Calibri"/>
          <w:szCs w:val="22"/>
        </w:rPr>
        <w:pPrChange w:id="1046" w:author="Autor">
          <w:pPr>
            <w:pStyle w:val="Akapitzlist"/>
            <w:numPr>
              <w:ilvl w:val="1"/>
              <w:numId w:val="30"/>
            </w:numPr>
            <w:tabs>
              <w:tab w:val="left" w:pos="5520"/>
            </w:tabs>
            <w:ind w:left="1080" w:hanging="360"/>
          </w:pPr>
        </w:pPrChange>
      </w:pPr>
    </w:p>
    <w:p w14:paraId="7A3E49E0" w14:textId="77777777" w:rsidR="00C26011" w:rsidRDefault="0D974D78" w:rsidP="0ED62342">
      <w:pPr>
        <w:rPr>
          <w:rFonts w:ascii="Calibri" w:eastAsia="Calibri" w:hAnsi="Calibri" w:cs="Calibri"/>
          <w:b/>
          <w:bCs/>
        </w:rPr>
      </w:pPr>
      <w:r w:rsidRPr="5FA2F9F9">
        <w:rPr>
          <w:rFonts w:ascii="Calibri" w:eastAsia="Calibri" w:hAnsi="Calibri" w:cs="Calibri"/>
          <w:b/>
          <w:bCs/>
        </w:rPr>
        <w:t xml:space="preserve">* </w:t>
      </w:r>
      <w:proofErr w:type="spellStart"/>
      <w:r w:rsidR="360E5B2F" w:rsidRPr="5FA2F9F9">
        <w:rPr>
          <w:rFonts w:ascii="Calibri" w:eastAsia="Calibri" w:hAnsi="Calibri" w:cs="Calibri"/>
          <w:b/>
          <w:bCs/>
        </w:rPr>
        <w:t>k</w:t>
      </w:r>
      <w:r w:rsidR="2DE87398" w:rsidRPr="5FA2F9F9">
        <w:rPr>
          <w:rFonts w:ascii="Calibri" w:eastAsia="Calibri" w:hAnsi="Calibri" w:cs="Calibri"/>
          <w:b/>
          <w:bCs/>
        </w:rPr>
        <w:t>odJednostki</w:t>
      </w:r>
      <w:proofErr w:type="spellEnd"/>
      <w:r w:rsidR="2DE87398" w:rsidRPr="5FA2F9F9">
        <w:rPr>
          <w:rFonts w:ascii="Calibri" w:eastAsia="Calibri" w:hAnsi="Calibri" w:cs="Calibri"/>
          <w:b/>
          <w:bCs/>
        </w:rPr>
        <w:t xml:space="preserve"> oraz </w:t>
      </w:r>
      <w:proofErr w:type="spellStart"/>
      <w:r w:rsidR="2DE87398" w:rsidRPr="5FA2F9F9">
        <w:rPr>
          <w:rFonts w:ascii="Calibri" w:eastAsia="Calibri" w:hAnsi="Calibri" w:cs="Calibri"/>
          <w:b/>
          <w:bCs/>
        </w:rPr>
        <w:t>kodKomorki</w:t>
      </w:r>
      <w:proofErr w:type="spellEnd"/>
      <w:r w:rsidR="2DE87398" w:rsidRPr="5FA2F9F9">
        <w:rPr>
          <w:rFonts w:ascii="Calibri" w:eastAsia="Calibri" w:hAnsi="Calibri" w:cs="Calibri"/>
          <w:b/>
          <w:bCs/>
        </w:rPr>
        <w:t xml:space="preserve"> – na środowisku integracyjnym</w:t>
      </w:r>
      <w:r w:rsidR="27DE447B" w:rsidRPr="5FA2F9F9">
        <w:rPr>
          <w:rFonts w:ascii="Calibri" w:eastAsia="Calibri" w:hAnsi="Calibri" w:cs="Calibri"/>
          <w:b/>
          <w:bCs/>
        </w:rPr>
        <w:t xml:space="preserve"> oba parametry zawsze są wymagane</w:t>
      </w:r>
      <w:r w:rsidR="46EBBBFC" w:rsidRPr="5FA2F9F9">
        <w:rPr>
          <w:rFonts w:ascii="Calibri" w:eastAsia="Calibri" w:hAnsi="Calibri" w:cs="Calibri"/>
          <w:b/>
          <w:bCs/>
        </w:rPr>
        <w:t xml:space="preserve"> w przypadku Podmiotu leczniczego</w:t>
      </w:r>
      <w:r w:rsidR="2DE87398" w:rsidRPr="5FA2F9F9">
        <w:rPr>
          <w:rFonts w:ascii="Calibri" w:eastAsia="Calibri" w:hAnsi="Calibri" w:cs="Calibri"/>
          <w:b/>
          <w:bCs/>
        </w:rPr>
        <w:t>.</w:t>
      </w:r>
      <w:r w:rsidR="3FF647D8" w:rsidRPr="5FA2F9F9">
        <w:rPr>
          <w:rFonts w:ascii="Calibri" w:eastAsia="Calibri" w:hAnsi="Calibri" w:cs="Calibri"/>
          <w:b/>
          <w:bCs/>
        </w:rPr>
        <w:t xml:space="preserve"> </w:t>
      </w:r>
    </w:p>
    <w:p w14:paraId="53EBBCAB" w14:textId="77777777" w:rsidR="260C0DAE" w:rsidRDefault="260C0DAE" w:rsidP="66D96FD1">
      <w:pPr>
        <w:rPr>
          <w:rFonts w:eastAsia="Calibri" w:cs="Calibri"/>
          <w:b/>
          <w:bCs/>
        </w:rPr>
      </w:pPr>
      <w:r w:rsidRPr="5DCB2604">
        <w:rPr>
          <w:rFonts w:ascii="Calibri" w:eastAsia="Calibri" w:hAnsi="Calibri" w:cs="Calibri"/>
          <w:b/>
          <w:bCs/>
        </w:rPr>
        <w:t xml:space="preserve">** </w:t>
      </w:r>
      <w:proofErr w:type="spellStart"/>
      <w:r w:rsidR="15CCC935" w:rsidRPr="5DCB2604">
        <w:rPr>
          <w:rFonts w:ascii="Calibri" w:eastAsia="Calibri" w:hAnsi="Calibri" w:cs="Calibri"/>
          <w:b/>
          <w:bCs/>
        </w:rPr>
        <w:t>k</w:t>
      </w:r>
      <w:r w:rsidRPr="5DCB2604">
        <w:rPr>
          <w:rFonts w:ascii="Calibri" w:eastAsia="Calibri" w:hAnsi="Calibri" w:cs="Calibri"/>
          <w:b/>
          <w:bCs/>
        </w:rPr>
        <w:t>odJednostki</w:t>
      </w:r>
      <w:proofErr w:type="spellEnd"/>
      <w:r w:rsidRPr="5DCB2604">
        <w:rPr>
          <w:rFonts w:ascii="Calibri" w:eastAsia="Calibri" w:hAnsi="Calibri" w:cs="Calibri"/>
          <w:b/>
          <w:bCs/>
        </w:rPr>
        <w:t xml:space="preserve"> i/lub </w:t>
      </w:r>
      <w:proofErr w:type="spellStart"/>
      <w:r w:rsidRPr="5DCB2604">
        <w:rPr>
          <w:rFonts w:ascii="Calibri" w:eastAsia="Calibri" w:hAnsi="Calibri" w:cs="Calibri"/>
          <w:b/>
          <w:bCs/>
        </w:rPr>
        <w:t>kodKomorki</w:t>
      </w:r>
      <w:proofErr w:type="spellEnd"/>
      <w:r w:rsidRPr="5DCB2604">
        <w:rPr>
          <w:rFonts w:ascii="Calibri" w:eastAsia="Calibri" w:hAnsi="Calibri" w:cs="Calibri"/>
          <w:b/>
          <w:bCs/>
        </w:rPr>
        <w:t xml:space="preserve"> – na środowisku produkcyjnym oba parametry mogą </w:t>
      </w:r>
      <w:r w:rsidR="5AAAADC8" w:rsidRPr="5DCB2604">
        <w:rPr>
          <w:rFonts w:ascii="Calibri" w:eastAsia="Calibri" w:hAnsi="Calibri" w:cs="Calibri"/>
          <w:b/>
          <w:bCs/>
        </w:rPr>
        <w:t>okazać się</w:t>
      </w:r>
      <w:r w:rsidRPr="5DCB2604">
        <w:rPr>
          <w:rFonts w:ascii="Calibri" w:eastAsia="Calibri" w:hAnsi="Calibri" w:cs="Calibri"/>
          <w:b/>
          <w:bCs/>
        </w:rPr>
        <w:t xml:space="preserve"> wymagane lub też </w:t>
      </w:r>
      <w:r w:rsidR="74E4537C" w:rsidRPr="5DCB2604">
        <w:rPr>
          <w:rFonts w:ascii="Calibri" w:eastAsia="Calibri" w:hAnsi="Calibri" w:cs="Calibri"/>
          <w:b/>
          <w:bCs/>
        </w:rPr>
        <w:t xml:space="preserve">tylko </w:t>
      </w:r>
      <w:r w:rsidRPr="5DCB2604">
        <w:rPr>
          <w:rFonts w:ascii="Calibri" w:eastAsia="Calibri" w:hAnsi="Calibri" w:cs="Calibri"/>
          <w:b/>
          <w:bCs/>
        </w:rPr>
        <w:t xml:space="preserve">jeden z nich, co </w:t>
      </w:r>
      <w:r w:rsidR="43E52808" w:rsidRPr="5DCB2604">
        <w:rPr>
          <w:rFonts w:ascii="Calibri" w:eastAsia="Calibri" w:hAnsi="Calibri" w:cs="Calibri"/>
          <w:b/>
          <w:bCs/>
        </w:rPr>
        <w:t>zależy</w:t>
      </w:r>
      <w:r w:rsidRPr="5DCB2604">
        <w:rPr>
          <w:rFonts w:ascii="Calibri" w:eastAsia="Calibri" w:hAnsi="Calibri" w:cs="Calibri"/>
          <w:b/>
          <w:bCs/>
        </w:rPr>
        <w:t xml:space="preserve"> od indywidualnej konfiguracji </w:t>
      </w:r>
      <w:r w:rsidR="05529885" w:rsidRPr="5DCB2604">
        <w:rPr>
          <w:rFonts w:ascii="Calibri" w:eastAsia="Calibri" w:hAnsi="Calibri" w:cs="Calibri"/>
          <w:b/>
          <w:bCs/>
        </w:rPr>
        <w:t xml:space="preserve">MUŚ w </w:t>
      </w:r>
      <w:r w:rsidRPr="5DCB2604">
        <w:rPr>
          <w:rFonts w:ascii="Calibri" w:eastAsia="Calibri" w:hAnsi="Calibri" w:cs="Calibri"/>
          <w:b/>
          <w:bCs/>
        </w:rPr>
        <w:t>księ</w:t>
      </w:r>
      <w:r w:rsidR="3B686F1A" w:rsidRPr="5DCB2604">
        <w:rPr>
          <w:rFonts w:ascii="Calibri" w:eastAsia="Calibri" w:hAnsi="Calibri" w:cs="Calibri"/>
          <w:b/>
          <w:bCs/>
        </w:rPr>
        <w:t>dze</w:t>
      </w:r>
      <w:r w:rsidRPr="5DCB2604">
        <w:rPr>
          <w:rFonts w:ascii="Calibri" w:eastAsia="Calibri" w:hAnsi="Calibri" w:cs="Calibri"/>
          <w:b/>
          <w:bCs/>
        </w:rPr>
        <w:t xml:space="preserve"> rejestrowej RPWDL d</w:t>
      </w:r>
      <w:r w:rsidR="4C9747F3" w:rsidRPr="5DCB2604">
        <w:rPr>
          <w:rFonts w:ascii="Calibri" w:eastAsia="Calibri" w:hAnsi="Calibri" w:cs="Calibri"/>
          <w:b/>
          <w:bCs/>
        </w:rPr>
        <w:t>anego podmiotu leczniczego.</w:t>
      </w:r>
      <w:r w:rsidR="1C749141" w:rsidRPr="5DCB2604">
        <w:rPr>
          <w:rFonts w:ascii="Calibri" w:eastAsia="Calibri" w:hAnsi="Calibri" w:cs="Calibri"/>
          <w:b/>
          <w:bCs/>
        </w:rPr>
        <w:t xml:space="preserve"> </w:t>
      </w:r>
      <w:r>
        <w:br/>
      </w:r>
      <w:r w:rsidR="1C749141" w:rsidRPr="5DCB2604">
        <w:rPr>
          <w:rFonts w:ascii="Calibri" w:eastAsia="Calibri" w:hAnsi="Calibri" w:cs="Calibri"/>
          <w:b/>
          <w:bCs/>
        </w:rPr>
        <w:t xml:space="preserve">Przykład </w:t>
      </w:r>
      <w:r w:rsidR="6497B9CE" w:rsidRPr="5DCB2604">
        <w:rPr>
          <w:rFonts w:ascii="Calibri" w:eastAsia="Calibri" w:hAnsi="Calibri" w:cs="Calibri"/>
          <w:b/>
          <w:bCs/>
        </w:rPr>
        <w:t xml:space="preserve">biznesowy </w:t>
      </w:r>
      <w:r w:rsidR="1C749141" w:rsidRPr="5DCB2604">
        <w:rPr>
          <w:rFonts w:ascii="Calibri" w:eastAsia="Calibri" w:hAnsi="Calibri" w:cs="Calibri"/>
          <w:b/>
          <w:bCs/>
        </w:rPr>
        <w:t>z</w:t>
      </w:r>
      <w:r w:rsidR="32B1C84B" w:rsidRPr="5DCB2604">
        <w:rPr>
          <w:rFonts w:ascii="Calibri" w:eastAsia="Calibri" w:hAnsi="Calibri" w:cs="Calibri"/>
          <w:b/>
          <w:bCs/>
        </w:rPr>
        <w:t>e</w:t>
      </w:r>
      <w:r w:rsidR="1C749141" w:rsidRPr="5DCB2604">
        <w:rPr>
          <w:rFonts w:ascii="Calibri" w:eastAsia="Calibri" w:hAnsi="Calibri" w:cs="Calibri"/>
          <w:b/>
          <w:bCs/>
        </w:rPr>
        <w:t xml:space="preserve"> </w:t>
      </w:r>
      <w:r w:rsidR="7DF90754" w:rsidRPr="5DCB2604">
        <w:rPr>
          <w:rFonts w:ascii="Calibri" w:eastAsia="Calibri" w:hAnsi="Calibri" w:cs="Calibri"/>
          <w:b/>
          <w:bCs/>
        </w:rPr>
        <w:t xml:space="preserve">zdefiniowanym </w:t>
      </w:r>
      <w:r w:rsidR="1C749141" w:rsidRPr="5DCB2604">
        <w:rPr>
          <w:rFonts w:ascii="Calibri" w:eastAsia="Calibri" w:hAnsi="Calibri" w:cs="Calibri"/>
          <w:b/>
          <w:bCs/>
        </w:rPr>
        <w:t xml:space="preserve">MUŚ na </w:t>
      </w:r>
      <w:r w:rsidR="4DCD931E" w:rsidRPr="5DCB2604">
        <w:rPr>
          <w:rFonts w:ascii="Calibri" w:eastAsia="Calibri" w:hAnsi="Calibri" w:cs="Calibri"/>
          <w:b/>
          <w:bCs/>
        </w:rPr>
        <w:t xml:space="preserve">najniższym </w:t>
      </w:r>
      <w:r w:rsidR="1C749141" w:rsidRPr="5DCB2604">
        <w:rPr>
          <w:rFonts w:ascii="Calibri" w:eastAsia="Calibri" w:hAnsi="Calibri" w:cs="Calibri"/>
          <w:b/>
          <w:bCs/>
        </w:rPr>
        <w:t xml:space="preserve">poziomie </w:t>
      </w:r>
      <w:r w:rsidR="0DE23EFF" w:rsidRPr="5DCB2604">
        <w:rPr>
          <w:rFonts w:ascii="Calibri" w:eastAsia="Calibri" w:hAnsi="Calibri" w:cs="Calibri"/>
          <w:b/>
          <w:bCs/>
        </w:rPr>
        <w:t xml:space="preserve">organizacyjnym </w:t>
      </w:r>
      <w:r w:rsidR="50308217" w:rsidRPr="5DCB2604">
        <w:rPr>
          <w:rFonts w:ascii="Calibri" w:eastAsia="Calibri" w:hAnsi="Calibri" w:cs="Calibri"/>
          <w:b/>
          <w:bCs/>
        </w:rPr>
        <w:t>dla konfiguracji</w:t>
      </w:r>
      <w:r w:rsidR="1C749141" w:rsidRPr="5DCB2604">
        <w:rPr>
          <w:rFonts w:ascii="Calibri" w:eastAsia="Calibri" w:hAnsi="Calibri" w:cs="Calibri"/>
          <w:b/>
          <w:bCs/>
        </w:rPr>
        <w:t>:</w:t>
      </w:r>
      <w:r>
        <w:br/>
      </w:r>
      <w:r w:rsidR="3EF95A55" w:rsidRPr="5DCB2604">
        <w:rPr>
          <w:rFonts w:ascii="Calibri" w:eastAsia="Calibri" w:hAnsi="Calibri" w:cs="Calibri"/>
          <w:b/>
          <w:bCs/>
        </w:rPr>
        <w:t>a.</w:t>
      </w:r>
      <w:r w:rsidR="513BF58A" w:rsidRPr="5DCB2604">
        <w:rPr>
          <w:rFonts w:ascii="Calibri" w:eastAsia="Calibri" w:hAnsi="Calibri" w:cs="Calibri"/>
          <w:b/>
          <w:bCs/>
        </w:rPr>
        <w:t xml:space="preserve"> </w:t>
      </w:r>
      <w:r w:rsidR="3EF95A55" w:rsidRPr="5DCB2604">
        <w:rPr>
          <w:rFonts w:ascii="Calibri" w:eastAsia="Calibri" w:hAnsi="Calibri" w:cs="Calibri"/>
          <w:b/>
          <w:bCs/>
        </w:rPr>
        <w:t>Podmiot &gt; Zakład &gt; Jednostka &gt; Kom</w:t>
      </w:r>
      <w:r w:rsidR="7AC1CDDC" w:rsidRPr="5DCB2604">
        <w:rPr>
          <w:rFonts w:ascii="Calibri" w:eastAsia="Calibri" w:hAnsi="Calibri" w:cs="Calibri"/>
          <w:b/>
          <w:bCs/>
        </w:rPr>
        <w:t>órka</w:t>
      </w:r>
      <w:r w:rsidR="4F402C41" w:rsidRPr="5DCB2604">
        <w:rPr>
          <w:rFonts w:ascii="Calibri" w:eastAsia="Calibri" w:hAnsi="Calibri" w:cs="Calibri"/>
          <w:b/>
          <w:bCs/>
        </w:rPr>
        <w:t xml:space="preserve">. W tym przypadku </w:t>
      </w:r>
      <w:r w:rsidR="7AC1CDDC" w:rsidRPr="5DCB2604">
        <w:rPr>
          <w:rFonts w:ascii="Calibri" w:eastAsia="Calibri" w:hAnsi="Calibri" w:cs="Calibri"/>
          <w:b/>
          <w:bCs/>
        </w:rPr>
        <w:t xml:space="preserve">wymagane są oba kody: </w:t>
      </w:r>
      <w:proofErr w:type="spellStart"/>
      <w:r w:rsidR="1512079A" w:rsidRPr="5DCB2604">
        <w:rPr>
          <w:rFonts w:ascii="Calibri" w:eastAsia="Calibri" w:hAnsi="Calibri" w:cs="Calibri"/>
          <w:b/>
          <w:bCs/>
        </w:rPr>
        <w:t>k</w:t>
      </w:r>
      <w:r w:rsidR="7AC1CDDC" w:rsidRPr="5DCB2604">
        <w:rPr>
          <w:rFonts w:ascii="Calibri" w:eastAsia="Calibri" w:hAnsi="Calibri" w:cs="Calibri"/>
          <w:b/>
          <w:bCs/>
        </w:rPr>
        <w:t>odJednostki</w:t>
      </w:r>
      <w:proofErr w:type="spellEnd"/>
      <w:r w:rsidR="7AC1CDDC" w:rsidRPr="5DCB2604">
        <w:rPr>
          <w:rFonts w:ascii="Calibri" w:eastAsia="Calibri" w:hAnsi="Calibri" w:cs="Calibri"/>
          <w:b/>
          <w:bCs/>
        </w:rPr>
        <w:t xml:space="preserve"> i </w:t>
      </w:r>
      <w:proofErr w:type="spellStart"/>
      <w:r w:rsidR="70FFF2B8" w:rsidRPr="5DCB2604">
        <w:rPr>
          <w:rFonts w:ascii="Calibri" w:eastAsia="Calibri" w:hAnsi="Calibri" w:cs="Calibri"/>
          <w:b/>
          <w:bCs/>
        </w:rPr>
        <w:t>k</w:t>
      </w:r>
      <w:r w:rsidR="2FE62936" w:rsidRPr="5DCB2604">
        <w:rPr>
          <w:rFonts w:eastAsia="Calibri" w:cs="Calibri"/>
          <w:b/>
          <w:bCs/>
        </w:rPr>
        <w:t>odKomorki</w:t>
      </w:r>
      <w:proofErr w:type="spellEnd"/>
    </w:p>
    <w:p w14:paraId="6391FE26" w14:textId="77777777" w:rsidR="7AC1CDDC" w:rsidRDefault="7AC1CDDC" w:rsidP="66D96FD1">
      <w:pPr>
        <w:rPr>
          <w:rFonts w:ascii="Calibri" w:eastAsia="Calibri" w:hAnsi="Calibri" w:cs="Calibri"/>
          <w:b/>
          <w:bCs/>
        </w:rPr>
      </w:pPr>
      <w:r w:rsidRPr="74FE01AE">
        <w:rPr>
          <w:rFonts w:ascii="Calibri" w:eastAsia="Calibri" w:hAnsi="Calibri" w:cs="Calibri"/>
          <w:b/>
          <w:bCs/>
        </w:rPr>
        <w:t>b.</w:t>
      </w:r>
      <w:r w:rsidR="63E01218" w:rsidRPr="74FE01AE">
        <w:rPr>
          <w:rFonts w:ascii="Calibri" w:eastAsia="Calibri" w:hAnsi="Calibri" w:cs="Calibri"/>
          <w:b/>
          <w:bCs/>
        </w:rPr>
        <w:t xml:space="preserve"> </w:t>
      </w:r>
      <w:r w:rsidRPr="74FE01AE">
        <w:rPr>
          <w:rFonts w:ascii="Calibri" w:eastAsia="Calibri" w:hAnsi="Calibri" w:cs="Calibri"/>
          <w:b/>
          <w:bCs/>
        </w:rPr>
        <w:t>Podmiot &gt; Zakład &gt; Komórka</w:t>
      </w:r>
      <w:r w:rsidR="0C1B58CA" w:rsidRPr="74FE01AE">
        <w:rPr>
          <w:rFonts w:ascii="Calibri" w:eastAsia="Calibri" w:hAnsi="Calibri" w:cs="Calibri"/>
          <w:b/>
          <w:bCs/>
        </w:rPr>
        <w:t xml:space="preserve">. </w:t>
      </w:r>
      <w:r w:rsidRPr="74FE01AE">
        <w:rPr>
          <w:rFonts w:ascii="Calibri" w:eastAsia="Calibri" w:hAnsi="Calibri" w:cs="Calibri"/>
          <w:b/>
          <w:bCs/>
        </w:rPr>
        <w:t xml:space="preserve"> </w:t>
      </w:r>
      <w:r w:rsidR="33E7F25B" w:rsidRPr="74FE01AE">
        <w:rPr>
          <w:rFonts w:ascii="Calibri" w:eastAsia="Calibri" w:hAnsi="Calibri" w:cs="Calibri"/>
          <w:b/>
          <w:bCs/>
        </w:rPr>
        <w:t>W tym przypadku wymagany</w:t>
      </w:r>
      <w:r w:rsidRPr="74FE01AE">
        <w:rPr>
          <w:rFonts w:ascii="Calibri" w:eastAsia="Calibri" w:hAnsi="Calibri" w:cs="Calibri"/>
          <w:b/>
          <w:bCs/>
        </w:rPr>
        <w:t xml:space="preserve"> jest jedynie </w:t>
      </w:r>
      <w:proofErr w:type="spellStart"/>
      <w:r w:rsidRPr="74FE01AE">
        <w:rPr>
          <w:rFonts w:ascii="Calibri" w:eastAsia="Calibri" w:hAnsi="Calibri" w:cs="Calibri"/>
          <w:b/>
          <w:bCs/>
        </w:rPr>
        <w:t>kodKomorki</w:t>
      </w:r>
      <w:proofErr w:type="spellEnd"/>
      <w:r w:rsidR="7226ED81" w:rsidRPr="74FE01AE">
        <w:rPr>
          <w:rFonts w:ascii="Calibri" w:eastAsia="Calibri" w:hAnsi="Calibri" w:cs="Calibri"/>
          <w:b/>
          <w:bCs/>
        </w:rPr>
        <w:t>.</w:t>
      </w:r>
    </w:p>
    <w:p w14:paraId="35701666" w14:textId="77777777" w:rsidR="0ED62342" w:rsidRDefault="28D4522F" w:rsidP="52C9C30A">
      <w:pPr>
        <w:rPr>
          <w:rFonts w:ascii="Calibri" w:eastAsia="Calibri" w:hAnsi="Calibri" w:cs="Calibri"/>
          <w:b/>
          <w:bCs/>
        </w:rPr>
      </w:pPr>
      <w:r w:rsidRPr="52C9C30A">
        <w:rPr>
          <w:rFonts w:ascii="Calibri" w:eastAsia="Calibri" w:hAnsi="Calibri" w:cs="Calibri"/>
          <w:b/>
          <w:bCs/>
        </w:rPr>
        <w:t xml:space="preserve">c. Podmiot &gt; Zakład &gt; </w:t>
      </w:r>
      <w:r w:rsidR="054113DB" w:rsidRPr="52C9C30A">
        <w:rPr>
          <w:rFonts w:ascii="Calibri" w:eastAsia="Calibri" w:hAnsi="Calibri" w:cs="Calibri"/>
          <w:b/>
          <w:bCs/>
        </w:rPr>
        <w:t>Jednost</w:t>
      </w:r>
      <w:r w:rsidRPr="52C9C30A">
        <w:rPr>
          <w:rFonts w:ascii="Calibri" w:eastAsia="Calibri" w:hAnsi="Calibri" w:cs="Calibri"/>
          <w:b/>
          <w:bCs/>
        </w:rPr>
        <w:t xml:space="preserve">ka.  W tym przypadku wymagany jest jedynie </w:t>
      </w:r>
      <w:proofErr w:type="spellStart"/>
      <w:r w:rsidR="3471571C" w:rsidRPr="52C9C30A">
        <w:rPr>
          <w:rFonts w:eastAsia="Calibri" w:cs="Calibri"/>
          <w:b/>
          <w:bCs/>
        </w:rPr>
        <w:t>kodJednostki</w:t>
      </w:r>
      <w:proofErr w:type="spellEnd"/>
      <w:r w:rsidRPr="52C9C30A">
        <w:rPr>
          <w:rFonts w:ascii="Calibri" w:eastAsia="Calibri" w:hAnsi="Calibri" w:cs="Calibri"/>
          <w:b/>
          <w:bCs/>
        </w:rPr>
        <w:t xml:space="preserve">. </w:t>
      </w:r>
    </w:p>
    <w:p w14:paraId="0562CB0E" w14:textId="77777777" w:rsidR="0ED62342" w:rsidRDefault="0ED62342" w:rsidP="0ED62342">
      <w:pPr>
        <w:rPr>
          <w:rFonts w:ascii="Calibri" w:eastAsia="Calibri" w:hAnsi="Calibri" w:cs="Calibri"/>
        </w:rPr>
      </w:pPr>
    </w:p>
    <w:p w14:paraId="49D0D807" w14:textId="77777777" w:rsidR="003E1DEB" w:rsidRDefault="003E1DEB" w:rsidP="00CE5929">
      <w:pPr>
        <w:pStyle w:val="Akapitzlist"/>
        <w:numPr>
          <w:ilvl w:val="0"/>
          <w:numId w:val="19"/>
        </w:numPr>
        <w:spacing w:before="0"/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SIGNATURE:</w:t>
      </w:r>
    </w:p>
    <w:p w14:paraId="1781E260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Sekcję </w:t>
      </w:r>
      <w:r w:rsidRPr="435A5AB6">
        <w:rPr>
          <w:rFonts w:ascii="Calibri" w:eastAsia="Calibri" w:hAnsi="Calibri" w:cs="Calibri"/>
          <w:b/>
          <w:bCs/>
          <w:szCs w:val="22"/>
        </w:rPr>
        <w:t xml:space="preserve">HEADER </w:t>
      </w:r>
      <w:r w:rsidRPr="435A5AB6">
        <w:rPr>
          <w:rFonts w:ascii="Calibri" w:eastAsia="Calibri" w:hAnsi="Calibri" w:cs="Calibri"/>
          <w:szCs w:val="22"/>
        </w:rPr>
        <w:t xml:space="preserve">oraz </w:t>
      </w:r>
      <w:r w:rsidRPr="435A5AB6">
        <w:rPr>
          <w:rFonts w:ascii="Calibri" w:eastAsia="Calibri" w:hAnsi="Calibri" w:cs="Calibri"/>
          <w:b/>
          <w:bCs/>
          <w:szCs w:val="22"/>
        </w:rPr>
        <w:t>PAYLOAD</w:t>
      </w:r>
      <w:r w:rsidRPr="435A5AB6">
        <w:rPr>
          <w:rFonts w:ascii="Calibri" w:eastAsia="Calibri" w:hAnsi="Calibri" w:cs="Calibri"/>
          <w:szCs w:val="22"/>
        </w:rPr>
        <w:t xml:space="preserve"> należy podpisać z wykorzystaniem klucza prywatnego systemu zewnętrznego (Usługodawcy) zawartego w </w:t>
      </w:r>
      <w:r w:rsidRPr="435A5AB6">
        <w:rPr>
          <w:rFonts w:eastAsia="Calibri"/>
          <w:szCs w:val="22"/>
        </w:rPr>
        <w:t>certyfikacie do uwierzytelnienia danych (WS-Security), wystawionym przez Centrum Certyfikacji P1</w:t>
      </w:r>
      <w:r w:rsidRPr="435A5AB6">
        <w:rPr>
          <w:rFonts w:ascii="Calibri" w:eastAsia="Calibri" w:hAnsi="Calibri" w:cs="Calibri"/>
          <w:szCs w:val="22"/>
        </w:rPr>
        <w:t xml:space="preserve">. </w:t>
      </w:r>
    </w:p>
    <w:p w14:paraId="1114FE9C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W celu wykonania podpisu można wykorzystać bibliotekę dostępną na </w:t>
      </w:r>
      <w:hyperlink r:id="rId14">
        <w:r w:rsidRPr="435A5AB6">
          <w:rPr>
            <w:rStyle w:val="Hipercze"/>
            <w:rFonts w:eastAsia="Calibri" w:cs="Calibri"/>
            <w:szCs w:val="22"/>
          </w:rPr>
          <w:t>https://github.com/jwtk/jjwt</w:t>
        </w:r>
      </w:hyperlink>
      <w:r w:rsidRPr="435A5AB6">
        <w:rPr>
          <w:rFonts w:ascii="Calibri" w:eastAsia="Calibri" w:hAnsi="Calibri" w:cs="Calibri"/>
          <w:szCs w:val="22"/>
        </w:rPr>
        <w:t>.</w:t>
      </w:r>
    </w:p>
    <w:p w14:paraId="2B7B3518" w14:textId="77777777" w:rsidR="003E1DEB" w:rsidRPr="00A3611A" w:rsidRDefault="1C75DC6A" w:rsidP="00581231">
      <w:pPr>
        <w:pStyle w:val="Nagwek2"/>
      </w:pPr>
      <w:bookmarkStart w:id="1047" w:name="_Toc95995782"/>
      <w:bookmarkStart w:id="1048" w:name="_Toc653079348"/>
      <w:bookmarkStart w:id="1049" w:name="_Toc459262700"/>
      <w:bookmarkStart w:id="1050" w:name="_Toc1272945618"/>
      <w:bookmarkStart w:id="1051" w:name="_Toc286725398"/>
      <w:bookmarkStart w:id="1052" w:name="_Toc157687256"/>
      <w:bookmarkStart w:id="1053" w:name="_Toc123804013"/>
      <w:bookmarkStart w:id="1054" w:name="_Toc406834903"/>
      <w:bookmarkStart w:id="1055" w:name="_Toc2021500140"/>
      <w:bookmarkStart w:id="1056" w:name="_Toc1709306145"/>
      <w:bookmarkStart w:id="1057" w:name="_Toc120321930"/>
      <w:bookmarkStart w:id="1058" w:name="_Toc420542875"/>
      <w:bookmarkStart w:id="1059" w:name="_Toc1303772511"/>
      <w:bookmarkStart w:id="1060" w:name="_Toc198984282"/>
      <w:bookmarkStart w:id="1061" w:name="_Toc430149935"/>
      <w:bookmarkStart w:id="1062" w:name="_Toc338925049"/>
      <w:bookmarkStart w:id="1063" w:name="_Toc379069878"/>
      <w:bookmarkStart w:id="1064" w:name="_Toc1098877922"/>
      <w:bookmarkStart w:id="1065" w:name="_Toc1430459658"/>
      <w:bookmarkStart w:id="1066" w:name="_Toc98348091"/>
      <w:bookmarkStart w:id="1067" w:name="_Toc1511176950"/>
      <w:bookmarkStart w:id="1068" w:name="_Toc1840083548"/>
      <w:bookmarkStart w:id="1069" w:name="_Toc568153859"/>
      <w:bookmarkStart w:id="1070" w:name="_Toc1179190859"/>
      <w:bookmarkStart w:id="1071" w:name="_Toc1084369115"/>
      <w:bookmarkStart w:id="1072" w:name="_Toc1588633348"/>
      <w:bookmarkStart w:id="1073" w:name="_Toc941189117"/>
      <w:bookmarkStart w:id="1074" w:name="_Toc1194980216"/>
      <w:bookmarkStart w:id="1075" w:name="_Toc667975919"/>
      <w:bookmarkStart w:id="1076" w:name="_Toc393578824"/>
      <w:bookmarkStart w:id="1077" w:name="_Toc406200448"/>
      <w:bookmarkStart w:id="1078" w:name="_Toc1935766377"/>
      <w:bookmarkStart w:id="1079" w:name="_Toc1627066162"/>
      <w:bookmarkStart w:id="1080" w:name="_Toc1014388459"/>
      <w:bookmarkStart w:id="1081" w:name="_Toc2071389942"/>
      <w:bookmarkStart w:id="1082" w:name="_Toc80456867"/>
      <w:bookmarkStart w:id="1083" w:name="_Toc1965595641"/>
      <w:bookmarkStart w:id="1084" w:name="_Toc592470355"/>
      <w:bookmarkStart w:id="1085" w:name="_Toc147953152"/>
      <w:bookmarkStart w:id="1086" w:name="_Toc13528259"/>
      <w:bookmarkStart w:id="1087" w:name="_Toc1397826176"/>
      <w:bookmarkStart w:id="1088" w:name="_Toc1604576242"/>
      <w:bookmarkStart w:id="1089" w:name="_Toc462154855"/>
      <w:bookmarkStart w:id="1090" w:name="_Toc1079852413"/>
      <w:bookmarkStart w:id="1091" w:name="_Toc1322997419"/>
      <w:bookmarkStart w:id="1092" w:name="_Toc252754057"/>
      <w:bookmarkStart w:id="1093" w:name="_Toc570553817"/>
      <w:bookmarkStart w:id="1094" w:name="_Toc1339515867"/>
      <w:bookmarkStart w:id="1095" w:name="_Toc1056494515"/>
      <w:bookmarkStart w:id="1096" w:name="_Toc1357854418"/>
      <w:bookmarkStart w:id="1097" w:name="_Toc1005288089"/>
      <w:bookmarkStart w:id="1098" w:name="_Toc1363388087"/>
      <w:bookmarkStart w:id="1099" w:name="_Toc686450331"/>
      <w:bookmarkStart w:id="1100" w:name="_Toc1735831486"/>
      <w:bookmarkStart w:id="1101" w:name="_Toc1304180846"/>
      <w:bookmarkStart w:id="1102" w:name="_Toc1683570455"/>
      <w:bookmarkStart w:id="1103" w:name="_Toc345091290"/>
      <w:bookmarkStart w:id="1104" w:name="_Toc1565336776"/>
      <w:bookmarkStart w:id="1105" w:name="_Toc1970729720"/>
      <w:bookmarkStart w:id="1106" w:name="_Toc692032405"/>
      <w:bookmarkStart w:id="1107" w:name="_Toc1865299997"/>
      <w:bookmarkStart w:id="1108" w:name="_Toc1694777277"/>
      <w:bookmarkStart w:id="1109" w:name="_Toc1867401487"/>
      <w:bookmarkStart w:id="1110" w:name="_Toc1161073150"/>
      <w:bookmarkStart w:id="1111" w:name="_Toc496948794"/>
      <w:bookmarkStart w:id="1112" w:name="_Toc1176910353"/>
      <w:bookmarkStart w:id="1113" w:name="_Toc326077553"/>
      <w:bookmarkStart w:id="1114" w:name="_Toc1520505112"/>
      <w:bookmarkStart w:id="1115" w:name="_Toc219247319"/>
      <w:bookmarkStart w:id="1116" w:name="_Toc792332611"/>
      <w:bookmarkStart w:id="1117" w:name="_Toc1882128483"/>
      <w:bookmarkStart w:id="1118" w:name="_Toc336579114"/>
      <w:bookmarkStart w:id="1119" w:name="_Toc1481571048"/>
      <w:bookmarkStart w:id="1120" w:name="_Toc1866390295"/>
      <w:bookmarkStart w:id="1121" w:name="_Toc144153035"/>
      <w:bookmarkStart w:id="1122" w:name="_Toc496873427"/>
      <w:bookmarkStart w:id="1123" w:name="_Toc1264998205"/>
      <w:bookmarkStart w:id="1124" w:name="_Toc460293324"/>
      <w:bookmarkStart w:id="1125" w:name="_Toc1145442240"/>
      <w:bookmarkStart w:id="1126" w:name="_Toc1165256359"/>
      <w:bookmarkStart w:id="1127" w:name="_Toc1472261800"/>
      <w:bookmarkStart w:id="1128" w:name="_Toc1722915160"/>
      <w:bookmarkStart w:id="1129" w:name="_Toc1469958448"/>
      <w:bookmarkStart w:id="1130" w:name="_Toc696622888"/>
      <w:bookmarkStart w:id="1131" w:name="_Toc1861471712"/>
      <w:bookmarkStart w:id="1132" w:name="_Toc1074962014"/>
      <w:bookmarkStart w:id="1133" w:name="_Toc748581985"/>
      <w:bookmarkStart w:id="1134" w:name="_Toc1831504175"/>
      <w:bookmarkStart w:id="1135" w:name="_Toc927330556"/>
      <w:bookmarkStart w:id="1136" w:name="_Toc1169729354"/>
      <w:bookmarkStart w:id="1137" w:name="_Toc573512914"/>
      <w:bookmarkStart w:id="1138" w:name="_Toc1304677555"/>
      <w:bookmarkStart w:id="1139" w:name="_Toc116026287"/>
      <w:bookmarkStart w:id="1140" w:name="_Toc1960070020"/>
      <w:bookmarkStart w:id="1141" w:name="_Toc1932133544"/>
      <w:bookmarkStart w:id="1142" w:name="_Toc1680363470"/>
      <w:bookmarkStart w:id="1143" w:name="_Toc1681632618"/>
      <w:bookmarkStart w:id="1144" w:name="_Toc955979822"/>
      <w:bookmarkStart w:id="1145" w:name="_Toc1636151924"/>
      <w:bookmarkStart w:id="1146" w:name="_Toc442147810"/>
      <w:bookmarkStart w:id="1147" w:name="_Toc1956885190"/>
      <w:bookmarkStart w:id="1148" w:name="_Toc229495123"/>
      <w:bookmarkStart w:id="1149" w:name="_Toc1799403930"/>
      <w:bookmarkStart w:id="1150" w:name="_Toc744827115"/>
      <w:bookmarkStart w:id="1151" w:name="_Toc1326336305"/>
      <w:bookmarkStart w:id="1152" w:name="_Toc1783119889"/>
      <w:bookmarkStart w:id="1153" w:name="_Toc1955192987"/>
      <w:bookmarkStart w:id="1154" w:name="_Toc1623859445"/>
      <w:bookmarkStart w:id="1155" w:name="_Toc1634066818"/>
      <w:bookmarkStart w:id="1156" w:name="_Toc516303234"/>
      <w:bookmarkStart w:id="1157" w:name="_Toc876434695"/>
      <w:bookmarkStart w:id="1158" w:name="_Toc509370114"/>
      <w:bookmarkStart w:id="1159" w:name="_Toc798026379"/>
      <w:bookmarkStart w:id="1160" w:name="_Toc1500705278"/>
      <w:bookmarkStart w:id="1161" w:name="_Toc1219388171"/>
      <w:bookmarkStart w:id="1162" w:name="_Toc2014463799"/>
      <w:bookmarkStart w:id="1163" w:name="_Toc9803648"/>
      <w:bookmarkStart w:id="1164" w:name="_Toc615781754"/>
      <w:bookmarkStart w:id="1165" w:name="_Toc315970524"/>
      <w:bookmarkStart w:id="1166" w:name="_Toc606373835"/>
      <w:bookmarkStart w:id="1167" w:name="_Toc1986715157"/>
      <w:bookmarkStart w:id="1168" w:name="_Toc1900173005"/>
      <w:bookmarkStart w:id="1169" w:name="_Toc1813985294"/>
      <w:bookmarkStart w:id="1170" w:name="_Toc1819915760"/>
      <w:bookmarkStart w:id="1171" w:name="_Toc1825265676"/>
      <w:bookmarkStart w:id="1172" w:name="_Toc1310940140"/>
      <w:bookmarkStart w:id="1173" w:name="_Toc615234304"/>
      <w:bookmarkStart w:id="1174" w:name="_Toc1048882546"/>
      <w:bookmarkStart w:id="1175" w:name="_Toc2142456495"/>
      <w:bookmarkStart w:id="1176" w:name="_Toc719805930"/>
      <w:bookmarkStart w:id="1177" w:name="_Toc782170785"/>
      <w:bookmarkStart w:id="1178" w:name="_Toc326866839"/>
      <w:bookmarkStart w:id="1179" w:name="_Toc729575912"/>
      <w:bookmarkStart w:id="1180" w:name="_Toc2118115413"/>
      <w:r>
        <w:lastRenderedPageBreak/>
        <w:t>Przygotowanie i przekazanie żądania autoryzacji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</w:p>
    <w:p w14:paraId="0CBD1EB9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>Przekazanie żądania autoryzacji realizowane jest metodą POST (HTTP).</w:t>
      </w:r>
    </w:p>
    <w:p w14:paraId="0F1A1F4C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Nagłówek żądania autoryzacji obejmuje </w:t>
      </w:r>
      <w:r>
        <w:rPr>
          <w:rFonts w:ascii="Calibri" w:eastAsia="Calibri" w:hAnsi="Calibri" w:cs="Calibri"/>
          <w:szCs w:val="22"/>
        </w:rPr>
        <w:t>następujące parametry</w:t>
      </w:r>
      <w:r w:rsidRPr="435A5AB6">
        <w:rPr>
          <w:rFonts w:ascii="Calibri" w:eastAsia="Calibri" w:hAnsi="Calibri" w:cs="Calibri"/>
          <w:szCs w:val="22"/>
        </w:rPr>
        <w:t>:</w:t>
      </w:r>
    </w:p>
    <w:p w14:paraId="17B837DF" w14:textId="77777777" w:rsidR="003E1DEB" w:rsidRPr="0080242D" w:rsidRDefault="003E1DEB" w:rsidP="00CE5929">
      <w:pPr>
        <w:pStyle w:val="Akapitzlist"/>
        <w:numPr>
          <w:ilvl w:val="0"/>
          <w:numId w:val="24"/>
        </w:numPr>
        <w:spacing w:after="0"/>
        <w:rPr>
          <w:b/>
          <w:bCs/>
          <w:szCs w:val="22"/>
          <w:lang w:val="en-GB"/>
        </w:rPr>
      </w:pPr>
      <w:r w:rsidRPr="0080242D">
        <w:rPr>
          <w:rFonts w:eastAsia="Calibri" w:cs="Calibri"/>
          <w:b/>
          <w:bCs/>
          <w:szCs w:val="22"/>
          <w:lang w:val="en-GB"/>
        </w:rPr>
        <w:t>"Content-Type: application/x-www-form-</w:t>
      </w:r>
      <w:proofErr w:type="spellStart"/>
      <w:r w:rsidRPr="0080242D">
        <w:rPr>
          <w:rFonts w:eastAsia="Calibri" w:cs="Calibri"/>
          <w:b/>
          <w:bCs/>
          <w:szCs w:val="22"/>
          <w:lang w:val="en-GB"/>
        </w:rPr>
        <w:t>urlencoded</w:t>
      </w:r>
      <w:proofErr w:type="spellEnd"/>
      <w:r w:rsidRPr="0080242D">
        <w:rPr>
          <w:rFonts w:eastAsia="Calibri" w:cs="Calibri"/>
          <w:b/>
          <w:bCs/>
          <w:szCs w:val="22"/>
          <w:lang w:val="en-GB"/>
        </w:rPr>
        <w:t xml:space="preserve">" </w:t>
      </w:r>
    </w:p>
    <w:p w14:paraId="1FA552F0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Parametry żądania autoryzacji: </w:t>
      </w:r>
    </w:p>
    <w:p w14:paraId="212A2FEC" w14:textId="77777777" w:rsidR="003E1DEB" w:rsidRPr="0080242D" w:rsidRDefault="003E1DEB" w:rsidP="5DCB2604">
      <w:pPr>
        <w:pStyle w:val="Akapitzlist"/>
        <w:numPr>
          <w:ilvl w:val="0"/>
          <w:numId w:val="22"/>
        </w:numPr>
        <w:rPr>
          <w:b/>
          <w:bCs/>
          <w:lang w:val="en-GB"/>
        </w:rPr>
      </w:pPr>
      <w:r w:rsidRPr="5DCB2604">
        <w:rPr>
          <w:rFonts w:eastAsia="Calibri" w:cs="Calibri"/>
          <w:b/>
          <w:bCs/>
          <w:lang w:val="en-GB"/>
        </w:rPr>
        <w:t>client_assertion_type</w:t>
      </w:r>
      <w:r w:rsidR="2CF8F0F5" w:rsidRPr="5DCB2604">
        <w:rPr>
          <w:rFonts w:eastAsia="Calibri" w:cs="Calibri"/>
          <w:lang w:val="en-GB"/>
        </w:rPr>
        <w:t>=</w:t>
      </w:r>
      <w:r w:rsidRPr="5DCB2604">
        <w:rPr>
          <w:rFonts w:eastAsia="Calibri" w:cs="Calibri"/>
          <w:lang w:val="en-GB"/>
        </w:rPr>
        <w:t xml:space="preserve">urn:ietf:params:oauth:client-assertion-type:jwt-bearer </w:t>
      </w:r>
    </w:p>
    <w:p w14:paraId="3C5A5BB6" w14:textId="77777777" w:rsidR="003E1DEB" w:rsidRDefault="003E1DEB" w:rsidP="5DCB2604">
      <w:pPr>
        <w:pStyle w:val="Akapitzlist"/>
        <w:numPr>
          <w:ilvl w:val="0"/>
          <w:numId w:val="22"/>
        </w:numPr>
        <w:rPr>
          <w:rFonts w:eastAsia="Calibri" w:cs="Calibri"/>
          <w:b/>
          <w:bCs/>
          <w:szCs w:val="22"/>
        </w:rPr>
      </w:pPr>
      <w:proofErr w:type="spellStart"/>
      <w:r w:rsidRPr="5DCB2604">
        <w:rPr>
          <w:rFonts w:eastAsia="Calibri" w:cs="Calibri"/>
          <w:b/>
          <w:bCs/>
        </w:rPr>
        <w:t>grant_type</w:t>
      </w:r>
      <w:proofErr w:type="spellEnd"/>
      <w:r w:rsidR="0FBDBD47" w:rsidRPr="5DCB2604">
        <w:rPr>
          <w:rFonts w:eastAsia="Calibri" w:cs="Calibri"/>
          <w:lang w:val="en-GB"/>
        </w:rPr>
        <w:t>=</w:t>
      </w:r>
      <w:proofErr w:type="spellStart"/>
      <w:r w:rsidRPr="5DCB2604">
        <w:rPr>
          <w:rFonts w:eastAsia="Calibri" w:cs="Calibri"/>
        </w:rPr>
        <w:t>client_credentials</w:t>
      </w:r>
      <w:proofErr w:type="spellEnd"/>
      <w:r w:rsidRPr="5DCB2604">
        <w:rPr>
          <w:rFonts w:eastAsia="Calibri" w:cs="Calibri"/>
        </w:rPr>
        <w:t xml:space="preserve"> </w:t>
      </w:r>
    </w:p>
    <w:p w14:paraId="52B613E6" w14:textId="77777777" w:rsidR="003E1DEB" w:rsidRDefault="003E1DEB" w:rsidP="5DCB2604">
      <w:pPr>
        <w:pStyle w:val="Akapitzlist"/>
        <w:numPr>
          <w:ilvl w:val="0"/>
          <w:numId w:val="22"/>
        </w:numPr>
        <w:rPr>
          <w:rFonts w:eastAsia="Calibri" w:cs="Calibri"/>
          <w:b/>
          <w:bCs/>
          <w:szCs w:val="22"/>
        </w:rPr>
      </w:pPr>
      <w:proofErr w:type="spellStart"/>
      <w:r w:rsidRPr="5DCB2604">
        <w:rPr>
          <w:rFonts w:eastAsia="Calibri" w:cs="Calibri"/>
          <w:b/>
          <w:bCs/>
        </w:rPr>
        <w:t>client_assertion</w:t>
      </w:r>
      <w:proofErr w:type="spellEnd"/>
      <w:r w:rsidR="668DC73E" w:rsidRPr="007531DA">
        <w:rPr>
          <w:rFonts w:eastAsia="Calibri" w:cs="Calibri"/>
        </w:rPr>
        <w:t xml:space="preserve"> </w:t>
      </w:r>
      <w:r w:rsidRPr="5DCB2604">
        <w:rPr>
          <w:rFonts w:eastAsia="Calibri" w:cs="Calibri"/>
        </w:rPr>
        <w:t>{</w:t>
      </w:r>
      <w:r w:rsidRPr="5DCB2604">
        <w:rPr>
          <w:rFonts w:eastAsia="Calibri" w:cs="Calibri"/>
          <w:b/>
          <w:bCs/>
        </w:rPr>
        <w:t>TOKEN UWIERZYTELNIAJĄCY</w:t>
      </w:r>
      <w:r w:rsidRPr="5DCB2604">
        <w:rPr>
          <w:rFonts w:eastAsia="Calibri" w:cs="Calibri"/>
        </w:rPr>
        <w:t xml:space="preserve"> przygotowany zgodnie z powyższym opisem}. </w:t>
      </w:r>
    </w:p>
    <w:p w14:paraId="4FAD3012" w14:textId="77777777" w:rsidR="003E1DEB" w:rsidRPr="007531DA" w:rsidRDefault="003E1DEB" w:rsidP="5DCB2604">
      <w:pPr>
        <w:pStyle w:val="Akapitzlist"/>
        <w:numPr>
          <w:ilvl w:val="0"/>
          <w:numId w:val="22"/>
        </w:numPr>
        <w:rPr>
          <w:rFonts w:eastAsia="Calibri" w:cs="Calibri"/>
          <w:b/>
          <w:bCs/>
          <w:szCs w:val="22"/>
        </w:rPr>
      </w:pPr>
      <w:proofErr w:type="spellStart"/>
      <w:r w:rsidRPr="007531DA">
        <w:rPr>
          <w:rFonts w:eastAsia="Calibri" w:cs="Calibri"/>
          <w:b/>
          <w:bCs/>
        </w:rPr>
        <w:t>scope</w:t>
      </w:r>
      <w:proofErr w:type="spellEnd"/>
      <w:r w:rsidR="27186103" w:rsidRPr="007531DA">
        <w:rPr>
          <w:rFonts w:eastAsia="Calibri" w:cs="Calibri"/>
        </w:rPr>
        <w:t>=</w:t>
      </w:r>
      <w:r w:rsidR="0048727E" w:rsidRPr="007531DA">
        <w:rPr>
          <w:rFonts w:eastAsia="Calibri" w:cs="Calibri"/>
        </w:rPr>
        <w:t>https://ezdrowie.gov.pl/ewp</w:t>
      </w:r>
    </w:p>
    <w:p w14:paraId="416A40CE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Należy zwrócić uwagę na konieczność kodowania adresu URL zgodnie ze standardem </w:t>
      </w:r>
      <w:proofErr w:type="spellStart"/>
      <w:r w:rsidRPr="435A5AB6">
        <w:rPr>
          <w:rFonts w:ascii="Calibri" w:eastAsia="Calibri" w:hAnsi="Calibri" w:cs="Calibri"/>
          <w:b/>
          <w:bCs/>
          <w:i/>
          <w:iCs/>
          <w:szCs w:val="22"/>
        </w:rPr>
        <w:t>Percent</w:t>
      </w:r>
      <w:r w:rsidRPr="435A5AB6">
        <w:rPr>
          <w:rFonts w:ascii="Calibri" w:eastAsia="Calibri" w:hAnsi="Calibri" w:cs="Calibri"/>
          <w:b/>
          <w:bCs/>
          <w:szCs w:val="22"/>
        </w:rPr>
        <w:t>-</w:t>
      </w:r>
      <w:r w:rsidRPr="435A5AB6">
        <w:rPr>
          <w:rFonts w:ascii="Calibri" w:eastAsia="Calibri" w:hAnsi="Calibri" w:cs="Calibri"/>
          <w:b/>
          <w:bCs/>
          <w:i/>
          <w:iCs/>
          <w:szCs w:val="22"/>
        </w:rPr>
        <w:t>encoding</w:t>
      </w:r>
      <w:proofErr w:type="spellEnd"/>
      <w:r w:rsidRPr="435A5AB6">
        <w:rPr>
          <w:rFonts w:ascii="Calibri" w:eastAsia="Calibri" w:hAnsi="Calibri" w:cs="Calibri"/>
          <w:i/>
          <w:iCs/>
          <w:szCs w:val="22"/>
        </w:rPr>
        <w:t>.</w:t>
      </w:r>
    </w:p>
    <w:p w14:paraId="50A799A5" w14:textId="77777777" w:rsidR="003E1DEB" w:rsidRDefault="003E1DEB" w:rsidP="003E1DEB">
      <w:pPr>
        <w:rPr>
          <w:rFonts w:ascii="Calibri" w:eastAsia="Calibri" w:hAnsi="Calibri" w:cs="Calibri"/>
        </w:rPr>
      </w:pPr>
      <w:r w:rsidRPr="00223129">
        <w:rPr>
          <w:rFonts w:ascii="Calibri" w:eastAsia="Calibri" w:hAnsi="Calibri" w:cs="Calibri"/>
        </w:rPr>
        <w:t xml:space="preserve">Przykładowe żądanie autoryzacji znajduje się w projekcie </w:t>
      </w:r>
      <w:proofErr w:type="spellStart"/>
      <w:r w:rsidRPr="00223129">
        <w:rPr>
          <w:rFonts w:ascii="Calibri" w:eastAsia="Calibri" w:hAnsi="Calibri" w:cs="Calibri"/>
        </w:rPr>
        <w:t>SoapUI</w:t>
      </w:r>
      <w:proofErr w:type="spellEnd"/>
      <w:r w:rsidRPr="00223129">
        <w:rPr>
          <w:rFonts w:ascii="Calibri" w:eastAsia="Calibri" w:hAnsi="Calibri" w:cs="Calibri"/>
        </w:rPr>
        <w:t xml:space="preserve"> załączonym do niniejszego dokumentu. </w:t>
      </w:r>
    </w:p>
    <w:p w14:paraId="19128FEB" w14:textId="77777777" w:rsidR="003E1DEB" w:rsidRPr="009612D2" w:rsidRDefault="1C75DC6A" w:rsidP="00581231">
      <w:pPr>
        <w:pStyle w:val="Nagwek2"/>
      </w:pPr>
      <w:bookmarkStart w:id="1181" w:name="_Toc95995783"/>
      <w:bookmarkStart w:id="1182" w:name="_Toc1367141750"/>
      <w:bookmarkStart w:id="1183" w:name="_Toc772536112"/>
      <w:bookmarkStart w:id="1184" w:name="_Toc1373470168"/>
      <w:bookmarkStart w:id="1185" w:name="_Toc2082913448"/>
      <w:bookmarkStart w:id="1186" w:name="_Toc658907888"/>
      <w:bookmarkStart w:id="1187" w:name="_Toc503507876"/>
      <w:bookmarkStart w:id="1188" w:name="_Toc1944281013"/>
      <w:bookmarkStart w:id="1189" w:name="_Toc316100697"/>
      <w:bookmarkStart w:id="1190" w:name="_Toc959653127"/>
      <w:bookmarkStart w:id="1191" w:name="_Toc289322220"/>
      <w:bookmarkStart w:id="1192" w:name="_Toc1390615939"/>
      <w:bookmarkStart w:id="1193" w:name="_Toc423328168"/>
      <w:bookmarkStart w:id="1194" w:name="_Toc1143770252"/>
      <w:bookmarkStart w:id="1195" w:name="_Toc1651665554"/>
      <w:bookmarkStart w:id="1196" w:name="_Toc74531161"/>
      <w:bookmarkStart w:id="1197" w:name="_Toc1496821631"/>
      <w:bookmarkStart w:id="1198" w:name="_Toc222398620"/>
      <w:bookmarkStart w:id="1199" w:name="_Toc252052456"/>
      <w:bookmarkStart w:id="1200" w:name="_Toc1396409414"/>
      <w:bookmarkStart w:id="1201" w:name="_Toc1772387148"/>
      <w:bookmarkStart w:id="1202" w:name="_Toc1611372039"/>
      <w:bookmarkStart w:id="1203" w:name="_Toc774796453"/>
      <w:bookmarkStart w:id="1204" w:name="_Toc732452788"/>
      <w:bookmarkStart w:id="1205" w:name="_Toc420709284"/>
      <w:bookmarkStart w:id="1206" w:name="_Toc5225760"/>
      <w:bookmarkStart w:id="1207" w:name="_Toc344953142"/>
      <w:bookmarkStart w:id="1208" w:name="_Toc113806273"/>
      <w:bookmarkStart w:id="1209" w:name="_Toc2054354730"/>
      <w:bookmarkStart w:id="1210" w:name="_Toc1881121744"/>
      <w:bookmarkStart w:id="1211" w:name="_Toc2119815954"/>
      <w:bookmarkStart w:id="1212" w:name="_Toc196560650"/>
      <w:bookmarkStart w:id="1213" w:name="_Toc1073179009"/>
      <w:bookmarkStart w:id="1214" w:name="_Toc98869028"/>
      <w:bookmarkStart w:id="1215" w:name="_Toc140090976"/>
      <w:bookmarkStart w:id="1216" w:name="_Toc194859637"/>
      <w:bookmarkStart w:id="1217" w:name="_Toc858429633"/>
      <w:bookmarkStart w:id="1218" w:name="_Toc1954601454"/>
      <w:bookmarkStart w:id="1219" w:name="_Toc82633433"/>
      <w:bookmarkStart w:id="1220" w:name="_Toc2055226283"/>
      <w:bookmarkStart w:id="1221" w:name="_Toc814515630"/>
      <w:bookmarkStart w:id="1222" w:name="_Toc1754146720"/>
      <w:bookmarkStart w:id="1223" w:name="_Toc1816265395"/>
      <w:bookmarkStart w:id="1224" w:name="_Toc330018942"/>
      <w:bookmarkStart w:id="1225" w:name="_Toc555123687"/>
      <w:bookmarkStart w:id="1226" w:name="_Toc1028978104"/>
      <w:bookmarkStart w:id="1227" w:name="_Toc977014420"/>
      <w:bookmarkStart w:id="1228" w:name="_Toc319997431"/>
      <w:bookmarkStart w:id="1229" w:name="_Toc2091437109"/>
      <w:bookmarkStart w:id="1230" w:name="_Toc1894252983"/>
      <w:bookmarkStart w:id="1231" w:name="_Toc1870456558"/>
      <w:bookmarkStart w:id="1232" w:name="_Toc139970725"/>
      <w:bookmarkStart w:id="1233" w:name="_Toc1020752562"/>
      <w:bookmarkStart w:id="1234" w:name="_Toc793127507"/>
      <w:bookmarkStart w:id="1235" w:name="_Toc1864362398"/>
      <w:bookmarkStart w:id="1236" w:name="_Toc1190721074"/>
      <w:bookmarkStart w:id="1237" w:name="_Toc1162281658"/>
      <w:bookmarkStart w:id="1238" w:name="_Toc1925285031"/>
      <w:bookmarkStart w:id="1239" w:name="_Toc71325554"/>
      <w:bookmarkStart w:id="1240" w:name="_Toc1567173619"/>
      <w:bookmarkStart w:id="1241" w:name="_Toc1433388516"/>
      <w:bookmarkStart w:id="1242" w:name="_Toc803774754"/>
      <w:bookmarkStart w:id="1243" w:name="_Toc933382539"/>
      <w:bookmarkStart w:id="1244" w:name="_Toc1384584709"/>
      <w:bookmarkStart w:id="1245" w:name="_Toc721645183"/>
      <w:bookmarkStart w:id="1246" w:name="_Toc474272432"/>
      <w:bookmarkStart w:id="1247" w:name="_Toc253766437"/>
      <w:bookmarkStart w:id="1248" w:name="_Toc81388741"/>
      <w:bookmarkStart w:id="1249" w:name="_Toc1142863653"/>
      <w:bookmarkStart w:id="1250" w:name="_Toc1943667848"/>
      <w:bookmarkStart w:id="1251" w:name="_Toc525064295"/>
      <w:bookmarkStart w:id="1252" w:name="_Toc1138990392"/>
      <w:bookmarkStart w:id="1253" w:name="_Toc1272526054"/>
      <w:bookmarkStart w:id="1254" w:name="_Toc1261771878"/>
      <w:bookmarkStart w:id="1255" w:name="_Toc896288939"/>
      <w:bookmarkStart w:id="1256" w:name="_Toc2025267041"/>
      <w:bookmarkStart w:id="1257" w:name="_Toc209288019"/>
      <w:bookmarkStart w:id="1258" w:name="_Toc1673635473"/>
      <w:bookmarkStart w:id="1259" w:name="_Toc944210629"/>
      <w:bookmarkStart w:id="1260" w:name="_Toc1358055665"/>
      <w:bookmarkStart w:id="1261" w:name="_Toc558785069"/>
      <w:bookmarkStart w:id="1262" w:name="_Toc256531352"/>
      <w:bookmarkStart w:id="1263" w:name="_Toc1119218497"/>
      <w:bookmarkStart w:id="1264" w:name="_Toc303665789"/>
      <w:bookmarkStart w:id="1265" w:name="_Toc987006480"/>
      <w:bookmarkStart w:id="1266" w:name="_Toc393031489"/>
      <w:bookmarkStart w:id="1267" w:name="_Toc2008950497"/>
      <w:bookmarkStart w:id="1268" w:name="_Toc1941230984"/>
      <w:bookmarkStart w:id="1269" w:name="_Toc1081277992"/>
      <w:bookmarkStart w:id="1270" w:name="_Toc1062581716"/>
      <w:bookmarkStart w:id="1271" w:name="_Toc1927078383"/>
      <w:bookmarkStart w:id="1272" w:name="_Toc1004855306"/>
      <w:bookmarkStart w:id="1273" w:name="_Toc1367225358"/>
      <w:bookmarkStart w:id="1274" w:name="_Toc199032280"/>
      <w:bookmarkStart w:id="1275" w:name="_Toc1184226499"/>
      <w:bookmarkStart w:id="1276" w:name="_Toc2112411851"/>
      <w:bookmarkStart w:id="1277" w:name="_Toc1104188330"/>
      <w:bookmarkStart w:id="1278" w:name="_Toc1869161371"/>
      <w:bookmarkStart w:id="1279" w:name="_Toc485965250"/>
      <w:bookmarkStart w:id="1280" w:name="_Toc1813596986"/>
      <w:bookmarkStart w:id="1281" w:name="_Toc1913371058"/>
      <w:bookmarkStart w:id="1282" w:name="_Toc1297881381"/>
      <w:bookmarkStart w:id="1283" w:name="_Toc1798067446"/>
      <w:bookmarkStart w:id="1284" w:name="_Toc2120204588"/>
      <w:bookmarkStart w:id="1285" w:name="_Toc936238584"/>
      <w:bookmarkStart w:id="1286" w:name="_Toc536731083"/>
      <w:bookmarkStart w:id="1287" w:name="_Toc61635199"/>
      <w:bookmarkStart w:id="1288" w:name="_Toc98696989"/>
      <w:bookmarkStart w:id="1289" w:name="_Toc545723530"/>
      <w:bookmarkStart w:id="1290" w:name="_Toc279686042"/>
      <w:bookmarkStart w:id="1291" w:name="_Toc810351197"/>
      <w:bookmarkStart w:id="1292" w:name="_Toc352807069"/>
      <w:bookmarkStart w:id="1293" w:name="_Toc591134554"/>
      <w:bookmarkStart w:id="1294" w:name="_Toc926445220"/>
      <w:bookmarkStart w:id="1295" w:name="_Toc1917712149"/>
      <w:bookmarkStart w:id="1296" w:name="_Toc177184819"/>
      <w:bookmarkStart w:id="1297" w:name="_Toc256609580"/>
      <w:bookmarkStart w:id="1298" w:name="_Toc247713151"/>
      <w:bookmarkStart w:id="1299" w:name="_Toc1984964605"/>
      <w:bookmarkStart w:id="1300" w:name="_Toc1125889700"/>
      <w:bookmarkStart w:id="1301" w:name="_Toc786514694"/>
      <w:bookmarkStart w:id="1302" w:name="_Toc1565571810"/>
      <w:bookmarkStart w:id="1303" w:name="_Toc584136230"/>
      <w:bookmarkStart w:id="1304" w:name="_Toc1390777185"/>
      <w:bookmarkStart w:id="1305" w:name="_Toc1855677685"/>
      <w:bookmarkStart w:id="1306" w:name="_Toc1350689463"/>
      <w:bookmarkStart w:id="1307" w:name="_Toc502597040"/>
      <w:bookmarkStart w:id="1308" w:name="_Toc876331072"/>
      <w:bookmarkStart w:id="1309" w:name="_Toc1071564700"/>
      <w:bookmarkStart w:id="1310" w:name="_Toc801639638"/>
      <w:bookmarkStart w:id="1311" w:name="_Toc2101922727"/>
      <w:bookmarkStart w:id="1312" w:name="_Toc1750636317"/>
      <w:bookmarkStart w:id="1313" w:name="_Toc1308708880"/>
      <w:bookmarkStart w:id="1314" w:name="_Toc2132697188"/>
      <w:r>
        <w:t>Komunikaty błędów uwierzytelnienia i autoryzacji</w:t>
      </w:r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tbl>
      <w:tblPr>
        <w:tblW w:w="0" w:type="auto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</w:tblPr>
      <w:tblGrid>
        <w:gridCol w:w="1181"/>
        <w:gridCol w:w="2880"/>
        <w:gridCol w:w="5053"/>
      </w:tblGrid>
      <w:tr w:rsidR="003E1DEB" w14:paraId="7E83ECCA" w14:textId="77777777" w:rsidTr="00F32DBF">
        <w:tc>
          <w:tcPr>
            <w:tcW w:w="1111" w:type="dxa"/>
            <w:tcBorders>
              <w:top w:val="single" w:sz="18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vAlign w:val="center"/>
          </w:tcPr>
          <w:p w14:paraId="02A19B52" w14:textId="77777777" w:rsidR="003E1DEB" w:rsidRDefault="003E1DEB" w:rsidP="00014A79">
            <w:pPr>
              <w:pStyle w:val="Tabelanagwekdolewej"/>
              <w:spacing w:before="48" w:after="48"/>
            </w:pPr>
            <w:r w:rsidRPr="3FAD5774">
              <w:rPr>
                <w:rFonts w:eastAsia="Arial"/>
              </w:rPr>
              <w:t>Kod błędu (Status odpowiedzi HTTP)</w:t>
            </w:r>
          </w:p>
        </w:tc>
        <w:tc>
          <w:tcPr>
            <w:tcW w:w="2880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vAlign w:val="center"/>
          </w:tcPr>
          <w:p w14:paraId="72567F4F" w14:textId="77777777" w:rsidR="003E1DEB" w:rsidRDefault="003E1DEB" w:rsidP="00014A79">
            <w:pPr>
              <w:pStyle w:val="Tabelanagwekdolewej"/>
              <w:spacing w:before="48" w:after="48"/>
            </w:pPr>
            <w:r>
              <w:rPr>
                <w:rFonts w:eastAsia="Arial"/>
              </w:rPr>
              <w:t>Opis słowny</w:t>
            </w:r>
          </w:p>
        </w:tc>
        <w:tc>
          <w:tcPr>
            <w:tcW w:w="5053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vAlign w:val="center"/>
          </w:tcPr>
          <w:p w14:paraId="48B8EF71" w14:textId="77777777" w:rsidR="003E1DEB" w:rsidRDefault="003E1DEB" w:rsidP="00014A79">
            <w:pPr>
              <w:pStyle w:val="Tabelanagwekdolewej"/>
              <w:spacing w:before="48" w:after="48"/>
              <w:rPr>
                <w:rFonts w:eastAsia="Arial"/>
              </w:rPr>
            </w:pPr>
            <w:r>
              <w:t>Znaczenie</w:t>
            </w:r>
          </w:p>
        </w:tc>
      </w:tr>
      <w:tr w:rsidR="003E1DEB" w14:paraId="172EAFF8" w14:textId="77777777" w:rsidTr="00F32DBF">
        <w:tc>
          <w:tcPr>
            <w:tcW w:w="1111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18F7D30E" w14:textId="77777777" w:rsidR="003E1DEB" w:rsidRDefault="003E1DEB" w:rsidP="000368D4">
            <w:pPr>
              <w:pStyle w:val="tabelanormalny"/>
            </w:pPr>
            <w:r>
              <w:t>400</w:t>
            </w:r>
          </w:p>
        </w:tc>
        <w:tc>
          <w:tcPr>
            <w:tcW w:w="2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62ACBAA5" w14:textId="77777777" w:rsidR="003E1DEB" w:rsidRPr="3FAD5774" w:rsidRDefault="003E1DEB" w:rsidP="000368D4">
            <w:pPr>
              <w:pStyle w:val="tabelanormalny"/>
            </w:pPr>
            <w:r>
              <w:t>Błędne żądanie</w:t>
            </w:r>
          </w:p>
        </w:tc>
        <w:tc>
          <w:tcPr>
            <w:tcW w:w="5053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4D6A762E" w14:textId="77777777" w:rsidR="003E1DEB" w:rsidRDefault="003E1DEB" w:rsidP="000368D4">
            <w:pPr>
              <w:pStyle w:val="tabelanormalny"/>
            </w:pPr>
            <w:r>
              <w:t>Podano nieprawidłowe parametry żądania.</w:t>
            </w:r>
          </w:p>
        </w:tc>
      </w:tr>
      <w:tr w:rsidR="003E1DEB" w14:paraId="1E4E7C5A" w14:textId="77777777" w:rsidTr="00F32DBF">
        <w:tc>
          <w:tcPr>
            <w:tcW w:w="1111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111E5E8D" w14:textId="77777777" w:rsidR="003E1DEB" w:rsidRDefault="003E1DEB" w:rsidP="000368D4">
            <w:pPr>
              <w:pStyle w:val="tabelanormalny"/>
            </w:pPr>
            <w:r>
              <w:t>401</w:t>
            </w:r>
          </w:p>
        </w:tc>
        <w:tc>
          <w:tcPr>
            <w:tcW w:w="2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51667185" w14:textId="77777777" w:rsidR="003E1DEB" w:rsidRPr="3FAD5774" w:rsidRDefault="003E1DEB" w:rsidP="000368D4">
            <w:pPr>
              <w:pStyle w:val="tabelanormalny"/>
            </w:pPr>
            <w:r>
              <w:t>Nieautoryzowany dostęp</w:t>
            </w:r>
          </w:p>
        </w:tc>
        <w:tc>
          <w:tcPr>
            <w:tcW w:w="5053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331114CB" w14:textId="77777777" w:rsidR="003E1DEB" w:rsidRDefault="003E1DEB" w:rsidP="000368D4">
            <w:pPr>
              <w:pStyle w:val="tabelanormalny"/>
            </w:pPr>
            <w:r>
              <w:t xml:space="preserve">Wskazany w żądaniu podmiot nie posiada aktywnego konta w Systemie P1 lub nie posiada żadnych uprawnień lub </w:t>
            </w:r>
            <w:proofErr w:type="spellStart"/>
            <w:r>
              <w:t>token</w:t>
            </w:r>
            <w:proofErr w:type="spellEnd"/>
            <w:r>
              <w:t xml:space="preserve"> uwierzytelniający utracił ważność lub sygnatura </w:t>
            </w:r>
            <w:proofErr w:type="spellStart"/>
            <w:r>
              <w:t>tokenu</w:t>
            </w:r>
            <w:proofErr w:type="spellEnd"/>
            <w:r>
              <w:t xml:space="preserve"> jest niepoprawna.</w:t>
            </w:r>
          </w:p>
        </w:tc>
      </w:tr>
      <w:tr w:rsidR="003E1DEB" w14:paraId="1D64C399" w14:textId="77777777" w:rsidTr="00F32DBF">
        <w:tc>
          <w:tcPr>
            <w:tcW w:w="1111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641034AC" w14:textId="77777777" w:rsidR="003E1DEB" w:rsidRDefault="003E1DEB" w:rsidP="000368D4">
            <w:pPr>
              <w:pStyle w:val="tabelanormalny"/>
            </w:pPr>
            <w:r>
              <w:t>422</w:t>
            </w:r>
          </w:p>
        </w:tc>
        <w:tc>
          <w:tcPr>
            <w:tcW w:w="2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31587CF4" w14:textId="77777777" w:rsidR="003E1DEB" w:rsidRPr="3FAD5774" w:rsidRDefault="003E1DEB" w:rsidP="000368D4">
            <w:pPr>
              <w:pStyle w:val="tabelanormalny"/>
            </w:pPr>
            <w:r>
              <w:t>Żądanie było poprawnie sformułowane, ale było niemożliwe do kontynuowania z powodu semantycznych błędów.</w:t>
            </w:r>
          </w:p>
        </w:tc>
        <w:tc>
          <w:tcPr>
            <w:tcW w:w="5053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1A11DC15" w14:textId="77777777" w:rsidR="003E1DEB" w:rsidRDefault="003E1DEB" w:rsidP="000368D4">
            <w:pPr>
              <w:pStyle w:val="tabelanormalny"/>
            </w:pPr>
            <w:r>
              <w:t xml:space="preserve">Podano nieprawidłowe parametry </w:t>
            </w:r>
            <w:proofErr w:type="spellStart"/>
            <w:r>
              <w:t>Tokenu</w:t>
            </w:r>
            <w:proofErr w:type="spellEnd"/>
            <w:r>
              <w:t xml:space="preserve"> autoryzacyjnego.</w:t>
            </w:r>
          </w:p>
        </w:tc>
      </w:tr>
      <w:tr w:rsidR="003E1DEB" w14:paraId="7A2EE3DE" w14:textId="77777777" w:rsidTr="00F32DBF">
        <w:tc>
          <w:tcPr>
            <w:tcW w:w="1111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5B060510" w14:textId="77777777" w:rsidR="003E1DEB" w:rsidRDefault="003E1DEB" w:rsidP="000368D4">
            <w:pPr>
              <w:pStyle w:val="tabelanormalny"/>
            </w:pPr>
            <w:r>
              <w:t>500</w:t>
            </w:r>
          </w:p>
        </w:tc>
        <w:tc>
          <w:tcPr>
            <w:tcW w:w="2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68E6045F" w14:textId="77777777" w:rsidR="003E1DEB" w:rsidRPr="3FAD5774" w:rsidRDefault="003E1DEB" w:rsidP="000368D4">
            <w:pPr>
              <w:pStyle w:val="tabelanormalny"/>
            </w:pPr>
            <w:r>
              <w:t>Błąd wewnętrzny</w:t>
            </w:r>
          </w:p>
        </w:tc>
        <w:tc>
          <w:tcPr>
            <w:tcW w:w="5053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30C5F83B" w14:textId="77777777" w:rsidR="003E1DEB" w:rsidRDefault="003E1DEB" w:rsidP="000368D4">
            <w:pPr>
              <w:pStyle w:val="tabelanormalny"/>
            </w:pPr>
            <w:r>
              <w:t>Wystąpił błąd wewnętrzny, który uniemożliwił realizację usługi.</w:t>
            </w:r>
          </w:p>
        </w:tc>
      </w:tr>
    </w:tbl>
    <w:p w14:paraId="360F4B5B" w14:textId="77777777" w:rsidR="006522A2" w:rsidRDefault="006522A2" w:rsidP="006522A2">
      <w:pPr>
        <w:pStyle w:val="Legenda"/>
        <w:rPr>
          <w:rFonts w:ascii="Calibri" w:hAnsi="Calibri" w:cs="Times New Roman"/>
          <w:sz w:val="20"/>
          <w:szCs w:val="20"/>
        </w:rPr>
      </w:pPr>
      <w:r>
        <w:t xml:space="preserve"> Tabela 1 Tabela kodów błędów uwierzytelnienia i autoryzacji</w:t>
      </w:r>
    </w:p>
    <w:p w14:paraId="29C386A7" w14:textId="77777777" w:rsidR="0BAF51B7" w:rsidRDefault="02013AD2" w:rsidP="6AF12D69">
      <w:pPr>
        <w:pStyle w:val="Nagwek1"/>
        <w:ind w:left="709"/>
        <w:rPr>
          <w:color w:val="17365D" w:themeColor="text2" w:themeShade="BF"/>
        </w:rPr>
      </w:pPr>
      <w:bookmarkStart w:id="1315" w:name="_Toc95995784"/>
      <w:bookmarkStart w:id="1316" w:name="_Toc1040050086"/>
      <w:bookmarkStart w:id="1317" w:name="_Toc1214147364"/>
      <w:bookmarkStart w:id="1318" w:name="_Toc1063562375"/>
      <w:bookmarkStart w:id="1319" w:name="_Toc315674811"/>
      <w:bookmarkStart w:id="1320" w:name="_Toc789474888"/>
      <w:bookmarkStart w:id="1321" w:name="_Toc1553079055"/>
      <w:bookmarkStart w:id="1322" w:name="_Toc1543528786"/>
      <w:bookmarkStart w:id="1323" w:name="_Toc299519344"/>
      <w:bookmarkStart w:id="1324" w:name="_Toc1038138634"/>
      <w:bookmarkStart w:id="1325" w:name="_Toc1821793938"/>
      <w:bookmarkStart w:id="1326" w:name="_Toc1158235616"/>
      <w:bookmarkStart w:id="1327" w:name="_Toc1036015891"/>
      <w:bookmarkStart w:id="1328" w:name="_Toc1650006167"/>
      <w:bookmarkStart w:id="1329" w:name="_Toc123227212"/>
      <w:bookmarkStart w:id="1330" w:name="_Toc675532449"/>
      <w:bookmarkStart w:id="1331" w:name="_Toc1779088220"/>
      <w:bookmarkStart w:id="1332" w:name="_Toc1576871667"/>
      <w:bookmarkStart w:id="1333" w:name="_Toc734386221"/>
      <w:bookmarkStart w:id="1334" w:name="_Toc994517854"/>
      <w:bookmarkStart w:id="1335" w:name="_Toc1346421105"/>
      <w:bookmarkStart w:id="1336" w:name="_Toc427765817"/>
      <w:bookmarkStart w:id="1337" w:name="_Toc1164919494"/>
      <w:bookmarkStart w:id="1338" w:name="_Toc1457220935"/>
      <w:bookmarkStart w:id="1339" w:name="_Toc1017829570"/>
      <w:bookmarkStart w:id="1340" w:name="_Toc1824713053"/>
      <w:bookmarkStart w:id="1341" w:name="_Toc364035267"/>
      <w:bookmarkStart w:id="1342" w:name="_Toc351362428"/>
      <w:bookmarkStart w:id="1343" w:name="_Toc1281072403"/>
      <w:bookmarkStart w:id="1344" w:name="_Toc1374931477"/>
      <w:bookmarkStart w:id="1345" w:name="_Toc1990793981"/>
      <w:bookmarkStart w:id="1346" w:name="_Toc1427761119"/>
      <w:bookmarkStart w:id="1347" w:name="_Toc1249254292"/>
      <w:bookmarkStart w:id="1348" w:name="_Toc2112648325"/>
      <w:bookmarkStart w:id="1349" w:name="_Toc1368909132"/>
      <w:bookmarkStart w:id="1350" w:name="_Toc10789005"/>
      <w:bookmarkStart w:id="1351" w:name="_Toc994881512"/>
      <w:bookmarkStart w:id="1352" w:name="_Toc828884414"/>
      <w:bookmarkStart w:id="1353" w:name="_Toc1775819259"/>
      <w:bookmarkStart w:id="1354" w:name="_Toc1679578041"/>
      <w:bookmarkStart w:id="1355" w:name="_Toc2126282970"/>
      <w:bookmarkStart w:id="1356" w:name="_Toc53588237"/>
      <w:bookmarkStart w:id="1357" w:name="_Toc1043613431"/>
      <w:bookmarkStart w:id="1358" w:name="_Toc2034721791"/>
      <w:bookmarkStart w:id="1359" w:name="_Toc2089449433"/>
      <w:bookmarkStart w:id="1360" w:name="_Toc1089130059"/>
      <w:bookmarkStart w:id="1361" w:name="_Toc2008154611"/>
      <w:bookmarkStart w:id="1362" w:name="_Toc1682960137"/>
      <w:bookmarkStart w:id="1363" w:name="_Toc1021998138"/>
      <w:bookmarkStart w:id="1364" w:name="_Toc187216504"/>
      <w:bookmarkStart w:id="1365" w:name="_Toc133163273"/>
      <w:bookmarkStart w:id="1366" w:name="_Toc1875076324"/>
      <w:bookmarkStart w:id="1367" w:name="_Toc1352608872"/>
      <w:bookmarkStart w:id="1368" w:name="_Toc834941651"/>
      <w:bookmarkStart w:id="1369" w:name="_Toc827811817"/>
      <w:bookmarkStart w:id="1370" w:name="_Toc1320826235"/>
      <w:bookmarkStart w:id="1371" w:name="_Toc1910873662"/>
      <w:bookmarkStart w:id="1372" w:name="_Toc1563272456"/>
      <w:bookmarkStart w:id="1373" w:name="_Toc1021559407"/>
      <w:bookmarkStart w:id="1374" w:name="_Toc1478738859"/>
      <w:bookmarkStart w:id="1375" w:name="_Toc2119445579"/>
      <w:bookmarkStart w:id="1376" w:name="_Toc946339001"/>
      <w:bookmarkStart w:id="1377" w:name="_Toc1270186510"/>
      <w:bookmarkStart w:id="1378" w:name="_Toc2030986514"/>
      <w:bookmarkStart w:id="1379" w:name="_Toc1612092582"/>
      <w:bookmarkStart w:id="1380" w:name="_Toc634501727"/>
      <w:bookmarkStart w:id="1381" w:name="_Toc2057928303"/>
      <w:bookmarkStart w:id="1382" w:name="_Toc2105662756"/>
      <w:bookmarkStart w:id="1383" w:name="_Toc251993261"/>
      <w:bookmarkStart w:id="1384" w:name="_Toc969606329"/>
      <w:bookmarkStart w:id="1385" w:name="_Toc1301559724"/>
      <w:bookmarkStart w:id="1386" w:name="_Toc2053942074"/>
      <w:bookmarkStart w:id="1387" w:name="_Toc1263176040"/>
      <w:bookmarkStart w:id="1388" w:name="_Toc1884079695"/>
      <w:bookmarkStart w:id="1389" w:name="_Toc22415185"/>
      <w:bookmarkStart w:id="1390" w:name="_Toc1920853844"/>
      <w:bookmarkStart w:id="1391" w:name="_Toc1140876898"/>
      <w:bookmarkStart w:id="1392" w:name="_Toc1406622051"/>
      <w:bookmarkStart w:id="1393" w:name="_Toc1067165956"/>
      <w:bookmarkStart w:id="1394" w:name="_Toc1561410342"/>
      <w:bookmarkStart w:id="1395" w:name="_Toc303032440"/>
      <w:bookmarkStart w:id="1396" w:name="_Toc359714056"/>
      <w:bookmarkStart w:id="1397" w:name="_Toc1262373978"/>
      <w:bookmarkStart w:id="1398" w:name="_Toc954324890"/>
      <w:bookmarkStart w:id="1399" w:name="_Toc712388121"/>
      <w:bookmarkStart w:id="1400" w:name="_Toc2115660038"/>
      <w:bookmarkStart w:id="1401" w:name="_Toc108790681"/>
      <w:bookmarkStart w:id="1402" w:name="_Toc896704585"/>
      <w:bookmarkStart w:id="1403" w:name="_Toc1321656100"/>
      <w:bookmarkStart w:id="1404" w:name="_Toc2015866330"/>
      <w:bookmarkStart w:id="1405" w:name="_Toc752225973"/>
      <w:bookmarkStart w:id="1406" w:name="_Toc2009297899"/>
      <w:bookmarkStart w:id="1407" w:name="_Toc18010019"/>
      <w:bookmarkStart w:id="1408" w:name="_Toc1108405818"/>
      <w:bookmarkStart w:id="1409" w:name="_Toc1964894139"/>
      <w:bookmarkStart w:id="1410" w:name="_Toc5165413"/>
      <w:bookmarkStart w:id="1411" w:name="_Toc991165767"/>
      <w:bookmarkStart w:id="1412" w:name="_Toc1540435184"/>
      <w:bookmarkStart w:id="1413" w:name="_Toc473075612"/>
      <w:bookmarkStart w:id="1414" w:name="_Toc518991321"/>
      <w:bookmarkStart w:id="1415" w:name="_Toc597456557"/>
      <w:bookmarkStart w:id="1416" w:name="_Toc1546467632"/>
      <w:bookmarkStart w:id="1417" w:name="_Toc1821303793"/>
      <w:bookmarkStart w:id="1418" w:name="_Toc1988390585"/>
      <w:bookmarkStart w:id="1419" w:name="_Toc966706794"/>
      <w:bookmarkStart w:id="1420" w:name="_Toc538721388"/>
      <w:bookmarkStart w:id="1421" w:name="_Toc1651244910"/>
      <w:bookmarkStart w:id="1422" w:name="_Toc1948315125"/>
      <w:bookmarkStart w:id="1423" w:name="_Toc753442656"/>
      <w:bookmarkStart w:id="1424" w:name="_Toc1054994788"/>
      <w:bookmarkStart w:id="1425" w:name="_Toc1461760497"/>
      <w:bookmarkStart w:id="1426" w:name="_Toc1931022908"/>
      <w:bookmarkStart w:id="1427" w:name="_Toc2017494015"/>
      <w:bookmarkStart w:id="1428" w:name="_Toc37975838"/>
      <w:bookmarkStart w:id="1429" w:name="_Toc176194889"/>
      <w:bookmarkStart w:id="1430" w:name="_Toc279711422"/>
      <w:bookmarkStart w:id="1431" w:name="_Toc846141040"/>
      <w:bookmarkStart w:id="1432" w:name="_Toc815848780"/>
      <w:bookmarkStart w:id="1433" w:name="_Toc1301719631"/>
      <w:bookmarkStart w:id="1434" w:name="_Toc983723843"/>
      <w:bookmarkStart w:id="1435" w:name="_Toc1315273239"/>
      <w:bookmarkStart w:id="1436" w:name="_Toc1682372772"/>
      <w:bookmarkStart w:id="1437" w:name="_Toc1451814359"/>
      <w:bookmarkStart w:id="1438" w:name="_Toc15599104"/>
      <w:bookmarkStart w:id="1439" w:name="_Toc1017665000"/>
      <w:bookmarkStart w:id="1440" w:name="_Toc727282356"/>
      <w:bookmarkStart w:id="1441" w:name="_Toc233304705"/>
      <w:bookmarkStart w:id="1442" w:name="_Toc1601341195"/>
      <w:bookmarkStart w:id="1443" w:name="_Toc1258638087"/>
      <w:bookmarkStart w:id="1444" w:name="_Toc251137946"/>
      <w:bookmarkStart w:id="1445" w:name="_Toc331443072"/>
      <w:bookmarkStart w:id="1446" w:name="_Toc1601275149"/>
      <w:bookmarkStart w:id="1447" w:name="_Toc482673736"/>
      <w:bookmarkStart w:id="1448" w:name="_Toc1582042710"/>
      <w:r>
        <w:lastRenderedPageBreak/>
        <w:t>Opis usł</w:t>
      </w:r>
      <w:r w:rsidRPr="278BE57E">
        <w:rPr>
          <w:color w:val="17365D" w:themeColor="text2" w:themeShade="BF"/>
        </w:rPr>
        <w:t>ug</w:t>
      </w:r>
      <w:r w:rsidR="5594B1E6" w:rsidRPr="278BE57E">
        <w:rPr>
          <w:color w:val="17365D" w:themeColor="text2" w:themeShade="BF"/>
        </w:rPr>
        <w:t xml:space="preserve"> </w:t>
      </w:r>
      <w:r w:rsidR="1131A02A" w:rsidRPr="278BE57E">
        <w:rPr>
          <w:color w:val="17365D" w:themeColor="text2" w:themeShade="BF"/>
        </w:rPr>
        <w:t>do obsługi COVID-19</w:t>
      </w:r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</w:p>
    <w:p w14:paraId="0664A20C" w14:textId="77777777" w:rsidR="0BAF51B7" w:rsidRDefault="02013AD2" w:rsidP="7A0285CB">
      <w:pPr>
        <w:pStyle w:val="Nagwek1"/>
        <w:numPr>
          <w:ilvl w:val="1"/>
          <w:numId w:val="20"/>
        </w:numPr>
      </w:pPr>
      <w:bookmarkStart w:id="1449" w:name="_Toc95995785"/>
      <w:bookmarkStart w:id="1450" w:name="_Toc304883843"/>
      <w:bookmarkStart w:id="1451" w:name="_Toc2034812719"/>
      <w:bookmarkStart w:id="1452" w:name="_Toc1453142815"/>
      <w:bookmarkStart w:id="1453" w:name="_Toc283930949"/>
      <w:bookmarkStart w:id="1454" w:name="_Toc1627516241"/>
      <w:bookmarkStart w:id="1455" w:name="_Toc168448581"/>
      <w:bookmarkStart w:id="1456" w:name="_Toc995685681"/>
      <w:bookmarkStart w:id="1457" w:name="_Toc1837348132"/>
      <w:bookmarkStart w:id="1458" w:name="_Toc75029548"/>
      <w:bookmarkStart w:id="1459" w:name="_Toc376364665"/>
      <w:bookmarkStart w:id="1460" w:name="_Toc1142556817"/>
      <w:bookmarkStart w:id="1461" w:name="_Toc105694029"/>
      <w:bookmarkStart w:id="1462" w:name="_Toc717239226"/>
      <w:bookmarkStart w:id="1463" w:name="_Toc1574347247"/>
      <w:bookmarkStart w:id="1464" w:name="_Toc1883374472"/>
      <w:bookmarkStart w:id="1465" w:name="_Toc1989144656"/>
      <w:bookmarkStart w:id="1466" w:name="_Toc63518785"/>
      <w:bookmarkStart w:id="1467" w:name="_Toc1827826048"/>
      <w:bookmarkStart w:id="1468" w:name="_Toc434260242"/>
      <w:bookmarkStart w:id="1469" w:name="_Toc817275263"/>
      <w:bookmarkStart w:id="1470" w:name="_Toc423764605"/>
      <w:bookmarkStart w:id="1471" w:name="_Toc1645296262"/>
      <w:bookmarkStart w:id="1472" w:name="_Toc549955008"/>
      <w:bookmarkStart w:id="1473" w:name="_Toc246572871"/>
      <w:bookmarkStart w:id="1474" w:name="_Toc1433265351"/>
      <w:bookmarkStart w:id="1475" w:name="_Toc1701512474"/>
      <w:bookmarkStart w:id="1476" w:name="_Toc524814187"/>
      <w:bookmarkStart w:id="1477" w:name="_Toc1019901732"/>
      <w:bookmarkStart w:id="1478" w:name="_Toc653234837"/>
      <w:bookmarkStart w:id="1479" w:name="_Toc1079505062"/>
      <w:bookmarkStart w:id="1480" w:name="_Toc1757184982"/>
      <w:bookmarkStart w:id="1481" w:name="_Toc688520062"/>
      <w:bookmarkStart w:id="1482" w:name="_Toc331573309"/>
      <w:bookmarkStart w:id="1483" w:name="_Toc605637467"/>
      <w:bookmarkStart w:id="1484" w:name="_Toc68485632"/>
      <w:bookmarkStart w:id="1485" w:name="_Toc508306361"/>
      <w:bookmarkStart w:id="1486" w:name="_Toc1352145673"/>
      <w:bookmarkStart w:id="1487" w:name="_Toc18800433"/>
      <w:bookmarkStart w:id="1488" w:name="_Toc1556923071"/>
      <w:bookmarkStart w:id="1489" w:name="_Toc2027412716"/>
      <w:bookmarkStart w:id="1490" w:name="_Toc506589862"/>
      <w:bookmarkStart w:id="1491" w:name="_Toc411124137"/>
      <w:bookmarkStart w:id="1492" w:name="_Toc749466296"/>
      <w:bookmarkStart w:id="1493" w:name="_Toc1076233134"/>
      <w:bookmarkStart w:id="1494" w:name="_Toc493878524"/>
      <w:bookmarkStart w:id="1495" w:name="_Toc825163269"/>
      <w:bookmarkStart w:id="1496" w:name="_Toc1045633107"/>
      <w:bookmarkStart w:id="1497" w:name="_Toc346491661"/>
      <w:bookmarkStart w:id="1498" w:name="_Toc1362559707"/>
      <w:bookmarkStart w:id="1499" w:name="_Toc352350213"/>
      <w:bookmarkStart w:id="1500" w:name="_Toc135948427"/>
      <w:bookmarkStart w:id="1501" w:name="_Toc1106803403"/>
      <w:bookmarkStart w:id="1502" w:name="_Toc1167353009"/>
      <w:bookmarkStart w:id="1503" w:name="_Toc946850091"/>
      <w:bookmarkStart w:id="1504" w:name="_Toc1371501738"/>
      <w:bookmarkStart w:id="1505" w:name="_Toc1186470644"/>
      <w:bookmarkStart w:id="1506" w:name="_Toc388131281"/>
      <w:bookmarkStart w:id="1507" w:name="_Toc1395602601"/>
      <w:bookmarkStart w:id="1508" w:name="_Toc1633223164"/>
      <w:bookmarkStart w:id="1509" w:name="_Toc1822275564"/>
      <w:bookmarkStart w:id="1510" w:name="_Toc1567889061"/>
      <w:bookmarkStart w:id="1511" w:name="_Toc2074296551"/>
      <w:bookmarkStart w:id="1512" w:name="_Toc278100913"/>
      <w:bookmarkStart w:id="1513" w:name="_Toc926415036"/>
      <w:bookmarkStart w:id="1514" w:name="_Toc1447780426"/>
      <w:bookmarkStart w:id="1515" w:name="_Toc1437034821"/>
      <w:bookmarkStart w:id="1516" w:name="_Toc800675888"/>
      <w:bookmarkStart w:id="1517" w:name="_Toc649144946"/>
      <w:bookmarkStart w:id="1518" w:name="_Toc319291787"/>
      <w:bookmarkStart w:id="1519" w:name="_Toc1573327709"/>
      <w:bookmarkStart w:id="1520" w:name="_Toc1383991816"/>
      <w:bookmarkStart w:id="1521" w:name="_Toc58130450"/>
      <w:bookmarkStart w:id="1522" w:name="_Toc392224898"/>
      <w:bookmarkStart w:id="1523" w:name="_Toc1151183224"/>
      <w:bookmarkStart w:id="1524" w:name="_Toc1195554052"/>
      <w:bookmarkStart w:id="1525" w:name="_Toc1363115651"/>
      <w:bookmarkStart w:id="1526" w:name="_Toc1871175230"/>
      <w:bookmarkStart w:id="1527" w:name="_Toc153558532"/>
      <w:bookmarkStart w:id="1528" w:name="_Toc650817365"/>
      <w:bookmarkStart w:id="1529" w:name="_Toc313190109"/>
      <w:bookmarkStart w:id="1530" w:name="_Toc1175729802"/>
      <w:bookmarkStart w:id="1531" w:name="_Toc415995643"/>
      <w:bookmarkStart w:id="1532" w:name="_Toc469423808"/>
      <w:bookmarkStart w:id="1533" w:name="_Toc1552640935"/>
      <w:bookmarkStart w:id="1534" w:name="_Toc1684868914"/>
      <w:bookmarkStart w:id="1535" w:name="_Toc2091464846"/>
      <w:bookmarkStart w:id="1536" w:name="_Toc1989312680"/>
      <w:bookmarkStart w:id="1537" w:name="_Toc1897301269"/>
      <w:bookmarkStart w:id="1538" w:name="_Toc1163161005"/>
      <w:bookmarkStart w:id="1539" w:name="_Toc1903857884"/>
      <w:bookmarkStart w:id="1540" w:name="_Toc2140293177"/>
      <w:bookmarkStart w:id="1541" w:name="_Toc569314018"/>
      <w:bookmarkStart w:id="1542" w:name="_Toc394757933"/>
      <w:bookmarkStart w:id="1543" w:name="_Toc151637731"/>
      <w:bookmarkStart w:id="1544" w:name="_Toc668266834"/>
      <w:bookmarkStart w:id="1545" w:name="_Toc617266365"/>
      <w:bookmarkStart w:id="1546" w:name="_Toc484378751"/>
      <w:bookmarkStart w:id="1547" w:name="_Toc931329664"/>
      <w:bookmarkStart w:id="1548" w:name="_Toc245953307"/>
      <w:bookmarkStart w:id="1549" w:name="_Toc737188870"/>
      <w:bookmarkStart w:id="1550" w:name="_Toc1350865665"/>
      <w:bookmarkStart w:id="1551" w:name="_Toc1602566131"/>
      <w:bookmarkStart w:id="1552" w:name="_Toc224870275"/>
      <w:bookmarkStart w:id="1553" w:name="_Toc2111574576"/>
      <w:bookmarkStart w:id="1554" w:name="_Toc1292455819"/>
      <w:bookmarkStart w:id="1555" w:name="_Toc1019576750"/>
      <w:bookmarkStart w:id="1556" w:name="_Toc753258610"/>
      <w:bookmarkStart w:id="1557" w:name="_Toc371491678"/>
      <w:bookmarkStart w:id="1558" w:name="_Toc227626776"/>
      <w:bookmarkStart w:id="1559" w:name="_Toc1986567725"/>
      <w:bookmarkStart w:id="1560" w:name="_Toc1372350412"/>
      <w:bookmarkStart w:id="1561" w:name="_Toc1944293209"/>
      <w:bookmarkStart w:id="1562" w:name="_Toc693944576"/>
      <w:bookmarkStart w:id="1563" w:name="_Toc232398422"/>
      <w:bookmarkStart w:id="1564" w:name="_Toc1428169500"/>
      <w:bookmarkStart w:id="1565" w:name="_Toc1825373288"/>
      <w:bookmarkStart w:id="1566" w:name="_Toc1579067387"/>
      <w:bookmarkStart w:id="1567" w:name="_Toc858380057"/>
      <w:bookmarkStart w:id="1568" w:name="_Toc169713991"/>
      <w:bookmarkStart w:id="1569" w:name="_Toc962216277"/>
      <w:bookmarkStart w:id="1570" w:name="_Toc405259452"/>
      <w:bookmarkStart w:id="1571" w:name="_Toc1405285047"/>
      <w:bookmarkStart w:id="1572" w:name="_Toc80355031"/>
      <w:bookmarkStart w:id="1573" w:name="_Toc1378240172"/>
      <w:bookmarkStart w:id="1574" w:name="_Toc571304041"/>
      <w:bookmarkStart w:id="1575" w:name="_Toc70060352"/>
      <w:bookmarkStart w:id="1576" w:name="_Toc1394149409"/>
      <w:bookmarkStart w:id="1577" w:name="_Toc875493791"/>
      <w:bookmarkStart w:id="1578" w:name="_Toc2142543516"/>
      <w:bookmarkStart w:id="1579" w:name="_Toc1657988403"/>
      <w:bookmarkStart w:id="1580" w:name="_Toc1330309808"/>
      <w:bookmarkStart w:id="1581" w:name="_Toc1099150914"/>
      <w:bookmarkStart w:id="1582" w:name="_Toc1829812271"/>
      <w:r>
        <w:lastRenderedPageBreak/>
        <w:t>Scenariusz wywołania operacji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</w:p>
    <w:p w14:paraId="245D69A9" w14:textId="77777777" w:rsidR="2F8C9221" w:rsidRDefault="2F8C9221" w:rsidP="164CD1B0">
      <w:r>
        <w:t>Wywołanie operacji przez pracownika medycznego POZ</w:t>
      </w:r>
      <w:r w:rsidR="00C3255E">
        <w:t xml:space="preserve"> </w:t>
      </w:r>
      <w:r>
        <w:t>odbywa się wg. następujących przypadków:</w:t>
      </w:r>
    </w:p>
    <w:p w14:paraId="03D20F13" w14:textId="77777777" w:rsidR="001E273C" w:rsidRPr="00C3255E" w:rsidRDefault="694D0CC3" w:rsidP="38E98A98">
      <w:pPr>
        <w:pStyle w:val="Akapitzlist"/>
        <w:numPr>
          <w:ilvl w:val="0"/>
          <w:numId w:val="4"/>
        </w:numPr>
        <w:rPr>
          <w:rFonts w:eastAsia="Calibri" w:cs="Calibri"/>
        </w:rPr>
      </w:pPr>
      <w:r w:rsidRPr="38E98A98">
        <w:rPr>
          <w:u w:val="single"/>
        </w:rPr>
        <w:t>Z</w:t>
      </w:r>
      <w:r w:rsidR="6743024E" w:rsidRPr="38E98A98">
        <w:rPr>
          <w:u w:val="single"/>
        </w:rPr>
        <w:t>lec</w:t>
      </w:r>
      <w:r w:rsidR="2C214937" w:rsidRPr="38E98A98">
        <w:rPr>
          <w:u w:val="single"/>
        </w:rPr>
        <w:t>eni</w:t>
      </w:r>
      <w:r w:rsidR="3D139ED7" w:rsidRPr="38E98A98">
        <w:rPr>
          <w:u w:val="single"/>
        </w:rPr>
        <w:t>e</w:t>
      </w:r>
      <w:r w:rsidR="1942DFBF" w:rsidRPr="38E98A98">
        <w:rPr>
          <w:u w:val="single"/>
        </w:rPr>
        <w:t xml:space="preserve"> badania COVID-19</w:t>
      </w:r>
      <w:r w:rsidR="6743024E" w:rsidRPr="38E98A98">
        <w:rPr>
          <w:u w:val="single"/>
        </w:rPr>
        <w:t>:</w:t>
      </w:r>
    </w:p>
    <w:p w14:paraId="59BE63D4" w14:textId="77777777" w:rsidR="001E273C" w:rsidRPr="001E273C" w:rsidRDefault="001E273C" w:rsidP="38E98A98">
      <w:pPr>
        <w:pStyle w:val="Akapitzlist"/>
        <w:numPr>
          <w:ilvl w:val="1"/>
          <w:numId w:val="4"/>
        </w:numPr>
        <w:rPr>
          <w:rFonts w:eastAsia="Calibri" w:cs="Calibri"/>
        </w:rPr>
      </w:pPr>
      <w:r w:rsidRPr="38E98A98">
        <w:rPr>
          <w:b/>
          <w:bCs/>
        </w:rPr>
        <w:t xml:space="preserve">Operacja pobrania </w:t>
      </w:r>
      <w:proofErr w:type="spellStart"/>
      <w:r w:rsidRPr="38E98A98">
        <w:rPr>
          <w:b/>
          <w:bCs/>
        </w:rPr>
        <w:t>tokenu</w:t>
      </w:r>
      <w:proofErr w:type="spellEnd"/>
      <w:r w:rsidRPr="38E98A98">
        <w:rPr>
          <w:b/>
          <w:bCs/>
        </w:rPr>
        <w:t xml:space="preserve"> dostępowego –</w:t>
      </w:r>
      <w:r>
        <w:t xml:space="preserve"> uwierzytelnienie dostępu do systemu EWP poprzez Serwer autoryzacyjny dla usług COVID-19 CeZ w przypadku gdy nie posiadamy </w:t>
      </w:r>
      <w:proofErr w:type="spellStart"/>
      <w:r>
        <w:t>tokenu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14:paraId="0B8F4082" w14:textId="77777777" w:rsidR="15F47142" w:rsidRDefault="15F47142" w:rsidP="38E98A98">
      <w:pPr>
        <w:pStyle w:val="Akapitzlist"/>
        <w:numPr>
          <w:ilvl w:val="1"/>
          <w:numId w:val="4"/>
        </w:numPr>
        <w:rPr>
          <w:rFonts w:eastAsia="Calibri" w:cs="Calibri"/>
          <w:szCs w:val="22"/>
        </w:rPr>
      </w:pPr>
      <w:r w:rsidRPr="38E98A98">
        <w:rPr>
          <w:b/>
          <w:bCs/>
        </w:rPr>
        <w:t>Operacja dodania placówki do systemu EWP</w:t>
      </w:r>
      <w:r>
        <w:t xml:space="preserve"> – dodanie placówki pracownika medycznego w systemie EWP lub sprawdzenie czy w systemie EWP istnieje placówka pracownika medycznego wywołującego komunikację.</w:t>
      </w:r>
    </w:p>
    <w:p w14:paraId="43C7446C" w14:textId="77777777" w:rsidR="15F47142" w:rsidRDefault="15F47142" w:rsidP="38E98A98">
      <w:pPr>
        <w:pStyle w:val="Akapitzlist"/>
        <w:numPr>
          <w:ilvl w:val="1"/>
          <w:numId w:val="4"/>
        </w:numPr>
        <w:rPr>
          <w:rFonts w:asciiTheme="minorHAnsi" w:eastAsiaTheme="minorEastAsia" w:hAnsiTheme="minorHAnsi" w:cstheme="minorBidi"/>
          <w:szCs w:val="22"/>
        </w:rPr>
      </w:pPr>
      <w:r w:rsidRPr="38E98A98">
        <w:rPr>
          <w:b/>
          <w:bCs/>
        </w:rPr>
        <w:t>Operacja pobrania identyfikatora osoby z systemu EWP</w:t>
      </w:r>
      <w:r>
        <w:t xml:space="preserve"> – wyszukanie pacjenta w systemie EWP.</w:t>
      </w:r>
    </w:p>
    <w:p w14:paraId="6D67230A" w14:textId="77777777" w:rsidR="15F47142" w:rsidRDefault="15F47142" w:rsidP="38E98A98">
      <w:pPr>
        <w:pStyle w:val="Akapitzlist"/>
        <w:numPr>
          <w:ilvl w:val="1"/>
          <w:numId w:val="4"/>
        </w:numPr>
        <w:rPr>
          <w:rFonts w:asciiTheme="minorHAnsi" w:eastAsiaTheme="minorEastAsia" w:hAnsiTheme="minorHAnsi" w:cstheme="minorBidi"/>
          <w:szCs w:val="22"/>
        </w:rPr>
      </w:pPr>
      <w:r w:rsidRPr="38E98A98">
        <w:rPr>
          <w:rFonts w:eastAsia="Calibri" w:cs="Calibri"/>
          <w:b/>
          <w:bCs/>
        </w:rPr>
        <w:t>Operacja dodania osoby do systemu EWP</w:t>
      </w:r>
      <w:r w:rsidRPr="38E98A98">
        <w:rPr>
          <w:rFonts w:eastAsia="Calibri" w:cs="Calibri"/>
        </w:rPr>
        <w:t xml:space="preserve"> </w:t>
      </w:r>
      <w:r>
        <w:t>–</w:t>
      </w:r>
      <w:r w:rsidRPr="38E98A98">
        <w:rPr>
          <w:rFonts w:eastAsia="Calibri" w:cs="Calibri"/>
        </w:rPr>
        <w:t xml:space="preserve"> dodanie pacjenta do systemu EWP jeżeli </w:t>
      </w:r>
      <w:r w:rsidRPr="38E98A98">
        <w:rPr>
          <w:rFonts w:eastAsia="Calibri" w:cs="Calibri"/>
          <w:i/>
          <w:iCs/>
        </w:rPr>
        <w:t xml:space="preserve">operacja pobrania identyfikatora osoby z systemu EWP </w:t>
      </w:r>
      <w:r w:rsidRPr="38E98A98">
        <w:rPr>
          <w:rFonts w:eastAsia="Calibri" w:cs="Calibri"/>
        </w:rPr>
        <w:t>nie zwróciła danych pacjenta.</w:t>
      </w:r>
    </w:p>
    <w:p w14:paraId="0A963E24" w14:textId="77777777" w:rsidR="62CE9816" w:rsidRPr="00C3255E" w:rsidRDefault="62CE9816" w:rsidP="4EFD4240">
      <w:pPr>
        <w:pStyle w:val="Akapitzlist"/>
        <w:numPr>
          <w:ilvl w:val="1"/>
          <w:numId w:val="4"/>
        </w:numPr>
        <w:rPr>
          <w:rFonts w:eastAsia="Calibri" w:cs="Calibri"/>
        </w:rPr>
      </w:pPr>
      <w:r w:rsidRPr="38E98A98">
        <w:rPr>
          <w:b/>
          <w:bCs/>
        </w:rPr>
        <w:t>Operacja dodania zlecenia na badanie COVID-19 do systemu EWP</w:t>
      </w:r>
      <w:r>
        <w:t xml:space="preserve"> – dodanie nowego zlecenia na wykonanie badania dla wskazanego pacjenta. </w:t>
      </w:r>
    </w:p>
    <w:p w14:paraId="29596420" w14:textId="77777777" w:rsidR="004A5664" w:rsidRPr="004A5664" w:rsidRDefault="50818A07" w:rsidP="004A5664">
      <w:pPr>
        <w:pStyle w:val="Akapitzlist"/>
        <w:numPr>
          <w:ilvl w:val="1"/>
          <w:numId w:val="4"/>
        </w:numPr>
        <w:rPr>
          <w:rFonts w:eastAsia="Calibri" w:cs="Calibri"/>
        </w:rPr>
      </w:pPr>
      <w:r w:rsidRPr="38E98A98">
        <w:rPr>
          <w:rFonts w:eastAsia="Calibri" w:cs="Calibri"/>
          <w:b/>
          <w:bCs/>
        </w:rPr>
        <w:t>Operacja anulowania zlecenia badania na COVID-19</w:t>
      </w:r>
      <w:r>
        <w:t xml:space="preserve"> – </w:t>
      </w:r>
      <w:r w:rsidR="3416ED8C">
        <w:t>anulowanie zlecenia w systemie EWP przez pracownika medycznego</w:t>
      </w:r>
    </w:p>
    <w:p w14:paraId="34CE0A41" w14:textId="77777777" w:rsidR="164CD1B0" w:rsidRPr="004A5664" w:rsidRDefault="164CD1B0" w:rsidP="004A5664">
      <w:pPr>
        <w:rPr>
          <w:rFonts w:eastAsia="Calibri" w:cs="Calibri"/>
        </w:rPr>
      </w:pPr>
    </w:p>
    <w:p w14:paraId="60077E92" w14:textId="77777777" w:rsidR="4A61E5F9" w:rsidRDefault="4A61E5F9" w:rsidP="38E98A98">
      <w:pPr>
        <w:pStyle w:val="Akapitzlist"/>
        <w:numPr>
          <w:ilvl w:val="0"/>
          <w:numId w:val="4"/>
        </w:numPr>
        <w:rPr>
          <w:rFonts w:eastAsia="Calibri" w:cs="Calibri"/>
          <w:szCs w:val="22"/>
        </w:rPr>
      </w:pPr>
      <w:r w:rsidRPr="38E98A98">
        <w:rPr>
          <w:u w:val="single"/>
        </w:rPr>
        <w:t>Sprawdzenie wyników badania COVID-19:</w:t>
      </w:r>
    </w:p>
    <w:p w14:paraId="79C1C806" w14:textId="77777777" w:rsidR="56C16F65" w:rsidRDefault="56C16F65" w:rsidP="38E98A98">
      <w:pPr>
        <w:pStyle w:val="Akapitzlist"/>
        <w:numPr>
          <w:ilvl w:val="1"/>
          <w:numId w:val="4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 xml:space="preserve">Operacja pobrania </w:t>
      </w:r>
      <w:proofErr w:type="spellStart"/>
      <w:r w:rsidRPr="38E98A98">
        <w:rPr>
          <w:b/>
          <w:bCs/>
        </w:rPr>
        <w:t>tokenu</w:t>
      </w:r>
      <w:proofErr w:type="spellEnd"/>
      <w:r w:rsidRPr="38E98A98">
        <w:rPr>
          <w:b/>
          <w:bCs/>
        </w:rPr>
        <w:t xml:space="preserve"> dostępowego –</w:t>
      </w:r>
      <w:r>
        <w:t xml:space="preserve"> uwierzytelnienie dostępu do systemu EWP poprzez Serwer autoryzacyjny dla usług COVID-19 CeZ w przypadku gdy nie posiadamy </w:t>
      </w:r>
      <w:proofErr w:type="spellStart"/>
      <w:r>
        <w:t>tokenu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14:paraId="42C547A5" w14:textId="77777777" w:rsidR="56C16F65" w:rsidRDefault="56C16F65" w:rsidP="38E98A98">
      <w:pPr>
        <w:pStyle w:val="Akapitzlist"/>
        <w:numPr>
          <w:ilvl w:val="1"/>
          <w:numId w:val="4"/>
        </w:numPr>
        <w:rPr>
          <w:rFonts w:eastAsia="Calibri" w:cs="Calibri"/>
        </w:rPr>
      </w:pPr>
      <w:r w:rsidRPr="38E98A98">
        <w:rPr>
          <w:rFonts w:eastAsia="Calibri" w:cs="Calibri"/>
          <w:b/>
          <w:bCs/>
        </w:rPr>
        <w:t>Operacja wyszukania badania pacjenta</w:t>
      </w:r>
      <w:r>
        <w:t xml:space="preserve"> – wyszukanie istniejącego już w systemie EWP zlecenia na badanie dla wskazanego pacjenta wraz ze sprawdzeniem wyniku badania.</w:t>
      </w:r>
      <w:r>
        <w:br/>
      </w:r>
    </w:p>
    <w:p w14:paraId="75EF38EC" w14:textId="77777777" w:rsidR="60825443" w:rsidRDefault="60825443" w:rsidP="38E98A98">
      <w:pPr>
        <w:pStyle w:val="Akapitzlist"/>
        <w:numPr>
          <w:ilvl w:val="0"/>
          <w:numId w:val="4"/>
        </w:numPr>
        <w:rPr>
          <w:rFonts w:eastAsia="Calibri" w:cs="Calibri"/>
          <w:szCs w:val="22"/>
        </w:rPr>
      </w:pPr>
      <w:r w:rsidRPr="38E98A98">
        <w:rPr>
          <w:u w:val="single"/>
        </w:rPr>
        <w:t xml:space="preserve">Zgłoszenie </w:t>
      </w:r>
      <w:r w:rsidR="0364CEA8" w:rsidRPr="38E98A98">
        <w:rPr>
          <w:u w:val="single"/>
        </w:rPr>
        <w:t>izolacji:</w:t>
      </w:r>
    </w:p>
    <w:p w14:paraId="69E74041" w14:textId="77777777" w:rsidR="0364CEA8" w:rsidRDefault="0364CEA8" w:rsidP="38E98A98">
      <w:pPr>
        <w:pStyle w:val="Akapitzlist"/>
        <w:numPr>
          <w:ilvl w:val="1"/>
          <w:numId w:val="4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38E98A98">
        <w:rPr>
          <w:b/>
          <w:bCs/>
        </w:rPr>
        <w:t xml:space="preserve">Operacja pobrania </w:t>
      </w:r>
      <w:proofErr w:type="spellStart"/>
      <w:r w:rsidRPr="38E98A98">
        <w:rPr>
          <w:b/>
          <w:bCs/>
        </w:rPr>
        <w:t>tokenu</w:t>
      </w:r>
      <w:proofErr w:type="spellEnd"/>
      <w:r w:rsidRPr="38E98A98">
        <w:rPr>
          <w:b/>
          <w:bCs/>
        </w:rPr>
        <w:t xml:space="preserve"> dostępowego –</w:t>
      </w:r>
      <w:r>
        <w:t xml:space="preserve"> uwierzytelnienie dostępu do systemu EWP poprzez Serwer autoryzacyjny dla usług COVID-19 CeZ w przypadku gdy nie posiadamy </w:t>
      </w:r>
      <w:proofErr w:type="spellStart"/>
      <w:r>
        <w:t>tokenu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14:paraId="336544F9" w14:textId="77777777" w:rsidR="3C4BE387" w:rsidRDefault="3C4BE387" w:rsidP="38E98A98">
      <w:pPr>
        <w:pStyle w:val="Akapitzlist"/>
        <w:numPr>
          <w:ilvl w:val="1"/>
          <w:numId w:val="4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>Operacja dodania placówki do systemu EWP</w:t>
      </w:r>
      <w:r>
        <w:t xml:space="preserve"> – dodanie placówki pracownika medycznego w systemie EWP lub sprawdzenie czy w systemie EWP istnieje placówka pracownika medycznego wywołującego komunikację.</w:t>
      </w:r>
    </w:p>
    <w:p w14:paraId="0F00EDC1" w14:textId="77777777" w:rsidR="3C4BE387" w:rsidRDefault="3C4BE387" w:rsidP="38E98A98">
      <w:pPr>
        <w:pStyle w:val="Akapitzlist"/>
        <w:numPr>
          <w:ilvl w:val="1"/>
          <w:numId w:val="4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38E98A98">
        <w:rPr>
          <w:b/>
          <w:bCs/>
        </w:rPr>
        <w:lastRenderedPageBreak/>
        <w:t xml:space="preserve">Operacja pobrania identyfikatora osoby z systemu EWP – </w:t>
      </w:r>
      <w:r>
        <w:t>wyszukanie pacjenta w systemie EWP.</w:t>
      </w:r>
    </w:p>
    <w:p w14:paraId="29A43295" w14:textId="77777777" w:rsidR="3C4BE387" w:rsidRDefault="3C4BE387" w:rsidP="38E98A98">
      <w:pPr>
        <w:pStyle w:val="Akapitzlist"/>
        <w:numPr>
          <w:ilvl w:val="1"/>
          <w:numId w:val="4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38E98A98">
        <w:rPr>
          <w:rFonts w:eastAsia="Calibri" w:cs="Calibri"/>
          <w:b/>
          <w:bCs/>
        </w:rPr>
        <w:t>Operacja dodania osoby do systemu EWP</w:t>
      </w:r>
      <w:r w:rsidRPr="38E98A98">
        <w:rPr>
          <w:rFonts w:eastAsia="Calibri" w:cs="Calibri"/>
        </w:rPr>
        <w:t xml:space="preserve"> </w:t>
      </w:r>
      <w:r w:rsidRPr="38E98A98">
        <w:rPr>
          <w:b/>
          <w:bCs/>
        </w:rPr>
        <w:t>–</w:t>
      </w:r>
      <w:r w:rsidRPr="38E98A98">
        <w:rPr>
          <w:rFonts w:eastAsia="Calibri" w:cs="Calibri"/>
        </w:rPr>
        <w:t xml:space="preserve"> dodanie pacjenta do systemu EWP jeżeli </w:t>
      </w:r>
      <w:r w:rsidRPr="38E98A98">
        <w:rPr>
          <w:rFonts w:eastAsia="Calibri" w:cs="Calibri"/>
          <w:i/>
          <w:iCs/>
        </w:rPr>
        <w:t xml:space="preserve">operacja pobrania identyfikatora osoby z systemu EWP </w:t>
      </w:r>
      <w:r w:rsidRPr="38E98A98">
        <w:rPr>
          <w:rFonts w:eastAsia="Calibri" w:cs="Calibri"/>
        </w:rPr>
        <w:t>nie zwróciła danych pacjenta.</w:t>
      </w:r>
    </w:p>
    <w:p w14:paraId="5DC8798E" w14:textId="77777777" w:rsidR="004A5664" w:rsidRPr="004A5664" w:rsidRDefault="0364CEA8" w:rsidP="38E98A98">
      <w:pPr>
        <w:pStyle w:val="Akapitzlist"/>
        <w:numPr>
          <w:ilvl w:val="1"/>
          <w:numId w:val="4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38E98A98">
        <w:rPr>
          <w:b/>
          <w:bCs/>
        </w:rPr>
        <w:t>Operacja dodania izolacji</w:t>
      </w:r>
      <w:r>
        <w:t xml:space="preserve"> – </w:t>
      </w:r>
      <w:r w:rsidR="5EBDC213">
        <w:t xml:space="preserve">zgłoszenie </w:t>
      </w:r>
      <w:r>
        <w:t>nowej izolacji domowej w systemie EWP dla wskazanego pacjenta.</w:t>
      </w:r>
    </w:p>
    <w:p w14:paraId="62EBF3C5" w14:textId="77777777" w:rsidR="0364CEA8" w:rsidRPr="004A5664" w:rsidRDefault="0364CEA8" w:rsidP="004A5664">
      <w:pPr>
        <w:ind w:left="1135"/>
        <w:rPr>
          <w:rFonts w:eastAsiaTheme="minorEastAsia"/>
          <w:b/>
          <w:bCs/>
          <w:szCs w:val="22"/>
        </w:rPr>
      </w:pPr>
    </w:p>
    <w:p w14:paraId="33819D91" w14:textId="77777777" w:rsidR="17B80440" w:rsidRDefault="17B80440" w:rsidP="38E98A98">
      <w:pPr>
        <w:pStyle w:val="Akapitzlist"/>
        <w:numPr>
          <w:ilvl w:val="0"/>
          <w:numId w:val="4"/>
        </w:numPr>
        <w:rPr>
          <w:rFonts w:eastAsia="Calibri" w:cs="Calibri"/>
          <w:szCs w:val="22"/>
        </w:rPr>
      </w:pPr>
      <w:r w:rsidRPr="38E98A98">
        <w:rPr>
          <w:u w:val="single"/>
        </w:rPr>
        <w:t>Edycja izolacji:</w:t>
      </w:r>
    </w:p>
    <w:p w14:paraId="1A65DEA3" w14:textId="77777777" w:rsidR="17B80440" w:rsidRDefault="17B80440" w:rsidP="38E98A98">
      <w:pPr>
        <w:pStyle w:val="Akapitzlist"/>
        <w:numPr>
          <w:ilvl w:val="1"/>
          <w:numId w:val="4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 xml:space="preserve">Operacja pobrania </w:t>
      </w:r>
      <w:proofErr w:type="spellStart"/>
      <w:r w:rsidRPr="38E98A98">
        <w:rPr>
          <w:b/>
          <w:bCs/>
        </w:rPr>
        <w:t>tokenu</w:t>
      </w:r>
      <w:proofErr w:type="spellEnd"/>
      <w:r w:rsidRPr="38E98A98">
        <w:rPr>
          <w:b/>
          <w:bCs/>
        </w:rPr>
        <w:t xml:space="preserve"> dostępowego –</w:t>
      </w:r>
      <w:r>
        <w:t xml:space="preserve"> uwierzytelnienie dostępu do systemu EWP poprzez Serwer autoryzacyjny dla usług COVID-19 CeZ w przypadku gdy nie posiadamy </w:t>
      </w:r>
      <w:proofErr w:type="spellStart"/>
      <w:r>
        <w:t>tokenu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14:paraId="73C527EC" w14:textId="77777777" w:rsidR="65CFAABC" w:rsidRDefault="65CFAABC" w:rsidP="38E98A98">
      <w:pPr>
        <w:pStyle w:val="Akapitzlist"/>
        <w:numPr>
          <w:ilvl w:val="1"/>
          <w:numId w:val="4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 xml:space="preserve">Operacja pobrania identyfikatora osoby z systemu EWP – </w:t>
      </w:r>
      <w:r>
        <w:t>wyszukanie pacjenta w systemie EWP.</w:t>
      </w:r>
    </w:p>
    <w:p w14:paraId="4282D645" w14:textId="77777777" w:rsidR="5E2D56A5" w:rsidRDefault="5E2D56A5" w:rsidP="38E98A98">
      <w:pPr>
        <w:pStyle w:val="Akapitzlist"/>
        <w:numPr>
          <w:ilvl w:val="1"/>
          <w:numId w:val="4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>Operacja wyszukania aktywnej kwarantanny</w:t>
      </w:r>
      <w:r>
        <w:t xml:space="preserve"> – wyszukanie kwarantanny w systemie EWP dla wskazanego pacjenta. Operacja zwraca jedynie bieżącą kwarantannę.</w:t>
      </w:r>
    </w:p>
    <w:p w14:paraId="386EC982" w14:textId="77777777" w:rsidR="25B2C3EB" w:rsidRDefault="25B2C3EB" w:rsidP="38E98A98">
      <w:pPr>
        <w:pStyle w:val="Akapitzlist"/>
        <w:numPr>
          <w:ilvl w:val="1"/>
          <w:numId w:val="4"/>
        </w:numPr>
        <w:rPr>
          <w:rFonts w:eastAsia="Calibri" w:cs="Calibri"/>
          <w:szCs w:val="22"/>
        </w:rPr>
      </w:pPr>
      <w:r w:rsidRPr="38E98A98">
        <w:rPr>
          <w:b/>
          <w:bCs/>
        </w:rPr>
        <w:t>Operacja edycji izolacji domowej</w:t>
      </w:r>
      <w:r w:rsidR="17B80440">
        <w:t xml:space="preserve"> – edycja już istniejącej izolacji domowej w systemie EWP. Edycja nie jest możliwa dla zakończonej kwarantanny. Za pomocą edycji można przedłużyć termin już rozpoczętej izolacji.</w:t>
      </w:r>
      <w:r>
        <w:br/>
      </w:r>
    </w:p>
    <w:p w14:paraId="4CEB55EE" w14:textId="77777777" w:rsidR="6743024E" w:rsidRPr="00C3255E" w:rsidRDefault="34EC384D" w:rsidP="38E98A98">
      <w:pPr>
        <w:pStyle w:val="Akapitzlist"/>
        <w:numPr>
          <w:ilvl w:val="0"/>
          <w:numId w:val="4"/>
        </w:numPr>
        <w:rPr>
          <w:rFonts w:eastAsia="Calibri" w:cs="Calibri"/>
          <w:szCs w:val="22"/>
        </w:rPr>
      </w:pPr>
      <w:r w:rsidRPr="38E98A98">
        <w:rPr>
          <w:u w:val="single"/>
        </w:rPr>
        <w:t>Pobranie raportu pacjentów POZ na kwarantannie</w:t>
      </w:r>
      <w:r w:rsidR="6743024E" w:rsidRPr="38E98A98">
        <w:rPr>
          <w:u w:val="single"/>
        </w:rPr>
        <w:t>:</w:t>
      </w:r>
    </w:p>
    <w:p w14:paraId="2E3FECCF" w14:textId="77777777" w:rsidR="001E273C" w:rsidRPr="00C3255E" w:rsidRDefault="001E273C" w:rsidP="38E98A98">
      <w:pPr>
        <w:pStyle w:val="Akapitzlist"/>
        <w:numPr>
          <w:ilvl w:val="1"/>
          <w:numId w:val="4"/>
        </w:numPr>
        <w:rPr>
          <w:rFonts w:eastAsia="Calibri" w:cs="Calibri"/>
        </w:rPr>
      </w:pPr>
      <w:r w:rsidRPr="38E98A98">
        <w:rPr>
          <w:b/>
          <w:bCs/>
        </w:rPr>
        <w:t xml:space="preserve">Operacja pobrania </w:t>
      </w:r>
      <w:proofErr w:type="spellStart"/>
      <w:r w:rsidRPr="38E98A98">
        <w:rPr>
          <w:b/>
          <w:bCs/>
        </w:rPr>
        <w:t>tokenu</w:t>
      </w:r>
      <w:proofErr w:type="spellEnd"/>
      <w:r w:rsidRPr="38E98A98">
        <w:rPr>
          <w:b/>
          <w:bCs/>
        </w:rPr>
        <w:t xml:space="preserve"> dostępowego –</w:t>
      </w:r>
      <w:r>
        <w:t xml:space="preserve"> uwierzytelnienie dostępu do systemu EWP poprzez Serwer autoryzacyjny dla usług COVID-19 CeZ w przypadku gdy nie posiadamy </w:t>
      </w:r>
      <w:proofErr w:type="spellStart"/>
      <w:r>
        <w:t>tokenu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14:paraId="5108B4F5" w14:textId="77777777" w:rsidR="003266BF" w:rsidRPr="003266BF" w:rsidRDefault="59379B8E" w:rsidP="003266BF">
      <w:pPr>
        <w:pStyle w:val="Akapitzlist"/>
        <w:numPr>
          <w:ilvl w:val="1"/>
          <w:numId w:val="4"/>
        </w:numPr>
        <w:rPr>
          <w:rFonts w:eastAsia="Calibri" w:cs="Calibri"/>
          <w:b/>
          <w:bCs/>
          <w:szCs w:val="22"/>
        </w:rPr>
      </w:pPr>
      <w:r w:rsidRPr="38E98A98">
        <w:rPr>
          <w:rFonts w:eastAsia="Calibri" w:cs="Calibri"/>
          <w:b/>
          <w:bCs/>
        </w:rPr>
        <w:t>Operacja pobrania raportu pacjentów dla lekarza POZ</w:t>
      </w:r>
      <w:r>
        <w:t xml:space="preserve"> – umożliwia pobranie listy pacjentów, którzy złożyli deklarację POZ do wywołującego operację pracownika medycznego, wraz z informacją nt.</w:t>
      </w:r>
      <w:r w:rsidRPr="38E98A98">
        <w:rPr>
          <w:color w:val="FF0000"/>
        </w:rPr>
        <w:t xml:space="preserve"> </w:t>
      </w:r>
      <w:r>
        <w:t>wyników kwarantann i badań na COVID-19 tych pacjentów.</w:t>
      </w:r>
    </w:p>
    <w:p w14:paraId="6D98A12B" w14:textId="77777777" w:rsidR="003266BF" w:rsidRPr="003266BF" w:rsidRDefault="003266BF" w:rsidP="003266BF">
      <w:pPr>
        <w:pStyle w:val="Akapitzlist"/>
        <w:rPr>
          <w:rFonts w:eastAsia="Calibri" w:cs="Calibri"/>
          <w:b/>
          <w:bCs/>
          <w:szCs w:val="22"/>
        </w:rPr>
      </w:pPr>
    </w:p>
    <w:p w14:paraId="2112FB9C" w14:textId="77777777" w:rsidR="003266BF" w:rsidRPr="003266BF" w:rsidRDefault="003266BF" w:rsidP="003266BF">
      <w:pPr>
        <w:pStyle w:val="Akapitzlist"/>
        <w:numPr>
          <w:ilvl w:val="0"/>
          <w:numId w:val="4"/>
        </w:numPr>
        <w:rPr>
          <w:rFonts w:eastAsia="Calibri" w:cs="Calibri"/>
          <w:b/>
          <w:bCs/>
          <w:szCs w:val="22"/>
        </w:rPr>
      </w:pPr>
      <w:r>
        <w:rPr>
          <w:rFonts w:eastAsia="Calibri" w:cs="Calibri"/>
          <w:bCs/>
          <w:szCs w:val="22"/>
          <w:u w:val="single"/>
        </w:rPr>
        <w:t>Dodanie wyniku badania wykonanego testem antygenowym:</w:t>
      </w:r>
    </w:p>
    <w:p w14:paraId="4E4FE0A0" w14:textId="77777777" w:rsidR="003266BF" w:rsidRDefault="003266BF" w:rsidP="003266BF">
      <w:pPr>
        <w:pStyle w:val="Akapitzlist"/>
        <w:numPr>
          <w:ilvl w:val="1"/>
          <w:numId w:val="4"/>
        </w:numPr>
        <w:rPr>
          <w:rFonts w:eastAsia="Calibri" w:cs="Calibri"/>
          <w:b/>
          <w:bCs/>
          <w:szCs w:val="22"/>
        </w:rPr>
      </w:pPr>
      <w:r>
        <w:rPr>
          <w:rFonts w:eastAsia="Calibri" w:cs="Calibri"/>
          <w:b/>
          <w:bCs/>
          <w:szCs w:val="22"/>
        </w:rPr>
        <w:t xml:space="preserve">Operacja pobrania </w:t>
      </w:r>
      <w:proofErr w:type="spellStart"/>
      <w:r>
        <w:rPr>
          <w:rFonts w:eastAsia="Calibri" w:cs="Calibri"/>
          <w:b/>
          <w:bCs/>
          <w:szCs w:val="22"/>
        </w:rPr>
        <w:t>tokenu</w:t>
      </w:r>
      <w:proofErr w:type="spellEnd"/>
      <w:r>
        <w:rPr>
          <w:rFonts w:eastAsia="Calibri" w:cs="Calibri"/>
          <w:b/>
          <w:bCs/>
          <w:szCs w:val="22"/>
        </w:rPr>
        <w:t xml:space="preserve"> dostępowego</w:t>
      </w:r>
      <w:r w:rsidR="003A48BB">
        <w:rPr>
          <w:rFonts w:eastAsia="Calibri" w:cs="Calibri"/>
          <w:b/>
          <w:bCs/>
          <w:szCs w:val="22"/>
        </w:rPr>
        <w:t xml:space="preserve"> - </w:t>
      </w:r>
      <w:r w:rsidR="003A48BB">
        <w:t xml:space="preserve">uwierzytelnienie dostępu do systemu EWP poprzez Serwer autoryzacyjny dla usług COVID-19 CeZ w przypadku gdy nie posiadamy </w:t>
      </w:r>
      <w:proofErr w:type="spellStart"/>
      <w:r w:rsidR="003A48BB">
        <w:t>tokenu</w:t>
      </w:r>
      <w:proofErr w:type="spellEnd"/>
      <w:r w:rsidR="003A48BB">
        <w:t xml:space="preserve"> lub </w:t>
      </w:r>
      <w:proofErr w:type="spellStart"/>
      <w:r w:rsidR="003A48BB">
        <w:t>token</w:t>
      </w:r>
      <w:proofErr w:type="spellEnd"/>
      <w:r w:rsidR="003A48BB">
        <w:t xml:space="preserve"> stracił swoją ważność.</w:t>
      </w:r>
    </w:p>
    <w:p w14:paraId="6BF3492B" w14:textId="77777777" w:rsidR="003266BF" w:rsidRPr="003266BF" w:rsidRDefault="003266BF" w:rsidP="003266BF">
      <w:pPr>
        <w:pStyle w:val="Akapitzlist"/>
        <w:numPr>
          <w:ilvl w:val="1"/>
          <w:numId w:val="4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>Operacja dodania placówki do systemu EWP</w:t>
      </w:r>
      <w:r>
        <w:t xml:space="preserve"> – dodanie placówki pracownika medycznego w systemie EWP lub sprawdzenie czy w systemie EWP istnieje placówka pracownika medycznego wywołującego komunikację.</w:t>
      </w:r>
    </w:p>
    <w:p w14:paraId="7CA9FC25" w14:textId="77777777" w:rsidR="003266BF" w:rsidRDefault="003266BF" w:rsidP="003266BF">
      <w:pPr>
        <w:pStyle w:val="Akapitzlist"/>
        <w:numPr>
          <w:ilvl w:val="1"/>
          <w:numId w:val="4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lastRenderedPageBreak/>
        <w:t xml:space="preserve">Operacja pobrania identyfikatora osoby z systemu EWP – </w:t>
      </w:r>
      <w:r>
        <w:t>wyszukanie pacjenta w systemie EWP.</w:t>
      </w:r>
    </w:p>
    <w:p w14:paraId="1C704D29" w14:textId="77777777" w:rsidR="003266BF" w:rsidRDefault="003266BF" w:rsidP="003266BF">
      <w:pPr>
        <w:pStyle w:val="Akapitzlist"/>
        <w:numPr>
          <w:ilvl w:val="1"/>
          <w:numId w:val="4"/>
        </w:numPr>
        <w:rPr>
          <w:rFonts w:asciiTheme="minorHAnsi" w:eastAsiaTheme="minorEastAsia" w:hAnsiTheme="minorHAnsi" w:cstheme="minorBidi"/>
          <w:szCs w:val="22"/>
        </w:rPr>
      </w:pPr>
      <w:r w:rsidRPr="38E98A98">
        <w:rPr>
          <w:rFonts w:eastAsia="Calibri" w:cs="Calibri"/>
          <w:b/>
          <w:bCs/>
        </w:rPr>
        <w:t>Operacja dodania osoby do systemu EWP</w:t>
      </w:r>
      <w:r w:rsidRPr="38E98A98">
        <w:rPr>
          <w:rFonts w:eastAsia="Calibri" w:cs="Calibri"/>
        </w:rPr>
        <w:t xml:space="preserve"> </w:t>
      </w:r>
      <w:r>
        <w:t>–</w:t>
      </w:r>
      <w:r w:rsidRPr="38E98A98">
        <w:rPr>
          <w:rFonts w:eastAsia="Calibri" w:cs="Calibri"/>
        </w:rPr>
        <w:t xml:space="preserve"> dodanie pacjenta do systemu EWP jeżeli </w:t>
      </w:r>
      <w:r w:rsidRPr="38E98A98">
        <w:rPr>
          <w:rFonts w:eastAsia="Calibri" w:cs="Calibri"/>
          <w:i/>
          <w:iCs/>
        </w:rPr>
        <w:t xml:space="preserve">operacja pobrania identyfikatora osoby z systemu EWP </w:t>
      </w:r>
      <w:r w:rsidRPr="38E98A98">
        <w:rPr>
          <w:rFonts w:eastAsia="Calibri" w:cs="Calibri"/>
        </w:rPr>
        <w:t>nie zwróciła danych pacjenta.</w:t>
      </w:r>
    </w:p>
    <w:p w14:paraId="43053237" w14:textId="77777777" w:rsidR="003266BF" w:rsidRPr="00C3255E" w:rsidRDefault="003266BF" w:rsidP="003266BF">
      <w:pPr>
        <w:pStyle w:val="Akapitzlist"/>
        <w:numPr>
          <w:ilvl w:val="1"/>
          <w:numId w:val="4"/>
        </w:numPr>
        <w:rPr>
          <w:rFonts w:eastAsia="Calibri" w:cs="Calibri"/>
        </w:rPr>
      </w:pPr>
      <w:r w:rsidRPr="2DC75330">
        <w:rPr>
          <w:b/>
          <w:bCs/>
        </w:rPr>
        <w:t>Operacja dodania</w:t>
      </w:r>
      <w:r w:rsidR="00860882" w:rsidRPr="2DC75330">
        <w:rPr>
          <w:b/>
          <w:bCs/>
        </w:rPr>
        <w:t xml:space="preserve"> wyniku badania testu antygenowego </w:t>
      </w:r>
      <w:r>
        <w:t>– dodanie nowego zlecenia na wykonanie badania dla wskazanego pacjenta</w:t>
      </w:r>
      <w:r w:rsidR="7ED1584F">
        <w:t xml:space="preserve"> wraz z wynikiem badania</w:t>
      </w:r>
      <w:r>
        <w:t xml:space="preserve">. </w:t>
      </w:r>
    </w:p>
    <w:p w14:paraId="2946DB82" w14:textId="77777777" w:rsidR="003266BF" w:rsidRPr="003266BF" w:rsidRDefault="003266BF" w:rsidP="003266BF">
      <w:pPr>
        <w:pStyle w:val="Akapitzlist"/>
        <w:ind w:left="1495"/>
        <w:rPr>
          <w:rFonts w:eastAsia="Calibri" w:cs="Calibri"/>
          <w:b/>
          <w:bCs/>
          <w:szCs w:val="22"/>
        </w:rPr>
      </w:pPr>
    </w:p>
    <w:p w14:paraId="0C831397" w14:textId="77777777" w:rsidR="0BAF51B7" w:rsidRDefault="02013AD2" w:rsidP="7A0285CB">
      <w:pPr>
        <w:pStyle w:val="Nagwek1"/>
        <w:numPr>
          <w:ilvl w:val="1"/>
          <w:numId w:val="20"/>
        </w:numPr>
      </w:pPr>
      <w:bookmarkStart w:id="1583" w:name="_Toc95995786"/>
      <w:bookmarkStart w:id="1584" w:name="_Toc2054699379"/>
      <w:bookmarkStart w:id="1585" w:name="_Toc2112960447"/>
      <w:bookmarkStart w:id="1586" w:name="_Toc795515994"/>
      <w:bookmarkStart w:id="1587" w:name="_Toc1497149687"/>
      <w:bookmarkStart w:id="1588" w:name="_Toc1826068523"/>
      <w:bookmarkStart w:id="1589" w:name="_Toc1330436517"/>
      <w:bookmarkStart w:id="1590" w:name="_Toc2063457805"/>
      <w:bookmarkStart w:id="1591" w:name="_Toc372640372"/>
      <w:bookmarkStart w:id="1592" w:name="_Toc622342775"/>
      <w:bookmarkStart w:id="1593" w:name="_Toc423474940"/>
      <w:bookmarkStart w:id="1594" w:name="_Toc772048992"/>
      <w:bookmarkStart w:id="1595" w:name="_Toc2040156499"/>
      <w:bookmarkStart w:id="1596" w:name="_Toc1274842505"/>
      <w:bookmarkStart w:id="1597" w:name="_Toc515107885"/>
      <w:bookmarkStart w:id="1598" w:name="_Toc2003755831"/>
      <w:bookmarkStart w:id="1599" w:name="_Toc1647028313"/>
      <w:bookmarkStart w:id="1600" w:name="_Toc1893125009"/>
      <w:bookmarkStart w:id="1601" w:name="_Toc183561008"/>
      <w:bookmarkStart w:id="1602" w:name="_Toc1954945550"/>
      <w:bookmarkStart w:id="1603" w:name="_Toc175961590"/>
      <w:bookmarkStart w:id="1604" w:name="_Toc713803306"/>
      <w:bookmarkStart w:id="1605" w:name="_Toc2102895047"/>
      <w:bookmarkStart w:id="1606" w:name="_Toc460045025"/>
      <w:bookmarkStart w:id="1607" w:name="_Toc1763423073"/>
      <w:bookmarkStart w:id="1608" w:name="_Toc1485147094"/>
      <w:bookmarkStart w:id="1609" w:name="_Toc336075474"/>
      <w:bookmarkStart w:id="1610" w:name="_Toc1265817332"/>
      <w:bookmarkStart w:id="1611" w:name="_Toc1785178985"/>
      <w:bookmarkStart w:id="1612" w:name="_Toc984320194"/>
      <w:bookmarkStart w:id="1613" w:name="_Toc1673919800"/>
      <w:bookmarkStart w:id="1614" w:name="_Toc32943563"/>
      <w:bookmarkStart w:id="1615" w:name="_Toc17078733"/>
      <w:bookmarkStart w:id="1616" w:name="_Toc1873290488"/>
      <w:bookmarkStart w:id="1617" w:name="_Toc625448405"/>
      <w:bookmarkStart w:id="1618" w:name="_Toc611406550"/>
      <w:bookmarkStart w:id="1619" w:name="_Toc287084240"/>
      <w:bookmarkStart w:id="1620" w:name="_Toc1480110060"/>
      <w:bookmarkStart w:id="1621" w:name="_Toc1887365265"/>
      <w:bookmarkStart w:id="1622" w:name="_Toc137141588"/>
      <w:bookmarkStart w:id="1623" w:name="_Toc198349150"/>
      <w:bookmarkStart w:id="1624" w:name="_Toc168595054"/>
      <w:bookmarkStart w:id="1625" w:name="_Toc714855572"/>
      <w:bookmarkStart w:id="1626" w:name="_Toc88983612"/>
      <w:bookmarkStart w:id="1627" w:name="_Toc973776201"/>
      <w:bookmarkStart w:id="1628" w:name="_Toc1648790326"/>
      <w:bookmarkStart w:id="1629" w:name="_Toc111332761"/>
      <w:bookmarkStart w:id="1630" w:name="_Toc1550945233"/>
      <w:bookmarkStart w:id="1631" w:name="_Toc17785560"/>
      <w:bookmarkStart w:id="1632" w:name="_Toc1041629425"/>
      <w:bookmarkStart w:id="1633" w:name="_Toc1494741455"/>
      <w:bookmarkStart w:id="1634" w:name="_Toc2115770850"/>
      <w:bookmarkStart w:id="1635" w:name="_Toc232533151"/>
      <w:bookmarkStart w:id="1636" w:name="_Toc1815181325"/>
      <w:bookmarkStart w:id="1637" w:name="_Toc339160043"/>
      <w:bookmarkStart w:id="1638" w:name="_Toc630705373"/>
      <w:bookmarkStart w:id="1639" w:name="_Toc1704848936"/>
      <w:bookmarkStart w:id="1640" w:name="_Toc1628683454"/>
      <w:bookmarkStart w:id="1641" w:name="_Toc1347957870"/>
      <w:bookmarkStart w:id="1642" w:name="_Toc785309397"/>
      <w:bookmarkStart w:id="1643" w:name="_Toc1979542457"/>
      <w:bookmarkStart w:id="1644" w:name="_Toc232847790"/>
      <w:bookmarkStart w:id="1645" w:name="_Toc370483573"/>
      <w:bookmarkStart w:id="1646" w:name="_Toc1873509717"/>
      <w:bookmarkStart w:id="1647" w:name="_Toc1750132835"/>
      <w:bookmarkStart w:id="1648" w:name="_Toc731760726"/>
      <w:bookmarkStart w:id="1649" w:name="_Toc955473417"/>
      <w:bookmarkStart w:id="1650" w:name="_Toc1028296080"/>
      <w:bookmarkStart w:id="1651" w:name="_Toc871492487"/>
      <w:bookmarkStart w:id="1652" w:name="_Toc1640784754"/>
      <w:bookmarkStart w:id="1653" w:name="_Toc765343365"/>
      <w:bookmarkStart w:id="1654" w:name="_Toc1433648600"/>
      <w:bookmarkStart w:id="1655" w:name="_Toc1710119132"/>
      <w:bookmarkStart w:id="1656" w:name="_Toc1444096811"/>
      <w:bookmarkStart w:id="1657" w:name="_Toc1932256841"/>
      <w:bookmarkStart w:id="1658" w:name="_Toc54875894"/>
      <w:bookmarkStart w:id="1659" w:name="_Toc344133446"/>
      <w:bookmarkStart w:id="1660" w:name="_Toc165804004"/>
      <w:bookmarkStart w:id="1661" w:name="_Toc1919464162"/>
      <w:bookmarkStart w:id="1662" w:name="_Toc1340278992"/>
      <w:bookmarkStart w:id="1663" w:name="_Toc841516322"/>
      <w:bookmarkStart w:id="1664" w:name="_Toc262882680"/>
      <w:bookmarkStart w:id="1665" w:name="_Toc634052586"/>
      <w:bookmarkStart w:id="1666" w:name="_Toc1284251693"/>
      <w:bookmarkStart w:id="1667" w:name="_Toc1236967732"/>
      <w:bookmarkStart w:id="1668" w:name="_Toc1202382719"/>
      <w:bookmarkStart w:id="1669" w:name="_Toc284769832"/>
      <w:bookmarkStart w:id="1670" w:name="_Toc1295652959"/>
      <w:bookmarkStart w:id="1671" w:name="_Toc1923938984"/>
      <w:bookmarkStart w:id="1672" w:name="_Toc1363338111"/>
      <w:bookmarkStart w:id="1673" w:name="_Toc739989298"/>
      <w:bookmarkStart w:id="1674" w:name="_Toc1844923309"/>
      <w:bookmarkStart w:id="1675" w:name="_Toc1355574475"/>
      <w:bookmarkStart w:id="1676" w:name="_Toc53703320"/>
      <w:bookmarkStart w:id="1677" w:name="_Toc960056776"/>
      <w:bookmarkStart w:id="1678" w:name="_Toc62225107"/>
      <w:bookmarkStart w:id="1679" w:name="_Toc1503935398"/>
      <w:bookmarkStart w:id="1680" w:name="_Toc976668630"/>
      <w:bookmarkStart w:id="1681" w:name="_Toc1085420172"/>
      <w:bookmarkStart w:id="1682" w:name="_Toc127293767"/>
      <w:bookmarkStart w:id="1683" w:name="_Toc503093498"/>
      <w:bookmarkStart w:id="1684" w:name="_Toc467843961"/>
      <w:bookmarkStart w:id="1685" w:name="_Toc2018110582"/>
      <w:bookmarkStart w:id="1686" w:name="_Toc971918989"/>
      <w:bookmarkStart w:id="1687" w:name="_Toc1139822226"/>
      <w:bookmarkStart w:id="1688" w:name="_Toc520624364"/>
      <w:bookmarkStart w:id="1689" w:name="_Toc1836580790"/>
      <w:bookmarkStart w:id="1690" w:name="_Toc1047105983"/>
      <w:bookmarkStart w:id="1691" w:name="_Toc963246508"/>
      <w:bookmarkStart w:id="1692" w:name="_Toc1373942195"/>
      <w:bookmarkStart w:id="1693" w:name="_Toc1539744946"/>
      <w:bookmarkStart w:id="1694" w:name="_Toc1071773618"/>
      <w:bookmarkStart w:id="1695" w:name="_Toc1270615730"/>
      <w:bookmarkStart w:id="1696" w:name="_Toc1725345682"/>
      <w:bookmarkStart w:id="1697" w:name="_Toc1596596789"/>
      <w:bookmarkStart w:id="1698" w:name="_Toc106880471"/>
      <w:bookmarkStart w:id="1699" w:name="_Toc99793899"/>
      <w:bookmarkStart w:id="1700" w:name="_Toc26223302"/>
      <w:bookmarkStart w:id="1701" w:name="_Toc902493880"/>
      <w:bookmarkStart w:id="1702" w:name="_Toc1615939295"/>
      <w:bookmarkStart w:id="1703" w:name="_Toc1998092834"/>
      <w:bookmarkStart w:id="1704" w:name="_Toc336920257"/>
      <w:bookmarkStart w:id="1705" w:name="_Toc950930746"/>
      <w:bookmarkStart w:id="1706" w:name="_Toc455592894"/>
      <w:bookmarkStart w:id="1707" w:name="_Toc546650059"/>
      <w:bookmarkStart w:id="1708" w:name="_Toc337395916"/>
      <w:bookmarkStart w:id="1709" w:name="_Toc1264455522"/>
      <w:bookmarkStart w:id="1710" w:name="_Toc1291291473"/>
      <w:bookmarkStart w:id="1711" w:name="_Toc1768429500"/>
      <w:bookmarkStart w:id="1712" w:name="_Toc1034765673"/>
      <w:bookmarkStart w:id="1713" w:name="_Toc1928994113"/>
      <w:bookmarkStart w:id="1714" w:name="_Toc1469479698"/>
      <w:bookmarkStart w:id="1715" w:name="_Toc942525109"/>
      <w:bookmarkStart w:id="1716" w:name="_Toc648578516"/>
      <w:r>
        <w:lastRenderedPageBreak/>
        <w:t>Wykaz operacji</w:t>
      </w:r>
      <w:bookmarkEnd w:id="1583"/>
      <w:r>
        <w:t xml:space="preserve"> </w:t>
      </w:r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</w:p>
    <w:p w14:paraId="192FFE0E" w14:textId="77777777" w:rsidR="619CBE0D" w:rsidRDefault="619CBE0D" w:rsidP="164CD1B0">
      <w:pPr>
        <w:spacing w:line="288" w:lineRule="auto"/>
      </w:pPr>
      <w:r>
        <w:t>System P1 udostępni</w:t>
      </w:r>
      <w:r w:rsidR="16889E93">
        <w:t xml:space="preserve">a </w:t>
      </w:r>
      <w:r w:rsidR="67C5CDB9">
        <w:t>poniższe operacje</w:t>
      </w:r>
      <w:r w:rsidR="19C3018E">
        <w:t>:</w:t>
      </w:r>
    </w:p>
    <w:tbl>
      <w:tblPr>
        <w:tblW w:w="0" w:type="auto"/>
        <w:tblBorders>
          <w:top w:val="single" w:sz="18" w:space="0" w:color="7F7F7F" w:themeColor="text1" w:themeTint="80"/>
          <w:left w:val="single" w:sz="18" w:space="0" w:color="7F7F7F" w:themeColor="text1" w:themeTint="80"/>
          <w:bottom w:val="single" w:sz="18" w:space="0" w:color="7F7F7F" w:themeColor="text1" w:themeTint="80"/>
          <w:right w:val="single" w:sz="18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030"/>
        <w:gridCol w:w="2996"/>
      </w:tblGrid>
      <w:tr w:rsidR="164CD1B0" w14:paraId="47A75075" w14:textId="77777777" w:rsidTr="6AF12D69">
        <w:tc>
          <w:tcPr>
            <w:tcW w:w="6030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17365D" w:themeFill="text2" w:themeFillShade="BF"/>
            <w:vAlign w:val="center"/>
          </w:tcPr>
          <w:p w14:paraId="6D8EF6F2" w14:textId="77777777" w:rsidR="5D6F056B" w:rsidRDefault="5D6F056B" w:rsidP="00014A79">
            <w:pPr>
              <w:pStyle w:val="Tabelanagwekdolewej"/>
              <w:spacing w:before="48" w:after="48"/>
            </w:pPr>
            <w:r w:rsidRPr="164CD1B0">
              <w:rPr>
                <w:rFonts w:eastAsia="Arial"/>
              </w:rPr>
              <w:t>Nazwa operacji</w:t>
            </w:r>
          </w:p>
        </w:tc>
        <w:tc>
          <w:tcPr>
            <w:tcW w:w="2996" w:type="dxa"/>
            <w:tcBorders>
              <w:top w:val="single" w:sz="1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shd w:val="clear" w:color="auto" w:fill="17365D" w:themeFill="text2" w:themeFillShade="BF"/>
            <w:vAlign w:val="center"/>
          </w:tcPr>
          <w:p w14:paraId="53C73E61" w14:textId="77777777" w:rsidR="5D6F056B" w:rsidRDefault="5D6F056B" w:rsidP="00014A79">
            <w:pPr>
              <w:pStyle w:val="Tabelanagwekdolewej"/>
              <w:spacing w:before="48" w:after="48"/>
            </w:pPr>
            <w:r>
              <w:t>Metoda</w:t>
            </w:r>
          </w:p>
        </w:tc>
      </w:tr>
      <w:tr w:rsidR="003D244B" w14:paraId="40081DEB" w14:textId="77777777" w:rsidTr="6AF12D69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C5B00E9" w14:textId="77777777" w:rsidR="003D244B" w:rsidRDefault="003D244B" w:rsidP="000368D4">
            <w:pPr>
              <w:pStyle w:val="tabelanormalny"/>
            </w:pPr>
            <w:r w:rsidRPr="4AC866A3">
              <w:rPr>
                <w:rFonts w:eastAsia="Calibri"/>
              </w:rPr>
              <w:t xml:space="preserve">Operacja pobrania </w:t>
            </w:r>
            <w:proofErr w:type="spellStart"/>
            <w:r w:rsidRPr="4AC866A3">
              <w:rPr>
                <w:rFonts w:eastAsia="Calibri"/>
              </w:rPr>
              <w:t>tokenu</w:t>
            </w:r>
            <w:proofErr w:type="spellEnd"/>
            <w:r w:rsidRPr="4AC866A3">
              <w:rPr>
                <w:rFonts w:eastAsia="Calibri"/>
              </w:rPr>
              <w:t xml:space="preserve"> dostępowego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06F930E" w14:textId="77777777" w:rsidR="003D244B" w:rsidRDefault="003D244B">
            <w:pPr>
              <w:pStyle w:val="paragraph"/>
              <w:spacing w:before="0" w:beforeAutospacing="0" w:after="0" w:afterAutospacing="0" w:line="0" w:lineRule="atLeast"/>
              <w:textAlignment w:val="baseline"/>
              <w:divId w:val="1666281342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D13438"/>
                <w:sz w:val="22"/>
                <w:szCs w:val="22"/>
                <w:u w:val="single"/>
              </w:rPr>
              <w:t>POST</w:t>
            </w:r>
            <w:r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Style w:val="spellingerror"/>
                <w:rFonts w:ascii="Calibri" w:hAnsi="Calibri" w:cs="Calibri"/>
                <w:szCs w:val="22"/>
              </w:rPr>
              <w:t>token</w:t>
            </w:r>
            <w:proofErr w:type="spellEnd"/>
            <w:r>
              <w:rPr>
                <w:rStyle w:val="eop"/>
                <w:rFonts w:ascii="Calibri" w:hAnsi="Calibri" w:cs="Calibri"/>
                <w:szCs w:val="22"/>
              </w:rPr>
              <w:t> </w:t>
            </w:r>
          </w:p>
        </w:tc>
      </w:tr>
      <w:tr w:rsidR="003D244B" w14:paraId="32B1F5E6" w14:textId="77777777" w:rsidTr="6AF12D69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1F1A95C" w14:textId="77777777" w:rsidR="003D244B" w:rsidRDefault="003D244B" w:rsidP="000368D4">
            <w:pPr>
              <w:pStyle w:val="tabelanormalny"/>
            </w:pPr>
            <w:r w:rsidRPr="4AC866A3">
              <w:rPr>
                <w:rFonts w:eastAsia="Calibri"/>
              </w:rPr>
              <w:t>Operacja pobrania identyfikatora osoby z systemu EWP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2184577D" w14:textId="2ABC5CF3" w:rsidR="003D244B" w:rsidRDefault="34E57330" w:rsidP="6AF12D69">
            <w:pPr>
              <w:pStyle w:val="paragraph"/>
              <w:spacing w:before="0" w:beforeAutospacing="0" w:after="0" w:afterAutospacing="0" w:line="0" w:lineRule="atLeast"/>
              <w:textAlignment w:val="baseline"/>
              <w:divId w:val="1960797258"/>
              <w:rPr>
                <w:rFonts w:ascii="Segoe UI" w:hAnsi="Segoe UI" w:cs="Segoe UI"/>
                <w:sz w:val="16"/>
                <w:szCs w:val="16"/>
              </w:rPr>
            </w:pPr>
            <w:r w:rsidRPr="6AF12D69">
              <w:rPr>
                <w:rStyle w:val="normaltextrun"/>
                <w:rFonts w:ascii="Calibri" w:hAnsi="Calibri" w:cs="Calibri"/>
                <w:b/>
                <w:bCs/>
                <w:color w:val="D13438"/>
                <w:sz w:val="22"/>
                <w:szCs w:val="22"/>
                <w:u w:val="single"/>
              </w:rPr>
              <w:t>POST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 xml:space="preserve"> </w:t>
            </w:r>
            <w:r w:rsidRPr="6AF12D69"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del w:id="1717" w:author="Autor">
              <w:r w:rsidR="003D244B" w:rsidRPr="6AF12D69" w:rsidDel="34E57330">
                <w:rPr>
                  <w:rStyle w:val="spellingerror"/>
                  <w:rFonts w:ascii="Calibri" w:hAnsi="Calibri" w:cs="Calibri"/>
                </w:rPr>
                <w:delText>ewp-ez-ext</w:delText>
              </w:r>
            </w:del>
            <w:ins w:id="1718" w:author="Autor">
              <w:r w:rsidRPr="6AF12D69">
                <w:rPr>
                  <w:rStyle w:val="spellingerror"/>
                  <w:rFonts w:ascii="Calibri" w:hAnsi="Calibri" w:cs="Calibri"/>
                </w:rPr>
                <w:t>ewp-ez-ext-v2</w:t>
              </w:r>
            </w:ins>
            <w:r w:rsidRPr="6AF12D69"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6AF12D69">
              <w:rPr>
                <w:rStyle w:val="spellingerror"/>
                <w:rFonts w:ascii="Calibri" w:hAnsi="Calibri" w:cs="Calibri"/>
              </w:rPr>
              <w:t>pacjent_info</w:t>
            </w:r>
            <w:proofErr w:type="spellEnd"/>
            <w:r w:rsidRPr="6AF12D69">
              <w:rPr>
                <w:rStyle w:val="eop"/>
                <w:rFonts w:ascii="Calibri" w:hAnsi="Calibri" w:cs="Calibri"/>
              </w:rPr>
              <w:t> </w:t>
            </w:r>
          </w:p>
        </w:tc>
      </w:tr>
      <w:tr w:rsidR="003D244B" w:rsidRPr="003D244B" w14:paraId="52CD7AE2" w14:textId="77777777" w:rsidTr="6AF12D69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1EE2B12" w14:textId="77777777" w:rsidR="003D244B" w:rsidRDefault="003D244B" w:rsidP="000368D4">
            <w:pPr>
              <w:pStyle w:val="tabelanormalny"/>
            </w:pPr>
            <w:r w:rsidRPr="4AC866A3">
              <w:rPr>
                <w:rFonts w:eastAsia="Calibri"/>
              </w:rPr>
              <w:t>Operacja dodania osoby do systemu EWP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236CE1E4" w14:textId="32D64A70" w:rsidR="003D244B" w:rsidRPr="003D244B" w:rsidRDefault="34E57330" w:rsidP="6AF12D69">
            <w:pPr>
              <w:pStyle w:val="paragraph"/>
              <w:spacing w:before="0" w:beforeAutospacing="0" w:after="0" w:afterAutospacing="0" w:line="0" w:lineRule="atLeast"/>
              <w:textAlignment w:val="baseline"/>
              <w:divId w:val="1989935924"/>
              <w:rPr>
                <w:rFonts w:ascii="Segoe UI" w:hAnsi="Segoe UI" w:cs="Segoe UI"/>
                <w:sz w:val="16"/>
                <w:szCs w:val="16"/>
                <w:lang w:val="en-US"/>
              </w:rPr>
            </w:pPr>
            <w:r w:rsidRPr="6AF12D69">
              <w:rPr>
                <w:rStyle w:val="normaltextrun"/>
                <w:rFonts w:ascii="Calibri" w:hAnsi="Calibri" w:cs="Calibri"/>
                <w:b/>
                <w:bCs/>
                <w:color w:val="D13438"/>
                <w:sz w:val="22"/>
                <w:szCs w:val="22"/>
                <w:u w:val="single"/>
                <w:lang w:val="en-US"/>
              </w:rPr>
              <w:t>POST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  <w:lang w:val="en-US"/>
              </w:rPr>
              <w:t xml:space="preserve"> </w:t>
            </w:r>
            <w:r w:rsidRPr="6AF12D69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/</w:t>
            </w:r>
            <w:del w:id="1719" w:author="Autor">
              <w:r w:rsidR="003D244B" w:rsidRPr="6AF12D69" w:rsidDel="34E57330">
                <w:rPr>
                  <w:rStyle w:val="spellingerror"/>
                  <w:rFonts w:ascii="Calibri" w:hAnsi="Calibri" w:cs="Calibri"/>
                  <w:lang w:val="en-US"/>
                </w:rPr>
                <w:delText>ewp-ez-ext</w:delText>
              </w:r>
            </w:del>
            <w:ins w:id="1720" w:author="Autor">
              <w:r w:rsidRPr="6AF12D69">
                <w:rPr>
                  <w:rStyle w:val="spellingerror"/>
                  <w:rFonts w:ascii="Calibri" w:hAnsi="Calibri" w:cs="Calibri"/>
                  <w:lang w:val="en-US"/>
                </w:rPr>
                <w:t>ewp-ez-ext-v2</w:t>
              </w:r>
            </w:ins>
            <w:r w:rsidRPr="6AF12D69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/</w:t>
            </w:r>
            <w:proofErr w:type="spellStart"/>
            <w:r w:rsidRPr="6AF12D69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osoba</w:t>
            </w:r>
            <w:proofErr w:type="spellEnd"/>
            <w:r w:rsidRPr="6AF12D69">
              <w:rPr>
                <w:rStyle w:val="eop"/>
                <w:rFonts w:ascii="Calibri" w:hAnsi="Calibri" w:cs="Calibri"/>
                <w:lang w:val="en-US"/>
              </w:rPr>
              <w:t> </w:t>
            </w:r>
          </w:p>
        </w:tc>
      </w:tr>
      <w:tr w:rsidR="003D244B" w:rsidRPr="003D244B" w14:paraId="16212851" w14:textId="77777777" w:rsidTr="6AF12D69">
        <w:trPr>
          <w:trHeight w:val="531"/>
        </w:trPr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69EFD60" w14:textId="77777777" w:rsidR="003D244B" w:rsidRDefault="003D244B" w:rsidP="000368D4">
            <w:pPr>
              <w:pStyle w:val="tabelanormalny"/>
            </w:pPr>
            <w:r w:rsidRPr="4AC866A3">
              <w:rPr>
                <w:rFonts w:eastAsia="Calibri"/>
              </w:rPr>
              <w:t>Operacja dodania placówki do systemu EWP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BAEA863" w14:textId="1D89110C" w:rsidR="003D244B" w:rsidRPr="003D244B" w:rsidRDefault="34E57330" w:rsidP="6AF12D69">
            <w:pPr>
              <w:pStyle w:val="paragraph"/>
              <w:spacing w:before="0" w:beforeAutospacing="0" w:after="0" w:afterAutospacing="0"/>
              <w:textAlignment w:val="baseline"/>
              <w:divId w:val="1653100250"/>
              <w:rPr>
                <w:rFonts w:ascii="Segoe UI" w:hAnsi="Segoe UI" w:cs="Segoe UI"/>
                <w:sz w:val="16"/>
                <w:szCs w:val="16"/>
                <w:lang w:val="en-US"/>
              </w:rPr>
            </w:pPr>
            <w:r w:rsidRPr="6AF12D69">
              <w:rPr>
                <w:rStyle w:val="normaltextrun"/>
                <w:rFonts w:ascii="Calibri" w:hAnsi="Calibri" w:cs="Calibri"/>
                <w:b/>
                <w:bCs/>
                <w:color w:val="D13438"/>
                <w:sz w:val="22"/>
                <w:szCs w:val="22"/>
                <w:u w:val="single"/>
                <w:lang w:val="en-US"/>
              </w:rPr>
              <w:t>POST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  <w:lang w:val="en-US"/>
              </w:rPr>
              <w:t xml:space="preserve"> </w:t>
            </w:r>
            <w:r w:rsidRPr="6AF12D69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/</w:t>
            </w:r>
            <w:del w:id="1721" w:author="Autor">
              <w:r w:rsidR="003D244B" w:rsidRPr="6AF12D69" w:rsidDel="34E57330">
                <w:rPr>
                  <w:rStyle w:val="spellingerror"/>
                  <w:rFonts w:ascii="Calibri" w:hAnsi="Calibri" w:cs="Calibri"/>
                  <w:lang w:val="en-US"/>
                </w:rPr>
                <w:delText>ewp-ez-ext</w:delText>
              </w:r>
            </w:del>
            <w:ins w:id="1722" w:author="Autor">
              <w:r w:rsidRPr="6AF12D69">
                <w:rPr>
                  <w:rStyle w:val="spellingerror"/>
                  <w:rFonts w:ascii="Calibri" w:hAnsi="Calibri" w:cs="Calibri"/>
                  <w:lang w:val="en-US"/>
                </w:rPr>
                <w:t>ewp-ez-ext-v2</w:t>
              </w:r>
            </w:ins>
            <w:r w:rsidRPr="6AF12D69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/</w:t>
            </w:r>
            <w:proofErr w:type="spellStart"/>
            <w:r w:rsidRPr="6AF12D69">
              <w:rPr>
                <w:rStyle w:val="spellingerror"/>
                <w:rFonts w:ascii="Calibri" w:hAnsi="Calibri" w:cs="Calibri"/>
                <w:lang w:val="en-US"/>
              </w:rPr>
              <w:t>placowka</w:t>
            </w:r>
            <w:proofErr w:type="spellEnd"/>
            <w:r w:rsidRPr="6AF12D69">
              <w:rPr>
                <w:rStyle w:val="eop"/>
                <w:rFonts w:ascii="Calibri" w:hAnsi="Calibri" w:cs="Calibri"/>
                <w:lang w:val="en-US"/>
              </w:rPr>
              <w:t> </w:t>
            </w:r>
          </w:p>
        </w:tc>
      </w:tr>
      <w:tr w:rsidR="003D244B" w14:paraId="70ECCCB2" w14:textId="77777777" w:rsidTr="6AF12D69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9C2119B" w14:textId="77777777" w:rsidR="003D244B" w:rsidRDefault="003D244B" w:rsidP="000368D4">
            <w:pPr>
              <w:pStyle w:val="tabelanormalny"/>
            </w:pPr>
            <w:r>
              <w:t>Operacja dodania zlecenia na badanie COVID-19 do systemu EWP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38140AF" w14:textId="4CF65BC7" w:rsidR="003D244B" w:rsidRDefault="34E57330" w:rsidP="6AF12D69">
            <w:pPr>
              <w:pStyle w:val="paragraph"/>
              <w:spacing w:before="0" w:beforeAutospacing="0" w:after="0" w:afterAutospacing="0" w:line="0" w:lineRule="atLeast"/>
              <w:textAlignment w:val="baseline"/>
              <w:divId w:val="38480238"/>
              <w:rPr>
                <w:rFonts w:ascii="Segoe UI" w:hAnsi="Segoe UI" w:cs="Segoe UI"/>
                <w:sz w:val="16"/>
                <w:szCs w:val="16"/>
              </w:rPr>
            </w:pPr>
            <w:r w:rsidRPr="6AF12D69">
              <w:rPr>
                <w:rStyle w:val="normaltextrun"/>
                <w:rFonts w:ascii="Calibri" w:hAnsi="Calibri" w:cs="Calibri"/>
                <w:b/>
                <w:bCs/>
                <w:color w:val="D13438"/>
                <w:sz w:val="22"/>
                <w:szCs w:val="22"/>
                <w:u w:val="single"/>
              </w:rPr>
              <w:t>POST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 xml:space="preserve"> </w:t>
            </w:r>
            <w:r w:rsidRPr="6AF12D69"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del w:id="1723" w:author="Autor">
              <w:r w:rsidR="003D244B" w:rsidRPr="6AF12D69" w:rsidDel="34E57330">
                <w:rPr>
                  <w:rStyle w:val="spellingerror"/>
                  <w:rFonts w:ascii="Calibri" w:hAnsi="Calibri" w:cs="Calibri"/>
                </w:rPr>
                <w:delText>ewp-ez-ext</w:delText>
              </w:r>
            </w:del>
            <w:ins w:id="1724" w:author="Autor">
              <w:r w:rsidRPr="6AF12D69">
                <w:rPr>
                  <w:rStyle w:val="spellingerror"/>
                  <w:rFonts w:ascii="Calibri" w:hAnsi="Calibri" w:cs="Calibri"/>
                </w:rPr>
                <w:t>ewp-ez-ext-v2</w:t>
              </w:r>
            </w:ins>
            <w:r w:rsidRPr="6AF12D69">
              <w:rPr>
                <w:rStyle w:val="normaltextrun"/>
                <w:rFonts w:ascii="Calibri" w:hAnsi="Calibri" w:cs="Calibri"/>
                <w:sz w:val="22"/>
                <w:szCs w:val="22"/>
              </w:rPr>
              <w:t>/zlecenie</w:t>
            </w:r>
            <w:r w:rsidRPr="6AF12D69">
              <w:rPr>
                <w:rStyle w:val="eop"/>
                <w:rFonts w:ascii="Calibri" w:hAnsi="Calibri" w:cs="Calibri"/>
              </w:rPr>
              <w:t> </w:t>
            </w:r>
          </w:p>
        </w:tc>
      </w:tr>
      <w:tr w:rsidR="003D244B" w14:paraId="324BF862" w14:textId="77777777" w:rsidTr="6AF12D69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38B605B" w14:textId="77777777" w:rsidR="003D244B" w:rsidRDefault="003D244B" w:rsidP="000368D4">
            <w:pPr>
              <w:pStyle w:val="tabelanormalny"/>
            </w:pPr>
            <w:r w:rsidRPr="4AC866A3">
              <w:rPr>
                <w:rFonts w:eastAsia="Calibri"/>
              </w:rPr>
              <w:t>Operacja wyszukania badania pacjenta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97841A7" w14:textId="0C524DBB" w:rsidR="003D244B" w:rsidRDefault="34E57330" w:rsidP="6AF12D69">
            <w:pPr>
              <w:pStyle w:val="paragraph"/>
              <w:spacing w:before="0" w:beforeAutospacing="0" w:after="0" w:afterAutospacing="0" w:line="0" w:lineRule="atLeast"/>
              <w:textAlignment w:val="baseline"/>
              <w:divId w:val="555623305"/>
              <w:rPr>
                <w:rFonts w:ascii="Segoe UI" w:hAnsi="Segoe UI" w:cs="Segoe UI"/>
                <w:sz w:val="16"/>
                <w:szCs w:val="16"/>
              </w:rPr>
            </w:pPr>
            <w:r w:rsidRPr="6AF12D69">
              <w:rPr>
                <w:rStyle w:val="normaltextrun"/>
                <w:rFonts w:ascii="Calibri" w:hAnsi="Calibri" w:cs="Calibri"/>
                <w:b/>
                <w:bCs/>
                <w:color w:val="D13438"/>
                <w:sz w:val="22"/>
                <w:szCs w:val="22"/>
                <w:u w:val="single"/>
              </w:rPr>
              <w:t>POST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 xml:space="preserve"> /</w:t>
            </w:r>
            <w:del w:id="1725" w:author="Autor">
              <w:r w:rsidR="003D244B" w:rsidRPr="6AF12D69" w:rsidDel="34E57330">
                <w:rPr>
                  <w:rStyle w:val="spellingerror"/>
                  <w:rFonts w:ascii="Calibri" w:hAnsi="Calibri" w:cs="Calibri"/>
                  <w:color w:val="D13438"/>
                  <w:u w:val="single"/>
                </w:rPr>
                <w:delText>ewp-ez-ext</w:delText>
              </w:r>
            </w:del>
            <w:ins w:id="1726" w:author="Autor">
              <w:r w:rsidRPr="6AF12D69">
                <w:rPr>
                  <w:rStyle w:val="spellingerror"/>
                  <w:rFonts w:ascii="Calibri" w:hAnsi="Calibri" w:cs="Calibri"/>
                  <w:color w:val="D13438"/>
                  <w:u w:val="single"/>
                </w:rPr>
                <w:t>ewp-ez-ext-v2</w:t>
              </w:r>
            </w:ins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>/zlecenia</w:t>
            </w:r>
            <w:r w:rsidRPr="6AF12D69">
              <w:rPr>
                <w:rStyle w:val="eop"/>
                <w:rFonts w:ascii="Calibri" w:hAnsi="Calibri" w:cs="Calibri"/>
              </w:rPr>
              <w:t> </w:t>
            </w:r>
          </w:p>
        </w:tc>
      </w:tr>
      <w:tr w:rsidR="003D244B" w14:paraId="76235186" w14:textId="77777777" w:rsidTr="6AF12D69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A528335" w14:textId="77777777" w:rsidR="003D244B" w:rsidRDefault="003D244B" w:rsidP="000368D4">
            <w:pPr>
              <w:pStyle w:val="tabelanormalny"/>
            </w:pPr>
            <w:r w:rsidRPr="4AC866A3">
              <w:rPr>
                <w:rFonts w:eastAsia="Calibri"/>
              </w:rPr>
              <w:t>Operacja anulowania zlecenia badania na COVID-19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42D4F831" w14:textId="6AF2AC54" w:rsidR="003D244B" w:rsidRDefault="34E57330" w:rsidP="6AF12D69">
            <w:pPr>
              <w:pStyle w:val="paragraph"/>
              <w:spacing w:before="0" w:beforeAutospacing="0" w:after="0" w:afterAutospacing="0" w:line="0" w:lineRule="atLeast"/>
              <w:textAlignment w:val="baseline"/>
              <w:divId w:val="790784709"/>
              <w:rPr>
                <w:rFonts w:ascii="Segoe UI" w:hAnsi="Segoe UI" w:cs="Segoe UI"/>
                <w:sz w:val="16"/>
                <w:szCs w:val="16"/>
              </w:rPr>
            </w:pPr>
            <w:r w:rsidRPr="6AF12D69">
              <w:rPr>
                <w:rStyle w:val="normaltextrun"/>
                <w:rFonts w:ascii="Calibri" w:hAnsi="Calibri" w:cs="Calibri"/>
                <w:b/>
                <w:bCs/>
                <w:color w:val="D13438"/>
                <w:sz w:val="22"/>
                <w:szCs w:val="22"/>
                <w:u w:val="single"/>
              </w:rPr>
              <w:t>DELETE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 xml:space="preserve"> </w:t>
            </w:r>
            <w:r w:rsidRPr="6AF12D69"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del w:id="1727" w:author="Autor">
              <w:r w:rsidR="003D244B" w:rsidRPr="6AF12D69" w:rsidDel="34E57330">
                <w:rPr>
                  <w:rStyle w:val="spellingerror"/>
                  <w:rFonts w:ascii="Calibri" w:hAnsi="Calibri" w:cs="Calibri"/>
                </w:rPr>
                <w:delText>ewp-ez-ext</w:delText>
              </w:r>
            </w:del>
            <w:ins w:id="1728" w:author="Autor">
              <w:r w:rsidRPr="6AF12D69">
                <w:rPr>
                  <w:rStyle w:val="spellingerror"/>
                  <w:rFonts w:ascii="Calibri" w:hAnsi="Calibri" w:cs="Calibri"/>
                </w:rPr>
                <w:t>ewp-ez-ext-v2</w:t>
              </w:r>
            </w:ins>
            <w:r w:rsidRPr="6AF12D69">
              <w:rPr>
                <w:rStyle w:val="normaltextrun"/>
                <w:rFonts w:ascii="Calibri" w:hAnsi="Calibri" w:cs="Calibri"/>
                <w:sz w:val="22"/>
                <w:szCs w:val="22"/>
              </w:rPr>
              <w:t>/zleceni</w:t>
            </w:r>
            <w:r w:rsidRPr="6AF12D69">
              <w:rPr>
                <w:rStyle w:val="normaltextrun"/>
                <w:rFonts w:ascii="Calibri" w:hAnsi="Calibri" w:cs="Calibri"/>
                <w:strike/>
                <w:color w:val="D13438"/>
                <w:sz w:val="22"/>
                <w:szCs w:val="22"/>
              </w:rPr>
              <w:t>a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> e/{</w:t>
            </w:r>
            <w:proofErr w:type="spellStart"/>
            <w:r w:rsidRPr="6AF12D69">
              <w:rPr>
                <w:rStyle w:val="spellingerror"/>
                <w:rFonts w:ascii="Calibri" w:hAnsi="Calibri" w:cs="Calibri"/>
                <w:color w:val="D13438"/>
                <w:u w:val="single"/>
              </w:rPr>
              <w:t>idZlecenia</w:t>
            </w:r>
            <w:proofErr w:type="spellEnd"/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>}</w:t>
            </w:r>
            <w:r w:rsidRPr="6AF12D69">
              <w:rPr>
                <w:rStyle w:val="eop"/>
                <w:rFonts w:ascii="Calibri" w:hAnsi="Calibri" w:cs="Calibri"/>
              </w:rPr>
              <w:t> </w:t>
            </w:r>
          </w:p>
        </w:tc>
      </w:tr>
      <w:tr w:rsidR="003D244B" w14:paraId="6BEB85D0" w14:textId="77777777" w:rsidTr="6AF12D69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1B8B046" w14:textId="77777777" w:rsidR="003D244B" w:rsidRDefault="003D244B" w:rsidP="000368D4">
            <w:pPr>
              <w:pStyle w:val="tabelanormalny"/>
            </w:pPr>
            <w:r w:rsidRPr="4AC866A3">
              <w:rPr>
                <w:rFonts w:eastAsia="Calibri"/>
              </w:rPr>
              <w:t>Operacja wyszukania aktywnej kwarantanny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40B04EF5" w14:textId="24DD1B85" w:rsidR="003D244B" w:rsidRDefault="34E57330" w:rsidP="6AF12D69">
            <w:pPr>
              <w:pStyle w:val="paragraph"/>
              <w:spacing w:before="0" w:beforeAutospacing="0" w:after="0" w:afterAutospacing="0" w:line="0" w:lineRule="atLeast"/>
              <w:textAlignment w:val="baseline"/>
              <w:divId w:val="1246187862"/>
              <w:rPr>
                <w:rFonts w:ascii="Segoe UI" w:hAnsi="Segoe UI" w:cs="Segoe UI"/>
                <w:sz w:val="16"/>
                <w:szCs w:val="16"/>
              </w:rPr>
            </w:pPr>
            <w:r w:rsidRPr="6AF12D69">
              <w:rPr>
                <w:rStyle w:val="normaltextrun"/>
                <w:rFonts w:ascii="Calibri" w:hAnsi="Calibri" w:cs="Calibri"/>
                <w:b/>
                <w:bCs/>
                <w:color w:val="D13438"/>
                <w:sz w:val="22"/>
                <w:szCs w:val="22"/>
                <w:u w:val="single"/>
              </w:rPr>
              <w:t>GET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 xml:space="preserve"> </w:t>
            </w:r>
            <w:r w:rsidRPr="6AF12D69"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del w:id="1729" w:author="Autor">
              <w:r w:rsidR="003D244B" w:rsidRPr="6AF12D69" w:rsidDel="34E57330">
                <w:rPr>
                  <w:rStyle w:val="spellingerror"/>
                  <w:rFonts w:ascii="Calibri" w:hAnsi="Calibri" w:cs="Calibri"/>
                </w:rPr>
                <w:delText>ewp-ez-ext</w:delText>
              </w:r>
            </w:del>
            <w:ins w:id="1730" w:author="Autor">
              <w:r w:rsidRPr="6AF12D69">
                <w:rPr>
                  <w:rStyle w:val="spellingerror"/>
                  <w:rFonts w:ascii="Calibri" w:hAnsi="Calibri" w:cs="Calibri"/>
                </w:rPr>
                <w:t>ewp-ez-ext-v2</w:t>
              </w:r>
            </w:ins>
            <w:r w:rsidRPr="6AF12D69"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r w:rsidRPr="6AF12D69">
              <w:rPr>
                <w:rStyle w:val="normaltextrun"/>
                <w:rFonts w:ascii="Calibri" w:hAnsi="Calibri" w:cs="Calibri"/>
                <w:strike/>
                <w:color w:val="D13438"/>
                <w:sz w:val="22"/>
                <w:szCs w:val="22"/>
              </w:rPr>
              <w:t>kwarantanna/info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 xml:space="preserve"> izolacja/{</w:t>
            </w:r>
            <w:proofErr w:type="spellStart"/>
            <w:r w:rsidRPr="6AF12D69">
              <w:rPr>
                <w:rStyle w:val="spellingerror"/>
                <w:rFonts w:ascii="Calibri" w:hAnsi="Calibri" w:cs="Calibri"/>
                <w:color w:val="D13438"/>
                <w:u w:val="single"/>
              </w:rPr>
              <w:t>idOsoby</w:t>
            </w:r>
            <w:proofErr w:type="spellEnd"/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>}</w:t>
            </w:r>
            <w:r w:rsidRPr="6AF12D69">
              <w:rPr>
                <w:rStyle w:val="eop"/>
                <w:rFonts w:ascii="Calibri" w:hAnsi="Calibri" w:cs="Calibri"/>
              </w:rPr>
              <w:t> </w:t>
            </w:r>
          </w:p>
        </w:tc>
      </w:tr>
      <w:tr w:rsidR="003D244B" w:rsidRPr="003D244B" w14:paraId="1D8700C1" w14:textId="77777777" w:rsidTr="6AF12D69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72EDE66" w14:textId="77777777" w:rsidR="003D244B" w:rsidRDefault="003D244B" w:rsidP="000368D4">
            <w:pPr>
              <w:pStyle w:val="tabelanormalny"/>
            </w:pPr>
            <w:r w:rsidRPr="4AC866A3">
              <w:rPr>
                <w:rFonts w:eastAsia="Calibri"/>
              </w:rPr>
              <w:t>Operacja dodania izolacji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0CCE69E7" w14:textId="683DF34C" w:rsidR="003D244B" w:rsidRPr="003D244B" w:rsidRDefault="34E57330" w:rsidP="6AF12D69">
            <w:pPr>
              <w:pStyle w:val="paragraph"/>
              <w:spacing w:before="0" w:beforeAutospacing="0" w:after="0" w:afterAutospacing="0" w:line="0" w:lineRule="atLeast"/>
              <w:textAlignment w:val="baseline"/>
              <w:divId w:val="1480027634"/>
              <w:rPr>
                <w:rFonts w:ascii="Segoe UI" w:hAnsi="Segoe UI" w:cs="Segoe UI"/>
                <w:sz w:val="16"/>
                <w:szCs w:val="16"/>
                <w:lang w:val="en-US"/>
              </w:rPr>
            </w:pPr>
            <w:r w:rsidRPr="6AF12D69">
              <w:rPr>
                <w:rStyle w:val="normaltextrun"/>
                <w:rFonts w:ascii="Calibri" w:hAnsi="Calibri" w:cs="Calibri"/>
                <w:b/>
                <w:bCs/>
                <w:color w:val="D13438"/>
                <w:sz w:val="22"/>
                <w:szCs w:val="22"/>
                <w:u w:val="single"/>
                <w:lang w:val="en-US"/>
              </w:rPr>
              <w:t>POST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  <w:lang w:val="en-US"/>
              </w:rPr>
              <w:t xml:space="preserve"> </w:t>
            </w:r>
            <w:r w:rsidRPr="6AF12D69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/</w:t>
            </w:r>
            <w:del w:id="1731" w:author="Autor">
              <w:r w:rsidR="003D244B" w:rsidRPr="6AF12D69" w:rsidDel="34E57330">
                <w:rPr>
                  <w:rStyle w:val="spellingerror"/>
                  <w:rFonts w:ascii="Calibri" w:hAnsi="Calibri" w:cs="Calibri"/>
                  <w:lang w:val="en-US"/>
                </w:rPr>
                <w:delText>ewp-ez-ext</w:delText>
              </w:r>
            </w:del>
            <w:ins w:id="1732" w:author="Autor">
              <w:r w:rsidRPr="6AF12D69">
                <w:rPr>
                  <w:rStyle w:val="spellingerror"/>
                  <w:rFonts w:ascii="Calibri" w:hAnsi="Calibri" w:cs="Calibri"/>
                  <w:lang w:val="en-US"/>
                </w:rPr>
                <w:t>ewp-ez-ext-v2</w:t>
              </w:r>
            </w:ins>
            <w:r w:rsidRPr="6AF12D69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/</w:t>
            </w:r>
            <w:proofErr w:type="spellStart"/>
            <w:r w:rsidRPr="6AF12D69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kwarantanna</w:t>
            </w:r>
            <w:proofErr w:type="spellEnd"/>
            <w:r w:rsidRPr="6AF12D69">
              <w:rPr>
                <w:rStyle w:val="eop"/>
                <w:rFonts w:ascii="Calibri" w:hAnsi="Calibri" w:cs="Calibri"/>
                <w:lang w:val="en-US"/>
              </w:rPr>
              <w:t> </w:t>
            </w:r>
          </w:p>
        </w:tc>
      </w:tr>
      <w:tr w:rsidR="003D244B" w:rsidRPr="003D244B" w14:paraId="2D6E42DE" w14:textId="77777777" w:rsidTr="6AF12D69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25C64C1" w14:textId="77777777" w:rsidR="003D244B" w:rsidRDefault="003D244B" w:rsidP="000368D4">
            <w:pPr>
              <w:pStyle w:val="tabelanormalny"/>
            </w:pPr>
            <w:r w:rsidRPr="4AC866A3">
              <w:rPr>
                <w:rFonts w:eastAsia="Calibri"/>
              </w:rPr>
              <w:t>Operacja edycji izolacji domowej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1583A256" w14:textId="2EBC12C5" w:rsidR="003D244B" w:rsidRPr="003D244B" w:rsidRDefault="34E57330" w:rsidP="6AF12D69">
            <w:pPr>
              <w:pStyle w:val="paragraph"/>
              <w:spacing w:before="0" w:beforeAutospacing="0" w:after="0" w:afterAutospacing="0" w:line="0" w:lineRule="atLeast"/>
              <w:textAlignment w:val="baseline"/>
              <w:divId w:val="195123176"/>
              <w:rPr>
                <w:rFonts w:ascii="Segoe UI" w:hAnsi="Segoe UI" w:cs="Segoe UI"/>
                <w:sz w:val="16"/>
                <w:szCs w:val="16"/>
                <w:lang w:val="en-US"/>
              </w:rPr>
            </w:pPr>
            <w:r w:rsidRPr="6AF12D69">
              <w:rPr>
                <w:rStyle w:val="normaltextrun"/>
                <w:rFonts w:ascii="Calibri" w:hAnsi="Calibri" w:cs="Calibri"/>
                <w:b/>
                <w:bCs/>
                <w:color w:val="D13438"/>
                <w:sz w:val="22"/>
                <w:szCs w:val="22"/>
                <w:u w:val="single"/>
                <w:lang w:val="en-US"/>
              </w:rPr>
              <w:t>PUT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  <w:lang w:val="en-US"/>
              </w:rPr>
              <w:t xml:space="preserve"> </w:t>
            </w:r>
            <w:r w:rsidRPr="6AF12D69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/</w:t>
            </w:r>
            <w:del w:id="1733" w:author="Autor">
              <w:r w:rsidR="003D244B" w:rsidRPr="6AF12D69" w:rsidDel="34E57330">
                <w:rPr>
                  <w:rStyle w:val="spellingerror"/>
                  <w:rFonts w:ascii="Calibri" w:hAnsi="Calibri" w:cs="Calibri"/>
                  <w:lang w:val="en-US"/>
                </w:rPr>
                <w:delText>ewp-ez-ext</w:delText>
              </w:r>
            </w:del>
            <w:ins w:id="1734" w:author="Autor">
              <w:r w:rsidRPr="6AF12D69">
                <w:rPr>
                  <w:rStyle w:val="spellingerror"/>
                  <w:rFonts w:ascii="Calibri" w:hAnsi="Calibri" w:cs="Calibri"/>
                  <w:lang w:val="en-US"/>
                </w:rPr>
                <w:t>ewp-ez-ext-v2</w:t>
              </w:r>
            </w:ins>
            <w:r w:rsidRPr="6AF12D69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/</w:t>
            </w:r>
            <w:proofErr w:type="spellStart"/>
            <w:r w:rsidRPr="6AF12D69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kwarantanna</w:t>
            </w:r>
            <w:proofErr w:type="spellEnd"/>
            <w:r w:rsidRPr="6AF12D69">
              <w:rPr>
                <w:rStyle w:val="eop"/>
                <w:rFonts w:ascii="Calibri" w:hAnsi="Calibri" w:cs="Calibri"/>
                <w:lang w:val="en-US"/>
              </w:rPr>
              <w:t> </w:t>
            </w:r>
          </w:p>
        </w:tc>
      </w:tr>
      <w:tr w:rsidR="003D244B" w14:paraId="2548DAC9" w14:textId="77777777" w:rsidTr="6AF12D69">
        <w:trPr>
          <w:trHeight w:val="1020"/>
        </w:trPr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D645648" w14:textId="77777777" w:rsidR="003D244B" w:rsidRDefault="003D244B" w:rsidP="000368D4">
            <w:pPr>
              <w:pStyle w:val="tabelanormalny"/>
            </w:pPr>
            <w:r w:rsidRPr="4AC866A3">
              <w:rPr>
                <w:rFonts w:eastAsia="Calibri"/>
              </w:rPr>
              <w:t>Operacja pobrania raportu pacjentów dla lekarza POZ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7C10E2AA" w14:textId="77777777" w:rsidR="003D244B" w:rsidRDefault="003D244B">
            <w:pPr>
              <w:pStyle w:val="paragraph"/>
              <w:spacing w:before="0" w:beforeAutospacing="0" w:after="0" w:afterAutospacing="0"/>
              <w:textAlignment w:val="baseline"/>
              <w:divId w:val="1000960237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/raport-</w:t>
            </w:r>
            <w:proofErr w:type="spellStart"/>
            <w:r>
              <w:rPr>
                <w:rStyle w:val="spellingerror"/>
                <w:rFonts w:ascii="Calibri" w:hAnsi="Calibri" w:cs="Calibri"/>
                <w:szCs w:val="22"/>
              </w:rPr>
              <w:t>ext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Style w:val="spellingerror"/>
                <w:rFonts w:ascii="Calibri" w:hAnsi="Calibri" w:cs="Calibri"/>
                <w:szCs w:val="22"/>
              </w:rPr>
              <w:t>poz</w:t>
            </w:r>
            <w:proofErr w:type="spellEnd"/>
            <w:r>
              <w:rPr>
                <w:rStyle w:val="eop"/>
                <w:rFonts w:ascii="Calibri" w:hAnsi="Calibri" w:cs="Calibri"/>
                <w:szCs w:val="22"/>
              </w:rPr>
              <w:t> </w:t>
            </w:r>
          </w:p>
        </w:tc>
      </w:tr>
      <w:tr w:rsidR="003D244B" w14:paraId="7843CBFA" w14:textId="77777777" w:rsidTr="6AF12D69">
        <w:trPr>
          <w:trHeight w:val="1020"/>
        </w:trPr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218EFB4" w14:textId="77777777" w:rsidR="003D244B" w:rsidRPr="4AC866A3" w:rsidRDefault="003D244B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Operacja dodania wyniku badania testu antygenowego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159AC4C4" w14:textId="03014F8B" w:rsidR="003D244B" w:rsidRDefault="34E57330" w:rsidP="6AF12D69">
            <w:pPr>
              <w:pStyle w:val="paragraph"/>
              <w:spacing w:before="0" w:beforeAutospacing="0" w:after="0" w:afterAutospacing="0"/>
              <w:textAlignment w:val="baseline"/>
              <w:divId w:val="1431773007"/>
              <w:rPr>
                <w:rFonts w:ascii="Segoe UI" w:hAnsi="Segoe UI" w:cs="Segoe UI"/>
                <w:sz w:val="16"/>
                <w:szCs w:val="16"/>
              </w:rPr>
            </w:pPr>
            <w:r w:rsidRPr="6AF12D69">
              <w:rPr>
                <w:rStyle w:val="normaltextrun"/>
                <w:rFonts w:ascii="Calibri" w:hAnsi="Calibri" w:cs="Calibri"/>
                <w:b/>
                <w:bCs/>
                <w:color w:val="D13438"/>
                <w:sz w:val="22"/>
                <w:szCs w:val="22"/>
                <w:u w:val="single"/>
              </w:rPr>
              <w:t>POST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 xml:space="preserve"> </w:t>
            </w:r>
            <w:r w:rsidRPr="6AF12D69"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del w:id="1735" w:author="Autor">
              <w:r w:rsidR="003D244B" w:rsidRPr="6AF12D69" w:rsidDel="34E57330">
                <w:rPr>
                  <w:rStyle w:val="spellingerror"/>
                  <w:rFonts w:ascii="Calibri" w:hAnsi="Calibri" w:cs="Calibri"/>
                </w:rPr>
                <w:delText>ewp-ez-ext</w:delText>
              </w:r>
            </w:del>
            <w:ins w:id="1736" w:author="Autor">
              <w:r w:rsidRPr="6AF12D69">
                <w:rPr>
                  <w:rStyle w:val="spellingerror"/>
                  <w:rFonts w:ascii="Calibri" w:hAnsi="Calibri" w:cs="Calibri"/>
                </w:rPr>
                <w:t>ewp-ez-ext-v2</w:t>
              </w:r>
            </w:ins>
            <w:r w:rsidRPr="6AF12D69"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r w:rsidRPr="6AF12D69">
              <w:rPr>
                <w:rStyle w:val="normaltextrun"/>
                <w:rFonts w:ascii="Calibri" w:hAnsi="Calibri" w:cs="Calibri"/>
                <w:strike/>
                <w:color w:val="D13438"/>
                <w:sz w:val="22"/>
                <w:szCs w:val="22"/>
              </w:rPr>
              <w:t>zlecenie</w:t>
            </w:r>
            <w:r w:rsidRPr="6AF12D69">
              <w:rPr>
                <w:rStyle w:val="normaltextrun"/>
                <w:rFonts w:ascii="Calibri" w:hAnsi="Calibri" w:cs="Calibri"/>
                <w:color w:val="D13438"/>
                <w:sz w:val="22"/>
                <w:szCs w:val="22"/>
                <w:u w:val="single"/>
              </w:rPr>
              <w:t xml:space="preserve"> </w:t>
            </w:r>
            <w:proofErr w:type="spellStart"/>
            <w:r w:rsidRPr="6AF12D69">
              <w:rPr>
                <w:rStyle w:val="spellingerror"/>
                <w:rFonts w:ascii="Calibri" w:hAnsi="Calibri" w:cs="Calibri"/>
                <w:color w:val="D13438"/>
                <w:u w:val="single"/>
              </w:rPr>
              <w:t>wynikAntygen</w:t>
            </w:r>
            <w:proofErr w:type="spellEnd"/>
            <w:r w:rsidRPr="6AF12D69">
              <w:rPr>
                <w:rStyle w:val="eop"/>
                <w:rFonts w:ascii="Calibri" w:hAnsi="Calibri" w:cs="Calibri"/>
              </w:rPr>
              <w:t> </w:t>
            </w:r>
          </w:p>
        </w:tc>
      </w:tr>
    </w:tbl>
    <w:p w14:paraId="299CAFCA" w14:textId="77777777" w:rsidR="006522A2" w:rsidRDefault="006522A2" w:rsidP="006522A2">
      <w:pPr>
        <w:pStyle w:val="Legenda"/>
        <w:rPr>
          <w:rFonts w:ascii="Calibri" w:hAnsi="Calibri" w:cs="Times New Roman"/>
          <w:sz w:val="20"/>
          <w:szCs w:val="20"/>
        </w:rPr>
      </w:pPr>
      <w:r>
        <w:t>Tabela 2 Wykaz operacji udostępnionych w zakresie COVID-19</w:t>
      </w:r>
    </w:p>
    <w:p w14:paraId="5997CC1D" w14:textId="77777777" w:rsidR="164CD1B0" w:rsidRDefault="164CD1B0" w:rsidP="164CD1B0">
      <w:pPr>
        <w:spacing w:line="288" w:lineRule="auto"/>
        <w:rPr>
          <w:szCs w:val="22"/>
        </w:rPr>
      </w:pPr>
    </w:p>
    <w:p w14:paraId="110FFD37" w14:textId="77777777" w:rsidR="164CD1B0" w:rsidRDefault="164CD1B0" w:rsidP="164CD1B0"/>
    <w:p w14:paraId="4C989690" w14:textId="77777777" w:rsidR="00265372" w:rsidRDefault="4731FB34" w:rsidP="7A0285CB">
      <w:pPr>
        <w:pStyle w:val="Nagwek1"/>
        <w:numPr>
          <w:ilvl w:val="1"/>
          <w:numId w:val="20"/>
        </w:numPr>
      </w:pPr>
      <w:bookmarkStart w:id="1737" w:name="_Toc95995787"/>
      <w:bookmarkStart w:id="1738" w:name="_Toc812431435"/>
      <w:bookmarkStart w:id="1739" w:name="_Toc1221444954"/>
      <w:bookmarkStart w:id="1740" w:name="_Toc928119024"/>
      <w:bookmarkStart w:id="1741" w:name="_Toc1472696589"/>
      <w:bookmarkStart w:id="1742" w:name="_Toc778295428"/>
      <w:bookmarkStart w:id="1743" w:name="_Toc1606630597"/>
      <w:bookmarkStart w:id="1744" w:name="_Toc731040484"/>
      <w:bookmarkStart w:id="1745" w:name="_Toc1411316436"/>
      <w:bookmarkStart w:id="1746" w:name="_Toc2126358619"/>
      <w:bookmarkStart w:id="1747" w:name="_Toc1257086183"/>
      <w:bookmarkStart w:id="1748" w:name="_Toc664787058"/>
      <w:bookmarkStart w:id="1749" w:name="_Toc450875758"/>
      <w:bookmarkStart w:id="1750" w:name="_Toc2001820175"/>
      <w:bookmarkStart w:id="1751" w:name="_Toc2146516186"/>
      <w:bookmarkStart w:id="1752" w:name="_Toc1340162979"/>
      <w:bookmarkStart w:id="1753" w:name="_Toc180640149"/>
      <w:bookmarkStart w:id="1754" w:name="_Toc914223788"/>
      <w:bookmarkStart w:id="1755" w:name="_Toc1607630390"/>
      <w:bookmarkStart w:id="1756" w:name="_Toc397223747"/>
      <w:bookmarkStart w:id="1757" w:name="_Toc1298141736"/>
      <w:bookmarkStart w:id="1758" w:name="_Toc2089958375"/>
      <w:bookmarkStart w:id="1759" w:name="_Toc709927490"/>
      <w:bookmarkStart w:id="1760" w:name="_Toc595774788"/>
      <w:bookmarkStart w:id="1761" w:name="_Toc1379908593"/>
      <w:bookmarkStart w:id="1762" w:name="_Toc1165289440"/>
      <w:bookmarkStart w:id="1763" w:name="_Toc2046154304"/>
      <w:bookmarkStart w:id="1764" w:name="_Toc1319927970"/>
      <w:bookmarkStart w:id="1765" w:name="_Toc796490720"/>
      <w:bookmarkStart w:id="1766" w:name="_Toc355204558"/>
      <w:bookmarkStart w:id="1767" w:name="_Toc759467034"/>
      <w:bookmarkStart w:id="1768" w:name="_Toc949175410"/>
      <w:bookmarkStart w:id="1769" w:name="_Toc922690127"/>
      <w:bookmarkStart w:id="1770" w:name="_Toc1110540861"/>
      <w:bookmarkStart w:id="1771" w:name="_Toc1361375180"/>
      <w:bookmarkStart w:id="1772" w:name="_Toc1753898694"/>
      <w:bookmarkStart w:id="1773" w:name="_Toc613609104"/>
      <w:bookmarkStart w:id="1774" w:name="_Toc1228059648"/>
      <w:bookmarkStart w:id="1775" w:name="_Toc2074396704"/>
      <w:bookmarkStart w:id="1776" w:name="_Toc1160614578"/>
      <w:bookmarkStart w:id="1777" w:name="_Toc2115564817"/>
      <w:bookmarkStart w:id="1778" w:name="_Toc733348914"/>
      <w:bookmarkStart w:id="1779" w:name="_Toc977567772"/>
      <w:bookmarkStart w:id="1780" w:name="_Toc1484362093"/>
      <w:bookmarkStart w:id="1781" w:name="_Toc881368031"/>
      <w:bookmarkStart w:id="1782" w:name="_Toc1438096426"/>
      <w:bookmarkStart w:id="1783" w:name="_Toc954963786"/>
      <w:bookmarkStart w:id="1784" w:name="_Toc2123767101"/>
      <w:bookmarkStart w:id="1785" w:name="_Toc1491437825"/>
      <w:bookmarkStart w:id="1786" w:name="_Toc722589604"/>
      <w:bookmarkStart w:id="1787" w:name="_Toc706363730"/>
      <w:bookmarkStart w:id="1788" w:name="_Toc258637965"/>
      <w:bookmarkStart w:id="1789" w:name="_Toc1537518299"/>
      <w:bookmarkStart w:id="1790" w:name="_Toc678156494"/>
      <w:bookmarkStart w:id="1791" w:name="_Toc1589156665"/>
      <w:bookmarkStart w:id="1792" w:name="_Toc1139267260"/>
      <w:bookmarkStart w:id="1793" w:name="_Toc49741786"/>
      <w:bookmarkStart w:id="1794" w:name="_Toc1229637644"/>
      <w:bookmarkStart w:id="1795" w:name="_Toc1251253725"/>
      <w:bookmarkStart w:id="1796" w:name="_Toc1142928763"/>
      <w:bookmarkStart w:id="1797" w:name="_Toc1578160357"/>
      <w:bookmarkStart w:id="1798" w:name="_Toc2110875254"/>
      <w:bookmarkStart w:id="1799" w:name="_Toc1930847738"/>
      <w:bookmarkStart w:id="1800" w:name="_Toc1463245930"/>
      <w:bookmarkStart w:id="1801" w:name="_Toc1495069008"/>
      <w:bookmarkStart w:id="1802" w:name="_Toc1561190966"/>
      <w:bookmarkStart w:id="1803" w:name="_Toc767532414"/>
      <w:bookmarkStart w:id="1804" w:name="_Toc1598711446"/>
      <w:bookmarkStart w:id="1805" w:name="_Toc1969285074"/>
      <w:bookmarkStart w:id="1806" w:name="_Toc1504914429"/>
      <w:bookmarkStart w:id="1807" w:name="_Toc1341457814"/>
      <w:bookmarkStart w:id="1808" w:name="_Toc85819322"/>
      <w:bookmarkStart w:id="1809" w:name="_Toc2039177785"/>
      <w:bookmarkStart w:id="1810" w:name="_Toc698229062"/>
      <w:bookmarkStart w:id="1811" w:name="_Toc551670605"/>
      <w:bookmarkStart w:id="1812" w:name="_Toc1833217569"/>
      <w:bookmarkStart w:id="1813" w:name="_Toc288772245"/>
      <w:bookmarkStart w:id="1814" w:name="_Toc534526202"/>
      <w:bookmarkStart w:id="1815" w:name="_Toc1135596946"/>
      <w:bookmarkStart w:id="1816" w:name="_Toc1102977367"/>
      <w:bookmarkStart w:id="1817" w:name="_Toc1007049012"/>
      <w:bookmarkStart w:id="1818" w:name="_Toc526222721"/>
      <w:bookmarkStart w:id="1819" w:name="_Toc751930454"/>
      <w:bookmarkStart w:id="1820" w:name="_Toc294778239"/>
      <w:bookmarkStart w:id="1821" w:name="_Toc38267147"/>
      <w:bookmarkStart w:id="1822" w:name="_Toc2007750817"/>
      <w:bookmarkStart w:id="1823" w:name="_Toc422916940"/>
      <w:bookmarkStart w:id="1824" w:name="_Toc658132562"/>
      <w:bookmarkStart w:id="1825" w:name="_Toc1650555783"/>
      <w:bookmarkStart w:id="1826" w:name="_Toc79296660"/>
      <w:bookmarkStart w:id="1827" w:name="_Toc757519273"/>
      <w:bookmarkStart w:id="1828" w:name="_Toc2076704763"/>
      <w:bookmarkStart w:id="1829" w:name="_Toc1468380073"/>
      <w:bookmarkStart w:id="1830" w:name="_Toc1227073099"/>
      <w:bookmarkStart w:id="1831" w:name="_Toc1703391727"/>
      <w:bookmarkStart w:id="1832" w:name="_Toc411104793"/>
      <w:bookmarkStart w:id="1833" w:name="_Toc1734421652"/>
      <w:bookmarkStart w:id="1834" w:name="_Toc1196675878"/>
      <w:bookmarkStart w:id="1835" w:name="_Toc1867783712"/>
      <w:bookmarkStart w:id="1836" w:name="_Toc988618663"/>
      <w:bookmarkStart w:id="1837" w:name="_Toc362549710"/>
      <w:bookmarkStart w:id="1838" w:name="_Toc1403368431"/>
      <w:bookmarkStart w:id="1839" w:name="_Toc2070613293"/>
      <w:bookmarkStart w:id="1840" w:name="_Toc2086423363"/>
      <w:bookmarkStart w:id="1841" w:name="_Toc1480608268"/>
      <w:bookmarkStart w:id="1842" w:name="_Toc1636087512"/>
      <w:bookmarkStart w:id="1843" w:name="_Toc685898724"/>
      <w:bookmarkStart w:id="1844" w:name="_Toc110021360"/>
      <w:bookmarkStart w:id="1845" w:name="_Toc1453614656"/>
      <w:bookmarkStart w:id="1846" w:name="_Toc454791517"/>
      <w:bookmarkStart w:id="1847" w:name="_Toc1835347291"/>
      <w:bookmarkStart w:id="1848" w:name="_Toc1701013955"/>
      <w:bookmarkStart w:id="1849" w:name="_Toc1326787253"/>
      <w:bookmarkStart w:id="1850" w:name="_Toc740885190"/>
      <w:bookmarkStart w:id="1851" w:name="_Toc76098562"/>
      <w:bookmarkStart w:id="1852" w:name="_Toc112992679"/>
      <w:bookmarkStart w:id="1853" w:name="_Toc1057414123"/>
      <w:bookmarkStart w:id="1854" w:name="_Toc399474699"/>
      <w:bookmarkStart w:id="1855" w:name="_Toc1786771835"/>
      <w:bookmarkStart w:id="1856" w:name="_Toc1650769420"/>
      <w:bookmarkStart w:id="1857" w:name="_Toc1021485160"/>
      <w:bookmarkStart w:id="1858" w:name="_Toc2923372"/>
      <w:bookmarkStart w:id="1859" w:name="_Toc1375415174"/>
      <w:bookmarkStart w:id="1860" w:name="_Toc2133063941"/>
      <w:bookmarkStart w:id="1861" w:name="_Toc489413755"/>
      <w:bookmarkStart w:id="1862" w:name="_Toc1432315831"/>
      <w:bookmarkStart w:id="1863" w:name="_Toc1046687463"/>
      <w:bookmarkStart w:id="1864" w:name="_Toc1069617514"/>
      <w:bookmarkStart w:id="1865" w:name="_Toc1511772547"/>
      <w:bookmarkStart w:id="1866" w:name="_Toc1015792352"/>
      <w:bookmarkStart w:id="1867" w:name="_Toc321276273"/>
      <w:bookmarkStart w:id="1868" w:name="_Toc1729089746"/>
      <w:bookmarkStart w:id="1869" w:name="_Toc686204267"/>
      <w:bookmarkStart w:id="1870" w:name="_Toc1627289975"/>
      <w:r>
        <w:lastRenderedPageBreak/>
        <w:t>Operacja</w:t>
      </w:r>
      <w:r w:rsidR="0FBE0C8E">
        <w:t xml:space="preserve"> </w:t>
      </w:r>
      <w:r w:rsidR="4914222F">
        <w:t xml:space="preserve">pobrania </w:t>
      </w:r>
      <w:proofErr w:type="spellStart"/>
      <w:r w:rsidR="4914222F">
        <w:t>t</w:t>
      </w:r>
      <w:r>
        <w:t>okenu</w:t>
      </w:r>
      <w:proofErr w:type="spellEnd"/>
      <w:r w:rsidR="4914222F">
        <w:t xml:space="preserve"> d</w:t>
      </w:r>
      <w:r w:rsidR="4E5F2D1B">
        <w:t>ostępowego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</w:p>
    <w:p w14:paraId="22BD2991" w14:textId="77777777" w:rsidR="009B5C23" w:rsidRDefault="009B6369" w:rsidP="009B5C23">
      <w:r>
        <w:t xml:space="preserve">Operacja pobrania </w:t>
      </w:r>
      <w:proofErr w:type="spellStart"/>
      <w:r>
        <w:t>tokenu</w:t>
      </w:r>
      <w:proofErr w:type="spellEnd"/>
      <w:r>
        <w:t xml:space="preserve"> dostępowego polega na wywołaniu metody </w:t>
      </w:r>
      <w:r w:rsidRPr="38E98A98">
        <w:rPr>
          <w:b/>
          <w:bCs/>
        </w:rPr>
        <w:t>/</w:t>
      </w:r>
      <w:proofErr w:type="spellStart"/>
      <w:r w:rsidRPr="38E98A98">
        <w:rPr>
          <w:b/>
          <w:bCs/>
        </w:rPr>
        <w:t>token</w:t>
      </w:r>
      <w:proofErr w:type="spellEnd"/>
      <w:r>
        <w:t xml:space="preserve"> podając w żądaniu odpowiednie dane dotyczą</w:t>
      </w:r>
      <w:r w:rsidR="00FC1875">
        <w:t xml:space="preserve">ce </w:t>
      </w:r>
      <w:proofErr w:type="spellStart"/>
      <w:r w:rsidR="00FC1875">
        <w:t>tokena</w:t>
      </w:r>
      <w:proofErr w:type="spellEnd"/>
      <w:r w:rsidR="00FC1875">
        <w:t xml:space="preserve"> opisane w rozdziale 3</w:t>
      </w:r>
      <w:r>
        <w:t xml:space="preserve">. Sekcja  Przygotowanie </w:t>
      </w:r>
      <w:proofErr w:type="spellStart"/>
      <w:r>
        <w:t>tokenu</w:t>
      </w:r>
      <w:proofErr w:type="spellEnd"/>
      <w:r>
        <w:t xml:space="preserve"> uwierzytelniającego</w:t>
      </w:r>
    </w:p>
    <w:p w14:paraId="08ABBA09" w14:textId="77777777" w:rsidR="009B6369" w:rsidRDefault="009B6369" w:rsidP="009B5C23">
      <w:r>
        <w:t xml:space="preserve">W odpowiedzi zwracany jest </w:t>
      </w:r>
      <w:proofErr w:type="spellStart"/>
      <w:r>
        <w:t>token</w:t>
      </w:r>
      <w:proofErr w:type="spellEnd"/>
      <w:r>
        <w:t xml:space="preserve"> dostępowy, którego należy używać w następnych operacjach. </w:t>
      </w:r>
    </w:p>
    <w:p w14:paraId="57C4452D" w14:textId="77777777" w:rsidR="001A4882" w:rsidRDefault="00FE5CEC" w:rsidP="009B5C23">
      <w:r>
        <w:t xml:space="preserve">Operacja pobierania </w:t>
      </w:r>
      <w:proofErr w:type="spellStart"/>
      <w:r>
        <w:t>tokenu</w:t>
      </w:r>
      <w:proofErr w:type="spellEnd"/>
      <w:r>
        <w:t xml:space="preserve"> dostępowego działa w analogiczny sposób jak przy wymianie </w:t>
      </w:r>
      <w:r>
        <w:rPr>
          <w:b/>
        </w:rPr>
        <w:t>Zdarzeń Medycznych</w:t>
      </w:r>
      <w:r>
        <w:t xml:space="preserve">. </w:t>
      </w:r>
      <w:r w:rsidR="00D63527">
        <w:t xml:space="preserve">Możliwe jest wykorzystanie implementacji procesu uwierzytelniania zwracając uwagę na wartość parametru </w:t>
      </w:r>
      <w:proofErr w:type="spellStart"/>
      <w:r w:rsidR="00D63527">
        <w:rPr>
          <w:b/>
        </w:rPr>
        <w:t>scope</w:t>
      </w:r>
      <w:proofErr w:type="spellEnd"/>
      <w:r w:rsidR="00D63527">
        <w:t xml:space="preserve"> w żądaniu.</w:t>
      </w:r>
    </w:p>
    <w:p w14:paraId="63DC933E" w14:textId="77777777" w:rsidR="00BF1AB0" w:rsidRPr="00D63527" w:rsidRDefault="00BF1AB0" w:rsidP="009B5C23">
      <w:r>
        <w:t>Opis parametrów żądania pokazany jest w rozdziale 3 dokumentu w sekcji Przygotowanie i przekazanie żądania autoryzacji</w:t>
      </w:r>
    </w:p>
    <w:p w14:paraId="45E54355" w14:textId="77777777" w:rsidR="009B6369" w:rsidRPr="00EA2C7C" w:rsidRDefault="009B6369" w:rsidP="009B5C23">
      <w:pPr>
        <w:rPr>
          <w:b/>
          <w:u w:val="single"/>
        </w:rPr>
      </w:pPr>
      <w:r w:rsidRPr="00EA2C7C">
        <w:rPr>
          <w:b/>
          <w:u w:val="single"/>
        </w:rPr>
        <w:t>Przykładowe żądanie:</w:t>
      </w:r>
    </w:p>
    <w:p w14:paraId="1A547108" w14:textId="77777777" w:rsidR="009B6369" w:rsidRDefault="009B6369" w:rsidP="009B5C23">
      <w:r w:rsidRPr="009B6369">
        <w:t>POST /</w:t>
      </w:r>
      <w:proofErr w:type="spellStart"/>
      <w:r w:rsidRPr="009B6369">
        <w:t>token</w:t>
      </w:r>
      <w:proofErr w:type="spellEnd"/>
      <w:r w:rsidRPr="009B6369">
        <w:t xml:space="preserve"> HTTP/1.1</w:t>
      </w:r>
    </w:p>
    <w:p w14:paraId="2A7F2167" w14:textId="77777777" w:rsidR="00387481" w:rsidRPr="007531DA" w:rsidRDefault="009B6369" w:rsidP="009B5C23">
      <w:pPr>
        <w:rPr>
          <w:lang w:val="en-US"/>
        </w:rPr>
      </w:pPr>
      <w:r w:rsidRPr="007531DA">
        <w:rPr>
          <w:lang w:val="en-US"/>
        </w:rPr>
        <w:t>Content-Type: application/x-www-form-</w:t>
      </w:r>
      <w:proofErr w:type="spellStart"/>
      <w:r w:rsidRPr="007531DA">
        <w:rPr>
          <w:lang w:val="en-US"/>
        </w:rPr>
        <w:t>urlencoded</w:t>
      </w:r>
      <w:proofErr w:type="spellEnd"/>
    </w:p>
    <w:p w14:paraId="7B1BE8A1" w14:textId="77777777" w:rsidR="00EA2C7C" w:rsidRPr="007531DA" w:rsidRDefault="00EA2C7C" w:rsidP="009B5C23">
      <w:pPr>
        <w:rPr>
          <w:b/>
          <w:u w:val="single"/>
          <w:lang w:val="en-US"/>
        </w:rPr>
      </w:pPr>
      <w:proofErr w:type="spellStart"/>
      <w:r w:rsidRPr="007531DA">
        <w:rPr>
          <w:b/>
          <w:u w:val="single"/>
          <w:lang w:val="en-US"/>
        </w:rPr>
        <w:t>Parametry</w:t>
      </w:r>
      <w:proofErr w:type="spellEnd"/>
      <w:r w:rsidRPr="007531DA">
        <w:rPr>
          <w:b/>
          <w:u w:val="single"/>
          <w:lang w:val="en-US"/>
        </w:rPr>
        <w:t xml:space="preserve"> </w:t>
      </w:r>
      <w:proofErr w:type="spellStart"/>
      <w:r w:rsidRPr="007531DA">
        <w:rPr>
          <w:b/>
          <w:u w:val="single"/>
          <w:lang w:val="en-US"/>
        </w:rPr>
        <w:t>wywołania</w:t>
      </w:r>
      <w:proofErr w:type="spellEnd"/>
      <w:r w:rsidRPr="007531DA">
        <w:rPr>
          <w:b/>
          <w:u w:val="single"/>
          <w:lang w:val="en-US"/>
        </w:rPr>
        <w:t>:</w:t>
      </w:r>
    </w:p>
    <w:p w14:paraId="7113E7C3" w14:textId="77777777" w:rsidR="009B6369" w:rsidRPr="007531DA" w:rsidRDefault="009B6369" w:rsidP="009B6369">
      <w:pPr>
        <w:rPr>
          <w:lang w:val="en-US"/>
        </w:rPr>
      </w:pPr>
      <w:r w:rsidRPr="007531DA">
        <w:rPr>
          <w:lang w:val="en-US"/>
        </w:rPr>
        <w:t>client_assertion_type=urn:ietf:params:oauth:client-assertion-type:jwt-bearer&amp;</w:t>
      </w:r>
    </w:p>
    <w:p w14:paraId="74684B66" w14:textId="77777777" w:rsidR="009B6369" w:rsidRPr="007531DA" w:rsidRDefault="009B6369" w:rsidP="009B6369">
      <w:pPr>
        <w:rPr>
          <w:lang w:val="en-US"/>
        </w:rPr>
      </w:pPr>
      <w:proofErr w:type="spellStart"/>
      <w:r w:rsidRPr="007531DA">
        <w:rPr>
          <w:lang w:val="en-US"/>
        </w:rPr>
        <w:t>grant_type</w:t>
      </w:r>
      <w:proofErr w:type="spellEnd"/>
      <w:r w:rsidRPr="007531DA">
        <w:rPr>
          <w:lang w:val="en-US"/>
        </w:rPr>
        <w:t>=</w:t>
      </w:r>
      <w:proofErr w:type="spellStart"/>
      <w:r w:rsidRPr="007531DA">
        <w:rPr>
          <w:lang w:val="en-US"/>
        </w:rPr>
        <w:t>client_credentials</w:t>
      </w:r>
      <w:proofErr w:type="spellEnd"/>
      <w:r w:rsidRPr="007531DA">
        <w:rPr>
          <w:lang w:val="en-US"/>
        </w:rPr>
        <w:t xml:space="preserve">&amp; </w:t>
      </w:r>
    </w:p>
    <w:p w14:paraId="3521141B" w14:textId="77777777" w:rsidR="009B6369" w:rsidRPr="007531DA" w:rsidRDefault="009B6369" w:rsidP="009B6369">
      <w:pPr>
        <w:rPr>
          <w:lang w:val="en-US"/>
        </w:rPr>
      </w:pPr>
      <w:proofErr w:type="spellStart"/>
      <w:r w:rsidRPr="007531DA">
        <w:rPr>
          <w:lang w:val="en-US"/>
        </w:rPr>
        <w:t>client_assertion</w:t>
      </w:r>
      <w:proofErr w:type="spellEnd"/>
      <w:r w:rsidRPr="007531DA">
        <w:rPr>
          <w:lang w:val="en-US"/>
        </w:rPr>
        <w:t xml:space="preserve">= </w:t>
      </w:r>
      <w:r w:rsidR="00A6746B" w:rsidRPr="007531DA">
        <w:rPr>
          <w:lang w:val="en-US"/>
        </w:rPr>
        <w:t>eyJhbGciOiJSUzI1NiIsInR5cCI6IkpXVCJ9.eyJzdWIiOiIyLjE2Ljg0MC4xLjExMzg4My4zLjQ0MjQuMi4zLjE6MDAwMDAwMDEyMTEiLCJhdWQiOiJodHRwczovL2V6ZHJvd2llLmdvdi5wbC90b2tlbiIsInVzZXJfcm9sZSI6IkxFSyIsInVzZXJfaWQiOiIyLjE2Ljg0MC4xLjExMzg4My4zLjQ0MjQuMS42LjE6MDAwMDAwMDEyMTEiLCJwdXJwb3NlIjoiQ09OVFQiLCJpc3MiOiIyLjE2Ljg0MC4xLjExMzg4My4zLjQ0MjQuMi4zLjE6MDAwMDAwMDEyMTEiLCJleHAiOiIxNzYzODE0MzIwIiwianRpIjoiYWU1MjFhNTEtNzExNy00NGM2LTg5NWItNzViYTRjYmFhYzE1IiwicmVnb25aYWtsYWR1IjoiMzMwNTgzMjU2NDM3MzAiLCJrb2RLb21vcmtpIjoiMDAxIn0.ntQJ1P_JEkwHgDrRN_G66xI3L6Rt6P7_MBvm0KqYr6CLdSqo1jTjxX1HjB0jDUmIhMXtt54Hs0x7wVNnD6oNkB0vFxGdtT96sTTmbN1x0kqj5u6cSypBrOT3GOO5erir9hOitjDHUN1JAxNCtGNOa1Hk4AQMB32nYra_qqJsyqV4M4CxFxQK-ftpx2E_8My1IYMSAJJgRq3EL0kaKfWZRe0ukHBSypOL0Ao7Q-</w:t>
      </w:r>
      <w:r w:rsidR="00A6746B" w:rsidRPr="007531DA">
        <w:rPr>
          <w:lang w:val="en-US"/>
        </w:rPr>
        <w:lastRenderedPageBreak/>
        <w:t>QjmPfeb4EqJo6w_uqy2uiksd8e4i9MNuYXyq_-hZhyDMFTTK7VTAgdN5f0FtWbxMPQVMJP7DZ_4oXFkJgMFPhxINCiuQlByq4VgXLWUzW29ytKEg</w:t>
      </w:r>
      <w:r w:rsidR="00342054" w:rsidRPr="007531DA">
        <w:rPr>
          <w:lang w:val="en-US"/>
        </w:rPr>
        <w:t>&amp;</w:t>
      </w:r>
    </w:p>
    <w:p w14:paraId="02D52A29" w14:textId="77777777" w:rsidR="009B6369" w:rsidRPr="007531DA" w:rsidRDefault="009B6369" w:rsidP="009B6369">
      <w:pPr>
        <w:rPr>
          <w:lang w:val="en-US"/>
        </w:rPr>
      </w:pPr>
      <w:r w:rsidRPr="007531DA">
        <w:rPr>
          <w:lang w:val="en-US"/>
        </w:rPr>
        <w:t>scope=https://ezdrowie.gov.pl/ewp</w:t>
      </w:r>
    </w:p>
    <w:p w14:paraId="14C53967" w14:textId="77777777" w:rsidR="009B6369" w:rsidRDefault="001E0C06" w:rsidP="009B6369">
      <w:pPr>
        <w:rPr>
          <w:u w:val="single"/>
        </w:rPr>
      </w:pPr>
      <w:r>
        <w:rPr>
          <w:u w:val="single"/>
        </w:rPr>
        <w:t>Przykładowa odpowiedź:</w:t>
      </w:r>
    </w:p>
    <w:p w14:paraId="668EF8AE" w14:textId="77777777" w:rsidR="001E0C06" w:rsidRPr="001E0C06" w:rsidRDefault="001E0C06" w:rsidP="001E0C06">
      <w:r w:rsidRPr="001E0C06">
        <w:t>{</w:t>
      </w:r>
    </w:p>
    <w:p w14:paraId="528E8B02" w14:textId="77777777" w:rsidR="001E0C06" w:rsidRPr="001E0C06" w:rsidRDefault="001E0C06" w:rsidP="001E0C06">
      <w:r w:rsidRPr="001E0C06">
        <w:t xml:space="preserve">   "error": </w:t>
      </w:r>
      <w:proofErr w:type="spellStart"/>
      <w:r w:rsidRPr="001E0C06">
        <w:t>null</w:t>
      </w:r>
      <w:proofErr w:type="spellEnd"/>
      <w:r w:rsidRPr="001E0C06">
        <w:t>,</w:t>
      </w:r>
    </w:p>
    <w:p w14:paraId="07A75C6B" w14:textId="77777777" w:rsidR="001E0C06" w:rsidRPr="001E0C06" w:rsidRDefault="001E0C06" w:rsidP="001E0C06">
      <w:r w:rsidRPr="001E0C06">
        <w:t xml:space="preserve">   "</w:t>
      </w:r>
      <w:proofErr w:type="spellStart"/>
      <w:r w:rsidRPr="001E0C06">
        <w:t>accessToken</w:t>
      </w:r>
      <w:proofErr w:type="spellEnd"/>
      <w:r w:rsidRPr="001E0C06">
        <w:t>": "TOKEN_DOSTEPOWY"</w:t>
      </w:r>
    </w:p>
    <w:p w14:paraId="2239F6FF" w14:textId="77777777" w:rsidR="001E0C06" w:rsidRDefault="001E0C06" w:rsidP="001E0C06">
      <w:r w:rsidRPr="001E0C06">
        <w:t>}</w:t>
      </w:r>
    </w:p>
    <w:p w14:paraId="6B699379" w14:textId="77777777" w:rsidR="001E0C06" w:rsidRDefault="001E0C06" w:rsidP="001E0C06"/>
    <w:p w14:paraId="3FE9F23F" w14:textId="77777777" w:rsidR="001E0C06" w:rsidRPr="001E0C06" w:rsidRDefault="001E0C06" w:rsidP="001E0C06"/>
    <w:p w14:paraId="22B083FE" w14:textId="77777777" w:rsidR="00CC1FB6" w:rsidRDefault="0923893E" w:rsidP="7A0285CB">
      <w:pPr>
        <w:pStyle w:val="Nagwek1"/>
        <w:numPr>
          <w:ilvl w:val="1"/>
          <w:numId w:val="20"/>
        </w:numPr>
      </w:pPr>
      <w:bookmarkStart w:id="1871" w:name="_Toc95995788"/>
      <w:bookmarkStart w:id="1872" w:name="_Toc1492814594"/>
      <w:bookmarkStart w:id="1873" w:name="_Toc1705598505"/>
      <w:bookmarkStart w:id="1874" w:name="_Toc1688203515"/>
      <w:bookmarkStart w:id="1875" w:name="_Toc278289053"/>
      <w:bookmarkStart w:id="1876" w:name="_Toc1337352398"/>
      <w:bookmarkStart w:id="1877" w:name="_Toc186747507"/>
      <w:bookmarkStart w:id="1878" w:name="_Toc548437166"/>
      <w:bookmarkStart w:id="1879" w:name="_Toc37362808"/>
      <w:bookmarkStart w:id="1880" w:name="_Toc1576229312"/>
      <w:bookmarkStart w:id="1881" w:name="_Toc1681088711"/>
      <w:bookmarkStart w:id="1882" w:name="_Toc352980817"/>
      <w:bookmarkStart w:id="1883" w:name="_Toc1348976067"/>
      <w:bookmarkStart w:id="1884" w:name="_Toc1042542518"/>
      <w:bookmarkStart w:id="1885" w:name="_Toc2142736537"/>
      <w:bookmarkStart w:id="1886" w:name="_Toc1951585111"/>
      <w:bookmarkStart w:id="1887" w:name="_Toc731305683"/>
      <w:bookmarkStart w:id="1888" w:name="_Toc1612944587"/>
      <w:bookmarkStart w:id="1889" w:name="_Toc1067471730"/>
      <w:bookmarkStart w:id="1890" w:name="_Toc490573721"/>
      <w:bookmarkStart w:id="1891" w:name="_Toc1536699267"/>
      <w:bookmarkStart w:id="1892" w:name="_Toc1675772003"/>
      <w:bookmarkStart w:id="1893" w:name="_Toc1515790497"/>
      <w:bookmarkStart w:id="1894" w:name="_Toc1285997566"/>
      <w:bookmarkStart w:id="1895" w:name="_Toc1583715903"/>
      <w:bookmarkStart w:id="1896" w:name="_Toc442123920"/>
      <w:bookmarkStart w:id="1897" w:name="_Toc1748220125"/>
      <w:bookmarkStart w:id="1898" w:name="_Toc226730397"/>
      <w:bookmarkStart w:id="1899" w:name="_Toc255569857"/>
      <w:bookmarkStart w:id="1900" w:name="_Toc1579911565"/>
      <w:bookmarkStart w:id="1901" w:name="_Toc1144200158"/>
      <w:bookmarkStart w:id="1902" w:name="_Toc1419949207"/>
      <w:bookmarkStart w:id="1903" w:name="_Toc1278638547"/>
      <w:bookmarkStart w:id="1904" w:name="_Toc2007541285"/>
      <w:bookmarkStart w:id="1905" w:name="_Toc972039845"/>
      <w:bookmarkStart w:id="1906" w:name="_Toc1173842306"/>
      <w:bookmarkStart w:id="1907" w:name="_Toc1967299519"/>
      <w:bookmarkStart w:id="1908" w:name="_Toc969072781"/>
      <w:bookmarkStart w:id="1909" w:name="_Toc132516651"/>
      <w:bookmarkStart w:id="1910" w:name="_Toc833556719"/>
      <w:bookmarkStart w:id="1911" w:name="_Toc417912366"/>
      <w:bookmarkStart w:id="1912" w:name="_Toc492771563"/>
      <w:bookmarkStart w:id="1913" w:name="_Toc25867737"/>
      <w:bookmarkStart w:id="1914" w:name="_Toc967293328"/>
      <w:bookmarkStart w:id="1915" w:name="_Toc321398180"/>
      <w:bookmarkStart w:id="1916" w:name="_Toc1179070180"/>
      <w:bookmarkStart w:id="1917" w:name="_Toc55728857"/>
      <w:bookmarkStart w:id="1918" w:name="_Toc1611627747"/>
      <w:bookmarkStart w:id="1919" w:name="_Toc1463677095"/>
      <w:bookmarkStart w:id="1920" w:name="_Toc607159153"/>
      <w:bookmarkStart w:id="1921" w:name="_Toc330865880"/>
      <w:bookmarkStart w:id="1922" w:name="_Toc1628650652"/>
      <w:bookmarkStart w:id="1923" w:name="_Toc27542537"/>
      <w:bookmarkStart w:id="1924" w:name="_Toc1491133749"/>
      <w:bookmarkStart w:id="1925" w:name="_Toc703707603"/>
      <w:bookmarkStart w:id="1926" w:name="_Toc1833888370"/>
      <w:bookmarkStart w:id="1927" w:name="_Toc1008974461"/>
      <w:bookmarkStart w:id="1928" w:name="_Toc2055992633"/>
      <w:bookmarkStart w:id="1929" w:name="_Toc493606824"/>
      <w:bookmarkStart w:id="1930" w:name="_Toc637825523"/>
      <w:bookmarkStart w:id="1931" w:name="_Toc1373890501"/>
      <w:bookmarkStart w:id="1932" w:name="_Toc1054620375"/>
      <w:bookmarkStart w:id="1933" w:name="_Toc575985544"/>
      <w:bookmarkStart w:id="1934" w:name="_Toc1814762950"/>
      <w:bookmarkStart w:id="1935" w:name="_Toc987265681"/>
      <w:bookmarkStart w:id="1936" w:name="_Toc365145950"/>
      <w:bookmarkStart w:id="1937" w:name="_Toc600047603"/>
      <w:bookmarkStart w:id="1938" w:name="_Toc540210147"/>
      <w:bookmarkStart w:id="1939" w:name="_Toc862044391"/>
      <w:bookmarkStart w:id="1940" w:name="_Toc1766334005"/>
      <w:bookmarkStart w:id="1941" w:name="_Toc550939816"/>
      <w:bookmarkStart w:id="1942" w:name="_Toc857393023"/>
      <w:bookmarkStart w:id="1943" w:name="_Toc458674781"/>
      <w:bookmarkStart w:id="1944" w:name="_Toc1810941926"/>
      <w:bookmarkStart w:id="1945" w:name="_Toc758815671"/>
      <w:bookmarkStart w:id="1946" w:name="_Toc1484352643"/>
      <w:bookmarkStart w:id="1947" w:name="_Toc2128679337"/>
      <w:bookmarkStart w:id="1948" w:name="_Toc1176500939"/>
      <w:bookmarkStart w:id="1949" w:name="_Toc803306380"/>
      <w:bookmarkStart w:id="1950" w:name="_Toc962855323"/>
      <w:bookmarkStart w:id="1951" w:name="_Toc1955589542"/>
      <w:bookmarkStart w:id="1952" w:name="_Toc424582257"/>
      <w:bookmarkStart w:id="1953" w:name="_Toc394627512"/>
      <w:bookmarkStart w:id="1954" w:name="_Toc1670995323"/>
      <w:bookmarkStart w:id="1955" w:name="_Toc2140556484"/>
      <w:bookmarkStart w:id="1956" w:name="_Toc835025088"/>
      <w:bookmarkStart w:id="1957" w:name="_Toc545118919"/>
      <w:bookmarkStart w:id="1958" w:name="_Toc997698713"/>
      <w:bookmarkStart w:id="1959" w:name="_Toc1453867132"/>
      <w:bookmarkStart w:id="1960" w:name="_Toc505788686"/>
      <w:bookmarkStart w:id="1961" w:name="_Toc1652360554"/>
      <w:bookmarkStart w:id="1962" w:name="_Toc556980822"/>
      <w:bookmarkStart w:id="1963" w:name="_Toc187724010"/>
      <w:bookmarkStart w:id="1964" w:name="_Toc718476542"/>
      <w:bookmarkStart w:id="1965" w:name="_Toc669270446"/>
      <w:bookmarkStart w:id="1966" w:name="_Toc566695108"/>
      <w:bookmarkStart w:id="1967" w:name="_Toc574909739"/>
      <w:bookmarkStart w:id="1968" w:name="_Toc1636366021"/>
      <w:bookmarkStart w:id="1969" w:name="_Toc808908761"/>
      <w:bookmarkStart w:id="1970" w:name="_Toc245984423"/>
      <w:bookmarkStart w:id="1971" w:name="_Toc938086559"/>
      <w:bookmarkStart w:id="1972" w:name="_Toc1873126309"/>
      <w:bookmarkStart w:id="1973" w:name="_Toc1634347073"/>
      <w:bookmarkStart w:id="1974" w:name="_Toc570844726"/>
      <w:bookmarkStart w:id="1975" w:name="_Toc265151239"/>
      <w:bookmarkStart w:id="1976" w:name="_Toc2006691522"/>
      <w:bookmarkStart w:id="1977" w:name="_Toc1822406558"/>
      <w:bookmarkStart w:id="1978" w:name="_Toc1028866189"/>
      <w:bookmarkStart w:id="1979" w:name="_Toc285923013"/>
      <w:bookmarkStart w:id="1980" w:name="_Toc2063672543"/>
      <w:bookmarkStart w:id="1981" w:name="_Toc823551488"/>
      <w:bookmarkStart w:id="1982" w:name="_Toc301589813"/>
      <w:bookmarkStart w:id="1983" w:name="_Toc1071064235"/>
      <w:bookmarkStart w:id="1984" w:name="_Toc2146261206"/>
      <w:bookmarkStart w:id="1985" w:name="_Toc1120696933"/>
      <w:bookmarkStart w:id="1986" w:name="_Toc754838958"/>
      <w:bookmarkStart w:id="1987" w:name="_Toc1674582722"/>
      <w:bookmarkStart w:id="1988" w:name="_Toc789245735"/>
      <w:bookmarkStart w:id="1989" w:name="_Toc430726540"/>
      <w:bookmarkStart w:id="1990" w:name="_Toc1546952731"/>
      <w:bookmarkStart w:id="1991" w:name="_Toc1349918370"/>
      <w:bookmarkStart w:id="1992" w:name="_Toc1346812318"/>
      <w:bookmarkStart w:id="1993" w:name="_Toc891728559"/>
      <w:bookmarkStart w:id="1994" w:name="_Toc1277980176"/>
      <w:bookmarkStart w:id="1995" w:name="_Toc1094545798"/>
      <w:bookmarkStart w:id="1996" w:name="_Toc1904754523"/>
      <w:bookmarkStart w:id="1997" w:name="_Toc1270802930"/>
      <w:bookmarkStart w:id="1998" w:name="_Toc1395907183"/>
      <w:bookmarkStart w:id="1999" w:name="_Toc1598171320"/>
      <w:bookmarkStart w:id="2000" w:name="_Toc745920447"/>
      <w:bookmarkStart w:id="2001" w:name="_Toc1427659231"/>
      <w:bookmarkStart w:id="2002" w:name="_Toc1314012239"/>
      <w:bookmarkStart w:id="2003" w:name="_Toc536014493"/>
      <w:bookmarkStart w:id="2004" w:name="_Toc556792667"/>
      <w:r>
        <w:lastRenderedPageBreak/>
        <w:t>Operacja pobrania identyfikatora osoby z systemu EWP</w:t>
      </w:r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</w:p>
    <w:p w14:paraId="0F4C356B" w14:textId="14F1684E" w:rsidR="00B848F3" w:rsidRDefault="0616A7EB" w:rsidP="00EA2C7C">
      <w:r>
        <w:t>Operacja pobrania identyfikatora osoby z systemu EWP służy do pobrania unikalnego identyfikatora dla wskazanej osoby</w:t>
      </w:r>
      <w:r w:rsidR="358F62F0">
        <w:t xml:space="preserve"> przy wykorzystaniu metody </w:t>
      </w:r>
      <w:r w:rsidR="358F62F0" w:rsidRPr="6AF12D69">
        <w:rPr>
          <w:b/>
          <w:bCs/>
        </w:rPr>
        <w:t>/</w:t>
      </w:r>
      <w:del w:id="2005" w:author="Autor">
        <w:r w:rsidR="00EA2C7C" w:rsidRPr="6AF12D69" w:rsidDel="29A0CEDE">
          <w:rPr>
            <w:b/>
            <w:bCs/>
          </w:rPr>
          <w:delText>ewp-ez-ext</w:delText>
        </w:r>
      </w:del>
      <w:ins w:id="2006" w:author="Autor">
        <w:r w:rsidR="29A0CEDE" w:rsidRPr="6AF12D69">
          <w:rPr>
            <w:b/>
            <w:bCs/>
          </w:rPr>
          <w:t>ewp-ez-ext-v2</w:t>
        </w:r>
      </w:ins>
      <w:r w:rsidR="29A0CEDE" w:rsidRPr="6AF12D69">
        <w:rPr>
          <w:b/>
          <w:bCs/>
        </w:rPr>
        <w:t>/</w:t>
      </w:r>
      <w:proofErr w:type="spellStart"/>
      <w:r w:rsidR="358F62F0" w:rsidRPr="6AF12D69">
        <w:rPr>
          <w:b/>
          <w:bCs/>
        </w:rPr>
        <w:t>pacjent_info</w:t>
      </w:r>
      <w:proofErr w:type="spellEnd"/>
      <w:r>
        <w:t xml:space="preserve">. Unikalny identyfikator osoby będzie wykorzystywany </w:t>
      </w:r>
      <w:r w:rsidR="2D99E7C8">
        <w:t>w dalszych procesach.</w:t>
      </w:r>
      <w:r w:rsidR="56DB8A72">
        <w:t xml:space="preserve"> Operacja umożliwia wyszukanie pacjenta po 2 typach identyfikatorów: numer PESEL oraz seria i numer dowodu osobistego lub paszportu.</w:t>
      </w:r>
      <w:r w:rsidR="6A174FB9">
        <w:t xml:space="preserve"> Do wywołania operacji wymagany jest </w:t>
      </w:r>
      <w:proofErr w:type="spellStart"/>
      <w:r w:rsidR="6A174FB9">
        <w:t>token</w:t>
      </w:r>
      <w:proofErr w:type="spellEnd"/>
      <w:r w:rsidR="6A174FB9">
        <w:t xml:space="preserve"> uzyskany w operacji </w:t>
      </w:r>
      <w:r w:rsidR="6A174FB9" w:rsidRPr="6AF12D69">
        <w:rPr>
          <w:b/>
          <w:bCs/>
        </w:rPr>
        <w:t>/</w:t>
      </w:r>
      <w:proofErr w:type="spellStart"/>
      <w:r w:rsidR="6A174FB9" w:rsidRPr="6AF12D69">
        <w:rPr>
          <w:b/>
          <w:bCs/>
        </w:rPr>
        <w:t>token</w:t>
      </w:r>
      <w:proofErr w:type="spellEnd"/>
      <w:r w:rsidR="5AB73D89" w:rsidRPr="6AF12D69">
        <w:rPr>
          <w:b/>
          <w:bCs/>
        </w:rPr>
        <w:t>.</w:t>
      </w:r>
    </w:p>
    <w:p w14:paraId="0BF2C699" w14:textId="77777777" w:rsidR="00EA2C7C" w:rsidRDefault="00EA2C7C" w:rsidP="00EA2C7C">
      <w:r>
        <w:t xml:space="preserve">W przypadku poprawnej </w:t>
      </w:r>
      <w:r w:rsidR="008F1FE6">
        <w:t>odpowiedzi</w:t>
      </w:r>
      <w:r w:rsidR="00752588">
        <w:t xml:space="preserve"> z kodem odpowiedzi 200 otrzymamy odpowiedź, w której zawarty będzie identyfikator osoby z systemu EWP.</w:t>
      </w:r>
    </w:p>
    <w:p w14:paraId="6A339577" w14:textId="0945D432" w:rsidR="00B848F3" w:rsidRDefault="15BB6E2F" w:rsidP="00EA2C7C">
      <w:r>
        <w:t>W przypadki braku osoby w systemie EWP zostanie zwrócony kod odpowiedzi 404</w:t>
      </w:r>
      <w:r w:rsidR="7F14601B">
        <w:t xml:space="preserve"> oraz należy wywołać operację dodania osoby do systemu EWP (metoda </w:t>
      </w:r>
      <w:r w:rsidR="29A0CEDE" w:rsidRPr="6AF12D69">
        <w:rPr>
          <w:b/>
          <w:bCs/>
        </w:rPr>
        <w:t>/</w:t>
      </w:r>
      <w:del w:id="2007" w:author="Autor">
        <w:r w:rsidR="00270017" w:rsidRPr="6AF12D69" w:rsidDel="29A0CEDE">
          <w:rPr>
            <w:b/>
            <w:bCs/>
          </w:rPr>
          <w:delText>ewp-ez-ext</w:delText>
        </w:r>
      </w:del>
      <w:ins w:id="2008" w:author="Autor">
        <w:r w:rsidR="29A0CEDE" w:rsidRPr="6AF12D69">
          <w:rPr>
            <w:b/>
            <w:bCs/>
          </w:rPr>
          <w:t>ewp-ez-ext-v2</w:t>
        </w:r>
      </w:ins>
      <w:r w:rsidR="7F14601B" w:rsidRPr="6AF12D69">
        <w:rPr>
          <w:b/>
          <w:bCs/>
        </w:rPr>
        <w:t>/osoba</w:t>
      </w:r>
      <w:r w:rsidR="7F14601B">
        <w:t>)</w:t>
      </w:r>
      <w:r>
        <w:t xml:space="preserve">. W przypadku innych odpowiedzi stosuję kody błędów protokołu </w:t>
      </w:r>
      <w:r w:rsidR="6BC4D470">
        <w:t>HTTP</w:t>
      </w:r>
      <w:r w:rsidR="56DB8A72">
        <w:t>.</w:t>
      </w:r>
    </w:p>
    <w:p w14:paraId="447FBF44" w14:textId="77777777" w:rsidR="00B848F3" w:rsidRDefault="00B848F3" w:rsidP="00EA2C7C">
      <w:pPr>
        <w:rPr>
          <w:b/>
        </w:rPr>
      </w:pPr>
      <w:r>
        <w:t xml:space="preserve">Parametr </w:t>
      </w:r>
      <w:r>
        <w:rPr>
          <w:b/>
        </w:rPr>
        <w:t>typ</w:t>
      </w:r>
      <w:r>
        <w:t xml:space="preserve"> w body żądania może przyjąć 2 wartości: </w:t>
      </w:r>
      <w:r w:rsidRPr="00041F32">
        <w:rPr>
          <w:b/>
        </w:rPr>
        <w:t>PESEL</w:t>
      </w:r>
      <w:r>
        <w:t xml:space="preserve"> oraz </w:t>
      </w:r>
      <w:r w:rsidRPr="00041F32">
        <w:rPr>
          <w:b/>
        </w:rPr>
        <w:t>INNY</w:t>
      </w:r>
    </w:p>
    <w:p w14:paraId="71D3BB10" w14:textId="77777777" w:rsidR="00A40C1A" w:rsidRDefault="00A40C1A" w:rsidP="00EA2C7C">
      <w:r>
        <w:t xml:space="preserve">Opis parametrów </w:t>
      </w:r>
      <w:r w:rsidR="007C1553">
        <w:t>w body żądania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63"/>
        <w:gridCol w:w="790"/>
        <w:gridCol w:w="1413"/>
        <w:gridCol w:w="3281"/>
        <w:gridCol w:w="1941"/>
      </w:tblGrid>
      <w:tr w:rsidR="003B486D" w14:paraId="7B208517" w14:textId="77777777" w:rsidTr="02C2A0F8">
        <w:tc>
          <w:tcPr>
            <w:tcW w:w="1555" w:type="dxa"/>
            <w:shd w:val="clear" w:color="auto" w:fill="17365D" w:themeFill="text2" w:themeFillShade="BF"/>
          </w:tcPr>
          <w:p w14:paraId="4B9D6B80" w14:textId="77777777" w:rsidR="003B486D" w:rsidRDefault="003B486D" w:rsidP="00014A79">
            <w:pPr>
              <w:pStyle w:val="Tabelanagwekdolewej"/>
              <w:spacing w:before="48" w:after="48"/>
            </w:pPr>
            <w:r>
              <w:t>Nazwa parametru</w:t>
            </w:r>
          </w:p>
        </w:tc>
        <w:tc>
          <w:tcPr>
            <w:tcW w:w="990" w:type="dxa"/>
            <w:shd w:val="clear" w:color="auto" w:fill="17365D" w:themeFill="text2" w:themeFillShade="BF"/>
          </w:tcPr>
          <w:p w14:paraId="039CED95" w14:textId="77777777" w:rsidR="003B486D" w:rsidRDefault="003B486D" w:rsidP="00014A79">
            <w:pPr>
              <w:pStyle w:val="Tabelanagwekdolewej"/>
              <w:spacing w:before="48" w:after="48"/>
            </w:pPr>
            <w:r>
              <w:t>Typ</w:t>
            </w:r>
          </w:p>
        </w:tc>
        <w:tc>
          <w:tcPr>
            <w:tcW w:w="1559" w:type="dxa"/>
            <w:shd w:val="clear" w:color="auto" w:fill="17365D" w:themeFill="text2" w:themeFillShade="BF"/>
          </w:tcPr>
          <w:p w14:paraId="49907336" w14:textId="77777777" w:rsidR="003B486D" w:rsidRDefault="003B486D" w:rsidP="00014A79">
            <w:pPr>
              <w:pStyle w:val="Tabelanagwekdolewej"/>
              <w:spacing w:before="48" w:after="48"/>
            </w:pPr>
            <w:r>
              <w:t>Wymagalność</w:t>
            </w:r>
          </w:p>
        </w:tc>
        <w:tc>
          <w:tcPr>
            <w:tcW w:w="1443" w:type="dxa"/>
            <w:shd w:val="clear" w:color="auto" w:fill="17365D" w:themeFill="text2" w:themeFillShade="BF"/>
          </w:tcPr>
          <w:p w14:paraId="42D0791F" w14:textId="77777777" w:rsidR="003B486D" w:rsidRDefault="003B486D" w:rsidP="00014A79">
            <w:pPr>
              <w:pStyle w:val="Tabelanagwekdolewej"/>
              <w:spacing w:before="48" w:after="48"/>
            </w:pPr>
            <w:r>
              <w:t>Przykładowa wartość</w:t>
            </w:r>
          </w:p>
        </w:tc>
        <w:tc>
          <w:tcPr>
            <w:tcW w:w="3515" w:type="dxa"/>
            <w:shd w:val="clear" w:color="auto" w:fill="17365D" w:themeFill="text2" w:themeFillShade="BF"/>
          </w:tcPr>
          <w:p w14:paraId="702199EA" w14:textId="77777777" w:rsidR="003B486D" w:rsidRDefault="003B486D" w:rsidP="00014A79">
            <w:pPr>
              <w:pStyle w:val="Tabelanagwekdolewej"/>
              <w:spacing w:before="48" w:after="48"/>
            </w:pPr>
            <w:r>
              <w:t>Opis</w:t>
            </w:r>
          </w:p>
        </w:tc>
      </w:tr>
      <w:tr w:rsidR="003B486D" w14:paraId="1A30EC59" w14:textId="77777777" w:rsidTr="02C2A0F8">
        <w:tc>
          <w:tcPr>
            <w:tcW w:w="1555" w:type="dxa"/>
          </w:tcPr>
          <w:p w14:paraId="39BE3F6A" w14:textId="77777777" w:rsidR="003B486D" w:rsidRDefault="00436326" w:rsidP="000368D4">
            <w:pPr>
              <w:pStyle w:val="tabelanormalny"/>
            </w:pPr>
            <w:r>
              <w:t>identyfikator</w:t>
            </w:r>
          </w:p>
        </w:tc>
        <w:tc>
          <w:tcPr>
            <w:tcW w:w="990" w:type="dxa"/>
          </w:tcPr>
          <w:p w14:paraId="2669E9CC" w14:textId="77777777" w:rsidR="003B486D" w:rsidRDefault="003B486D" w:rsidP="000368D4">
            <w:pPr>
              <w:pStyle w:val="tabelanormalny"/>
            </w:pPr>
            <w:r>
              <w:t>String</w:t>
            </w:r>
          </w:p>
        </w:tc>
        <w:tc>
          <w:tcPr>
            <w:tcW w:w="1559" w:type="dxa"/>
          </w:tcPr>
          <w:p w14:paraId="25826E90" w14:textId="77777777" w:rsidR="003B486D" w:rsidRDefault="003B486D" w:rsidP="000368D4">
            <w:pPr>
              <w:pStyle w:val="tabelanormalny"/>
            </w:pPr>
            <w:r>
              <w:t>TAK</w:t>
            </w:r>
          </w:p>
        </w:tc>
        <w:tc>
          <w:tcPr>
            <w:tcW w:w="1443" w:type="dxa"/>
          </w:tcPr>
          <w:p w14:paraId="77DE325D" w14:textId="77777777" w:rsidR="003B486D" w:rsidRDefault="4BC11FE8" w:rsidP="000368D4">
            <w:pPr>
              <w:pStyle w:val="tabelanormalny"/>
            </w:pPr>
            <w:r>
              <w:t>12345678910 lub AA12345</w:t>
            </w:r>
          </w:p>
        </w:tc>
        <w:tc>
          <w:tcPr>
            <w:tcW w:w="3515" w:type="dxa"/>
          </w:tcPr>
          <w:p w14:paraId="5B2A6A8A" w14:textId="77777777" w:rsidR="003B486D" w:rsidRDefault="003B486D" w:rsidP="000368D4">
            <w:pPr>
              <w:pStyle w:val="tabelanormalny"/>
            </w:pPr>
            <w:r>
              <w:t>Identyfikator pacjenta, po którym chcemy znaleźć pacjenta w systemie EWP. Możliwe jest wyszukiwanie po numerze PESEL</w:t>
            </w:r>
            <w:r w:rsidR="00436326">
              <w:t>, numerze paszportu lub numerze dowodu osobistego</w:t>
            </w:r>
          </w:p>
        </w:tc>
      </w:tr>
      <w:tr w:rsidR="003B486D" w14:paraId="66C1F011" w14:textId="77777777" w:rsidTr="02C2A0F8">
        <w:tc>
          <w:tcPr>
            <w:tcW w:w="1555" w:type="dxa"/>
          </w:tcPr>
          <w:p w14:paraId="425D3F93" w14:textId="77777777" w:rsidR="003B486D" w:rsidRPr="00AC40A1" w:rsidRDefault="00436326" w:rsidP="000368D4">
            <w:pPr>
              <w:pStyle w:val="tabelanormalny"/>
              <w:rPr>
                <w:strike/>
              </w:rPr>
            </w:pPr>
            <w:r w:rsidRPr="00AC40A1">
              <w:rPr>
                <w:strike/>
              </w:rPr>
              <w:t>typ</w:t>
            </w:r>
          </w:p>
        </w:tc>
        <w:tc>
          <w:tcPr>
            <w:tcW w:w="990" w:type="dxa"/>
          </w:tcPr>
          <w:p w14:paraId="7BCF2EB4" w14:textId="77777777" w:rsidR="003B486D" w:rsidRPr="00AC40A1" w:rsidRDefault="00436326" w:rsidP="000368D4">
            <w:pPr>
              <w:pStyle w:val="tabelanormalny"/>
              <w:rPr>
                <w:strike/>
              </w:rPr>
            </w:pPr>
            <w:r w:rsidRPr="00AC40A1">
              <w:rPr>
                <w:strike/>
              </w:rPr>
              <w:t>String</w:t>
            </w:r>
          </w:p>
        </w:tc>
        <w:tc>
          <w:tcPr>
            <w:tcW w:w="1559" w:type="dxa"/>
          </w:tcPr>
          <w:p w14:paraId="0F1D0193" w14:textId="77777777" w:rsidR="003B486D" w:rsidRPr="00AC40A1" w:rsidRDefault="02C2A0F8" w:rsidP="000368D4">
            <w:pPr>
              <w:pStyle w:val="tabelanormalny"/>
              <w:rPr>
                <w:rFonts w:ascii="Calibri" w:hAnsi="Calibri" w:cs="Arial"/>
                <w:strike/>
                <w:szCs w:val="22"/>
              </w:rPr>
            </w:pPr>
            <w:r w:rsidRPr="00AC40A1">
              <w:rPr>
                <w:strike/>
              </w:rPr>
              <w:t>NIE</w:t>
            </w:r>
          </w:p>
        </w:tc>
        <w:tc>
          <w:tcPr>
            <w:tcW w:w="1443" w:type="dxa"/>
          </w:tcPr>
          <w:p w14:paraId="7A7A15AD" w14:textId="77777777" w:rsidR="003B486D" w:rsidRPr="00AC40A1" w:rsidRDefault="00436326" w:rsidP="000368D4">
            <w:pPr>
              <w:pStyle w:val="tabelanormalny"/>
              <w:rPr>
                <w:strike/>
              </w:rPr>
            </w:pPr>
            <w:r w:rsidRPr="00AC40A1">
              <w:rPr>
                <w:strike/>
              </w:rPr>
              <w:t>PESEL lub INNY</w:t>
            </w:r>
          </w:p>
        </w:tc>
        <w:tc>
          <w:tcPr>
            <w:tcW w:w="3515" w:type="dxa"/>
          </w:tcPr>
          <w:p w14:paraId="1F48109A" w14:textId="77777777" w:rsidR="003B486D" w:rsidRPr="00AC40A1" w:rsidRDefault="00436326" w:rsidP="000368D4">
            <w:pPr>
              <w:pStyle w:val="tabelanormalny"/>
              <w:rPr>
                <w:strike/>
              </w:rPr>
            </w:pPr>
            <w:r w:rsidRPr="00AC40A1">
              <w:rPr>
                <w:strike/>
              </w:rPr>
              <w:t xml:space="preserve">Rodzaj identyfikatora, po którym możliwe jest wyszukanie </w:t>
            </w:r>
            <w:r w:rsidRPr="00AC40A1">
              <w:rPr>
                <w:strike/>
              </w:rPr>
              <w:lastRenderedPageBreak/>
              <w:t>pacjenta w systemie EWP. Przyjmuje tylko 2 wartości: PESEL – dla numeru PESEL oraz INNY – dla numerów dowodów osobistych oraz paszportów.</w:t>
            </w:r>
          </w:p>
        </w:tc>
      </w:tr>
      <w:tr w:rsidR="00DD7D32" w14:paraId="3377325C" w14:textId="77777777" w:rsidTr="02C2A0F8">
        <w:trPr>
          <w:ins w:id="2009" w:author="Autor"/>
        </w:trPr>
        <w:tc>
          <w:tcPr>
            <w:tcW w:w="1555" w:type="dxa"/>
          </w:tcPr>
          <w:p w14:paraId="7B268E15" w14:textId="77777777" w:rsidR="00DD7D32" w:rsidRDefault="00DD7D32" w:rsidP="000368D4">
            <w:pPr>
              <w:pStyle w:val="tabelanormalny"/>
              <w:rPr>
                <w:ins w:id="2010" w:author="Autor"/>
              </w:rPr>
            </w:pPr>
            <w:proofErr w:type="spellStart"/>
            <w:ins w:id="2011" w:author="Autor">
              <w:r>
                <w:lastRenderedPageBreak/>
                <w:t>rootIdentyfikatora</w:t>
              </w:r>
              <w:proofErr w:type="spellEnd"/>
            </w:ins>
          </w:p>
        </w:tc>
        <w:tc>
          <w:tcPr>
            <w:tcW w:w="990" w:type="dxa"/>
          </w:tcPr>
          <w:p w14:paraId="6E6E7175" w14:textId="77777777" w:rsidR="00DD7D32" w:rsidRDefault="00DD7D32" w:rsidP="000368D4">
            <w:pPr>
              <w:pStyle w:val="tabelanormalny"/>
              <w:rPr>
                <w:ins w:id="2012" w:author="Autor"/>
              </w:rPr>
            </w:pPr>
            <w:ins w:id="2013" w:author="Autor">
              <w:r>
                <w:t>String</w:t>
              </w:r>
            </w:ins>
          </w:p>
        </w:tc>
        <w:tc>
          <w:tcPr>
            <w:tcW w:w="1559" w:type="dxa"/>
          </w:tcPr>
          <w:p w14:paraId="1AC5574E" w14:textId="77777777" w:rsidR="00DD7D32" w:rsidRDefault="00DD7D32" w:rsidP="000368D4">
            <w:pPr>
              <w:pStyle w:val="tabelanormalny"/>
              <w:rPr>
                <w:ins w:id="2014" w:author="Autor"/>
              </w:rPr>
            </w:pPr>
            <w:ins w:id="2015" w:author="Autor">
              <w:r>
                <w:t>TAK</w:t>
              </w:r>
            </w:ins>
          </w:p>
        </w:tc>
        <w:tc>
          <w:tcPr>
            <w:tcW w:w="1443" w:type="dxa"/>
          </w:tcPr>
          <w:p w14:paraId="0632BD24" w14:textId="77777777" w:rsidR="00DD7D32" w:rsidRDefault="00E20840" w:rsidP="000368D4">
            <w:pPr>
              <w:pStyle w:val="tabelanormalny"/>
              <w:rPr>
                <w:ins w:id="2016" w:author="Autor"/>
              </w:rPr>
            </w:pPr>
            <w:ins w:id="2017" w:author="Autor">
              <w:r w:rsidRPr="00162AF3">
                <w:rPr>
                  <w:lang w:eastAsia="pl-PL"/>
                </w:rPr>
                <w:t>2.16.840.1.113883.3.4424.1.1.616</w:t>
              </w:r>
            </w:ins>
          </w:p>
        </w:tc>
        <w:tc>
          <w:tcPr>
            <w:tcW w:w="3515" w:type="dxa"/>
          </w:tcPr>
          <w:p w14:paraId="1F189BE6" w14:textId="77777777" w:rsidR="00DD7D32" w:rsidRDefault="00B11425" w:rsidP="000368D4">
            <w:pPr>
              <w:pStyle w:val="tabelanormalny"/>
              <w:rPr>
                <w:ins w:id="2018" w:author="Autor"/>
              </w:rPr>
            </w:pPr>
            <w:ins w:id="2019" w:author="Autor">
              <w:r>
                <w:t xml:space="preserve">Root </w:t>
              </w:r>
              <w:proofErr w:type="spellStart"/>
              <w:r>
                <w:t>OIDu</w:t>
              </w:r>
              <w:proofErr w:type="spellEnd"/>
              <w:r>
                <w:t xml:space="preserve"> dla identyfikatora osoby</w:t>
              </w:r>
            </w:ins>
          </w:p>
        </w:tc>
      </w:tr>
    </w:tbl>
    <w:p w14:paraId="4FEB0937" w14:textId="1CD5F997" w:rsidR="00A40C1A" w:rsidRPr="006522A2" w:rsidRDefault="3D8B1EB6" w:rsidP="006522A2">
      <w:pPr>
        <w:pStyle w:val="Legenda"/>
        <w:rPr>
          <w:rFonts w:ascii="Calibri" w:hAnsi="Calibri" w:cs="Times New Roman"/>
          <w:sz w:val="20"/>
          <w:szCs w:val="20"/>
        </w:rPr>
      </w:pPr>
      <w:r>
        <w:t xml:space="preserve">Tabela 3 </w:t>
      </w:r>
      <w:r w:rsidR="60CA48FD">
        <w:t>Tabela opisów parametrów w metodzie /</w:t>
      </w:r>
      <w:del w:id="2020" w:author="Autor">
        <w:r w:rsidR="006522A2" w:rsidDel="60CA48FD">
          <w:delText>ewp-ez-ext</w:delText>
        </w:r>
      </w:del>
      <w:ins w:id="2021" w:author="Autor">
        <w:r w:rsidR="60CA48FD">
          <w:t>ewp-ez-ext-v2</w:t>
        </w:r>
      </w:ins>
      <w:r w:rsidR="60CA48FD">
        <w:t>/</w:t>
      </w:r>
      <w:proofErr w:type="spellStart"/>
      <w:r w:rsidR="60CA48FD">
        <w:t>pacjent_info</w:t>
      </w:r>
      <w:proofErr w:type="spellEnd"/>
    </w:p>
    <w:p w14:paraId="33901CA0" w14:textId="77777777" w:rsidR="00270017" w:rsidRDefault="00270017" w:rsidP="00EA2C7C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14:paraId="750AE7EF" w14:textId="4ABD3AD1" w:rsidR="00270017" w:rsidRDefault="15BB6E2F" w:rsidP="00EA2C7C">
      <w:r>
        <w:t xml:space="preserve">POST </w:t>
      </w:r>
      <w:r w:rsidR="1772F779">
        <w:t>/</w:t>
      </w:r>
      <w:del w:id="2022" w:author="Autor">
        <w:r w:rsidR="00270017" w:rsidDel="1772F779">
          <w:delText>ewp-ez-ext</w:delText>
        </w:r>
      </w:del>
      <w:ins w:id="2023" w:author="Autor">
        <w:r w:rsidR="1772F779">
          <w:t>ewp-ez-ext-v2</w:t>
        </w:r>
      </w:ins>
      <w:r>
        <w:t>/</w:t>
      </w:r>
      <w:proofErr w:type="spellStart"/>
      <w:r>
        <w:t>pacjent_info</w:t>
      </w:r>
      <w:proofErr w:type="spellEnd"/>
      <w:r>
        <w:t xml:space="preserve"> HTTP/1.1</w:t>
      </w:r>
    </w:p>
    <w:p w14:paraId="7954BCBB" w14:textId="77777777" w:rsidR="00270017" w:rsidRPr="007531DA" w:rsidRDefault="00270017" w:rsidP="00EA2C7C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14:paraId="50A22389" w14:textId="77777777" w:rsidR="00270017" w:rsidRPr="007531DA" w:rsidRDefault="00270017" w:rsidP="00EA2C7C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14:paraId="6CF262B1" w14:textId="77777777" w:rsidR="00184AD9" w:rsidRPr="007531DA" w:rsidRDefault="00184AD9" w:rsidP="00EA2C7C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14:paraId="3D540097" w14:textId="77777777" w:rsidR="00387481" w:rsidRDefault="03D4B47E" w:rsidP="00EA2C7C">
      <w:pPr>
        <w:rPr>
          <w:lang w:val="en-US"/>
        </w:rPr>
      </w:pPr>
      <w:proofErr w:type="spellStart"/>
      <w:r w:rsidRPr="67BBF70B">
        <w:rPr>
          <w:lang w:val="en-US"/>
        </w:rPr>
        <w:t>Kontekst-uuidZdarzeniaInicjujacego</w:t>
      </w:r>
      <w:proofErr w:type="spellEnd"/>
      <w:r w:rsidRPr="67BBF70B">
        <w:rPr>
          <w:lang w:val="en-US"/>
        </w:rPr>
        <w:t xml:space="preserve">: </w:t>
      </w:r>
      <w:del w:id="2024" w:author="Autor">
        <w:r w:rsidR="00387481" w:rsidRPr="67BBF70B" w:rsidDel="03D4B47E">
          <w:rPr>
            <w:lang w:val="en-US"/>
          </w:rPr>
          <w:delText>0d8aa4b1-816d-4186-84a2-923e50f7e561</w:delText>
        </w:r>
      </w:del>
    </w:p>
    <w:p w14:paraId="4A776744" w14:textId="77777777" w:rsidR="00AC40A1" w:rsidRPr="00AC40A1" w:rsidRDefault="4EFD59B5" w:rsidP="67BBF70B">
      <w:pPr>
        <w:rPr>
          <w:lang w:val="en-US"/>
          <w:rPrChange w:id="2025" w:author="Autor">
            <w:rPr>
              <w:color w:val="00B050"/>
              <w:lang w:val="en-US"/>
            </w:rPr>
          </w:rPrChange>
        </w:rPr>
      </w:pPr>
      <w:r w:rsidRPr="67BBF70B">
        <w:rPr>
          <w:lang w:val="en-US"/>
          <w:rPrChange w:id="2026" w:author="Autor">
            <w:rPr>
              <w:color w:val="00B050"/>
              <w:lang w:val="en-US"/>
            </w:rPr>
          </w:rPrChange>
        </w:rPr>
        <w:t>4502f59e-1e2f-4c97-b227-eeaef31f2d73</w:t>
      </w:r>
    </w:p>
    <w:p w14:paraId="607841CB" w14:textId="77777777" w:rsidR="00270017" w:rsidRDefault="00270017" w:rsidP="00EA2C7C">
      <w:pPr>
        <w:rPr>
          <w:u w:val="single"/>
          <w:lang w:val="en-US"/>
        </w:rPr>
      </w:pPr>
      <w:r w:rsidRPr="007531DA">
        <w:rPr>
          <w:u w:val="single"/>
          <w:lang w:val="en-US"/>
        </w:rPr>
        <w:t>Body:</w:t>
      </w:r>
    </w:p>
    <w:p w14:paraId="748926B4" w14:textId="77777777" w:rsidR="000F3A43" w:rsidRPr="000F3A43" w:rsidRDefault="000F3A43" w:rsidP="000F3A43">
      <w:pPr>
        <w:rPr>
          <w:u w:val="single"/>
          <w:lang w:val="en-US"/>
        </w:rPr>
      </w:pPr>
      <w:r w:rsidRPr="000F3A43">
        <w:rPr>
          <w:u w:val="single"/>
          <w:lang w:val="en-US"/>
        </w:rPr>
        <w:t>{</w:t>
      </w:r>
    </w:p>
    <w:p w14:paraId="1C75D7A7" w14:textId="77777777" w:rsidR="000F3A43" w:rsidRPr="000F3A43" w:rsidRDefault="2DA935FB" w:rsidP="67BBF70B">
      <w:pPr>
        <w:rPr>
          <w:u w:val="single"/>
          <w:lang w:val="en-US"/>
          <w:rPrChange w:id="2027" w:author="Autor">
            <w:rPr>
              <w:color w:val="00B050"/>
              <w:u w:val="single"/>
              <w:lang w:val="en-US"/>
            </w:rPr>
          </w:rPrChange>
        </w:rPr>
      </w:pPr>
      <w:r w:rsidRPr="67BBF70B">
        <w:rPr>
          <w:u w:val="single"/>
          <w:lang w:val="en-US"/>
          <w:rPrChange w:id="2028" w:author="Autor">
            <w:rPr>
              <w:color w:val="00B050"/>
              <w:u w:val="single"/>
              <w:lang w:val="en-US"/>
            </w:rPr>
          </w:rPrChange>
        </w:rPr>
        <w:t xml:space="preserve">  "</w:t>
      </w:r>
      <w:proofErr w:type="spellStart"/>
      <w:r w:rsidRPr="67BBF70B">
        <w:rPr>
          <w:u w:val="single"/>
          <w:lang w:val="en-US"/>
          <w:rPrChange w:id="2029" w:author="Autor">
            <w:rPr>
              <w:color w:val="00B050"/>
              <w:u w:val="single"/>
              <w:lang w:val="en-US"/>
            </w:rPr>
          </w:rPrChange>
        </w:rPr>
        <w:t>identyfikator</w:t>
      </w:r>
      <w:proofErr w:type="spellEnd"/>
      <w:r w:rsidRPr="67BBF70B">
        <w:rPr>
          <w:u w:val="single"/>
          <w:lang w:val="en-US"/>
          <w:rPrChange w:id="2030" w:author="Autor">
            <w:rPr>
              <w:color w:val="00B050"/>
              <w:u w:val="single"/>
              <w:lang w:val="en-US"/>
            </w:rPr>
          </w:rPrChange>
        </w:rPr>
        <w:t>": "88061319228",</w:t>
      </w:r>
    </w:p>
    <w:p w14:paraId="225C9CFE" w14:textId="77777777" w:rsidR="000F3A43" w:rsidRPr="000F3A43" w:rsidRDefault="2DA935FB" w:rsidP="67BBF70B">
      <w:pPr>
        <w:rPr>
          <w:u w:val="single"/>
          <w:lang w:val="en-US"/>
          <w:rPrChange w:id="2031" w:author="Autor">
            <w:rPr>
              <w:color w:val="00B050"/>
              <w:u w:val="single"/>
              <w:lang w:val="en-US"/>
            </w:rPr>
          </w:rPrChange>
        </w:rPr>
      </w:pPr>
      <w:r w:rsidRPr="67BBF70B">
        <w:rPr>
          <w:u w:val="single"/>
          <w:lang w:val="en-US"/>
          <w:rPrChange w:id="2032" w:author="Autor">
            <w:rPr>
              <w:color w:val="00B050"/>
              <w:u w:val="single"/>
              <w:lang w:val="en-US"/>
            </w:rPr>
          </w:rPrChange>
        </w:rPr>
        <w:t xml:space="preserve">  "</w:t>
      </w:r>
      <w:proofErr w:type="spellStart"/>
      <w:r w:rsidRPr="67BBF70B">
        <w:rPr>
          <w:u w:val="single"/>
          <w:lang w:val="en-US"/>
          <w:rPrChange w:id="2033" w:author="Autor">
            <w:rPr>
              <w:color w:val="00B050"/>
              <w:u w:val="single"/>
              <w:lang w:val="en-US"/>
            </w:rPr>
          </w:rPrChange>
        </w:rPr>
        <w:t>rootIdentyfikatora</w:t>
      </w:r>
      <w:proofErr w:type="spellEnd"/>
      <w:r w:rsidRPr="67BBF70B">
        <w:rPr>
          <w:u w:val="single"/>
          <w:lang w:val="en-US"/>
          <w:rPrChange w:id="2034" w:author="Autor">
            <w:rPr>
              <w:color w:val="00B050"/>
              <w:u w:val="single"/>
              <w:lang w:val="en-US"/>
            </w:rPr>
          </w:rPrChange>
        </w:rPr>
        <w:t>": "2.16.840.1.113883.3.4424.1.1.616"</w:t>
      </w:r>
    </w:p>
    <w:p w14:paraId="46AE40AA" w14:textId="77777777" w:rsidR="000F3A43" w:rsidRPr="007531DA" w:rsidRDefault="000F3A43" w:rsidP="000F3A43">
      <w:pPr>
        <w:rPr>
          <w:u w:val="single"/>
          <w:lang w:val="en-US"/>
        </w:rPr>
      </w:pPr>
      <w:r w:rsidRPr="000F3A43">
        <w:rPr>
          <w:u w:val="single"/>
          <w:lang w:val="en-US"/>
        </w:rPr>
        <w:t>}</w:t>
      </w:r>
    </w:p>
    <w:p w14:paraId="28294C97" w14:textId="77777777" w:rsidR="00162AF3" w:rsidRPr="000368D4" w:rsidRDefault="00162AF3" w:rsidP="00162AF3">
      <w:pPr>
        <w:shd w:val="clear" w:color="auto" w:fill="FFFFFE"/>
        <w:spacing w:before="0" w:after="0" w:line="270" w:lineRule="atLeast"/>
        <w:jc w:val="left"/>
        <w:rPr>
          <w:ins w:id="2035" w:author="Autor"/>
          <w:rFonts w:ascii="Courier New" w:hAnsi="Courier New" w:cs="Courier New"/>
          <w:color w:val="000000"/>
          <w:sz w:val="18"/>
          <w:szCs w:val="18"/>
          <w:lang w:val="en-US" w:eastAsia="pl-PL"/>
        </w:rPr>
      </w:pPr>
      <w:ins w:id="2036" w:author="Autor">
        <w:r w:rsidRPr="000368D4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{</w:t>
        </w:r>
      </w:ins>
    </w:p>
    <w:p w14:paraId="00D090E8" w14:textId="77777777" w:rsidR="00162AF3" w:rsidRPr="000368D4" w:rsidRDefault="00162AF3" w:rsidP="00162AF3">
      <w:pPr>
        <w:shd w:val="clear" w:color="auto" w:fill="FFFFFE"/>
        <w:spacing w:before="0" w:after="0" w:line="270" w:lineRule="atLeast"/>
        <w:jc w:val="left"/>
        <w:rPr>
          <w:ins w:id="2037" w:author="Autor"/>
          <w:rFonts w:ascii="Courier New" w:hAnsi="Courier New" w:cs="Courier New"/>
          <w:color w:val="000000"/>
          <w:sz w:val="18"/>
          <w:szCs w:val="18"/>
          <w:lang w:val="en-US" w:eastAsia="pl-PL"/>
        </w:rPr>
      </w:pPr>
      <w:ins w:id="2038" w:author="Autor">
        <w:r w:rsidRPr="000368D4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    </w:t>
        </w:r>
        <w:r w:rsidRPr="000368D4">
          <w:rPr>
            <w:rFonts w:ascii="Courier New" w:hAnsi="Courier New" w:cs="Courier New"/>
            <w:color w:val="A31515"/>
            <w:sz w:val="18"/>
            <w:szCs w:val="18"/>
            <w:lang w:val="en-US" w:eastAsia="pl-PL"/>
          </w:rPr>
          <w:t>"identyfikator"</w:t>
        </w:r>
        <w:r w:rsidRPr="000368D4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:”12345678910”,</w:t>
        </w:r>
      </w:ins>
    </w:p>
    <w:p w14:paraId="6992185B" w14:textId="77777777" w:rsidR="00162AF3" w:rsidRPr="000368D4" w:rsidRDefault="00162AF3" w:rsidP="00162AF3">
      <w:pPr>
        <w:shd w:val="clear" w:color="auto" w:fill="FFFFFE"/>
        <w:spacing w:before="0" w:after="0" w:line="270" w:lineRule="atLeast"/>
        <w:jc w:val="left"/>
        <w:rPr>
          <w:ins w:id="2039" w:author="Autor"/>
          <w:rFonts w:ascii="Courier New" w:hAnsi="Courier New" w:cs="Courier New"/>
          <w:color w:val="000000"/>
          <w:sz w:val="18"/>
          <w:szCs w:val="18"/>
          <w:lang w:val="en-US" w:eastAsia="pl-PL"/>
        </w:rPr>
      </w:pPr>
      <w:ins w:id="2040" w:author="Autor">
        <w:r w:rsidRPr="000368D4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    </w:t>
        </w:r>
        <w:del w:id="2041" w:author="Autor">
          <w:r w:rsidRPr="000368D4" w:rsidDel="00EC3D00">
            <w:rPr>
              <w:rFonts w:ascii="Courier New" w:hAnsi="Courier New" w:cs="Courier New"/>
              <w:color w:val="A31515"/>
              <w:sz w:val="18"/>
              <w:szCs w:val="18"/>
              <w:lang w:val="en-US" w:eastAsia="pl-PL"/>
            </w:rPr>
            <w:delText>"typ"</w:delText>
          </w:r>
          <w:r w:rsidRPr="000368D4" w:rsidDel="00EC3D00">
            <w:rPr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  <w:delText>:</w:delText>
          </w:r>
          <w:r w:rsidRPr="000368D4" w:rsidDel="00EC3D00">
            <w:rPr>
              <w:rFonts w:ascii="Courier New" w:hAnsi="Courier New" w:cs="Courier New"/>
              <w:color w:val="0451A5"/>
              <w:sz w:val="18"/>
              <w:szCs w:val="18"/>
              <w:lang w:val="en-US" w:eastAsia="pl-PL"/>
            </w:rPr>
            <w:delText>"PESEL"</w:delText>
          </w:r>
          <w:r w:rsidRPr="000368D4" w:rsidDel="00EC3D00">
            <w:rPr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  <w:delText>,</w:delText>
          </w:r>
        </w:del>
      </w:ins>
    </w:p>
    <w:p w14:paraId="13FBE53F" w14:textId="77777777" w:rsidR="00162AF3" w:rsidRPr="000368D4" w:rsidRDefault="00162AF3" w:rsidP="00162AF3">
      <w:pPr>
        <w:shd w:val="clear" w:color="auto" w:fill="FFFFFE"/>
        <w:spacing w:before="0" w:after="0" w:line="270" w:lineRule="atLeast"/>
        <w:jc w:val="left"/>
        <w:rPr>
          <w:ins w:id="2042" w:author="Autor"/>
          <w:rFonts w:ascii="Courier New" w:hAnsi="Courier New" w:cs="Courier New"/>
          <w:color w:val="000000"/>
          <w:sz w:val="18"/>
          <w:szCs w:val="18"/>
          <w:lang w:val="en-US" w:eastAsia="pl-PL"/>
        </w:rPr>
      </w:pPr>
      <w:ins w:id="2043" w:author="Autor">
        <w:r w:rsidRPr="000368D4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    </w:t>
        </w:r>
        <w:r w:rsidRPr="000368D4">
          <w:rPr>
            <w:rFonts w:ascii="Courier New" w:hAnsi="Courier New" w:cs="Courier New"/>
            <w:color w:val="A31515"/>
            <w:sz w:val="18"/>
            <w:szCs w:val="18"/>
            <w:lang w:val="en-US" w:eastAsia="pl-PL"/>
          </w:rPr>
          <w:t>"</w:t>
        </w:r>
        <w:proofErr w:type="spellStart"/>
        <w:r w:rsidRPr="000368D4">
          <w:rPr>
            <w:rFonts w:ascii="Courier New" w:hAnsi="Courier New" w:cs="Courier New"/>
            <w:color w:val="A31515"/>
            <w:sz w:val="18"/>
            <w:szCs w:val="18"/>
            <w:lang w:val="en-US" w:eastAsia="pl-PL"/>
          </w:rPr>
          <w:t>rootIdentyfikatora</w:t>
        </w:r>
        <w:proofErr w:type="spellEnd"/>
        <w:r w:rsidRPr="000368D4">
          <w:rPr>
            <w:rFonts w:ascii="Courier New" w:hAnsi="Courier New" w:cs="Courier New"/>
            <w:color w:val="A31515"/>
            <w:sz w:val="18"/>
            <w:szCs w:val="18"/>
            <w:lang w:val="en-US" w:eastAsia="pl-PL"/>
          </w:rPr>
          <w:t>"</w:t>
        </w:r>
        <w:r w:rsidRPr="000368D4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 : </w:t>
        </w:r>
        <w:r w:rsidRPr="000368D4">
          <w:rPr>
            <w:rFonts w:ascii="Courier New" w:hAnsi="Courier New" w:cs="Courier New"/>
            <w:color w:val="0451A5"/>
            <w:sz w:val="18"/>
            <w:szCs w:val="18"/>
            <w:lang w:val="en-US" w:eastAsia="pl-PL"/>
          </w:rPr>
          <w:t>"2.16.840.1.113883.3.4424.1.1.616"</w:t>
        </w:r>
      </w:ins>
    </w:p>
    <w:p w14:paraId="7AE58401" w14:textId="77777777" w:rsidR="00162AF3" w:rsidRPr="00162AF3" w:rsidRDefault="00162AF3" w:rsidP="00162AF3">
      <w:pPr>
        <w:shd w:val="clear" w:color="auto" w:fill="FFFFFE"/>
        <w:spacing w:before="0" w:after="0" w:line="270" w:lineRule="atLeast"/>
        <w:jc w:val="left"/>
        <w:rPr>
          <w:ins w:id="2044" w:author="Autor"/>
          <w:rFonts w:ascii="Courier New" w:hAnsi="Courier New" w:cs="Courier New"/>
          <w:color w:val="000000"/>
          <w:sz w:val="18"/>
          <w:szCs w:val="18"/>
          <w:lang w:eastAsia="pl-PL"/>
        </w:rPr>
      </w:pPr>
      <w:ins w:id="2045" w:author="Autor">
        <w:r w:rsidRPr="00162AF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}</w:t>
        </w:r>
      </w:ins>
    </w:p>
    <w:p w14:paraId="1F72F646" w14:textId="77777777" w:rsidR="00162AF3" w:rsidRPr="00162AF3" w:rsidRDefault="00162AF3" w:rsidP="00162AF3">
      <w:pPr>
        <w:shd w:val="clear" w:color="auto" w:fill="FFFFFE"/>
        <w:spacing w:before="0" w:after="0" w:line="270" w:lineRule="atLeast"/>
        <w:jc w:val="left"/>
        <w:rPr>
          <w:ins w:id="2046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1AB97FA9" w14:textId="77777777" w:rsidR="00270017" w:rsidRPr="007531DA" w:rsidDel="00162AF3" w:rsidRDefault="00270017" w:rsidP="00EA2C7C">
      <w:pPr>
        <w:rPr>
          <w:del w:id="2047" w:author="Autor"/>
          <w:lang w:val="en-US"/>
        </w:rPr>
      </w:pPr>
      <w:del w:id="2048" w:author="Autor">
        <w:r w:rsidRPr="007531DA" w:rsidDel="00162AF3">
          <w:rPr>
            <w:lang w:val="en-US"/>
          </w:rPr>
          <w:lastRenderedPageBreak/>
          <w:delText>{</w:delText>
        </w:r>
        <w:r w:rsidRPr="007531DA" w:rsidDel="00162AF3">
          <w:rPr>
            <w:lang w:val="en-US"/>
          </w:rPr>
          <w:br/>
        </w:r>
        <w:r w:rsidRPr="007531DA" w:rsidDel="00162AF3">
          <w:rPr>
            <w:lang w:val="en-US"/>
          </w:rPr>
          <w:tab/>
          <w:delText>„</w:delText>
        </w:r>
        <w:r w:rsidR="00436326" w:rsidRPr="007531DA" w:rsidDel="00162AF3">
          <w:rPr>
            <w:lang w:val="en-US"/>
          </w:rPr>
          <w:delText>identyfikator</w:delText>
        </w:r>
        <w:r w:rsidRPr="007531DA" w:rsidDel="00162AF3">
          <w:rPr>
            <w:lang w:val="en-US"/>
          </w:rPr>
          <w:delText>”:”12345678910”,</w:delText>
        </w:r>
        <w:r w:rsidRPr="007531DA" w:rsidDel="00162AF3">
          <w:rPr>
            <w:lang w:val="en-US"/>
          </w:rPr>
          <w:br/>
        </w:r>
        <w:r w:rsidRPr="007531DA" w:rsidDel="00162AF3">
          <w:rPr>
            <w:lang w:val="en-US"/>
          </w:rPr>
          <w:tab/>
          <w:delText>„typ”:”PESEL”</w:delText>
        </w:r>
      </w:del>
    </w:p>
    <w:p w14:paraId="4286D95D" w14:textId="77777777" w:rsidR="00270017" w:rsidRPr="007531DA" w:rsidDel="00162AF3" w:rsidRDefault="00270017" w:rsidP="00EA2C7C">
      <w:pPr>
        <w:rPr>
          <w:del w:id="2049" w:author="Autor"/>
          <w:lang w:val="en-US"/>
        </w:rPr>
      </w:pPr>
      <w:del w:id="2050" w:author="Autor">
        <w:r w:rsidRPr="007531DA" w:rsidDel="00162AF3">
          <w:rPr>
            <w:lang w:val="en-US"/>
          </w:rPr>
          <w:delText>}</w:delText>
        </w:r>
      </w:del>
    </w:p>
    <w:p w14:paraId="065EA204" w14:textId="77777777" w:rsidR="00B848F3" w:rsidRDefault="00B848F3" w:rsidP="00EA2C7C">
      <w:pPr>
        <w:rPr>
          <w:u w:val="single"/>
        </w:rPr>
      </w:pPr>
      <w:r w:rsidRPr="00B848F3">
        <w:rPr>
          <w:u w:val="single"/>
        </w:rPr>
        <w:t>Odpowiedź:</w:t>
      </w:r>
    </w:p>
    <w:p w14:paraId="3E416B00" w14:textId="77777777" w:rsidR="000F3A43" w:rsidRPr="000F3A43" w:rsidRDefault="2DA935FB" w:rsidP="67BBF70B">
      <w:pPr>
        <w:rPr>
          <w:rStyle w:val="normaltextrun"/>
          <w:rFonts w:ascii="Consolas" w:hAnsi="Consolas"/>
          <w:shd w:val="clear" w:color="auto" w:fill="FFFFFF"/>
          <w:rPrChange w:id="2051" w:author="Autor">
            <w:rPr>
              <w:rStyle w:val="normaltextrun"/>
              <w:rFonts w:ascii="Consolas" w:hAnsi="Consolas"/>
              <w:color w:val="00B050"/>
            </w:rPr>
          </w:rPrChange>
        </w:rPr>
      </w:pPr>
      <w:r w:rsidRPr="67BBF70B">
        <w:rPr>
          <w:rStyle w:val="normaltextrun"/>
          <w:rFonts w:ascii="Consolas" w:hAnsi="Consolas"/>
          <w:shd w:val="clear" w:color="auto" w:fill="FFFFFF"/>
          <w:rPrChange w:id="2052" w:author="Autor">
            <w:rPr>
              <w:rStyle w:val="normaltextrun"/>
              <w:rFonts w:ascii="Consolas" w:hAnsi="Consolas"/>
              <w:color w:val="00B050"/>
            </w:rPr>
          </w:rPrChange>
        </w:rPr>
        <w:t>{"idOsoby":17335175}</w:t>
      </w:r>
    </w:p>
    <w:p w14:paraId="20F9FC9B" w14:textId="77777777" w:rsidR="00B848F3" w:rsidRPr="00B848F3" w:rsidRDefault="00B848F3" w:rsidP="00EA2C7C">
      <w:pPr>
        <w:rPr>
          <w:del w:id="2053" w:author="Autor"/>
          <w:u w:val="single"/>
        </w:rPr>
      </w:pPr>
      <w:del w:id="2054" w:author="Autor">
        <w:r w:rsidRPr="67BBF70B" w:rsidDel="31D5661F">
          <w:rPr>
            <w:rStyle w:val="normaltextrun"/>
            <w:rFonts w:ascii="Consolas" w:hAnsi="Consolas"/>
            <w:color w:val="000000" w:themeColor="text1"/>
          </w:rPr>
          <w:delText>{"idOsoby":"2658721"}</w:delText>
        </w:r>
      </w:del>
    </w:p>
    <w:p w14:paraId="21F878D3" w14:textId="77777777" w:rsidR="00CC1FB6" w:rsidRDefault="0923893E" w:rsidP="7A0285CB">
      <w:pPr>
        <w:pStyle w:val="Nagwek1"/>
        <w:numPr>
          <w:ilvl w:val="1"/>
          <w:numId w:val="20"/>
        </w:numPr>
      </w:pPr>
      <w:bookmarkStart w:id="2055" w:name="_Toc95995789"/>
      <w:bookmarkStart w:id="2056" w:name="_Toc1633056324"/>
      <w:bookmarkStart w:id="2057" w:name="_Toc2136006523"/>
      <w:bookmarkStart w:id="2058" w:name="_Toc916595124"/>
      <w:bookmarkStart w:id="2059" w:name="_Toc1955602866"/>
      <w:bookmarkStart w:id="2060" w:name="_Toc1129365197"/>
      <w:bookmarkStart w:id="2061" w:name="_Toc1650321476"/>
      <w:bookmarkStart w:id="2062" w:name="_Toc1990905284"/>
      <w:bookmarkStart w:id="2063" w:name="_Toc1011189156"/>
      <w:bookmarkStart w:id="2064" w:name="_Toc2008266457"/>
      <w:bookmarkStart w:id="2065" w:name="_Toc1202930563"/>
      <w:bookmarkStart w:id="2066" w:name="_Toc14943299"/>
      <w:bookmarkStart w:id="2067" w:name="_Toc1562142046"/>
      <w:bookmarkStart w:id="2068" w:name="_Toc41488303"/>
      <w:bookmarkStart w:id="2069" w:name="_Toc134540599"/>
      <w:bookmarkStart w:id="2070" w:name="_Toc290920957"/>
      <w:bookmarkStart w:id="2071" w:name="_Toc276620178"/>
      <w:bookmarkStart w:id="2072" w:name="_Toc1336726433"/>
      <w:bookmarkStart w:id="2073" w:name="_Toc99069948"/>
      <w:bookmarkStart w:id="2074" w:name="_Toc1265486747"/>
      <w:bookmarkStart w:id="2075" w:name="_Toc632526772"/>
      <w:bookmarkStart w:id="2076" w:name="_Toc174166955"/>
      <w:bookmarkStart w:id="2077" w:name="_Toc781497749"/>
      <w:bookmarkStart w:id="2078" w:name="_Toc1963213637"/>
      <w:bookmarkStart w:id="2079" w:name="_Toc1110162124"/>
      <w:bookmarkStart w:id="2080" w:name="_Toc813280430"/>
      <w:bookmarkStart w:id="2081" w:name="_Toc534346051"/>
      <w:bookmarkStart w:id="2082" w:name="_Toc1484151748"/>
      <w:bookmarkStart w:id="2083" w:name="_Toc1581686365"/>
      <w:bookmarkStart w:id="2084" w:name="_Toc689555170"/>
      <w:bookmarkStart w:id="2085" w:name="_Toc1324082226"/>
      <w:bookmarkStart w:id="2086" w:name="_Toc1145907429"/>
      <w:bookmarkStart w:id="2087" w:name="_Toc2054086976"/>
      <w:bookmarkStart w:id="2088" w:name="_Toc906337210"/>
      <w:bookmarkStart w:id="2089" w:name="_Toc781026642"/>
      <w:bookmarkStart w:id="2090" w:name="_Toc1463369586"/>
      <w:bookmarkStart w:id="2091" w:name="_Toc1976754358"/>
      <w:bookmarkStart w:id="2092" w:name="_Toc1383727631"/>
      <w:bookmarkStart w:id="2093" w:name="_Toc314751246"/>
      <w:bookmarkStart w:id="2094" w:name="_Toc1224508248"/>
      <w:bookmarkStart w:id="2095" w:name="_Toc2134311654"/>
      <w:bookmarkStart w:id="2096" w:name="_Toc2113936666"/>
      <w:bookmarkStart w:id="2097" w:name="_Toc1416489628"/>
      <w:bookmarkStart w:id="2098" w:name="_Toc959416258"/>
      <w:bookmarkStart w:id="2099" w:name="_Toc478639823"/>
      <w:bookmarkStart w:id="2100" w:name="_Toc469816881"/>
      <w:bookmarkStart w:id="2101" w:name="_Toc125871807"/>
      <w:bookmarkStart w:id="2102" w:name="_Toc1449024335"/>
      <w:bookmarkStart w:id="2103" w:name="_Toc482748123"/>
      <w:bookmarkStart w:id="2104" w:name="_Toc40076081"/>
      <w:bookmarkStart w:id="2105" w:name="_Toc1267580938"/>
      <w:bookmarkStart w:id="2106" w:name="_Toc225157027"/>
      <w:bookmarkStart w:id="2107" w:name="_Toc2147006652"/>
      <w:bookmarkStart w:id="2108" w:name="_Toc1338193618"/>
      <w:bookmarkStart w:id="2109" w:name="_Toc1324315872"/>
      <w:bookmarkStart w:id="2110" w:name="_Toc934951276"/>
      <w:bookmarkStart w:id="2111" w:name="_Toc101329647"/>
      <w:bookmarkStart w:id="2112" w:name="_Toc833140374"/>
      <w:bookmarkStart w:id="2113" w:name="_Toc165703537"/>
      <w:bookmarkStart w:id="2114" w:name="_Toc522122450"/>
      <w:bookmarkStart w:id="2115" w:name="_Toc269073260"/>
      <w:bookmarkStart w:id="2116" w:name="_Toc1929505964"/>
      <w:bookmarkStart w:id="2117" w:name="_Toc1874933694"/>
      <w:bookmarkStart w:id="2118" w:name="_Toc1433003714"/>
      <w:bookmarkStart w:id="2119" w:name="_Toc410520769"/>
      <w:bookmarkStart w:id="2120" w:name="_Toc2021447644"/>
      <w:bookmarkStart w:id="2121" w:name="_Toc1382493437"/>
      <w:bookmarkStart w:id="2122" w:name="_Toc1817582778"/>
      <w:bookmarkStart w:id="2123" w:name="_Toc963433519"/>
      <w:bookmarkStart w:id="2124" w:name="_Toc1983822729"/>
      <w:bookmarkStart w:id="2125" w:name="_Toc1625068295"/>
      <w:bookmarkStart w:id="2126" w:name="_Toc1378937610"/>
      <w:bookmarkStart w:id="2127" w:name="_Toc1509674146"/>
      <w:bookmarkStart w:id="2128" w:name="_Toc5990967"/>
      <w:bookmarkStart w:id="2129" w:name="_Toc983318388"/>
      <w:bookmarkStart w:id="2130" w:name="_Toc7918083"/>
      <w:bookmarkStart w:id="2131" w:name="_Toc854344687"/>
      <w:bookmarkStart w:id="2132" w:name="_Toc975182868"/>
      <w:bookmarkStart w:id="2133" w:name="_Toc1095355778"/>
      <w:bookmarkStart w:id="2134" w:name="_Toc1626135653"/>
      <w:bookmarkStart w:id="2135" w:name="_Toc1624408972"/>
      <w:bookmarkStart w:id="2136" w:name="_Toc2052561665"/>
      <w:bookmarkStart w:id="2137" w:name="_Toc96428691"/>
      <w:bookmarkStart w:id="2138" w:name="_Toc1165557963"/>
      <w:bookmarkStart w:id="2139" w:name="_Toc257429023"/>
      <w:bookmarkStart w:id="2140" w:name="_Toc1516272475"/>
      <w:bookmarkStart w:id="2141" w:name="_Toc27155063"/>
      <w:bookmarkStart w:id="2142" w:name="_Toc694186034"/>
      <w:bookmarkStart w:id="2143" w:name="_Toc872754487"/>
      <w:bookmarkStart w:id="2144" w:name="_Toc1975851323"/>
      <w:bookmarkStart w:id="2145" w:name="_Toc1337763032"/>
      <w:bookmarkStart w:id="2146" w:name="_Toc1818838472"/>
      <w:bookmarkStart w:id="2147" w:name="_Toc1451302893"/>
      <w:bookmarkStart w:id="2148" w:name="_Toc804439399"/>
      <w:bookmarkStart w:id="2149" w:name="_Toc553817513"/>
      <w:bookmarkStart w:id="2150" w:name="_Toc884794309"/>
      <w:bookmarkStart w:id="2151" w:name="_Toc1156682301"/>
      <w:bookmarkStart w:id="2152" w:name="_Toc1039979568"/>
      <w:bookmarkStart w:id="2153" w:name="_Toc1499534942"/>
      <w:bookmarkStart w:id="2154" w:name="_Toc1232365388"/>
      <w:bookmarkStart w:id="2155" w:name="_Toc637702725"/>
      <w:bookmarkStart w:id="2156" w:name="_Toc2090747428"/>
      <w:bookmarkStart w:id="2157" w:name="_Toc1043795426"/>
      <w:bookmarkStart w:id="2158" w:name="_Toc233618862"/>
      <w:bookmarkStart w:id="2159" w:name="_Toc576448109"/>
      <w:bookmarkStart w:id="2160" w:name="_Toc1722796984"/>
      <w:bookmarkStart w:id="2161" w:name="_Toc1011109310"/>
      <w:bookmarkStart w:id="2162" w:name="_Toc1865120821"/>
      <w:bookmarkStart w:id="2163" w:name="_Toc1411374254"/>
      <w:bookmarkStart w:id="2164" w:name="_Toc2057073127"/>
      <w:bookmarkStart w:id="2165" w:name="_Toc1620406966"/>
      <w:bookmarkStart w:id="2166" w:name="_Toc1473008945"/>
      <w:bookmarkStart w:id="2167" w:name="_Toc900841166"/>
      <w:bookmarkStart w:id="2168" w:name="_Toc1663278817"/>
      <w:bookmarkStart w:id="2169" w:name="_Toc1063940613"/>
      <w:bookmarkStart w:id="2170" w:name="_Toc38230572"/>
      <w:bookmarkStart w:id="2171" w:name="_Toc1708323674"/>
      <w:bookmarkStart w:id="2172" w:name="_Toc203106628"/>
      <w:bookmarkStart w:id="2173" w:name="_Toc1668691884"/>
      <w:bookmarkStart w:id="2174" w:name="_Toc1446359083"/>
      <w:bookmarkStart w:id="2175" w:name="_Toc232605596"/>
      <w:bookmarkStart w:id="2176" w:name="_Toc301099724"/>
      <w:bookmarkStart w:id="2177" w:name="_Toc2115437250"/>
      <w:bookmarkStart w:id="2178" w:name="_Toc1143665579"/>
      <w:bookmarkStart w:id="2179" w:name="_Toc309503881"/>
      <w:bookmarkStart w:id="2180" w:name="_Toc1921558818"/>
      <w:bookmarkStart w:id="2181" w:name="_Toc496548528"/>
      <w:bookmarkStart w:id="2182" w:name="_Toc1055365589"/>
      <w:bookmarkStart w:id="2183" w:name="_Toc582196942"/>
      <w:bookmarkStart w:id="2184" w:name="_Toc1027253565"/>
      <w:bookmarkStart w:id="2185" w:name="_Toc545331360"/>
      <w:bookmarkStart w:id="2186" w:name="_Toc2048793731"/>
      <w:bookmarkStart w:id="2187" w:name="_Toc1232829884"/>
      <w:bookmarkStart w:id="2188" w:name="_Toc446243457"/>
      <w:r>
        <w:lastRenderedPageBreak/>
        <w:t>Operacja dodania osoby do systemu EWP</w:t>
      </w:r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</w:p>
    <w:p w14:paraId="4F4A52B7" w14:textId="06B3EBAE" w:rsidR="0003235E" w:rsidRDefault="358F62F0" w:rsidP="00CB69AC">
      <w:r>
        <w:t xml:space="preserve">Operacja dodania osoby do systemu EWP polega wywołaniu metody </w:t>
      </w:r>
      <w:r w:rsidR="29A0CEDE" w:rsidRPr="6AF12D69">
        <w:rPr>
          <w:b/>
          <w:bCs/>
        </w:rPr>
        <w:t>/</w:t>
      </w:r>
      <w:del w:id="2189" w:author="Autor">
        <w:r w:rsidR="00CB69AC" w:rsidRPr="6AF12D69" w:rsidDel="29A0CEDE">
          <w:rPr>
            <w:b/>
            <w:bCs/>
          </w:rPr>
          <w:delText>ewp-ez-ext</w:delText>
        </w:r>
      </w:del>
      <w:ins w:id="2190" w:author="Autor">
        <w:r w:rsidR="29A0CEDE" w:rsidRPr="6AF12D69">
          <w:rPr>
            <w:b/>
            <w:bCs/>
          </w:rPr>
          <w:t>ewp-ez-ext-v2</w:t>
        </w:r>
      </w:ins>
      <w:r w:rsidR="6A174FB9" w:rsidRPr="6AF12D69">
        <w:rPr>
          <w:b/>
          <w:bCs/>
        </w:rPr>
        <w:t>/osoba</w:t>
      </w:r>
      <w:r w:rsidR="6A174FB9">
        <w:t xml:space="preserve">. Operacja powinna zostać wywołana w przypadku braku zwrócenia identyfikatora osoby z metody </w:t>
      </w:r>
      <w:r w:rsidR="29A0CEDE" w:rsidRPr="6AF12D69">
        <w:rPr>
          <w:b/>
          <w:bCs/>
        </w:rPr>
        <w:t>/</w:t>
      </w:r>
      <w:del w:id="2191" w:author="Autor">
        <w:r w:rsidR="00CB69AC" w:rsidRPr="6AF12D69" w:rsidDel="29A0CEDE">
          <w:rPr>
            <w:b/>
            <w:bCs/>
          </w:rPr>
          <w:delText>ewp-ez-ext</w:delText>
        </w:r>
      </w:del>
      <w:ins w:id="2192" w:author="Autor">
        <w:r w:rsidR="29A0CEDE" w:rsidRPr="6AF12D69">
          <w:rPr>
            <w:b/>
            <w:bCs/>
          </w:rPr>
          <w:t>ewp-ez-ext-v2</w:t>
        </w:r>
      </w:ins>
      <w:r w:rsidR="6A174FB9" w:rsidRPr="6AF12D69">
        <w:rPr>
          <w:b/>
          <w:bCs/>
        </w:rPr>
        <w:t>/</w:t>
      </w:r>
      <w:proofErr w:type="spellStart"/>
      <w:r w:rsidR="6A174FB9" w:rsidRPr="6AF12D69">
        <w:rPr>
          <w:b/>
          <w:bCs/>
        </w:rPr>
        <w:t>pacjent_info</w:t>
      </w:r>
      <w:proofErr w:type="spellEnd"/>
      <w:r w:rsidR="03D976CB" w:rsidRPr="6AF12D69">
        <w:rPr>
          <w:b/>
          <w:bCs/>
        </w:rPr>
        <w:t>.</w:t>
      </w:r>
      <w:r w:rsidR="03D976CB">
        <w:t xml:space="preserve"> Do wywołania operacji niezbędny jest </w:t>
      </w:r>
      <w:proofErr w:type="spellStart"/>
      <w:r w:rsidR="03D976CB">
        <w:t>token</w:t>
      </w:r>
      <w:proofErr w:type="spellEnd"/>
      <w:r w:rsidR="03D976CB">
        <w:t xml:space="preserve"> uwierzytelniający uzyskany z metody </w:t>
      </w:r>
      <w:r w:rsidR="03D976CB" w:rsidRPr="6AF12D69">
        <w:rPr>
          <w:b/>
          <w:bCs/>
        </w:rPr>
        <w:t>/</w:t>
      </w:r>
      <w:proofErr w:type="spellStart"/>
      <w:r w:rsidR="03D976CB" w:rsidRPr="6AF12D69">
        <w:rPr>
          <w:b/>
          <w:bCs/>
        </w:rPr>
        <w:t>token</w:t>
      </w:r>
      <w:proofErr w:type="spellEnd"/>
      <w:r w:rsidR="03D976CB" w:rsidRPr="6AF12D69">
        <w:rPr>
          <w:b/>
          <w:bCs/>
        </w:rPr>
        <w:t>.</w:t>
      </w:r>
      <w:r w:rsidR="03D976CB">
        <w:t xml:space="preserve"> </w:t>
      </w:r>
    </w:p>
    <w:p w14:paraId="3571F456" w14:textId="77777777" w:rsidR="0003235E" w:rsidRDefault="0003235E" w:rsidP="00CB69AC">
      <w:r>
        <w:t>W przypadku poprawnego dodania osoby w systemie EWP zostanie zwróco</w:t>
      </w:r>
      <w:r w:rsidR="00477108">
        <w:t>ny unikalny identyfikator osoby. W pozostałych przypadkach stosowane są standardowe kody odpowiedzi HTTP.</w:t>
      </w:r>
    </w:p>
    <w:p w14:paraId="178C3760" w14:textId="77777777" w:rsidR="00F545CF" w:rsidRDefault="00F545CF" w:rsidP="00F545CF">
      <w:r>
        <w:t>Parametry</w:t>
      </w:r>
      <w:r w:rsidR="00184AD9">
        <w:t xml:space="preserve"> adresowe</w:t>
      </w:r>
      <w:r>
        <w:t xml:space="preserve"> zawierające w nazwie frazę </w:t>
      </w:r>
      <w:r>
        <w:rPr>
          <w:b/>
        </w:rPr>
        <w:t>id_</w:t>
      </w:r>
      <w:r w:rsidR="00184AD9">
        <w:t xml:space="preserve"> wykorzystywane w żądaniu są zgodne z rejestrem TERYT</w:t>
      </w:r>
      <w:r>
        <w:t xml:space="preserve"> dostępnym pod adresem: </w:t>
      </w:r>
    </w:p>
    <w:p w14:paraId="11155715" w14:textId="77777777" w:rsidR="00184AD9" w:rsidRDefault="001A7590" w:rsidP="00F545CF">
      <w:hyperlink r:id="rId15" w:history="1">
        <w:r w:rsidR="00F545CF" w:rsidRPr="00F545CF">
          <w:rPr>
            <w:rStyle w:val="Hipercze"/>
            <w:rFonts w:asciiTheme="minorHAnsi" w:hAnsiTheme="minorHAnsi"/>
          </w:rPr>
          <w:t>http://eteryt.stat.gov.pl/eTeryt/rejestr_teryt/aktualnosci/aktualnosci.aspx</w:t>
        </w:r>
      </w:hyperlink>
    </w:p>
    <w:p w14:paraId="71A3EE3B" w14:textId="77777777" w:rsidR="002E2E17" w:rsidRDefault="002E2E17" w:rsidP="00CB69AC">
      <w:r>
        <w:t xml:space="preserve">Parametr </w:t>
      </w:r>
      <w:proofErr w:type="spellStart"/>
      <w:r w:rsidRPr="002E2E17">
        <w:rPr>
          <w:b/>
        </w:rPr>
        <w:t>idZawodMedyczny</w:t>
      </w:r>
      <w:proofErr w:type="spellEnd"/>
      <w:r>
        <w:t xml:space="preserve"> w tej usłudze zawsze przyjmuje wartość zgodną ze słownikiem zawodów medycznych stosowanych pr</w:t>
      </w:r>
      <w:r w:rsidR="00FC1875">
        <w:t>zez EWP opisanych w rozdziale 5</w:t>
      </w:r>
      <w:r>
        <w:t>.</w:t>
      </w:r>
    </w:p>
    <w:p w14:paraId="6CBAA40D" w14:textId="77777777" w:rsidR="007C1553" w:rsidRDefault="007C1553" w:rsidP="007C1553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88"/>
        <w:gridCol w:w="1658"/>
        <w:gridCol w:w="1762"/>
        <w:gridCol w:w="1776"/>
        <w:gridCol w:w="1978"/>
      </w:tblGrid>
      <w:tr w:rsidR="009807CE" w14:paraId="4C7A8205" w14:textId="77777777" w:rsidTr="6AF12D69">
        <w:tc>
          <w:tcPr>
            <w:tcW w:w="1888" w:type="dxa"/>
            <w:shd w:val="clear" w:color="auto" w:fill="17365D" w:themeFill="text2" w:themeFillShade="BF"/>
          </w:tcPr>
          <w:p w14:paraId="3CBEF932" w14:textId="77777777" w:rsidR="007C1553" w:rsidRDefault="007C1553" w:rsidP="00014A79">
            <w:pPr>
              <w:pStyle w:val="Tabelanagwekdolewej"/>
              <w:spacing w:before="48" w:after="48"/>
            </w:pPr>
            <w:r>
              <w:t>Nazwa parametru</w:t>
            </w:r>
          </w:p>
        </w:tc>
        <w:tc>
          <w:tcPr>
            <w:tcW w:w="1658" w:type="dxa"/>
            <w:shd w:val="clear" w:color="auto" w:fill="17365D" w:themeFill="text2" w:themeFillShade="BF"/>
          </w:tcPr>
          <w:p w14:paraId="7DA84E16" w14:textId="77777777" w:rsidR="007C1553" w:rsidRDefault="007C1553" w:rsidP="00014A79">
            <w:pPr>
              <w:pStyle w:val="Tabelanagwekdolewej"/>
              <w:spacing w:before="48" w:after="48"/>
            </w:pPr>
            <w:r>
              <w:t>Typ</w:t>
            </w:r>
          </w:p>
        </w:tc>
        <w:tc>
          <w:tcPr>
            <w:tcW w:w="1762" w:type="dxa"/>
            <w:shd w:val="clear" w:color="auto" w:fill="17365D" w:themeFill="text2" w:themeFillShade="BF"/>
          </w:tcPr>
          <w:p w14:paraId="5317959A" w14:textId="77777777" w:rsidR="007C1553" w:rsidRDefault="007C1553" w:rsidP="00014A79">
            <w:pPr>
              <w:pStyle w:val="Tabelanagwekdolewej"/>
              <w:spacing w:before="48" w:after="48"/>
            </w:pPr>
            <w:r>
              <w:t>Wymagalność</w:t>
            </w:r>
          </w:p>
        </w:tc>
        <w:tc>
          <w:tcPr>
            <w:tcW w:w="1776" w:type="dxa"/>
            <w:shd w:val="clear" w:color="auto" w:fill="17365D" w:themeFill="text2" w:themeFillShade="BF"/>
          </w:tcPr>
          <w:p w14:paraId="18BE2FE5" w14:textId="77777777" w:rsidR="007C1553" w:rsidRDefault="007C1553" w:rsidP="00014A79">
            <w:pPr>
              <w:pStyle w:val="Tabelanagwekdolewej"/>
              <w:spacing w:before="48" w:after="48"/>
            </w:pPr>
            <w:r>
              <w:t>Przykładowa wartość</w:t>
            </w:r>
          </w:p>
        </w:tc>
        <w:tc>
          <w:tcPr>
            <w:tcW w:w="1978" w:type="dxa"/>
            <w:shd w:val="clear" w:color="auto" w:fill="17365D" w:themeFill="text2" w:themeFillShade="BF"/>
          </w:tcPr>
          <w:p w14:paraId="6CD8B696" w14:textId="77777777" w:rsidR="007C1553" w:rsidRDefault="007C1553" w:rsidP="00014A79">
            <w:pPr>
              <w:pStyle w:val="Tabelanagwekdolewej"/>
              <w:spacing w:before="48" w:after="48"/>
            </w:pPr>
            <w:r>
              <w:t>Opis</w:t>
            </w:r>
          </w:p>
        </w:tc>
      </w:tr>
      <w:tr w:rsidR="009807CE" w14:paraId="246112D1" w14:textId="77777777" w:rsidTr="6AF12D69">
        <w:tc>
          <w:tcPr>
            <w:tcW w:w="1888" w:type="dxa"/>
          </w:tcPr>
          <w:p w14:paraId="62ED8284" w14:textId="77777777" w:rsidR="007C1553" w:rsidRDefault="007C1553" w:rsidP="000368D4">
            <w:pPr>
              <w:pStyle w:val="tabelanormalny"/>
            </w:pPr>
            <w:proofErr w:type="spellStart"/>
            <w:r>
              <w:t>imie</w:t>
            </w:r>
            <w:proofErr w:type="spellEnd"/>
          </w:p>
        </w:tc>
        <w:tc>
          <w:tcPr>
            <w:tcW w:w="1658" w:type="dxa"/>
          </w:tcPr>
          <w:p w14:paraId="5114531F" w14:textId="77777777" w:rsidR="007C1553" w:rsidRDefault="004E4458" w:rsidP="000368D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4CD51F28" w14:textId="77777777" w:rsidR="007C1553" w:rsidRDefault="00A22C75" w:rsidP="000368D4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14:paraId="5346BD4A" w14:textId="77777777" w:rsidR="007C1553" w:rsidRDefault="00A22C75" w:rsidP="000368D4">
            <w:pPr>
              <w:pStyle w:val="tabelanormalny"/>
            </w:pPr>
            <w:r>
              <w:t>Adam</w:t>
            </w:r>
          </w:p>
        </w:tc>
        <w:tc>
          <w:tcPr>
            <w:tcW w:w="1978" w:type="dxa"/>
          </w:tcPr>
          <w:p w14:paraId="05044856" w14:textId="77777777" w:rsidR="007C1553" w:rsidRDefault="00A22C75" w:rsidP="000368D4">
            <w:pPr>
              <w:pStyle w:val="tabelanormalny"/>
            </w:pPr>
            <w:r>
              <w:t>Imię pacjenta</w:t>
            </w:r>
          </w:p>
        </w:tc>
      </w:tr>
      <w:tr w:rsidR="009807CE" w14:paraId="23B1AC69" w14:textId="77777777" w:rsidTr="6AF12D69">
        <w:tc>
          <w:tcPr>
            <w:tcW w:w="1888" w:type="dxa"/>
          </w:tcPr>
          <w:p w14:paraId="4399CBAF" w14:textId="77777777" w:rsidR="007C1553" w:rsidRDefault="007C1553" w:rsidP="000368D4">
            <w:pPr>
              <w:pStyle w:val="tabelanormalny"/>
            </w:pPr>
            <w:r>
              <w:t>nazwisko</w:t>
            </w:r>
          </w:p>
        </w:tc>
        <w:tc>
          <w:tcPr>
            <w:tcW w:w="1658" w:type="dxa"/>
          </w:tcPr>
          <w:p w14:paraId="5EAF1B05" w14:textId="77777777" w:rsidR="007C1553" w:rsidRDefault="004E4458" w:rsidP="000368D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1A0E739C" w14:textId="77777777" w:rsidR="007C1553" w:rsidRDefault="00A22C75" w:rsidP="000368D4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14:paraId="56A5BDC5" w14:textId="77777777" w:rsidR="007C1553" w:rsidRDefault="00A22C75" w:rsidP="000368D4">
            <w:pPr>
              <w:pStyle w:val="tabelanormalny"/>
            </w:pPr>
            <w:r>
              <w:t>Nowak</w:t>
            </w:r>
          </w:p>
        </w:tc>
        <w:tc>
          <w:tcPr>
            <w:tcW w:w="1978" w:type="dxa"/>
          </w:tcPr>
          <w:p w14:paraId="62614A90" w14:textId="77777777" w:rsidR="007C1553" w:rsidRDefault="00A22C75" w:rsidP="000368D4">
            <w:pPr>
              <w:pStyle w:val="tabelanormalny"/>
            </w:pPr>
            <w:r>
              <w:t>Nazwisko pacjenta</w:t>
            </w:r>
          </w:p>
        </w:tc>
      </w:tr>
      <w:tr w:rsidR="000368D4" w14:paraId="54F6B063" w14:textId="77777777" w:rsidTr="6AF12D69">
        <w:tc>
          <w:tcPr>
            <w:tcW w:w="1888" w:type="dxa"/>
          </w:tcPr>
          <w:p w14:paraId="6E29D03C" w14:textId="77777777" w:rsidR="000368D4" w:rsidRDefault="000368D4" w:rsidP="000368D4">
            <w:pPr>
              <w:pStyle w:val="tabelanormalny"/>
            </w:pPr>
            <w:proofErr w:type="spellStart"/>
            <w:r>
              <w:t>nrTelefonu</w:t>
            </w:r>
            <w:proofErr w:type="spellEnd"/>
          </w:p>
        </w:tc>
        <w:tc>
          <w:tcPr>
            <w:tcW w:w="1658" w:type="dxa"/>
          </w:tcPr>
          <w:p w14:paraId="184255F5" w14:textId="77777777" w:rsidR="000368D4" w:rsidRDefault="000368D4" w:rsidP="000368D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1573059A" w14:textId="77777777" w:rsidR="000368D4" w:rsidRDefault="000368D4" w:rsidP="000368D4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14:paraId="563C6D44" w14:textId="77777777" w:rsidR="000368D4" w:rsidRDefault="000368D4" w:rsidP="000368D4">
            <w:pPr>
              <w:pStyle w:val="tabelanormalny"/>
            </w:pPr>
            <w:r>
              <w:t>+48501000000</w:t>
            </w:r>
          </w:p>
        </w:tc>
        <w:tc>
          <w:tcPr>
            <w:tcW w:w="1978" w:type="dxa"/>
          </w:tcPr>
          <w:p w14:paraId="06099125" w14:textId="77777777" w:rsidR="000368D4" w:rsidRDefault="000368D4" w:rsidP="000368D4">
            <w:pPr>
              <w:pStyle w:val="tabelanormalny"/>
            </w:pPr>
            <w:r>
              <w:t xml:space="preserve">Numer telefonu pacjenta, poprzedzony </w:t>
            </w:r>
            <w:proofErr w:type="spellStart"/>
            <w:r>
              <w:t>prefixem</w:t>
            </w:r>
            <w:proofErr w:type="spellEnd"/>
            <w:r>
              <w:t xml:space="preserve"> +48</w:t>
            </w:r>
          </w:p>
        </w:tc>
      </w:tr>
      <w:tr w:rsidR="000368D4" w14:paraId="406A9A36" w14:textId="77777777" w:rsidTr="6AF12D69">
        <w:tc>
          <w:tcPr>
            <w:tcW w:w="1888" w:type="dxa"/>
          </w:tcPr>
          <w:p w14:paraId="293F6CF9" w14:textId="77777777" w:rsidR="000368D4" w:rsidRDefault="000368D4" w:rsidP="000368D4">
            <w:pPr>
              <w:pStyle w:val="tabelanormalny"/>
            </w:pPr>
            <w:r>
              <w:t>pesel</w:t>
            </w:r>
          </w:p>
        </w:tc>
        <w:tc>
          <w:tcPr>
            <w:tcW w:w="1658" w:type="dxa"/>
          </w:tcPr>
          <w:p w14:paraId="3F74A3B4" w14:textId="77777777" w:rsidR="000368D4" w:rsidRDefault="000368D4" w:rsidP="000368D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3ABB6567" w14:textId="77777777" w:rsidR="000368D4" w:rsidRDefault="000368D4" w:rsidP="000368D4">
            <w:pPr>
              <w:pStyle w:val="tabelanormalny"/>
            </w:pPr>
            <w:r>
              <w:t>TAK, w przypadku braku pozostawić puste („”)</w:t>
            </w:r>
          </w:p>
        </w:tc>
        <w:tc>
          <w:tcPr>
            <w:tcW w:w="1776" w:type="dxa"/>
          </w:tcPr>
          <w:p w14:paraId="28C4D442" w14:textId="77777777" w:rsidR="000368D4" w:rsidRDefault="000368D4" w:rsidP="000368D4">
            <w:pPr>
              <w:pStyle w:val="tabelanormalny"/>
            </w:pPr>
            <w:r>
              <w:t>12345678910</w:t>
            </w:r>
          </w:p>
        </w:tc>
        <w:tc>
          <w:tcPr>
            <w:tcW w:w="1978" w:type="dxa"/>
          </w:tcPr>
          <w:p w14:paraId="5EDDED35" w14:textId="77777777" w:rsidR="000368D4" w:rsidRDefault="000368D4" w:rsidP="000368D4">
            <w:pPr>
              <w:pStyle w:val="tabelanormalny"/>
            </w:pPr>
            <w:r>
              <w:t xml:space="preserve">Numer PESEL pacjenta, w przypadku jego posiadania. W przypadku braku posiadania przez pacjenta numeru PESEL parametr </w:t>
            </w:r>
            <w:r>
              <w:lastRenderedPageBreak/>
              <w:t>przyjmuje pustą wartość</w:t>
            </w:r>
          </w:p>
        </w:tc>
      </w:tr>
      <w:tr w:rsidR="000368D4" w14:paraId="68E63CEE" w14:textId="77777777" w:rsidTr="6AF12D69">
        <w:tc>
          <w:tcPr>
            <w:tcW w:w="1888" w:type="dxa"/>
          </w:tcPr>
          <w:p w14:paraId="1FA69147" w14:textId="77777777" w:rsidR="000368D4" w:rsidRDefault="000368D4" w:rsidP="000368D4">
            <w:pPr>
              <w:pStyle w:val="tabelanormalny"/>
            </w:pPr>
            <w:proofErr w:type="spellStart"/>
            <w:r>
              <w:lastRenderedPageBreak/>
              <w:t>nrDokumentu</w:t>
            </w:r>
            <w:proofErr w:type="spellEnd"/>
          </w:p>
        </w:tc>
        <w:tc>
          <w:tcPr>
            <w:tcW w:w="1658" w:type="dxa"/>
          </w:tcPr>
          <w:p w14:paraId="3DD23422" w14:textId="77777777" w:rsidR="000368D4" w:rsidRDefault="000368D4" w:rsidP="000368D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2A717AE5" w14:textId="77777777" w:rsidR="000368D4" w:rsidRDefault="000368D4" w:rsidP="000368D4">
            <w:pPr>
              <w:pStyle w:val="tabelanormalny"/>
            </w:pPr>
            <w:r>
              <w:t>TAK, w przypadku braku pozostawić puste, zgodnie z przykładem</w:t>
            </w:r>
          </w:p>
        </w:tc>
        <w:tc>
          <w:tcPr>
            <w:tcW w:w="1776" w:type="dxa"/>
          </w:tcPr>
          <w:p w14:paraId="1C084745" w14:textId="77777777" w:rsidR="000368D4" w:rsidRDefault="000368D4" w:rsidP="000368D4">
            <w:pPr>
              <w:pStyle w:val="tabelanormalny"/>
            </w:pPr>
            <w:r>
              <w:t>AA12345</w:t>
            </w:r>
          </w:p>
        </w:tc>
        <w:tc>
          <w:tcPr>
            <w:tcW w:w="1978" w:type="dxa"/>
          </w:tcPr>
          <w:p w14:paraId="7E01A7B7" w14:textId="77777777" w:rsidR="000368D4" w:rsidRDefault="000368D4" w:rsidP="000368D4">
            <w:pPr>
              <w:pStyle w:val="tabelanormalny"/>
            </w:pPr>
            <w:r>
              <w:t>Numer dokumentu za pomocą, którego identyfikujemy pacjenta (dowód osobisty, paszport). Pole obowiązkowo musi być uzupełnione w przypadku braku numeru PESEL</w:t>
            </w:r>
          </w:p>
        </w:tc>
      </w:tr>
      <w:tr w:rsidR="000368D4" w14:paraId="54FC0842" w14:textId="77777777" w:rsidTr="6AF12D69">
        <w:tc>
          <w:tcPr>
            <w:tcW w:w="1888" w:type="dxa"/>
          </w:tcPr>
          <w:p w14:paraId="7290603A" w14:textId="77777777" w:rsidR="000368D4" w:rsidRDefault="000368D4" w:rsidP="000368D4">
            <w:pPr>
              <w:pStyle w:val="tabelanormalny"/>
            </w:pPr>
            <w:proofErr w:type="spellStart"/>
            <w:r>
              <w:t>rootIdentyfikatora</w:t>
            </w:r>
            <w:proofErr w:type="spellEnd"/>
          </w:p>
        </w:tc>
        <w:tc>
          <w:tcPr>
            <w:tcW w:w="1658" w:type="dxa"/>
          </w:tcPr>
          <w:p w14:paraId="0810A1BB" w14:textId="77777777" w:rsidR="000368D4" w:rsidRDefault="000368D4" w:rsidP="000368D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18A3F663" w14:textId="77777777" w:rsidR="000368D4" w:rsidRPr="000368D4" w:rsidRDefault="0003636B" w:rsidP="000368D4">
            <w:pPr>
              <w:pStyle w:val="tabelanormalny"/>
            </w:pPr>
            <w:r>
              <w:t>TAK, w przypadku braku pozostawić puste.</w:t>
            </w:r>
          </w:p>
        </w:tc>
        <w:tc>
          <w:tcPr>
            <w:tcW w:w="1776" w:type="dxa"/>
          </w:tcPr>
          <w:p w14:paraId="08CE6F91" w14:textId="77777777" w:rsidR="000368D4" w:rsidRDefault="000368D4" w:rsidP="000368D4">
            <w:pPr>
              <w:pStyle w:val="tabelanormalny"/>
            </w:pPr>
          </w:p>
        </w:tc>
        <w:tc>
          <w:tcPr>
            <w:tcW w:w="1978" w:type="dxa"/>
          </w:tcPr>
          <w:p w14:paraId="645E707C" w14:textId="77777777" w:rsidR="000368D4" w:rsidRDefault="000368D4" w:rsidP="000368D4">
            <w:pPr>
              <w:pStyle w:val="tabelanormalny"/>
            </w:pPr>
            <w:r>
              <w:t xml:space="preserve">Root </w:t>
            </w:r>
            <w:proofErr w:type="spellStart"/>
            <w:r>
              <w:t>OIDu</w:t>
            </w:r>
            <w:proofErr w:type="spellEnd"/>
            <w:r>
              <w:t xml:space="preserve"> dla identyfikatora osoby</w:t>
            </w:r>
          </w:p>
        </w:tc>
      </w:tr>
      <w:tr w:rsidR="004D193D" w14:paraId="320236E0" w14:textId="77777777" w:rsidTr="6AF12D69">
        <w:tc>
          <w:tcPr>
            <w:tcW w:w="1888" w:type="dxa"/>
          </w:tcPr>
          <w:p w14:paraId="29C1A850" w14:textId="77777777" w:rsidR="004D193D" w:rsidRDefault="00674493" w:rsidP="000368D4">
            <w:pPr>
              <w:pStyle w:val="tabelanormalny"/>
            </w:pPr>
            <w:proofErr w:type="spellStart"/>
            <w:r>
              <w:t>dataUrodzenia</w:t>
            </w:r>
            <w:proofErr w:type="spellEnd"/>
          </w:p>
        </w:tc>
        <w:tc>
          <w:tcPr>
            <w:tcW w:w="1658" w:type="dxa"/>
          </w:tcPr>
          <w:p w14:paraId="491072FA" w14:textId="7A901F9B" w:rsidR="004D193D" w:rsidRDefault="00674493" w:rsidP="000368D4">
            <w:pPr>
              <w:pStyle w:val="tabelanormalny"/>
            </w:pPr>
            <w:del w:id="2193" w:author="Autor">
              <w:r w:rsidDel="316DB8A2">
                <w:delText>Date</w:delText>
              </w:r>
            </w:del>
            <w:ins w:id="2194" w:author="Autor">
              <w:r w:rsidR="316DB8A2">
                <w:t>String</w:t>
              </w:r>
            </w:ins>
          </w:p>
        </w:tc>
        <w:tc>
          <w:tcPr>
            <w:tcW w:w="1762" w:type="dxa"/>
          </w:tcPr>
          <w:p w14:paraId="21B45AB9" w14:textId="77777777" w:rsidR="004D193D" w:rsidRDefault="00674493" w:rsidP="000368D4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14:paraId="61CDCEAD" w14:textId="5E943F1C" w:rsidR="004D193D" w:rsidRDefault="7917F670">
            <w:pPr>
              <w:pStyle w:val="tabelanormalny"/>
              <w:rPr>
                <w:u w:val="single"/>
              </w:rPr>
              <w:pPrChange w:id="2195" w:author="Autor">
                <w:pPr/>
              </w:pPrChange>
            </w:pPr>
            <w:ins w:id="2196" w:author="Autor">
              <w:r w:rsidRPr="6AF12D69">
                <w:rPr>
                  <w:u w:val="single"/>
                </w:rPr>
                <w:t>1988-06-13</w:t>
              </w:r>
            </w:ins>
          </w:p>
        </w:tc>
        <w:tc>
          <w:tcPr>
            <w:tcW w:w="1978" w:type="dxa"/>
          </w:tcPr>
          <w:p w14:paraId="6AD15F12" w14:textId="77777777" w:rsidR="004D193D" w:rsidRDefault="00674493" w:rsidP="000368D4">
            <w:pPr>
              <w:pStyle w:val="tabelanormalny"/>
            </w:pPr>
            <w:r>
              <w:t>Data urodzenia pacjenta</w:t>
            </w:r>
          </w:p>
        </w:tc>
      </w:tr>
      <w:tr w:rsidR="000368D4" w14:paraId="1ADDF330" w14:textId="77777777" w:rsidTr="6AF12D69">
        <w:tc>
          <w:tcPr>
            <w:tcW w:w="1888" w:type="dxa"/>
          </w:tcPr>
          <w:p w14:paraId="5ADA995B" w14:textId="77777777" w:rsidR="000368D4" w:rsidRDefault="000368D4" w:rsidP="000368D4">
            <w:pPr>
              <w:pStyle w:val="tabelanormalny"/>
            </w:pPr>
            <w:r>
              <w:t>obywatelstwo</w:t>
            </w:r>
          </w:p>
        </w:tc>
        <w:tc>
          <w:tcPr>
            <w:tcW w:w="1658" w:type="dxa"/>
          </w:tcPr>
          <w:p w14:paraId="5572819E" w14:textId="77777777" w:rsidR="000368D4" w:rsidRDefault="000368D4" w:rsidP="000368D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7E0BF73B" w14:textId="77777777" w:rsidR="000368D4" w:rsidRDefault="000368D4" w:rsidP="000368D4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14:paraId="16709835" w14:textId="6682B95B" w:rsidR="000368D4" w:rsidRDefault="000368D4" w:rsidP="000368D4">
            <w:pPr>
              <w:pStyle w:val="tabelanormalny"/>
            </w:pPr>
            <w:del w:id="2197" w:author="Autor">
              <w:r w:rsidDel="33C1B328">
                <w:delText>Polska</w:delText>
              </w:r>
            </w:del>
            <w:ins w:id="2198" w:author="Autor">
              <w:r w:rsidR="33C1B328">
                <w:t>POL</w:t>
              </w:r>
            </w:ins>
          </w:p>
        </w:tc>
        <w:tc>
          <w:tcPr>
            <w:tcW w:w="1978" w:type="dxa"/>
          </w:tcPr>
          <w:p w14:paraId="4600AFA6" w14:textId="353528DC" w:rsidR="000368D4" w:rsidRDefault="6AF12D69">
            <w:pPr>
              <w:pStyle w:val="tabelanormalny"/>
              <w:pPrChange w:id="2199" w:author="Autor">
                <w:pPr/>
              </w:pPrChange>
            </w:pPr>
            <w:ins w:id="2200" w:author="Autor">
              <w:r w:rsidRPr="6AF12D69">
                <w:rPr>
                  <w:rFonts w:ascii="Calibri" w:eastAsia="Calibri" w:hAnsi="Calibri" w:cs="Calibri"/>
                  <w:szCs w:val="22"/>
                </w:rPr>
                <w:t xml:space="preserve">Zamiast pełnych nazw należy przesyłać 3 znakowe kody państw zgodnych z </w:t>
              </w:r>
              <w:r w:rsidRPr="6AF12D69">
                <w:rPr>
                  <w:bCs w:val="0"/>
                  <w:color w:val="222222"/>
                  <w:sz w:val="21"/>
                  <w:szCs w:val="21"/>
                </w:rPr>
                <w:t>ISO 3166-1 (ISO-</w:t>
              </w:r>
              <w:proofErr w:type="spellStart"/>
              <w:r w:rsidRPr="6AF12D69">
                <w:rPr>
                  <w:bCs w:val="0"/>
                  <w:color w:val="222222"/>
                  <w:sz w:val="21"/>
                  <w:szCs w:val="21"/>
                </w:rPr>
                <w:t>Alpha</w:t>
              </w:r>
              <w:proofErr w:type="spellEnd"/>
              <w:r w:rsidRPr="6AF12D69">
                <w:rPr>
                  <w:bCs w:val="0"/>
                  <w:color w:val="222222"/>
                  <w:sz w:val="21"/>
                  <w:szCs w:val="21"/>
                </w:rPr>
                <w:t xml:space="preserve"> 3). </w:t>
              </w:r>
              <w:r w:rsidR="33C1B328">
                <w:t>Parametr przyjmuje wartości zgodne ze słownikiem opisanym w rozdziale 5.8 dokumentu.</w:t>
              </w:r>
              <w:r w:rsidRPr="6AF12D69">
                <w:rPr>
                  <w:rFonts w:ascii="Calibri" w:eastAsia="Calibri" w:hAnsi="Calibri" w:cs="Calibri"/>
                  <w:szCs w:val="22"/>
                </w:rPr>
                <w:t xml:space="preserve"> </w:t>
              </w:r>
            </w:ins>
            <w:del w:id="2201" w:author="Autor">
              <w:r w:rsidR="000368D4" w:rsidDel="33C1B328">
                <w:delText>Obywatelstwo pacjenta</w:delText>
              </w:r>
            </w:del>
          </w:p>
        </w:tc>
      </w:tr>
      <w:tr w:rsidR="000368D4" w14:paraId="4C90F730" w14:textId="77777777" w:rsidTr="6AF12D69">
        <w:tc>
          <w:tcPr>
            <w:tcW w:w="1888" w:type="dxa"/>
          </w:tcPr>
          <w:p w14:paraId="738635B0" w14:textId="77777777" w:rsidR="000368D4" w:rsidRDefault="000368D4" w:rsidP="000368D4">
            <w:pPr>
              <w:pStyle w:val="tabelanormalny"/>
            </w:pPr>
            <w:proofErr w:type="spellStart"/>
            <w:r>
              <w:t>idZawodMedyczny</w:t>
            </w:r>
            <w:proofErr w:type="spellEnd"/>
          </w:p>
        </w:tc>
        <w:tc>
          <w:tcPr>
            <w:tcW w:w="1658" w:type="dxa"/>
          </w:tcPr>
          <w:p w14:paraId="44C280B4" w14:textId="77777777" w:rsidR="000368D4" w:rsidRDefault="00674493" w:rsidP="000368D4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762" w:type="dxa"/>
          </w:tcPr>
          <w:p w14:paraId="6A8E4D64" w14:textId="77777777" w:rsidR="000368D4" w:rsidRDefault="000368D4" w:rsidP="000368D4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14:paraId="78941E47" w14:textId="77777777" w:rsidR="000368D4" w:rsidRDefault="000368D4" w:rsidP="000368D4">
            <w:pPr>
              <w:pStyle w:val="tabelanormalny"/>
            </w:pPr>
            <w:r>
              <w:t>5</w:t>
            </w:r>
          </w:p>
        </w:tc>
        <w:tc>
          <w:tcPr>
            <w:tcW w:w="1978" w:type="dxa"/>
          </w:tcPr>
          <w:p w14:paraId="6D496047" w14:textId="54AFC9E8" w:rsidR="000368D4" w:rsidRDefault="33C1B328" w:rsidP="000368D4">
            <w:pPr>
              <w:pStyle w:val="tabelanormalny"/>
            </w:pPr>
            <w:r>
              <w:t xml:space="preserve">Parametr przyjmuje wartości zgodne ze słownikiem zawodów </w:t>
            </w:r>
            <w:r>
              <w:lastRenderedPageBreak/>
              <w:t>medycznych, znajdującego się w rozdziale 5</w:t>
            </w:r>
            <w:ins w:id="2202" w:author="Autor">
              <w:r>
                <w:t>.1</w:t>
              </w:r>
            </w:ins>
            <w:r>
              <w:t xml:space="preserve"> dokumentu. W przypadku gdy pacjent nie jest pracownikiem medycznym należy wpisać wartość 5.</w:t>
            </w:r>
          </w:p>
        </w:tc>
      </w:tr>
      <w:tr w:rsidR="000368D4" w14:paraId="4DD74A20" w14:textId="77777777" w:rsidTr="6AF12D69">
        <w:tc>
          <w:tcPr>
            <w:tcW w:w="1888" w:type="dxa"/>
          </w:tcPr>
          <w:p w14:paraId="490F47BD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proofErr w:type="spellStart"/>
            <w:r w:rsidRPr="00674493">
              <w:rPr>
                <w:strike/>
              </w:rPr>
              <w:lastRenderedPageBreak/>
              <w:t>id_wojewodztwo</w:t>
            </w:r>
            <w:proofErr w:type="spellEnd"/>
          </w:p>
        </w:tc>
        <w:tc>
          <w:tcPr>
            <w:tcW w:w="1658" w:type="dxa"/>
          </w:tcPr>
          <w:p w14:paraId="32F4E0C6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String</w:t>
            </w:r>
          </w:p>
        </w:tc>
        <w:tc>
          <w:tcPr>
            <w:tcW w:w="1762" w:type="dxa"/>
          </w:tcPr>
          <w:p w14:paraId="53CA2682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TAK</w:t>
            </w:r>
          </w:p>
        </w:tc>
        <w:tc>
          <w:tcPr>
            <w:tcW w:w="1776" w:type="dxa"/>
          </w:tcPr>
          <w:p w14:paraId="5D369756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10</w:t>
            </w:r>
          </w:p>
        </w:tc>
        <w:tc>
          <w:tcPr>
            <w:tcW w:w="1978" w:type="dxa"/>
          </w:tcPr>
          <w:p w14:paraId="2078F913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Parametr przyjmuje wartości zgodne z rejestrem TERYT (wartości ze zbioru {02,04,06,...,30,32})</w:t>
            </w:r>
          </w:p>
        </w:tc>
      </w:tr>
      <w:tr w:rsidR="000368D4" w14:paraId="742970B4" w14:textId="77777777" w:rsidTr="6AF12D69">
        <w:tc>
          <w:tcPr>
            <w:tcW w:w="1888" w:type="dxa"/>
          </w:tcPr>
          <w:p w14:paraId="0DF302CA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proofErr w:type="spellStart"/>
            <w:r w:rsidRPr="00674493">
              <w:rPr>
                <w:strike/>
              </w:rPr>
              <w:t>id_powiat</w:t>
            </w:r>
            <w:proofErr w:type="spellEnd"/>
          </w:p>
        </w:tc>
        <w:tc>
          <w:tcPr>
            <w:tcW w:w="1658" w:type="dxa"/>
          </w:tcPr>
          <w:p w14:paraId="17D53F5E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String</w:t>
            </w:r>
          </w:p>
        </w:tc>
        <w:tc>
          <w:tcPr>
            <w:tcW w:w="1762" w:type="dxa"/>
          </w:tcPr>
          <w:p w14:paraId="71B6CDA4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TAK</w:t>
            </w:r>
          </w:p>
        </w:tc>
        <w:tc>
          <w:tcPr>
            <w:tcW w:w="1776" w:type="dxa"/>
          </w:tcPr>
          <w:p w14:paraId="7B568215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21</w:t>
            </w:r>
          </w:p>
        </w:tc>
        <w:tc>
          <w:tcPr>
            <w:tcW w:w="1978" w:type="dxa"/>
          </w:tcPr>
          <w:p w14:paraId="0B8E44C5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Parametr przyjmuje wartości zgodne z rejestrem TERYT dla powiatów</w:t>
            </w:r>
          </w:p>
        </w:tc>
      </w:tr>
      <w:tr w:rsidR="000368D4" w14:paraId="0E36F68B" w14:textId="77777777" w:rsidTr="6AF12D69">
        <w:tc>
          <w:tcPr>
            <w:tcW w:w="1888" w:type="dxa"/>
          </w:tcPr>
          <w:p w14:paraId="0D504BD7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proofErr w:type="spellStart"/>
            <w:r w:rsidRPr="00674493">
              <w:rPr>
                <w:strike/>
              </w:rPr>
              <w:t>id_gmina</w:t>
            </w:r>
            <w:proofErr w:type="spellEnd"/>
          </w:p>
        </w:tc>
        <w:tc>
          <w:tcPr>
            <w:tcW w:w="1658" w:type="dxa"/>
          </w:tcPr>
          <w:p w14:paraId="23EB5FB0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String</w:t>
            </w:r>
          </w:p>
        </w:tc>
        <w:tc>
          <w:tcPr>
            <w:tcW w:w="1762" w:type="dxa"/>
          </w:tcPr>
          <w:p w14:paraId="0EF127B3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TAK</w:t>
            </w:r>
          </w:p>
        </w:tc>
        <w:tc>
          <w:tcPr>
            <w:tcW w:w="1776" w:type="dxa"/>
          </w:tcPr>
          <w:p w14:paraId="5B4507BE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01</w:t>
            </w:r>
          </w:p>
        </w:tc>
        <w:tc>
          <w:tcPr>
            <w:tcW w:w="1978" w:type="dxa"/>
          </w:tcPr>
          <w:p w14:paraId="0F109FDB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Parametr przyjmuje wartości zgodne z rejestrem TERYT dla gmin</w:t>
            </w:r>
          </w:p>
        </w:tc>
      </w:tr>
      <w:tr w:rsidR="000368D4" w14:paraId="40BA6895" w14:textId="77777777" w:rsidTr="6AF12D69">
        <w:tc>
          <w:tcPr>
            <w:tcW w:w="1888" w:type="dxa"/>
          </w:tcPr>
          <w:p w14:paraId="55E5B675" w14:textId="77777777" w:rsidR="000368D4" w:rsidRDefault="00674493" w:rsidP="000368D4">
            <w:pPr>
              <w:pStyle w:val="tabelanormalny"/>
            </w:pPr>
            <w:proofErr w:type="spellStart"/>
            <w:r>
              <w:t>idM</w:t>
            </w:r>
            <w:r w:rsidR="000368D4">
              <w:t>iejscowosc</w:t>
            </w:r>
            <w:proofErr w:type="spellEnd"/>
          </w:p>
        </w:tc>
        <w:tc>
          <w:tcPr>
            <w:tcW w:w="1658" w:type="dxa"/>
          </w:tcPr>
          <w:p w14:paraId="486358EB" w14:textId="77777777" w:rsidR="000368D4" w:rsidRDefault="000368D4" w:rsidP="000368D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7B3D8569" w14:textId="77777777" w:rsidR="000368D4" w:rsidRDefault="000368D4" w:rsidP="000368D4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14:paraId="2F6EC278" w14:textId="77777777" w:rsidR="000368D4" w:rsidRDefault="000368D4" w:rsidP="000368D4">
            <w:pPr>
              <w:pStyle w:val="tabelanormalny"/>
            </w:pPr>
            <w:r w:rsidRPr="00184AD9">
              <w:t>0977025</w:t>
            </w:r>
          </w:p>
        </w:tc>
        <w:tc>
          <w:tcPr>
            <w:tcW w:w="1978" w:type="dxa"/>
          </w:tcPr>
          <w:p w14:paraId="4A076245" w14:textId="77777777" w:rsidR="000368D4" w:rsidRDefault="000368D4" w:rsidP="000368D4">
            <w:pPr>
              <w:pStyle w:val="tabelanormalny"/>
            </w:pPr>
            <w:r>
              <w:t xml:space="preserve">Parametr przyjmuje wartości zgodne z rejestrem TERYT dla miejscowości, wsi, itp. </w:t>
            </w:r>
          </w:p>
        </w:tc>
      </w:tr>
      <w:tr w:rsidR="000368D4" w14:paraId="7D2B5053" w14:textId="77777777" w:rsidTr="6AF12D69">
        <w:tc>
          <w:tcPr>
            <w:tcW w:w="1888" w:type="dxa"/>
          </w:tcPr>
          <w:p w14:paraId="757AB9B9" w14:textId="77777777" w:rsidR="000368D4" w:rsidRDefault="00674493" w:rsidP="000368D4">
            <w:pPr>
              <w:pStyle w:val="tabelanormalny"/>
            </w:pPr>
            <w:proofErr w:type="spellStart"/>
            <w:r>
              <w:t>idU</w:t>
            </w:r>
            <w:r w:rsidR="000368D4">
              <w:t>lica</w:t>
            </w:r>
            <w:proofErr w:type="spellEnd"/>
          </w:p>
        </w:tc>
        <w:tc>
          <w:tcPr>
            <w:tcW w:w="1658" w:type="dxa"/>
          </w:tcPr>
          <w:p w14:paraId="12201146" w14:textId="77777777" w:rsidR="000368D4" w:rsidRDefault="000368D4" w:rsidP="000368D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444C84C0" w14:textId="77777777" w:rsidR="000368D4" w:rsidRDefault="000368D4" w:rsidP="000368D4">
            <w:pPr>
              <w:pStyle w:val="tabelanormalny"/>
            </w:pPr>
            <w:r>
              <w:t>TAK</w:t>
            </w:r>
            <w:r w:rsidR="0003636B">
              <w:t xml:space="preserve">, W przypadku braku należy pozostawić puste („” lub </w:t>
            </w:r>
            <w:proofErr w:type="spellStart"/>
            <w:r w:rsidR="0003636B">
              <w:t>null</w:t>
            </w:r>
            <w:proofErr w:type="spellEnd"/>
            <w:r w:rsidR="0003636B">
              <w:t>)</w:t>
            </w:r>
          </w:p>
        </w:tc>
        <w:tc>
          <w:tcPr>
            <w:tcW w:w="1776" w:type="dxa"/>
          </w:tcPr>
          <w:p w14:paraId="1214E403" w14:textId="77777777" w:rsidR="000368D4" w:rsidRDefault="000368D4" w:rsidP="000368D4">
            <w:pPr>
              <w:pStyle w:val="tabelanormalny"/>
            </w:pPr>
            <w:r w:rsidRPr="00184AD9">
              <w:t>00001</w:t>
            </w:r>
          </w:p>
        </w:tc>
        <w:tc>
          <w:tcPr>
            <w:tcW w:w="1978" w:type="dxa"/>
          </w:tcPr>
          <w:p w14:paraId="0F50A8D7" w14:textId="77777777" w:rsidR="000368D4" w:rsidRDefault="000368D4" w:rsidP="000368D4">
            <w:pPr>
              <w:pStyle w:val="tabelanormalny"/>
            </w:pPr>
            <w:r>
              <w:t xml:space="preserve">Parametr przyjmuje wartości zgodne z wartościami dla ulic z rejestru TERYT. W przypadku braku należy pozostawić </w:t>
            </w:r>
            <w:r>
              <w:lastRenderedPageBreak/>
              <w:t xml:space="preserve">puste („” lub </w:t>
            </w:r>
            <w:proofErr w:type="spellStart"/>
            <w:r>
              <w:t>null</w:t>
            </w:r>
            <w:proofErr w:type="spellEnd"/>
            <w:r>
              <w:t>)</w:t>
            </w:r>
          </w:p>
        </w:tc>
      </w:tr>
      <w:tr w:rsidR="000368D4" w14:paraId="31AA1E89" w14:textId="77777777" w:rsidTr="6AF12D69">
        <w:tc>
          <w:tcPr>
            <w:tcW w:w="1888" w:type="dxa"/>
          </w:tcPr>
          <w:p w14:paraId="2872C88E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lastRenderedPageBreak/>
              <w:t>ulica</w:t>
            </w:r>
          </w:p>
        </w:tc>
        <w:tc>
          <w:tcPr>
            <w:tcW w:w="1658" w:type="dxa"/>
          </w:tcPr>
          <w:p w14:paraId="75DEC562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String</w:t>
            </w:r>
          </w:p>
        </w:tc>
        <w:tc>
          <w:tcPr>
            <w:tcW w:w="1762" w:type="dxa"/>
          </w:tcPr>
          <w:p w14:paraId="2A4BBE66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TAK</w:t>
            </w:r>
          </w:p>
        </w:tc>
        <w:tc>
          <w:tcPr>
            <w:tcW w:w="1776" w:type="dxa"/>
          </w:tcPr>
          <w:p w14:paraId="4ECDC5B9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>ul. Marii Wiśniewskiej</w:t>
            </w:r>
          </w:p>
        </w:tc>
        <w:tc>
          <w:tcPr>
            <w:tcW w:w="1978" w:type="dxa"/>
          </w:tcPr>
          <w:p w14:paraId="448E7B5F" w14:textId="77777777" w:rsidR="000368D4" w:rsidRPr="00674493" w:rsidRDefault="000368D4" w:rsidP="000368D4">
            <w:pPr>
              <w:pStyle w:val="tabelanormalny"/>
              <w:rPr>
                <w:strike/>
              </w:rPr>
            </w:pPr>
            <w:r w:rsidRPr="00674493">
              <w:rPr>
                <w:strike/>
              </w:rPr>
              <w:t xml:space="preserve">Nazwa ulicy miejsca podanego przez pacjenta. W przypadku braku należy używać wartości </w:t>
            </w:r>
            <w:proofErr w:type="spellStart"/>
            <w:r w:rsidRPr="00674493">
              <w:rPr>
                <w:strike/>
              </w:rPr>
              <w:t>null</w:t>
            </w:r>
            <w:proofErr w:type="spellEnd"/>
            <w:r w:rsidRPr="00674493">
              <w:rPr>
                <w:strike/>
              </w:rPr>
              <w:t xml:space="preserve"> (zgodnie z przykładem – patrz pole </w:t>
            </w:r>
            <w:proofErr w:type="spellStart"/>
            <w:r w:rsidRPr="00674493">
              <w:rPr>
                <w:strike/>
              </w:rPr>
              <w:t>nrLokalu</w:t>
            </w:r>
            <w:proofErr w:type="spellEnd"/>
            <w:r w:rsidRPr="00674493">
              <w:rPr>
                <w:strike/>
              </w:rPr>
              <w:t>)</w:t>
            </w:r>
          </w:p>
        </w:tc>
      </w:tr>
      <w:tr w:rsidR="000368D4" w14:paraId="214577A9" w14:textId="77777777" w:rsidTr="6AF12D69">
        <w:tc>
          <w:tcPr>
            <w:tcW w:w="1888" w:type="dxa"/>
          </w:tcPr>
          <w:p w14:paraId="1B8F462E" w14:textId="77777777" w:rsidR="000368D4" w:rsidRDefault="000368D4" w:rsidP="000368D4">
            <w:pPr>
              <w:pStyle w:val="tabelanormalny"/>
            </w:pPr>
            <w:proofErr w:type="spellStart"/>
            <w:r>
              <w:t>nrDomu</w:t>
            </w:r>
            <w:proofErr w:type="spellEnd"/>
          </w:p>
        </w:tc>
        <w:tc>
          <w:tcPr>
            <w:tcW w:w="1658" w:type="dxa"/>
          </w:tcPr>
          <w:p w14:paraId="6B2CE37C" w14:textId="77777777" w:rsidR="000368D4" w:rsidRDefault="000368D4" w:rsidP="000368D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5DDDF491" w14:textId="77777777" w:rsidR="000368D4" w:rsidRDefault="000368D4" w:rsidP="0003636B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14:paraId="649841BE" w14:textId="77777777" w:rsidR="000368D4" w:rsidRDefault="000368D4" w:rsidP="000368D4">
            <w:pPr>
              <w:pStyle w:val="tabelanormalny"/>
            </w:pPr>
            <w:r>
              <w:t>1</w:t>
            </w:r>
          </w:p>
        </w:tc>
        <w:tc>
          <w:tcPr>
            <w:tcW w:w="1978" w:type="dxa"/>
          </w:tcPr>
          <w:p w14:paraId="7787127F" w14:textId="77777777" w:rsidR="000368D4" w:rsidRDefault="000368D4" w:rsidP="000368D4">
            <w:pPr>
              <w:pStyle w:val="tabelanormalny"/>
            </w:pPr>
            <w:r>
              <w:t xml:space="preserve">Numer domu adresu podanego przez pacjenta </w:t>
            </w:r>
          </w:p>
        </w:tc>
      </w:tr>
      <w:tr w:rsidR="000368D4" w14:paraId="761AA76B" w14:textId="77777777" w:rsidTr="6AF12D69">
        <w:tc>
          <w:tcPr>
            <w:tcW w:w="1888" w:type="dxa"/>
          </w:tcPr>
          <w:p w14:paraId="685B31F3" w14:textId="77777777" w:rsidR="000368D4" w:rsidRDefault="000368D4" w:rsidP="000368D4">
            <w:pPr>
              <w:pStyle w:val="tabelanormalny"/>
            </w:pPr>
            <w:proofErr w:type="spellStart"/>
            <w:r>
              <w:t>nrLokalu</w:t>
            </w:r>
            <w:proofErr w:type="spellEnd"/>
          </w:p>
        </w:tc>
        <w:tc>
          <w:tcPr>
            <w:tcW w:w="1658" w:type="dxa"/>
          </w:tcPr>
          <w:p w14:paraId="4B42F474" w14:textId="77777777" w:rsidR="000368D4" w:rsidRDefault="000368D4" w:rsidP="000368D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07CA1637" w14:textId="77777777" w:rsidR="000368D4" w:rsidRDefault="000368D4" w:rsidP="000368D4">
            <w:pPr>
              <w:pStyle w:val="tabelanormalny"/>
            </w:pPr>
            <w:r>
              <w:t xml:space="preserve">TAK, w przypadku braku wstawić wartość </w:t>
            </w:r>
            <w:proofErr w:type="spellStart"/>
            <w:r>
              <w:t>null</w:t>
            </w:r>
            <w:proofErr w:type="spellEnd"/>
            <w:r>
              <w:t xml:space="preserve"> </w:t>
            </w:r>
          </w:p>
        </w:tc>
        <w:tc>
          <w:tcPr>
            <w:tcW w:w="1776" w:type="dxa"/>
          </w:tcPr>
          <w:p w14:paraId="56B20A0C" w14:textId="77777777" w:rsidR="000368D4" w:rsidRDefault="000368D4" w:rsidP="000368D4">
            <w:pPr>
              <w:pStyle w:val="tabelanormalny"/>
            </w:pPr>
            <w:r>
              <w:t>1</w:t>
            </w:r>
          </w:p>
        </w:tc>
        <w:tc>
          <w:tcPr>
            <w:tcW w:w="1978" w:type="dxa"/>
          </w:tcPr>
          <w:p w14:paraId="0AB6DAA7" w14:textId="77777777" w:rsidR="000368D4" w:rsidRDefault="000368D4" w:rsidP="000368D4">
            <w:pPr>
              <w:pStyle w:val="tabelanormalny"/>
            </w:pPr>
            <w:r>
              <w:t>Numer lokalu adresu podanego przez pacjenta</w:t>
            </w:r>
          </w:p>
        </w:tc>
      </w:tr>
      <w:tr w:rsidR="007D3820" w14:paraId="5F31F65C" w14:textId="77777777" w:rsidTr="6AF12D69">
        <w:tc>
          <w:tcPr>
            <w:tcW w:w="1888" w:type="dxa"/>
          </w:tcPr>
          <w:p w14:paraId="2B5D607E" w14:textId="77777777" w:rsidR="007D3820" w:rsidRPr="007D3820" w:rsidRDefault="007D3820" w:rsidP="00700D0E">
            <w:pPr>
              <w:pStyle w:val="tabelanormalny"/>
            </w:pPr>
            <w:proofErr w:type="spellStart"/>
            <w:r w:rsidRPr="007D3820">
              <w:t>kodPocztowy</w:t>
            </w:r>
            <w:proofErr w:type="spellEnd"/>
          </w:p>
        </w:tc>
        <w:tc>
          <w:tcPr>
            <w:tcW w:w="1658" w:type="dxa"/>
          </w:tcPr>
          <w:p w14:paraId="66E37126" w14:textId="77777777" w:rsidR="007D3820" w:rsidRPr="007D3820" w:rsidRDefault="007D3820" w:rsidP="00700D0E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14:paraId="34B72F4A" w14:textId="77777777" w:rsidR="007D3820" w:rsidRPr="007D3820" w:rsidRDefault="007D3820" w:rsidP="00700D0E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14:paraId="7299DEB2" w14:textId="77777777" w:rsidR="007D3820" w:rsidRPr="007D3820" w:rsidRDefault="007D3820" w:rsidP="00700D0E">
            <w:pPr>
              <w:pStyle w:val="tabelanormalny"/>
            </w:pPr>
            <w:r w:rsidRPr="000368D4">
              <w:rPr>
                <w:u w:val="single"/>
                <w:lang w:val="en-US"/>
              </w:rPr>
              <w:t>96-994</w:t>
            </w:r>
          </w:p>
        </w:tc>
        <w:tc>
          <w:tcPr>
            <w:tcW w:w="1978" w:type="dxa"/>
          </w:tcPr>
          <w:p w14:paraId="38BE0EB3" w14:textId="77777777" w:rsidR="007D3820" w:rsidRPr="007D3820" w:rsidRDefault="007D3820" w:rsidP="00700D0E">
            <w:pPr>
              <w:pStyle w:val="tabelanormalny"/>
            </w:pPr>
            <w:r>
              <w:t>Kod pocztowy pacjenta</w:t>
            </w:r>
          </w:p>
        </w:tc>
      </w:tr>
      <w:tr w:rsidR="000368D4" w14:paraId="2022A355" w14:textId="77777777" w:rsidTr="6AF12D69">
        <w:trPr>
          <w:ins w:id="2203" w:author="Autor"/>
        </w:trPr>
        <w:tc>
          <w:tcPr>
            <w:tcW w:w="1888" w:type="dxa"/>
          </w:tcPr>
          <w:p w14:paraId="44BDBCDA" w14:textId="77777777" w:rsidR="000368D4" w:rsidRDefault="00674493" w:rsidP="000368D4">
            <w:pPr>
              <w:pStyle w:val="tabelanormalny"/>
              <w:rPr>
                <w:ins w:id="2204" w:author="Autor"/>
              </w:rPr>
            </w:pPr>
            <w:proofErr w:type="spellStart"/>
            <w:r>
              <w:t>plec</w:t>
            </w:r>
            <w:proofErr w:type="spellEnd"/>
          </w:p>
        </w:tc>
        <w:tc>
          <w:tcPr>
            <w:tcW w:w="1658" w:type="dxa"/>
          </w:tcPr>
          <w:p w14:paraId="52451BBA" w14:textId="77777777" w:rsidR="000368D4" w:rsidRDefault="00674493" w:rsidP="000368D4">
            <w:pPr>
              <w:pStyle w:val="tabelanormalny"/>
              <w:rPr>
                <w:ins w:id="2205" w:author="Autor"/>
              </w:rPr>
            </w:pPr>
            <w:r>
              <w:t>String</w:t>
            </w:r>
          </w:p>
        </w:tc>
        <w:tc>
          <w:tcPr>
            <w:tcW w:w="1762" w:type="dxa"/>
          </w:tcPr>
          <w:p w14:paraId="2A44165E" w14:textId="77777777" w:rsidR="000368D4" w:rsidRDefault="00674493" w:rsidP="000368D4">
            <w:pPr>
              <w:pStyle w:val="tabelanormalny"/>
              <w:rPr>
                <w:ins w:id="2206" w:author="Autor"/>
              </w:rPr>
            </w:pPr>
            <w:r>
              <w:t>TAK</w:t>
            </w:r>
          </w:p>
        </w:tc>
        <w:tc>
          <w:tcPr>
            <w:tcW w:w="1776" w:type="dxa"/>
          </w:tcPr>
          <w:p w14:paraId="18F999B5" w14:textId="77777777" w:rsidR="000368D4" w:rsidRDefault="00674493" w:rsidP="000368D4">
            <w:pPr>
              <w:pStyle w:val="tabelanormalny"/>
              <w:rPr>
                <w:ins w:id="2207" w:author="Autor"/>
              </w:rPr>
            </w:pPr>
            <w:r>
              <w:t>2</w:t>
            </w:r>
          </w:p>
        </w:tc>
        <w:tc>
          <w:tcPr>
            <w:tcW w:w="1978" w:type="dxa"/>
          </w:tcPr>
          <w:p w14:paraId="4A3DF522" w14:textId="210ED681" w:rsidR="000368D4" w:rsidRDefault="316DB8A2" w:rsidP="000368D4">
            <w:pPr>
              <w:pStyle w:val="tabelanormalny"/>
              <w:rPr>
                <w:ins w:id="2208" w:author="Autor"/>
              </w:rPr>
            </w:pPr>
            <w:r>
              <w:t xml:space="preserve">Płeć pacjenta. </w:t>
            </w:r>
            <w:ins w:id="2209" w:author="Autor">
              <w:r>
                <w:t>Wartość zgodna ze słownikiem opisanym w rozdziale 5.</w:t>
              </w:r>
            </w:ins>
            <w:r>
              <w:t>9</w:t>
            </w:r>
            <w:del w:id="2210" w:author="Autor">
              <w:r w:rsidR="00674493" w:rsidDel="316DB8A2">
                <w:delText xml:space="preserve"> w przypadku braku danych</w:delText>
              </w:r>
            </w:del>
            <w:r>
              <w:t>.</w:t>
            </w:r>
          </w:p>
        </w:tc>
      </w:tr>
    </w:tbl>
    <w:p w14:paraId="61511FAD" w14:textId="097E280F" w:rsidR="007C1553" w:rsidRPr="00683AE1" w:rsidRDefault="0FCBA660" w:rsidP="00683AE1">
      <w:pPr>
        <w:pStyle w:val="Legenda"/>
        <w:rPr>
          <w:rFonts w:ascii="Calibri" w:hAnsi="Calibri" w:cs="Times New Roman"/>
          <w:sz w:val="20"/>
          <w:szCs w:val="20"/>
        </w:rPr>
      </w:pPr>
      <w:r>
        <w:t>Tabela 4 Tabela opisów parametrów w metodzie /</w:t>
      </w:r>
      <w:del w:id="2211" w:author="Autor">
        <w:r w:rsidR="00683AE1" w:rsidDel="0FCBA660">
          <w:delText>ewp-ez-ext</w:delText>
        </w:r>
      </w:del>
      <w:ins w:id="2212" w:author="Autor">
        <w:r>
          <w:t>ewp-ez-ext-v2</w:t>
        </w:r>
      </w:ins>
      <w:r>
        <w:t>/osoba</w:t>
      </w:r>
    </w:p>
    <w:p w14:paraId="4173E4C1" w14:textId="77777777" w:rsidR="00184AD9" w:rsidRDefault="00184AD9" w:rsidP="00CB69AC">
      <w:pPr>
        <w:rPr>
          <w:b/>
          <w:u w:val="single"/>
        </w:rPr>
      </w:pPr>
      <w:r w:rsidRPr="00184AD9">
        <w:rPr>
          <w:b/>
          <w:u w:val="single"/>
        </w:rPr>
        <w:t>Przykładowe żądanie:</w:t>
      </w:r>
    </w:p>
    <w:p w14:paraId="08011138" w14:textId="5F3EDCC6" w:rsidR="00184AD9" w:rsidRDefault="53EBB96B" w:rsidP="00CB69AC">
      <w:r>
        <w:t xml:space="preserve">POST </w:t>
      </w:r>
      <w:r w:rsidR="1772F779">
        <w:t>/</w:t>
      </w:r>
      <w:del w:id="2213" w:author="Autor">
        <w:r w:rsidR="00184AD9" w:rsidDel="1772F779">
          <w:delText>ewp-ez-ext</w:delText>
        </w:r>
      </w:del>
      <w:ins w:id="2214" w:author="Autor">
        <w:r w:rsidR="1772F779">
          <w:t>ewp-ez-ext-v2</w:t>
        </w:r>
      </w:ins>
      <w:r>
        <w:t>/osoba HTTP/1.1</w:t>
      </w:r>
    </w:p>
    <w:p w14:paraId="0CFC0A24" w14:textId="77777777" w:rsidR="00184AD9" w:rsidRPr="007531DA" w:rsidRDefault="00184AD9" w:rsidP="00184AD9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14:paraId="62F84225" w14:textId="77777777" w:rsidR="00184AD9" w:rsidRPr="007531DA" w:rsidRDefault="00184AD9" w:rsidP="00184AD9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14:paraId="7CEBD670" w14:textId="77777777" w:rsidR="00387481" w:rsidRPr="000368D4" w:rsidRDefault="00184AD9" w:rsidP="00184AD9">
      <w:pPr>
        <w:rPr>
          <w:lang w:val="en-US"/>
        </w:rPr>
      </w:pPr>
      <w:r w:rsidRPr="000368D4">
        <w:rPr>
          <w:lang w:val="en-US"/>
        </w:rPr>
        <w:t>Content-Type: application/json</w:t>
      </w:r>
    </w:p>
    <w:p w14:paraId="354539AC" w14:textId="77777777" w:rsidR="00387481" w:rsidRDefault="00387481" w:rsidP="00387481">
      <w:pPr>
        <w:rPr>
          <w:lang w:val="en-US"/>
        </w:rPr>
      </w:pPr>
      <w:proofErr w:type="spellStart"/>
      <w:r w:rsidRPr="000368D4">
        <w:rPr>
          <w:lang w:val="en-US"/>
        </w:rPr>
        <w:t>Kontekst-uuidZdarzeniaInicjujacego</w:t>
      </w:r>
      <w:proofErr w:type="spellEnd"/>
      <w:r w:rsidRPr="000368D4">
        <w:rPr>
          <w:lang w:val="en-US"/>
        </w:rPr>
        <w:t>: 0d8aa4b1-816d-4186-84a2-923e50f7e561</w:t>
      </w:r>
    </w:p>
    <w:p w14:paraId="50306E79" w14:textId="77777777" w:rsidR="00674493" w:rsidRPr="00674493" w:rsidRDefault="53EEB02E" w:rsidP="67BBF70B">
      <w:pPr>
        <w:rPr>
          <w:lang w:val="en-US"/>
          <w:rPrChange w:id="2215" w:author="Autor">
            <w:rPr>
              <w:color w:val="00B050"/>
              <w:lang w:val="en-US"/>
            </w:rPr>
          </w:rPrChange>
        </w:rPr>
      </w:pPr>
      <w:r w:rsidRPr="67BBF70B">
        <w:rPr>
          <w:lang w:val="en-US"/>
          <w:rPrChange w:id="2216" w:author="Autor">
            <w:rPr>
              <w:color w:val="00B050"/>
              <w:lang w:val="en-US"/>
            </w:rPr>
          </w:rPrChange>
        </w:rPr>
        <w:t>25bb0b65-d144-452f-80e9-78296f4a47bb</w:t>
      </w:r>
    </w:p>
    <w:p w14:paraId="1F993AAB" w14:textId="77777777" w:rsidR="00184AD9" w:rsidRPr="000368D4" w:rsidRDefault="00184AD9" w:rsidP="00184AD9">
      <w:pPr>
        <w:rPr>
          <w:u w:val="single"/>
          <w:lang w:val="en-US"/>
        </w:rPr>
      </w:pPr>
      <w:r w:rsidRPr="000368D4">
        <w:rPr>
          <w:u w:val="single"/>
          <w:lang w:val="en-US"/>
        </w:rPr>
        <w:lastRenderedPageBreak/>
        <w:t>Body:</w:t>
      </w:r>
    </w:p>
    <w:p w14:paraId="0D0B3B85" w14:textId="77777777" w:rsidR="000368D4" w:rsidRPr="000368D4" w:rsidRDefault="7EAEC569" w:rsidP="67BBF70B">
      <w:pPr>
        <w:rPr>
          <w:u w:val="single"/>
          <w:rPrChange w:id="2217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18" w:author="Autor">
            <w:rPr>
              <w:color w:val="00B050"/>
              <w:u w:val="single"/>
            </w:rPr>
          </w:rPrChange>
        </w:rPr>
        <w:t>{</w:t>
      </w:r>
    </w:p>
    <w:p w14:paraId="1C83415E" w14:textId="77777777" w:rsidR="000368D4" w:rsidRPr="000368D4" w:rsidRDefault="7EAEC569" w:rsidP="67BBF70B">
      <w:pPr>
        <w:rPr>
          <w:u w:val="single"/>
          <w:rPrChange w:id="2219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20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21" w:author="Autor">
            <w:rPr>
              <w:color w:val="00B050"/>
              <w:u w:val="single"/>
            </w:rPr>
          </w:rPrChange>
        </w:rPr>
        <w:t>imie</w:t>
      </w:r>
      <w:proofErr w:type="spellEnd"/>
      <w:r w:rsidRPr="67BBF70B">
        <w:rPr>
          <w:u w:val="single"/>
          <w:rPrChange w:id="2222" w:author="Autor">
            <w:rPr>
              <w:color w:val="00B050"/>
              <w:u w:val="single"/>
            </w:rPr>
          </w:rPrChange>
        </w:rPr>
        <w:t>": "Jan",</w:t>
      </w:r>
    </w:p>
    <w:p w14:paraId="67A9743A" w14:textId="77777777" w:rsidR="000368D4" w:rsidRPr="000368D4" w:rsidRDefault="7EAEC569" w:rsidP="67BBF70B">
      <w:pPr>
        <w:rPr>
          <w:u w:val="single"/>
          <w:rPrChange w:id="2223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24" w:author="Autor">
            <w:rPr>
              <w:color w:val="00B050"/>
              <w:u w:val="single"/>
            </w:rPr>
          </w:rPrChange>
        </w:rPr>
        <w:t xml:space="preserve">  "nazwisko": "Nowak",</w:t>
      </w:r>
    </w:p>
    <w:p w14:paraId="2BE8364C" w14:textId="77777777" w:rsidR="000368D4" w:rsidRPr="000368D4" w:rsidRDefault="7EAEC569" w:rsidP="67BBF70B">
      <w:pPr>
        <w:rPr>
          <w:u w:val="single"/>
          <w:rPrChange w:id="2225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26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27" w:author="Autor">
            <w:rPr>
              <w:color w:val="00B050"/>
              <w:u w:val="single"/>
            </w:rPr>
          </w:rPrChange>
        </w:rPr>
        <w:t>nrTelefonu</w:t>
      </w:r>
      <w:proofErr w:type="spellEnd"/>
      <w:r w:rsidRPr="67BBF70B">
        <w:rPr>
          <w:u w:val="single"/>
          <w:rPrChange w:id="2228" w:author="Autor">
            <w:rPr>
              <w:color w:val="00B050"/>
              <w:u w:val="single"/>
            </w:rPr>
          </w:rPrChange>
        </w:rPr>
        <w:t>": "+48556723457",</w:t>
      </w:r>
    </w:p>
    <w:p w14:paraId="60CCC0AC" w14:textId="77777777" w:rsidR="000368D4" w:rsidRPr="000368D4" w:rsidRDefault="7EAEC569" w:rsidP="67BBF70B">
      <w:pPr>
        <w:rPr>
          <w:u w:val="single"/>
          <w:rPrChange w:id="2229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30" w:author="Autor">
            <w:rPr>
              <w:color w:val="00B050"/>
              <w:u w:val="single"/>
            </w:rPr>
          </w:rPrChange>
        </w:rPr>
        <w:t xml:space="preserve">  "pesel": "88061319228",</w:t>
      </w:r>
    </w:p>
    <w:p w14:paraId="58E87F19" w14:textId="77777777" w:rsidR="000368D4" w:rsidRPr="000368D4" w:rsidRDefault="7EAEC569" w:rsidP="67BBF70B">
      <w:pPr>
        <w:rPr>
          <w:u w:val="single"/>
          <w:rPrChange w:id="2231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32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33" w:author="Autor">
            <w:rPr>
              <w:color w:val="00B050"/>
              <w:u w:val="single"/>
            </w:rPr>
          </w:rPrChange>
        </w:rPr>
        <w:t>nrDokumentu</w:t>
      </w:r>
      <w:proofErr w:type="spellEnd"/>
      <w:r w:rsidRPr="67BBF70B">
        <w:rPr>
          <w:u w:val="single"/>
          <w:rPrChange w:id="2234" w:author="Autor">
            <w:rPr>
              <w:color w:val="00B050"/>
              <w:u w:val="single"/>
            </w:rPr>
          </w:rPrChange>
        </w:rPr>
        <w:t>": "",</w:t>
      </w:r>
    </w:p>
    <w:p w14:paraId="61FC1094" w14:textId="77777777" w:rsidR="000368D4" w:rsidRPr="000368D4" w:rsidRDefault="7EAEC569" w:rsidP="67BBF70B">
      <w:pPr>
        <w:rPr>
          <w:u w:val="single"/>
          <w:rPrChange w:id="2235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36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37" w:author="Autor">
            <w:rPr>
              <w:color w:val="00B050"/>
              <w:u w:val="single"/>
            </w:rPr>
          </w:rPrChange>
        </w:rPr>
        <w:t>rootIdentyfikatora</w:t>
      </w:r>
      <w:proofErr w:type="spellEnd"/>
      <w:r w:rsidRPr="67BBF70B">
        <w:rPr>
          <w:u w:val="single"/>
          <w:rPrChange w:id="2238" w:author="Autor">
            <w:rPr>
              <w:color w:val="00B050"/>
              <w:u w:val="single"/>
            </w:rPr>
          </w:rPrChange>
        </w:rPr>
        <w:t>": "2.16.840.1.113883.3.4424.1.1.616",</w:t>
      </w:r>
    </w:p>
    <w:p w14:paraId="3F774630" w14:textId="77777777" w:rsidR="000368D4" w:rsidRPr="000368D4" w:rsidRDefault="7EAEC569" w:rsidP="67BBF70B">
      <w:pPr>
        <w:rPr>
          <w:u w:val="single"/>
          <w:rPrChange w:id="2239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40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41" w:author="Autor">
            <w:rPr>
              <w:color w:val="00B050"/>
              <w:u w:val="single"/>
            </w:rPr>
          </w:rPrChange>
        </w:rPr>
        <w:t>dataUrodzenia</w:t>
      </w:r>
      <w:proofErr w:type="spellEnd"/>
      <w:r w:rsidRPr="67BBF70B">
        <w:rPr>
          <w:u w:val="single"/>
          <w:rPrChange w:id="2242" w:author="Autor">
            <w:rPr>
              <w:color w:val="00B050"/>
              <w:u w:val="single"/>
            </w:rPr>
          </w:rPrChange>
        </w:rPr>
        <w:t>": "1988-06-13",</w:t>
      </w:r>
    </w:p>
    <w:p w14:paraId="32D0E0B3" w14:textId="77777777" w:rsidR="000368D4" w:rsidRPr="000368D4" w:rsidRDefault="7EAEC569" w:rsidP="67BBF70B">
      <w:pPr>
        <w:rPr>
          <w:u w:val="single"/>
          <w:rPrChange w:id="2243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44" w:author="Autor">
            <w:rPr>
              <w:color w:val="00B050"/>
              <w:u w:val="single"/>
            </w:rPr>
          </w:rPrChange>
        </w:rPr>
        <w:t xml:space="preserve">  "obywatelstwo": "POL",</w:t>
      </w:r>
    </w:p>
    <w:p w14:paraId="7CDE4A26" w14:textId="77777777" w:rsidR="000368D4" w:rsidRPr="000368D4" w:rsidRDefault="7EAEC569" w:rsidP="67BBF70B">
      <w:pPr>
        <w:rPr>
          <w:u w:val="single"/>
          <w:rPrChange w:id="2245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46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47" w:author="Autor">
            <w:rPr>
              <w:color w:val="00B050"/>
              <w:u w:val="single"/>
            </w:rPr>
          </w:rPrChange>
        </w:rPr>
        <w:t>idZawodMedyczny</w:t>
      </w:r>
      <w:proofErr w:type="spellEnd"/>
      <w:r w:rsidRPr="67BBF70B">
        <w:rPr>
          <w:u w:val="single"/>
          <w:rPrChange w:id="2248" w:author="Autor">
            <w:rPr>
              <w:color w:val="00B050"/>
              <w:u w:val="single"/>
            </w:rPr>
          </w:rPrChange>
        </w:rPr>
        <w:t>": 1,</w:t>
      </w:r>
    </w:p>
    <w:p w14:paraId="72BC844B" w14:textId="77777777" w:rsidR="000368D4" w:rsidRPr="000368D4" w:rsidRDefault="7EAEC569" w:rsidP="67BBF70B">
      <w:pPr>
        <w:rPr>
          <w:u w:val="single"/>
          <w:rPrChange w:id="2249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50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51" w:author="Autor">
            <w:rPr>
              <w:color w:val="00B050"/>
              <w:u w:val="single"/>
            </w:rPr>
          </w:rPrChange>
        </w:rPr>
        <w:t>idMiejscowosc</w:t>
      </w:r>
      <w:proofErr w:type="spellEnd"/>
      <w:r w:rsidRPr="67BBF70B">
        <w:rPr>
          <w:u w:val="single"/>
          <w:rPrChange w:id="2252" w:author="Autor">
            <w:rPr>
              <w:color w:val="00B050"/>
              <w:u w:val="single"/>
            </w:rPr>
          </w:rPrChange>
        </w:rPr>
        <w:t>": "0977025",</w:t>
      </w:r>
    </w:p>
    <w:p w14:paraId="664BA26C" w14:textId="77777777" w:rsidR="000368D4" w:rsidRPr="000368D4" w:rsidRDefault="7EAEC569" w:rsidP="67BBF70B">
      <w:pPr>
        <w:rPr>
          <w:u w:val="single"/>
          <w:rPrChange w:id="2253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54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55" w:author="Autor">
            <w:rPr>
              <w:color w:val="00B050"/>
              <w:u w:val="single"/>
            </w:rPr>
          </w:rPrChange>
        </w:rPr>
        <w:t>idUlica</w:t>
      </w:r>
      <w:proofErr w:type="spellEnd"/>
      <w:r w:rsidRPr="67BBF70B">
        <w:rPr>
          <w:u w:val="single"/>
          <w:rPrChange w:id="2256" w:author="Autor">
            <w:rPr>
              <w:color w:val="00B050"/>
              <w:u w:val="single"/>
            </w:rPr>
          </w:rPrChange>
        </w:rPr>
        <w:t>": "11926",</w:t>
      </w:r>
    </w:p>
    <w:p w14:paraId="0522CB64" w14:textId="77777777" w:rsidR="000368D4" w:rsidRPr="003D244B" w:rsidRDefault="7EAEC569" w:rsidP="67BBF70B">
      <w:pPr>
        <w:rPr>
          <w:u w:val="single"/>
          <w:rPrChange w:id="2257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58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59" w:author="Autor">
            <w:rPr>
              <w:color w:val="00B050"/>
              <w:u w:val="single"/>
            </w:rPr>
          </w:rPrChange>
        </w:rPr>
        <w:t>nrDomu</w:t>
      </w:r>
      <w:proofErr w:type="spellEnd"/>
      <w:r w:rsidRPr="67BBF70B">
        <w:rPr>
          <w:u w:val="single"/>
          <w:rPrChange w:id="2260" w:author="Autor">
            <w:rPr>
              <w:color w:val="00B050"/>
              <w:u w:val="single"/>
            </w:rPr>
          </w:rPrChange>
        </w:rPr>
        <w:t>": "13",</w:t>
      </w:r>
    </w:p>
    <w:p w14:paraId="4A09769F" w14:textId="77777777" w:rsidR="000368D4" w:rsidRPr="003D244B" w:rsidRDefault="7EAEC569" w:rsidP="67BBF70B">
      <w:pPr>
        <w:rPr>
          <w:u w:val="single"/>
          <w:rPrChange w:id="2261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62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63" w:author="Autor">
            <w:rPr>
              <w:color w:val="00B050"/>
              <w:u w:val="single"/>
            </w:rPr>
          </w:rPrChange>
        </w:rPr>
        <w:t>nrLokalu</w:t>
      </w:r>
      <w:proofErr w:type="spellEnd"/>
      <w:r w:rsidRPr="67BBF70B">
        <w:rPr>
          <w:u w:val="single"/>
          <w:rPrChange w:id="2264" w:author="Autor">
            <w:rPr>
              <w:color w:val="00B050"/>
              <w:u w:val="single"/>
            </w:rPr>
          </w:rPrChange>
        </w:rPr>
        <w:t>": "12",</w:t>
      </w:r>
    </w:p>
    <w:p w14:paraId="1E6A0CD6" w14:textId="77777777" w:rsidR="000368D4" w:rsidRPr="003D244B" w:rsidRDefault="7EAEC569" w:rsidP="67BBF70B">
      <w:pPr>
        <w:rPr>
          <w:u w:val="single"/>
          <w:rPrChange w:id="2265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66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67" w:author="Autor">
            <w:rPr>
              <w:color w:val="00B050"/>
              <w:u w:val="single"/>
            </w:rPr>
          </w:rPrChange>
        </w:rPr>
        <w:t>kodPocztowy</w:t>
      </w:r>
      <w:proofErr w:type="spellEnd"/>
      <w:r w:rsidRPr="67BBF70B">
        <w:rPr>
          <w:u w:val="single"/>
          <w:rPrChange w:id="2268" w:author="Autor">
            <w:rPr>
              <w:color w:val="00B050"/>
              <w:u w:val="single"/>
            </w:rPr>
          </w:rPrChange>
        </w:rPr>
        <w:t>": "96-994",</w:t>
      </w:r>
    </w:p>
    <w:p w14:paraId="362899A4" w14:textId="77777777" w:rsidR="000368D4" w:rsidRPr="003D244B" w:rsidRDefault="7EAEC569" w:rsidP="67BBF70B">
      <w:pPr>
        <w:rPr>
          <w:u w:val="single"/>
          <w:rPrChange w:id="2269" w:author="Autor">
            <w:rPr>
              <w:color w:val="00B050"/>
              <w:u w:val="single"/>
            </w:rPr>
          </w:rPrChange>
        </w:rPr>
      </w:pPr>
      <w:r w:rsidRPr="67BBF70B">
        <w:rPr>
          <w:u w:val="single"/>
          <w:rPrChange w:id="2270" w:author="Autor">
            <w:rPr>
              <w:color w:val="00B050"/>
              <w:u w:val="single"/>
            </w:rPr>
          </w:rPrChange>
        </w:rPr>
        <w:t xml:space="preserve">  "</w:t>
      </w:r>
      <w:proofErr w:type="spellStart"/>
      <w:r w:rsidRPr="67BBF70B">
        <w:rPr>
          <w:u w:val="single"/>
          <w:rPrChange w:id="2271" w:author="Autor">
            <w:rPr>
              <w:color w:val="00B050"/>
              <w:u w:val="single"/>
            </w:rPr>
          </w:rPrChange>
        </w:rPr>
        <w:t>plec</w:t>
      </w:r>
      <w:proofErr w:type="spellEnd"/>
      <w:r w:rsidRPr="67BBF70B">
        <w:rPr>
          <w:u w:val="single"/>
          <w:rPrChange w:id="2272" w:author="Autor">
            <w:rPr>
              <w:color w:val="00B050"/>
              <w:u w:val="single"/>
            </w:rPr>
          </w:rPrChange>
        </w:rPr>
        <w:t>": 1</w:t>
      </w:r>
    </w:p>
    <w:p w14:paraId="10ED901F" w14:textId="77777777" w:rsidR="000368D4" w:rsidRPr="003D244B" w:rsidRDefault="7EAEC569" w:rsidP="000368D4">
      <w:pPr>
        <w:rPr>
          <w:u w:val="single"/>
        </w:rPr>
      </w:pPr>
      <w:r w:rsidRPr="67BBF70B">
        <w:rPr>
          <w:u w:val="single"/>
          <w:rPrChange w:id="2273" w:author="Autor">
            <w:rPr>
              <w:color w:val="00B050"/>
              <w:u w:val="single"/>
            </w:rPr>
          </w:rPrChange>
        </w:rPr>
        <w:t xml:space="preserve"> }</w:t>
      </w:r>
      <w:r w:rsidR="000368D4">
        <w:tab/>
      </w:r>
      <w:r w:rsidR="000368D4">
        <w:tab/>
      </w:r>
      <w:r w:rsidRPr="67BBF70B">
        <w:rPr>
          <w:u w:val="single"/>
        </w:rPr>
        <w:t xml:space="preserve">  </w:t>
      </w:r>
    </w:p>
    <w:p w14:paraId="42EF7971" w14:textId="26EEE337" w:rsidR="004D7B83" w:rsidRPr="003D244B" w:rsidRDefault="004D7B83" w:rsidP="004D7B83">
      <w:pPr>
        <w:shd w:val="clear" w:color="auto" w:fill="FFFFFE"/>
        <w:spacing w:before="0" w:after="0" w:line="270" w:lineRule="atLeast"/>
        <w:jc w:val="left"/>
        <w:rPr>
          <w:ins w:id="2274" w:author="Autor"/>
          <w:del w:id="2275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0DEF3306" w14:textId="0B2D2FA1" w:rsidR="004D7B83" w:rsidRPr="003D244B" w:rsidRDefault="004D7B83" w:rsidP="004D7B83">
      <w:pPr>
        <w:shd w:val="clear" w:color="auto" w:fill="FFFFFE"/>
        <w:spacing w:before="0" w:after="0" w:line="270" w:lineRule="atLeast"/>
        <w:jc w:val="left"/>
        <w:rPr>
          <w:ins w:id="2276" w:author="Autor"/>
          <w:del w:id="2277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76861C3C" w14:textId="24AC3704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278" w:author="Autor"/>
          <w:del w:id="2279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75C637B1" w14:textId="21E33BDF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280" w:author="Autor"/>
          <w:del w:id="2281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4491E0D8" w14:textId="0C8B81DC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282" w:author="Autor"/>
          <w:del w:id="2283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19ED1F03" w14:textId="568B1F01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284" w:author="Autor"/>
          <w:del w:id="2285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3A57A98D" w14:textId="1E9BBCA2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286" w:author="Autor"/>
          <w:del w:id="2287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40620306" w14:textId="77D981DB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288" w:author="Autor"/>
          <w:del w:id="2289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03E14E39" w14:textId="07429F1C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290" w:author="Autor"/>
          <w:del w:id="2291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24B3A5BE" w14:textId="0B264136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292" w:author="Autor"/>
          <w:del w:id="2293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2D632EB3" w14:textId="6C012E96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294" w:author="Autor"/>
          <w:del w:id="2295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42C061F2" w14:textId="2FB613F9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296" w:author="Autor"/>
          <w:del w:id="2297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5F1E71F1" w14:textId="45E7BCE3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298" w:author="Autor"/>
          <w:del w:id="2299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5A94757B" w14:textId="7C35AF1E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300" w:author="Autor"/>
          <w:del w:id="2301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5F710B5F" w14:textId="78F184C5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302" w:author="Autor"/>
          <w:del w:id="2303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11486DFF" w14:textId="5AFEAC51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304" w:author="Autor"/>
          <w:del w:id="2305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1580541C" w14:textId="1CAC8348" w:rsidR="004D7B83" w:rsidRPr="004D7B83" w:rsidRDefault="004D7B83" w:rsidP="67BBF70B">
      <w:pPr>
        <w:shd w:val="clear" w:color="auto" w:fill="FFFFFE"/>
        <w:spacing w:before="0" w:after="0" w:line="270" w:lineRule="atLeast"/>
        <w:jc w:val="left"/>
        <w:rPr>
          <w:ins w:id="2306" w:author="Autor"/>
          <w:del w:id="2307" w:author="Autor"/>
          <w:rFonts w:ascii="Courier New" w:hAnsi="Courier New" w:cs="Courier New"/>
          <w:color w:val="0451A5"/>
          <w:sz w:val="18"/>
          <w:szCs w:val="18"/>
          <w:lang w:eastAsia="pl-PL"/>
        </w:rPr>
      </w:pPr>
    </w:p>
    <w:p w14:paraId="202DEC99" w14:textId="6115BA97" w:rsidR="004D7B83" w:rsidRPr="004D7B83" w:rsidRDefault="004D7B83" w:rsidP="004D7B83">
      <w:pPr>
        <w:shd w:val="clear" w:color="auto" w:fill="FFFFFE"/>
        <w:spacing w:before="0" w:after="0" w:line="270" w:lineRule="atLeast"/>
        <w:jc w:val="left"/>
        <w:rPr>
          <w:ins w:id="2308" w:author="Autor"/>
          <w:del w:id="2309" w:author="Autor"/>
          <w:rFonts w:ascii="Courier New" w:hAnsi="Courier New" w:cs="Courier New"/>
          <w:color w:val="000000"/>
          <w:sz w:val="18"/>
          <w:szCs w:val="18"/>
          <w:lang w:eastAsia="pl-PL"/>
        </w:rPr>
      </w:pPr>
    </w:p>
    <w:p w14:paraId="0424B902" w14:textId="77777777" w:rsidR="00184AD9" w:rsidDel="004D7B83" w:rsidRDefault="00184AD9" w:rsidP="00184AD9">
      <w:pPr>
        <w:spacing w:line="240" w:lineRule="auto"/>
        <w:rPr>
          <w:del w:id="2310" w:author="Autor"/>
        </w:rPr>
      </w:pPr>
      <w:del w:id="2311" w:author="Autor">
        <w:r w:rsidRPr="00184AD9" w:rsidDel="004D7B83">
          <w:delText>{</w:delText>
        </w:r>
      </w:del>
    </w:p>
    <w:p w14:paraId="36602A63" w14:textId="77777777" w:rsidR="00184AD9" w:rsidDel="004D7B83" w:rsidRDefault="00184AD9" w:rsidP="00184AD9">
      <w:pPr>
        <w:spacing w:line="240" w:lineRule="auto"/>
        <w:ind w:left="708"/>
        <w:rPr>
          <w:del w:id="2312" w:author="Autor"/>
        </w:rPr>
      </w:pPr>
      <w:del w:id="2313" w:author="Autor">
        <w:r w:rsidRPr="00184AD9" w:rsidDel="004D7B83">
          <w:delText>"imie":"Karolina",</w:delText>
        </w:r>
        <w:r w:rsidDel="004D7B83">
          <w:br/>
        </w:r>
        <w:r w:rsidRPr="00184AD9" w:rsidDel="004D7B83">
          <w:delText>"nazwisko":"Nowak",</w:delText>
        </w:r>
        <w:r w:rsidDel="004D7B83">
          <w:br/>
        </w:r>
        <w:r w:rsidRPr="00184AD9" w:rsidDel="004D7B83">
          <w:delText>"pesel":"00090805300",</w:delText>
        </w:r>
        <w:r w:rsidDel="004D7B83">
          <w:br/>
        </w:r>
        <w:r w:rsidRPr="00184AD9" w:rsidDel="004D7B83">
          <w:delText>"nrTelefonu":"+48501000000",</w:delText>
        </w:r>
        <w:r w:rsidDel="004D7B83">
          <w:br/>
          <w:delText>"nrDokumentu":"",</w:delText>
        </w:r>
        <w:r w:rsidDel="004D7B83">
          <w:br/>
        </w:r>
        <w:r w:rsidRPr="00184AD9" w:rsidDel="004D7B83">
          <w:delText>"obywatelstwo":"Polska",</w:delText>
        </w:r>
      </w:del>
    </w:p>
    <w:p w14:paraId="46A4E802" w14:textId="77777777" w:rsidR="00184AD9" w:rsidDel="004D7B83" w:rsidRDefault="00184AD9" w:rsidP="00184AD9">
      <w:pPr>
        <w:spacing w:line="240" w:lineRule="auto"/>
        <w:ind w:left="708"/>
        <w:rPr>
          <w:del w:id="2314" w:author="Autor"/>
        </w:rPr>
      </w:pPr>
      <w:del w:id="2315" w:author="Autor">
        <w:r w:rsidRPr="00184AD9" w:rsidDel="004D7B83">
          <w:delText>"idZawodMedyczny":"5",</w:delText>
        </w:r>
        <w:r w:rsidDel="004D7B83">
          <w:br/>
        </w:r>
        <w:r w:rsidRPr="00184AD9" w:rsidDel="004D7B83">
          <w:delText>"id_wojewodztwo":"10",</w:delText>
        </w:r>
        <w:r w:rsidDel="004D7B83">
          <w:br/>
        </w:r>
        <w:r w:rsidRPr="00184AD9" w:rsidDel="004D7B83">
          <w:delText>"id_powiat":"21",</w:delText>
        </w:r>
        <w:r w:rsidDel="004D7B83">
          <w:br/>
        </w:r>
        <w:r w:rsidRPr="00184AD9" w:rsidDel="004D7B83">
          <w:delText>"id_gmina":"01",</w:delText>
        </w:r>
        <w:r w:rsidDel="004D7B83">
          <w:br/>
        </w:r>
        <w:r w:rsidRPr="00184AD9" w:rsidDel="004D7B83">
          <w:delText>"id_miejscowosc":"0977025",</w:delText>
        </w:r>
        <w:r w:rsidDel="004D7B83">
          <w:br/>
        </w:r>
        <w:r w:rsidRPr="00184AD9" w:rsidDel="004D7B83">
          <w:delText>"id_ulica":"00001",</w:delText>
        </w:r>
        <w:r w:rsidDel="004D7B83">
          <w:br/>
        </w:r>
        <w:r w:rsidRPr="00184AD9" w:rsidDel="004D7B83">
          <w:delText>"ulica":"ul. Marii Wiśniewskiej",</w:delText>
        </w:r>
      </w:del>
    </w:p>
    <w:p w14:paraId="5CDE7003" w14:textId="77777777" w:rsidR="00184AD9" w:rsidDel="004D7B83" w:rsidRDefault="00184AD9" w:rsidP="00184AD9">
      <w:pPr>
        <w:spacing w:line="240" w:lineRule="auto"/>
        <w:ind w:left="708"/>
        <w:rPr>
          <w:del w:id="2316" w:author="Autor"/>
        </w:rPr>
      </w:pPr>
      <w:del w:id="2317" w:author="Autor">
        <w:r w:rsidRPr="00184AD9" w:rsidDel="004D7B83">
          <w:delText>"nrDomu":"1",</w:delText>
        </w:r>
        <w:r w:rsidDel="004D7B83">
          <w:br/>
        </w:r>
        <w:r w:rsidRPr="00184AD9" w:rsidDel="004D7B83">
          <w:delText>"nrLokalu":null</w:delText>
        </w:r>
      </w:del>
    </w:p>
    <w:p w14:paraId="50CBB65B" w14:textId="77777777" w:rsidR="00184AD9" w:rsidDel="004D7B83" w:rsidRDefault="00184AD9" w:rsidP="00184AD9">
      <w:pPr>
        <w:spacing w:line="240" w:lineRule="auto"/>
        <w:rPr>
          <w:del w:id="2318" w:author="Autor"/>
        </w:rPr>
      </w:pPr>
      <w:del w:id="2319" w:author="Autor">
        <w:r w:rsidRPr="00184AD9" w:rsidDel="004D7B83">
          <w:delText>}</w:delText>
        </w:r>
      </w:del>
    </w:p>
    <w:p w14:paraId="6BB9E253" w14:textId="77777777" w:rsidR="00184AD9" w:rsidRDefault="00184AD9" w:rsidP="00184AD9">
      <w:pPr>
        <w:spacing w:line="240" w:lineRule="auto"/>
      </w:pPr>
    </w:p>
    <w:p w14:paraId="4379EEEE" w14:textId="77777777" w:rsidR="00184AD9" w:rsidRDefault="00184AD9" w:rsidP="00184AD9">
      <w:pPr>
        <w:spacing w:line="240" w:lineRule="auto"/>
        <w:rPr>
          <w:u w:val="single"/>
        </w:rPr>
      </w:pPr>
      <w:r>
        <w:rPr>
          <w:u w:val="single"/>
        </w:rPr>
        <w:t>Odpowiedź:</w:t>
      </w:r>
    </w:p>
    <w:p w14:paraId="24638996" w14:textId="77777777" w:rsidR="00184AD9" w:rsidDel="00D3506C" w:rsidRDefault="00184AD9" w:rsidP="00184AD9">
      <w:pPr>
        <w:spacing w:before="0" w:after="0" w:line="240" w:lineRule="auto"/>
        <w:rPr>
          <w:del w:id="2320" w:author="Autor"/>
          <w:rFonts w:ascii="Consolas" w:hAnsi="Consolas" w:cs="Calibri"/>
          <w:color w:val="000000"/>
          <w:szCs w:val="22"/>
          <w:lang w:eastAsia="pl-PL"/>
        </w:rPr>
      </w:pPr>
      <w:del w:id="2321" w:author="Autor">
        <w:r w:rsidRPr="00184AD9" w:rsidDel="00D3506C">
          <w:rPr>
            <w:rFonts w:ascii="Consolas" w:hAnsi="Consolas" w:cs="Calibri"/>
            <w:color w:val="000000"/>
            <w:szCs w:val="22"/>
            <w:lang w:eastAsia="pl-PL"/>
          </w:rPr>
          <w:delText>{"idOsoby":"985484"}</w:delText>
        </w:r>
      </w:del>
    </w:p>
    <w:p w14:paraId="7904FA60" w14:textId="77777777" w:rsidR="000368D4" w:rsidRPr="000368D4" w:rsidRDefault="7EAEC569" w:rsidP="67BBF70B">
      <w:pPr>
        <w:spacing w:before="0" w:after="0" w:line="240" w:lineRule="auto"/>
        <w:rPr>
          <w:rFonts w:ascii="Consolas" w:hAnsi="Consolas" w:cs="Calibri"/>
          <w:lang w:eastAsia="pl-PL"/>
          <w:rPrChange w:id="2322" w:author="Autor">
            <w:rPr>
              <w:rFonts w:ascii="Consolas" w:hAnsi="Consolas" w:cs="Calibri"/>
              <w:color w:val="00B050"/>
              <w:lang w:eastAsia="pl-PL"/>
            </w:rPr>
          </w:rPrChange>
        </w:rPr>
      </w:pPr>
      <w:r w:rsidRPr="67BBF70B">
        <w:rPr>
          <w:rFonts w:ascii="Consolas" w:hAnsi="Consolas" w:cs="Calibri"/>
          <w:lang w:eastAsia="pl-PL"/>
          <w:rPrChange w:id="2323" w:author="Autor">
            <w:rPr>
              <w:rFonts w:ascii="Consolas" w:hAnsi="Consolas" w:cs="Calibri"/>
              <w:color w:val="00B050"/>
              <w:lang w:eastAsia="pl-PL"/>
            </w:rPr>
          </w:rPrChange>
        </w:rPr>
        <w:t>{"</w:t>
      </w:r>
      <w:proofErr w:type="spellStart"/>
      <w:r w:rsidRPr="67BBF70B">
        <w:rPr>
          <w:rFonts w:ascii="Consolas" w:hAnsi="Consolas" w:cs="Calibri"/>
          <w:lang w:eastAsia="pl-PL"/>
          <w:rPrChange w:id="2324" w:author="Autor">
            <w:rPr>
              <w:rFonts w:ascii="Consolas" w:hAnsi="Consolas" w:cs="Calibri"/>
              <w:color w:val="00B050"/>
              <w:lang w:eastAsia="pl-PL"/>
            </w:rPr>
          </w:rPrChange>
        </w:rPr>
        <w:t>idOsoby</w:t>
      </w:r>
      <w:proofErr w:type="spellEnd"/>
      <w:r w:rsidRPr="67BBF70B">
        <w:rPr>
          <w:rFonts w:ascii="Consolas" w:hAnsi="Consolas" w:cs="Calibri"/>
          <w:lang w:eastAsia="pl-PL"/>
          <w:rPrChange w:id="2325" w:author="Autor">
            <w:rPr>
              <w:rFonts w:ascii="Consolas" w:hAnsi="Consolas" w:cs="Calibri"/>
              <w:color w:val="00B050"/>
              <w:lang w:eastAsia="pl-PL"/>
            </w:rPr>
          </w:rPrChange>
        </w:rPr>
        <w:t>": 17335175}</w:t>
      </w:r>
    </w:p>
    <w:p w14:paraId="12C784E2" w14:textId="77777777" w:rsidR="00CC1FB6" w:rsidRDefault="0923893E" w:rsidP="7A0285CB">
      <w:pPr>
        <w:pStyle w:val="Nagwek1"/>
        <w:numPr>
          <w:ilvl w:val="1"/>
          <w:numId w:val="20"/>
        </w:numPr>
      </w:pPr>
      <w:bookmarkStart w:id="2326" w:name="_Toc95995790"/>
      <w:bookmarkStart w:id="2327" w:name="_Toc974844930"/>
      <w:bookmarkStart w:id="2328" w:name="_Toc11713186"/>
      <w:bookmarkStart w:id="2329" w:name="_Toc867311026"/>
      <w:bookmarkStart w:id="2330" w:name="_Toc1926783400"/>
      <w:bookmarkStart w:id="2331" w:name="_Toc783663869"/>
      <w:bookmarkStart w:id="2332" w:name="_Toc1433571757"/>
      <w:bookmarkStart w:id="2333" w:name="_Toc14758084"/>
      <w:bookmarkStart w:id="2334" w:name="_Toc1968106408"/>
      <w:bookmarkStart w:id="2335" w:name="_Toc2023322040"/>
      <w:bookmarkStart w:id="2336" w:name="_Toc119995979"/>
      <w:bookmarkStart w:id="2337" w:name="_Toc527875675"/>
      <w:bookmarkStart w:id="2338" w:name="_Toc1472850569"/>
      <w:bookmarkStart w:id="2339" w:name="_Toc266827141"/>
      <w:bookmarkStart w:id="2340" w:name="_Toc397560008"/>
      <w:bookmarkStart w:id="2341" w:name="_Toc275297814"/>
      <w:bookmarkStart w:id="2342" w:name="_Toc146063759"/>
      <w:bookmarkStart w:id="2343" w:name="_Toc211702686"/>
      <w:bookmarkStart w:id="2344" w:name="_Toc1208639854"/>
      <w:bookmarkStart w:id="2345" w:name="_Toc557673083"/>
      <w:bookmarkStart w:id="2346" w:name="_Toc1816221468"/>
      <w:bookmarkStart w:id="2347" w:name="_Toc1726161985"/>
      <w:bookmarkStart w:id="2348" w:name="_Toc2094989881"/>
      <w:bookmarkStart w:id="2349" w:name="_Toc194690517"/>
      <w:bookmarkStart w:id="2350" w:name="_Toc1437181046"/>
      <w:bookmarkStart w:id="2351" w:name="_Toc631422746"/>
      <w:bookmarkStart w:id="2352" w:name="_Toc884320615"/>
      <w:bookmarkStart w:id="2353" w:name="_Toc528278513"/>
      <w:bookmarkStart w:id="2354" w:name="_Toc1663230252"/>
      <w:bookmarkStart w:id="2355" w:name="_Toc1744373515"/>
      <w:bookmarkStart w:id="2356" w:name="_Toc446281114"/>
      <w:bookmarkStart w:id="2357" w:name="_Toc1703272783"/>
      <w:bookmarkStart w:id="2358" w:name="_Toc395690199"/>
      <w:bookmarkStart w:id="2359" w:name="_Toc1408960547"/>
      <w:bookmarkStart w:id="2360" w:name="_Toc759935922"/>
      <w:bookmarkStart w:id="2361" w:name="_Toc1964358235"/>
      <w:bookmarkStart w:id="2362" w:name="_Toc1919451758"/>
      <w:bookmarkStart w:id="2363" w:name="_Toc751960907"/>
      <w:bookmarkStart w:id="2364" w:name="_Toc209928118"/>
      <w:bookmarkStart w:id="2365" w:name="_Toc684744835"/>
      <w:bookmarkStart w:id="2366" w:name="_Toc1453455851"/>
      <w:bookmarkStart w:id="2367" w:name="_Toc1820432161"/>
      <w:bookmarkStart w:id="2368" w:name="_Toc807411965"/>
      <w:bookmarkStart w:id="2369" w:name="_Toc11379400"/>
      <w:bookmarkStart w:id="2370" w:name="_Toc1639047576"/>
      <w:bookmarkStart w:id="2371" w:name="_Toc1652552456"/>
      <w:bookmarkStart w:id="2372" w:name="_Toc2139066312"/>
      <w:bookmarkStart w:id="2373" w:name="_Toc209745042"/>
      <w:bookmarkStart w:id="2374" w:name="_Toc1264044831"/>
      <w:bookmarkStart w:id="2375" w:name="_Toc1318168300"/>
      <w:bookmarkStart w:id="2376" w:name="_Toc1157285893"/>
      <w:bookmarkStart w:id="2377" w:name="_Toc1995258552"/>
      <w:bookmarkStart w:id="2378" w:name="_Toc1337349655"/>
      <w:bookmarkStart w:id="2379" w:name="_Toc681068198"/>
      <w:bookmarkStart w:id="2380" w:name="_Toc1382813358"/>
      <w:bookmarkStart w:id="2381" w:name="_Toc1105056767"/>
      <w:bookmarkStart w:id="2382" w:name="_Toc1899886560"/>
      <w:bookmarkStart w:id="2383" w:name="_Toc1897440718"/>
      <w:bookmarkStart w:id="2384" w:name="_Toc34954052"/>
      <w:bookmarkStart w:id="2385" w:name="_Toc723730331"/>
      <w:bookmarkStart w:id="2386" w:name="_Toc654757639"/>
      <w:bookmarkStart w:id="2387" w:name="_Toc894294664"/>
      <w:bookmarkStart w:id="2388" w:name="_Toc1811514116"/>
      <w:bookmarkStart w:id="2389" w:name="_Toc651163494"/>
      <w:bookmarkStart w:id="2390" w:name="_Toc792028111"/>
      <w:bookmarkStart w:id="2391" w:name="_Toc1854545681"/>
      <w:bookmarkStart w:id="2392" w:name="_Toc1960126685"/>
      <w:bookmarkStart w:id="2393" w:name="_Toc1966557857"/>
      <w:bookmarkStart w:id="2394" w:name="_Toc1459628935"/>
      <w:bookmarkStart w:id="2395" w:name="_Toc1007480394"/>
      <w:bookmarkStart w:id="2396" w:name="_Toc477696038"/>
      <w:bookmarkStart w:id="2397" w:name="_Toc267363789"/>
      <w:bookmarkStart w:id="2398" w:name="_Toc533502997"/>
      <w:bookmarkStart w:id="2399" w:name="_Toc941100357"/>
      <w:bookmarkStart w:id="2400" w:name="_Toc762396866"/>
      <w:bookmarkStart w:id="2401" w:name="_Toc77429754"/>
      <w:bookmarkStart w:id="2402" w:name="_Toc1708320001"/>
      <w:bookmarkStart w:id="2403" w:name="_Toc1017549723"/>
      <w:bookmarkStart w:id="2404" w:name="_Toc295885545"/>
      <w:bookmarkStart w:id="2405" w:name="_Toc157227631"/>
      <w:bookmarkStart w:id="2406" w:name="_Toc1741542984"/>
      <w:bookmarkStart w:id="2407" w:name="_Toc2020056599"/>
      <w:bookmarkStart w:id="2408" w:name="_Toc441448865"/>
      <w:bookmarkStart w:id="2409" w:name="_Toc1969115469"/>
      <w:bookmarkStart w:id="2410" w:name="_Toc570353523"/>
      <w:bookmarkStart w:id="2411" w:name="_Toc1304358421"/>
      <w:bookmarkStart w:id="2412" w:name="_Toc1167374008"/>
      <w:bookmarkStart w:id="2413" w:name="_Toc564413145"/>
      <w:bookmarkStart w:id="2414" w:name="_Toc1099764789"/>
      <w:bookmarkStart w:id="2415" w:name="_Toc1042526240"/>
      <w:bookmarkStart w:id="2416" w:name="_Toc1803123370"/>
      <w:bookmarkStart w:id="2417" w:name="_Toc470878139"/>
      <w:bookmarkStart w:id="2418" w:name="_Toc1952770476"/>
      <w:bookmarkStart w:id="2419" w:name="_Toc1043204121"/>
      <w:bookmarkStart w:id="2420" w:name="_Toc1358678266"/>
      <w:bookmarkStart w:id="2421" w:name="_Toc1206454341"/>
      <w:bookmarkStart w:id="2422" w:name="_Toc1651726078"/>
      <w:bookmarkStart w:id="2423" w:name="_Toc604721266"/>
      <w:bookmarkStart w:id="2424" w:name="_Toc158902170"/>
      <w:bookmarkStart w:id="2425" w:name="_Toc2004627803"/>
      <w:bookmarkStart w:id="2426" w:name="_Toc678370841"/>
      <w:bookmarkStart w:id="2427" w:name="_Toc240196757"/>
      <w:bookmarkStart w:id="2428" w:name="_Toc415437730"/>
      <w:bookmarkStart w:id="2429" w:name="_Toc298612313"/>
      <w:bookmarkStart w:id="2430" w:name="_Toc1907591693"/>
      <w:bookmarkStart w:id="2431" w:name="_Toc1632225692"/>
      <w:bookmarkStart w:id="2432" w:name="_Toc906191791"/>
      <w:bookmarkStart w:id="2433" w:name="_Toc955586528"/>
      <w:bookmarkStart w:id="2434" w:name="_Toc340371928"/>
      <w:bookmarkStart w:id="2435" w:name="_Toc1626794735"/>
      <w:bookmarkStart w:id="2436" w:name="_Toc1314999641"/>
      <w:bookmarkStart w:id="2437" w:name="_Toc1345607772"/>
      <w:bookmarkStart w:id="2438" w:name="_Toc488542776"/>
      <w:bookmarkStart w:id="2439" w:name="_Toc131609828"/>
      <w:bookmarkStart w:id="2440" w:name="_Toc2116078405"/>
      <w:bookmarkStart w:id="2441" w:name="_Toc1694026266"/>
      <w:bookmarkStart w:id="2442" w:name="_Toc1184769740"/>
      <w:bookmarkStart w:id="2443" w:name="_Toc1751851934"/>
      <w:bookmarkStart w:id="2444" w:name="_Toc75439385"/>
      <w:bookmarkStart w:id="2445" w:name="_Toc930913439"/>
      <w:bookmarkStart w:id="2446" w:name="_Toc197763636"/>
      <w:bookmarkStart w:id="2447" w:name="_Toc1294241216"/>
      <w:bookmarkStart w:id="2448" w:name="_Toc2090164541"/>
      <w:bookmarkStart w:id="2449" w:name="_Toc1134297125"/>
      <w:bookmarkStart w:id="2450" w:name="_Toc1116634531"/>
      <w:bookmarkStart w:id="2451" w:name="_Toc1677230794"/>
      <w:bookmarkStart w:id="2452" w:name="_Toc1019341738"/>
      <w:bookmarkStart w:id="2453" w:name="_Toc2129912494"/>
      <w:bookmarkStart w:id="2454" w:name="_Toc1899477692"/>
      <w:bookmarkStart w:id="2455" w:name="_Toc708477780"/>
      <w:bookmarkStart w:id="2456" w:name="_Toc414841472"/>
      <w:bookmarkStart w:id="2457" w:name="_Toc677158549"/>
      <w:bookmarkStart w:id="2458" w:name="_Toc1544737030"/>
      <w:bookmarkStart w:id="2459" w:name="_Toc728769026"/>
      <w:r>
        <w:lastRenderedPageBreak/>
        <w:t>Operacja dodania placówki do systemu EWP</w:t>
      </w:r>
      <w:bookmarkEnd w:id="2326"/>
      <w:r w:rsidR="1F3B69AA">
        <w:t xml:space="preserve"> </w:t>
      </w:r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</w:p>
    <w:p w14:paraId="00D000E6" w14:textId="70AA2312" w:rsidR="00CB69AC" w:rsidRDefault="2CA7B4C8" w:rsidP="00CB69AC">
      <w:r>
        <w:t xml:space="preserve">Operacja dodania placówki wykorzystująca metodę </w:t>
      </w:r>
      <w:r w:rsidR="29A0CEDE" w:rsidRPr="6AF12D69">
        <w:rPr>
          <w:b/>
          <w:bCs/>
        </w:rPr>
        <w:t>/</w:t>
      </w:r>
      <w:del w:id="2460" w:author="Autor">
        <w:r w:rsidR="00F545CF" w:rsidRPr="6AF12D69" w:rsidDel="29A0CEDE">
          <w:rPr>
            <w:b/>
            <w:bCs/>
          </w:rPr>
          <w:delText>ewp-ez-ext</w:delText>
        </w:r>
      </w:del>
      <w:ins w:id="2461" w:author="Autor">
        <w:r w:rsidR="29A0CEDE" w:rsidRPr="6AF12D69">
          <w:rPr>
            <w:b/>
            <w:bCs/>
          </w:rPr>
          <w:t>ewp-ez-ext-v2</w:t>
        </w:r>
      </w:ins>
      <w:r w:rsidRPr="6AF12D69">
        <w:rPr>
          <w:b/>
          <w:bCs/>
        </w:rPr>
        <w:t>/</w:t>
      </w:r>
      <w:proofErr w:type="spellStart"/>
      <w:r w:rsidRPr="6AF12D69">
        <w:rPr>
          <w:b/>
          <w:bCs/>
        </w:rPr>
        <w:t>placowka</w:t>
      </w:r>
      <w:proofErr w:type="spellEnd"/>
      <w:r w:rsidRPr="6AF12D69">
        <w:rPr>
          <w:b/>
          <w:bCs/>
        </w:rPr>
        <w:t xml:space="preserve"> </w:t>
      </w:r>
      <w:r w:rsidR="5EB26F53">
        <w:t>służy</w:t>
      </w:r>
      <w:r>
        <w:t xml:space="preserve"> do zakładania bądź pobierania unikalnego identyfikatora placówki z systemu EWP. W przypadku braku placówki w systemie EWP nadawany jest identyfikator, którego należy używać w kolejnej komunikacji z systemem EWP. Do wywołania operacji niezbędny jest </w:t>
      </w:r>
      <w:proofErr w:type="spellStart"/>
      <w:r>
        <w:t>token</w:t>
      </w:r>
      <w:proofErr w:type="spellEnd"/>
      <w:r>
        <w:t xml:space="preserve"> uwierzytelniający uzyskany z metody </w:t>
      </w:r>
      <w:r w:rsidRPr="6AF12D69">
        <w:rPr>
          <w:b/>
          <w:bCs/>
        </w:rPr>
        <w:t>/</w:t>
      </w:r>
      <w:proofErr w:type="spellStart"/>
      <w:r w:rsidRPr="6AF12D69">
        <w:rPr>
          <w:b/>
          <w:bCs/>
        </w:rPr>
        <w:t>token</w:t>
      </w:r>
      <w:proofErr w:type="spellEnd"/>
      <w:r w:rsidRPr="6AF12D69">
        <w:rPr>
          <w:b/>
          <w:bCs/>
        </w:rPr>
        <w:t>.</w:t>
      </w:r>
      <w:r>
        <w:t xml:space="preserve"> </w:t>
      </w:r>
    </w:p>
    <w:p w14:paraId="7EA905C0" w14:textId="77777777" w:rsidR="00F545CF" w:rsidRDefault="00F545CF" w:rsidP="00CB69AC">
      <w:r>
        <w:t>W przypadku gdy istnieje placówka bądź zostanie dodana do systemu EWP zostanie zwrócony unikalny identyfikator placówki.</w:t>
      </w:r>
    </w:p>
    <w:p w14:paraId="024DD06A" w14:textId="77777777" w:rsidR="00E46FA3" w:rsidRDefault="00E46FA3" w:rsidP="00CB69AC">
      <w:r>
        <w:t>Dane zawarte w żądaniu</w:t>
      </w:r>
      <w:ins w:id="2462" w:author="Autor">
        <w:r w:rsidR="00821478">
          <w:t xml:space="preserve"> dla </w:t>
        </w:r>
        <w:r w:rsidR="00CF2CA5" w:rsidRPr="00CF2CA5">
          <w:rPr>
            <w:b/>
            <w:rPrChange w:id="2463" w:author="Autor">
              <w:rPr/>
            </w:rPrChange>
          </w:rPr>
          <w:t>podmiotu leczniczego</w:t>
        </w:r>
        <w:r w:rsidR="00821478">
          <w:t xml:space="preserve"> oraz </w:t>
        </w:r>
        <w:r w:rsidR="00CF2CA5" w:rsidRPr="00CF2CA5">
          <w:rPr>
            <w:b/>
            <w:rPrChange w:id="2464" w:author="Autor">
              <w:rPr/>
            </w:rPrChange>
          </w:rPr>
          <w:t>praktyki zawodowej</w:t>
        </w:r>
      </w:ins>
      <w:r>
        <w:t xml:space="preserve"> są zgodne z rejestrem RPWDL dostępnego pod adresem: </w:t>
      </w:r>
    </w:p>
    <w:p w14:paraId="520EC346" w14:textId="77777777" w:rsidR="00E46FA3" w:rsidRDefault="001A7590" w:rsidP="00CB69AC">
      <w:pPr>
        <w:rPr>
          <w:ins w:id="2465" w:author="Autor"/>
          <w:rStyle w:val="Hipercze"/>
          <w:rFonts w:asciiTheme="minorHAnsi" w:hAnsiTheme="minorHAnsi"/>
        </w:rPr>
      </w:pPr>
      <w:hyperlink r:id="rId16" w:history="1">
        <w:r w:rsidR="007209D7">
          <w:rPr>
            <w:rStyle w:val="Hipercze"/>
            <w:rFonts w:asciiTheme="minorHAnsi" w:hAnsiTheme="minorHAnsi"/>
          </w:rPr>
          <w:t>https://rejestrymedyczne.ezdrowie.gov.pl/registry/rpwdl</w:t>
        </w:r>
      </w:hyperlink>
    </w:p>
    <w:p w14:paraId="3E9D583B" w14:textId="77777777" w:rsidR="00821478" w:rsidRDefault="00821478" w:rsidP="00CB69AC">
      <w:pPr>
        <w:rPr>
          <w:ins w:id="2466" w:author="Autor"/>
        </w:rPr>
      </w:pPr>
      <w:ins w:id="2467" w:author="Autor">
        <w:r>
          <w:t xml:space="preserve">Dane zawarte w żądaniu dla </w:t>
        </w:r>
        <w:r>
          <w:rPr>
            <w:b/>
          </w:rPr>
          <w:t xml:space="preserve">apteki </w:t>
        </w:r>
        <w:r>
          <w:t>są zgodne z Rejestrem Aptek dostępnym pod adresem:</w:t>
        </w:r>
      </w:ins>
    </w:p>
    <w:p w14:paraId="0C38105D" w14:textId="77777777" w:rsidR="00821478" w:rsidRPr="00821478" w:rsidRDefault="00234D49" w:rsidP="00CB69AC">
      <w:ins w:id="2468" w:author="Autor">
        <w:r w:rsidRPr="00234D49">
          <w:t>https://rejestrymedyczne.ezdrowie.gov.pl/registry/ra</w:t>
        </w:r>
      </w:ins>
    </w:p>
    <w:p w14:paraId="48A64E3F" w14:textId="77777777" w:rsidR="00E46FA3" w:rsidRDefault="00DA78B1" w:rsidP="00CB69AC">
      <w:r>
        <w:t>Mapowanie parametrów na wartości</w:t>
      </w:r>
      <w:r w:rsidR="0068073A">
        <w:t xml:space="preserve"> dla </w:t>
      </w:r>
      <w:r w:rsidR="0068073A" w:rsidRPr="00FC6036">
        <w:rPr>
          <w:b/>
        </w:rPr>
        <w:t>podmiotów leczniczych</w:t>
      </w:r>
      <w:r>
        <w:t>:</w:t>
      </w:r>
    </w:p>
    <w:p w14:paraId="699C3A62" w14:textId="77777777" w:rsidR="00DA78B1" w:rsidRDefault="00DA78B1" w:rsidP="002847B2">
      <w:pPr>
        <w:pStyle w:val="Akapitzlist"/>
        <w:numPr>
          <w:ilvl w:val="0"/>
          <w:numId w:val="29"/>
        </w:numPr>
        <w:ind w:left="709"/>
      </w:pPr>
      <w:proofErr w:type="spellStart"/>
      <w:r w:rsidRPr="002847B2">
        <w:rPr>
          <w:b/>
        </w:rPr>
        <w:t>podmiotId</w:t>
      </w:r>
      <w:proofErr w:type="spellEnd"/>
      <w:r>
        <w:t xml:space="preserve"> –</w:t>
      </w:r>
      <w:r w:rsidR="002847B2">
        <w:t xml:space="preserve"> parametr wymagany, </w:t>
      </w:r>
      <w:r>
        <w:t>regon 9-znakowy podmiotu leczniczego</w:t>
      </w:r>
    </w:p>
    <w:p w14:paraId="59F42110" w14:textId="77777777" w:rsidR="00DA78B1" w:rsidRDefault="00DA78B1" w:rsidP="002847B2">
      <w:pPr>
        <w:pStyle w:val="Akapitzlist"/>
        <w:numPr>
          <w:ilvl w:val="0"/>
          <w:numId w:val="29"/>
        </w:numPr>
        <w:ind w:left="709"/>
      </w:pPr>
      <w:proofErr w:type="spellStart"/>
      <w:r w:rsidRPr="002847B2">
        <w:rPr>
          <w:b/>
        </w:rPr>
        <w:t>zakladId</w:t>
      </w:r>
      <w:proofErr w:type="spellEnd"/>
      <w:r>
        <w:t xml:space="preserve"> –</w:t>
      </w:r>
      <w:r w:rsidR="002847B2">
        <w:t xml:space="preserve"> parametr wymagany, </w:t>
      </w:r>
      <w:r>
        <w:t xml:space="preserve"> regon 14-znakowy zakładu leczniczego danego podmiotu</w:t>
      </w:r>
    </w:p>
    <w:p w14:paraId="54CC9922" w14:textId="77777777" w:rsidR="00DA78B1" w:rsidRDefault="00DA78B1" w:rsidP="002847B2">
      <w:pPr>
        <w:pStyle w:val="Akapitzlist"/>
        <w:numPr>
          <w:ilvl w:val="0"/>
          <w:numId w:val="29"/>
        </w:numPr>
        <w:ind w:left="709"/>
      </w:pPr>
      <w:proofErr w:type="spellStart"/>
      <w:r w:rsidRPr="002847B2">
        <w:rPr>
          <w:b/>
        </w:rPr>
        <w:t>jednostkaId</w:t>
      </w:r>
      <w:proofErr w:type="spellEnd"/>
      <w:r>
        <w:t xml:space="preserve"> – V część kodu resortowego</w:t>
      </w:r>
      <w:r w:rsidR="00536724">
        <w:t xml:space="preserve">, wymagany – gdy nie podajemy kodu jednostki należy użyć wartości </w:t>
      </w:r>
      <w:proofErr w:type="spellStart"/>
      <w:r w:rsidR="00536724" w:rsidRPr="00536724">
        <w:rPr>
          <w:b/>
        </w:rPr>
        <w:t>null</w:t>
      </w:r>
      <w:proofErr w:type="spellEnd"/>
    </w:p>
    <w:p w14:paraId="1ED739CA" w14:textId="77777777" w:rsidR="00DA78B1" w:rsidRDefault="00DA78B1" w:rsidP="00536724">
      <w:pPr>
        <w:pStyle w:val="Akapitzlist"/>
        <w:numPr>
          <w:ilvl w:val="0"/>
          <w:numId w:val="29"/>
        </w:numPr>
        <w:ind w:left="709"/>
      </w:pPr>
      <w:proofErr w:type="spellStart"/>
      <w:r w:rsidRPr="002847B2">
        <w:rPr>
          <w:b/>
        </w:rPr>
        <w:t>komorkaId</w:t>
      </w:r>
      <w:proofErr w:type="spellEnd"/>
      <w:r>
        <w:t xml:space="preserve"> – VII część kodu resortowego</w:t>
      </w:r>
      <w:r w:rsidR="002847B2">
        <w:t xml:space="preserve">, </w:t>
      </w:r>
      <w:r w:rsidR="00536724">
        <w:t xml:space="preserve">wymagany – gdy nie podajemy kodu komórki należy użyć wartości </w:t>
      </w:r>
      <w:proofErr w:type="spellStart"/>
      <w:r w:rsidR="00536724" w:rsidRPr="00536724">
        <w:rPr>
          <w:b/>
        </w:rPr>
        <w:t>null</w:t>
      </w:r>
      <w:proofErr w:type="spellEnd"/>
    </w:p>
    <w:p w14:paraId="3BF42DEC" w14:textId="77777777" w:rsidR="002847B2" w:rsidRDefault="002847B2" w:rsidP="002847B2">
      <w:r>
        <w:t xml:space="preserve">Mapowanie parametrów na wartości dla </w:t>
      </w:r>
      <w:r w:rsidRPr="00FC6036">
        <w:rPr>
          <w:b/>
        </w:rPr>
        <w:t>praktyk zawodowych</w:t>
      </w:r>
      <w:r>
        <w:t>:</w:t>
      </w:r>
    </w:p>
    <w:p w14:paraId="5E0CA697" w14:textId="77777777" w:rsidR="002847B2" w:rsidRDefault="002847B2" w:rsidP="002847B2">
      <w:pPr>
        <w:pStyle w:val="Akapitzlist"/>
        <w:numPr>
          <w:ilvl w:val="0"/>
          <w:numId w:val="34"/>
        </w:numPr>
      </w:pPr>
      <w:proofErr w:type="spellStart"/>
      <w:r>
        <w:rPr>
          <w:b/>
        </w:rPr>
        <w:t>nrKsiegiRejestrowej</w:t>
      </w:r>
      <w:proofErr w:type="spellEnd"/>
      <w:r>
        <w:rPr>
          <w:b/>
        </w:rPr>
        <w:t xml:space="preserve"> </w:t>
      </w:r>
      <w:r>
        <w:t>– parametr wymagany, I część kodu resortowego, składająca się z 12 cyfr</w:t>
      </w:r>
    </w:p>
    <w:p w14:paraId="193067BF" w14:textId="77777777" w:rsidR="002847B2" w:rsidRDefault="002847B2" w:rsidP="002847B2">
      <w:pPr>
        <w:pStyle w:val="Akapitzlist"/>
        <w:numPr>
          <w:ilvl w:val="0"/>
          <w:numId w:val="34"/>
        </w:numPr>
      </w:pPr>
      <w:proofErr w:type="spellStart"/>
      <w:r w:rsidRPr="002847B2">
        <w:rPr>
          <w:b/>
        </w:rPr>
        <w:t>organRejestrowy</w:t>
      </w:r>
      <w:proofErr w:type="spellEnd"/>
      <w:r>
        <w:t xml:space="preserve"> – parametr wymagany, kod organu rejestrowego wskazanego w rejestrze RPWDL  (kod izby lekarskiej lub pielęgniarskiej, w której zarejestrowana jest dana praktyka)</w:t>
      </w:r>
    </w:p>
    <w:p w14:paraId="17B7E40B" w14:textId="77777777" w:rsidR="000A58EE" w:rsidRDefault="000A58EE" w:rsidP="000A58EE">
      <w:pPr>
        <w:rPr>
          <w:ins w:id="2469" w:author="Autor"/>
          <w:b/>
        </w:rPr>
      </w:pPr>
      <w:ins w:id="2470" w:author="Autor">
        <w:r w:rsidRPr="00550882">
          <w:t>Mapowanie parametrów na wartości dla</w:t>
        </w:r>
        <w:r>
          <w:t xml:space="preserve"> </w:t>
        </w:r>
        <w:r>
          <w:rPr>
            <w:b/>
          </w:rPr>
          <w:t>aptek:</w:t>
        </w:r>
      </w:ins>
    </w:p>
    <w:p w14:paraId="2F0FFC12" w14:textId="77777777" w:rsidR="000A58EE" w:rsidRDefault="000A58EE" w:rsidP="000A58EE">
      <w:pPr>
        <w:pStyle w:val="Akapitzlist"/>
        <w:numPr>
          <w:ilvl w:val="0"/>
          <w:numId w:val="38"/>
        </w:numPr>
        <w:rPr>
          <w:ins w:id="2471" w:author="Autor"/>
        </w:rPr>
      </w:pPr>
      <w:proofErr w:type="spellStart"/>
      <w:ins w:id="2472" w:author="Autor">
        <w:r>
          <w:rPr>
            <w:b/>
          </w:rPr>
          <w:lastRenderedPageBreak/>
          <w:t>podmiotId</w:t>
        </w:r>
        <w:proofErr w:type="spellEnd"/>
        <w:r>
          <w:rPr>
            <w:b/>
          </w:rPr>
          <w:t xml:space="preserve"> </w:t>
        </w:r>
        <w:r>
          <w:t xml:space="preserve">– parametr wymagany, unikalny identyfikator </w:t>
        </w:r>
      </w:ins>
      <w:del w:id="2473" w:author="Autor">
        <w:r w:rsidDel="000A58EE">
          <w:delText>podbrany</w:delText>
        </w:r>
      </w:del>
      <w:ins w:id="2474" w:author="Autor">
        <w:r w:rsidR="00310363">
          <w:t>pobrany</w:t>
        </w:r>
        <w:r>
          <w:t xml:space="preserve"> z Rejestru Aptek dostępny </w:t>
        </w:r>
      </w:ins>
    </w:p>
    <w:p w14:paraId="5E2C10E1" w14:textId="77777777" w:rsidR="003D244B" w:rsidRDefault="000A58EE">
      <w:pPr>
        <w:pStyle w:val="Akapitzlist"/>
        <w:numPr>
          <w:ilvl w:val="0"/>
          <w:numId w:val="38"/>
        </w:numPr>
        <w:rPr>
          <w:ins w:id="2475" w:author="Autor"/>
        </w:rPr>
        <w:pPrChange w:id="2476" w:author="Autor">
          <w:pPr/>
        </w:pPrChange>
      </w:pPr>
      <w:proofErr w:type="spellStart"/>
      <w:ins w:id="2477" w:author="Autor">
        <w:r>
          <w:rPr>
            <w:b/>
          </w:rPr>
          <w:t>rootPodmiotu</w:t>
        </w:r>
        <w:proofErr w:type="spellEnd"/>
        <w:r>
          <w:rPr>
            <w:b/>
          </w:rPr>
          <w:t xml:space="preserve"> </w:t>
        </w:r>
        <w:r w:rsidR="00CF2CA5" w:rsidRPr="00CF2CA5">
          <w:rPr>
            <w:rPrChange w:id="2478" w:author="Autor">
              <w:rPr>
                <w:b/>
                <w:bCs/>
              </w:rPr>
            </w:rPrChange>
          </w:rPr>
          <w:t>-</w:t>
        </w:r>
        <w:r>
          <w:t xml:space="preserve"> </w:t>
        </w:r>
        <w:r w:rsidR="00234D49">
          <w:t xml:space="preserve">Root </w:t>
        </w:r>
        <w:proofErr w:type="spellStart"/>
        <w:r w:rsidR="00234D49">
          <w:t>OIDu</w:t>
        </w:r>
        <w:proofErr w:type="spellEnd"/>
        <w:r w:rsidR="00234D49">
          <w:t xml:space="preserve"> dla identyfikatora apteki</w:t>
        </w:r>
      </w:ins>
    </w:p>
    <w:p w14:paraId="23DE523C" w14:textId="77777777" w:rsidR="000A58EE" w:rsidRDefault="000A58EE" w:rsidP="00536724">
      <w:pPr>
        <w:rPr>
          <w:ins w:id="2479" w:author="Autor"/>
          <w:b/>
        </w:rPr>
      </w:pPr>
    </w:p>
    <w:p w14:paraId="21B6B663" w14:textId="77777777" w:rsidR="00536724" w:rsidRDefault="00536724" w:rsidP="00536724">
      <w:pPr>
        <w:rPr>
          <w:b/>
        </w:rPr>
      </w:pPr>
      <w:r>
        <w:rPr>
          <w:b/>
        </w:rPr>
        <w:t xml:space="preserve">Pozostałe nieuzupełnione pola w body żądania należy wypełnić wartością </w:t>
      </w:r>
      <w:proofErr w:type="spellStart"/>
      <w:r>
        <w:rPr>
          <w:b/>
        </w:rPr>
        <w:t>null</w:t>
      </w:r>
      <w:proofErr w:type="spellEnd"/>
      <w:r>
        <w:rPr>
          <w:b/>
        </w:rPr>
        <w:t>.</w:t>
      </w:r>
    </w:p>
    <w:p w14:paraId="68E5A979" w14:textId="77777777" w:rsidR="00FF2296" w:rsidRDefault="00FF2296" w:rsidP="00FF2296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83"/>
        <w:gridCol w:w="785"/>
        <w:gridCol w:w="1413"/>
        <w:gridCol w:w="2891"/>
        <w:gridCol w:w="1616"/>
      </w:tblGrid>
      <w:tr w:rsidR="005A41D7" w14:paraId="65F6A0D7" w14:textId="77777777" w:rsidTr="00416B9E">
        <w:tc>
          <w:tcPr>
            <w:tcW w:w="2583" w:type="dxa"/>
            <w:shd w:val="clear" w:color="auto" w:fill="17365D" w:themeFill="text2" w:themeFillShade="BF"/>
          </w:tcPr>
          <w:p w14:paraId="4315AFFB" w14:textId="77777777" w:rsidR="00FF2296" w:rsidRDefault="00FF2296" w:rsidP="00014A79">
            <w:pPr>
              <w:pStyle w:val="Tabelanagwekdolewej"/>
              <w:spacing w:before="48" w:after="48"/>
            </w:pPr>
            <w:r>
              <w:t>Nazwa parametru</w:t>
            </w:r>
          </w:p>
        </w:tc>
        <w:tc>
          <w:tcPr>
            <w:tcW w:w="1335" w:type="dxa"/>
            <w:shd w:val="clear" w:color="auto" w:fill="17365D" w:themeFill="text2" w:themeFillShade="BF"/>
          </w:tcPr>
          <w:p w14:paraId="07CBE2E8" w14:textId="77777777" w:rsidR="00FF2296" w:rsidRDefault="00FF2296" w:rsidP="00014A79">
            <w:pPr>
              <w:pStyle w:val="Tabelanagwekdolewej"/>
              <w:spacing w:before="48" w:after="48"/>
            </w:pPr>
            <w:r>
              <w:t>Typ</w:t>
            </w:r>
          </w:p>
        </w:tc>
        <w:tc>
          <w:tcPr>
            <w:tcW w:w="1639" w:type="dxa"/>
            <w:shd w:val="clear" w:color="auto" w:fill="17365D" w:themeFill="text2" w:themeFillShade="BF"/>
          </w:tcPr>
          <w:p w14:paraId="0E5A482B" w14:textId="77777777" w:rsidR="00FF2296" w:rsidRDefault="00FF2296" w:rsidP="00014A79">
            <w:pPr>
              <w:pStyle w:val="Tabelanagwekdolewej"/>
              <w:spacing w:before="48" w:after="48"/>
            </w:pPr>
            <w:r>
              <w:t>Wymagalność</w:t>
            </w:r>
          </w:p>
        </w:tc>
        <w:tc>
          <w:tcPr>
            <w:tcW w:w="1889" w:type="dxa"/>
            <w:shd w:val="clear" w:color="auto" w:fill="17365D" w:themeFill="text2" w:themeFillShade="BF"/>
          </w:tcPr>
          <w:p w14:paraId="2178C79F" w14:textId="77777777" w:rsidR="00FF2296" w:rsidRDefault="00FF2296" w:rsidP="00014A79">
            <w:pPr>
              <w:pStyle w:val="Tabelanagwekdolewej"/>
              <w:spacing w:before="48" w:after="48"/>
            </w:pPr>
            <w:r>
              <w:t>Przykładowa wartość</w:t>
            </w:r>
          </w:p>
        </w:tc>
        <w:tc>
          <w:tcPr>
            <w:tcW w:w="1616" w:type="dxa"/>
            <w:shd w:val="clear" w:color="auto" w:fill="17365D" w:themeFill="text2" w:themeFillShade="BF"/>
          </w:tcPr>
          <w:p w14:paraId="52A21BCE" w14:textId="77777777" w:rsidR="00FF2296" w:rsidRDefault="00FF2296" w:rsidP="00014A79">
            <w:pPr>
              <w:pStyle w:val="Tabelanagwekdolewej"/>
              <w:spacing w:before="48" w:after="48"/>
            </w:pPr>
            <w:r>
              <w:t>Opis</w:t>
            </w:r>
          </w:p>
        </w:tc>
      </w:tr>
      <w:tr w:rsidR="005A41D7" w14:paraId="3AE228F7" w14:textId="77777777" w:rsidTr="00416B9E">
        <w:tc>
          <w:tcPr>
            <w:tcW w:w="2583" w:type="dxa"/>
          </w:tcPr>
          <w:p w14:paraId="07C1116C" w14:textId="77777777" w:rsidR="00FF2296" w:rsidRDefault="00FF2296" w:rsidP="000368D4">
            <w:pPr>
              <w:pStyle w:val="tabelanormalny"/>
            </w:pPr>
            <w:proofErr w:type="spellStart"/>
            <w:r>
              <w:t>podmiotId</w:t>
            </w:r>
            <w:proofErr w:type="spellEnd"/>
          </w:p>
        </w:tc>
        <w:tc>
          <w:tcPr>
            <w:tcW w:w="1335" w:type="dxa"/>
          </w:tcPr>
          <w:p w14:paraId="76D5FC74" w14:textId="77777777" w:rsidR="00FF2296" w:rsidRDefault="0036488F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346FD2D3" w14:textId="77777777" w:rsidR="00FF2296" w:rsidRDefault="0036488F" w:rsidP="000368D4">
            <w:pPr>
              <w:pStyle w:val="tabelanormalny"/>
            </w:pPr>
            <w:r>
              <w:t xml:space="preserve">TAK, w przypadku </w:t>
            </w:r>
            <w:r w:rsidR="005A41D7">
              <w:t xml:space="preserve">podmiotów leczniczych. W przypadku praktyk zawodowych </w:t>
            </w:r>
            <w:r w:rsidR="00DC44D0">
              <w:t>należy nie wstawiać atrybutu do wywołania operacji.</w:t>
            </w:r>
          </w:p>
        </w:tc>
        <w:tc>
          <w:tcPr>
            <w:tcW w:w="1889" w:type="dxa"/>
          </w:tcPr>
          <w:p w14:paraId="0F6312AD" w14:textId="77777777" w:rsidR="00FF2296" w:rsidRDefault="005A41D7" w:rsidP="000368D4">
            <w:pPr>
              <w:pStyle w:val="tabelanormalny"/>
            </w:pPr>
            <w:r w:rsidRPr="005A41D7">
              <w:t>000923213</w:t>
            </w:r>
          </w:p>
        </w:tc>
        <w:tc>
          <w:tcPr>
            <w:tcW w:w="1616" w:type="dxa"/>
          </w:tcPr>
          <w:p w14:paraId="4E09D683" w14:textId="77777777" w:rsidR="00FF2296" w:rsidRDefault="005A41D7" w:rsidP="000368D4">
            <w:pPr>
              <w:pStyle w:val="tabelanormalny"/>
              <w:rPr>
                <w:ins w:id="2480" w:author="Autor"/>
              </w:rPr>
            </w:pPr>
            <w:r>
              <w:t>9-znakowy regon zakładu leczniczego. Wymagany w przypadku podmiotu leczniczego</w:t>
            </w:r>
            <w:ins w:id="2481" w:author="Autor">
              <w:r w:rsidR="00424824">
                <w:t>.</w:t>
              </w:r>
            </w:ins>
          </w:p>
          <w:p w14:paraId="7703A88D" w14:textId="77777777" w:rsidR="00424824" w:rsidRDefault="00424824" w:rsidP="000368D4">
            <w:pPr>
              <w:pStyle w:val="tabelanormalny"/>
            </w:pPr>
            <w:ins w:id="2482" w:author="Autor">
              <w:r>
                <w:t>W przypadku apteki identyfikator z Rejestru Aptek</w:t>
              </w:r>
            </w:ins>
          </w:p>
        </w:tc>
      </w:tr>
      <w:tr w:rsidR="005A41D7" w14:paraId="6B706BD2" w14:textId="77777777" w:rsidTr="00416B9E">
        <w:tc>
          <w:tcPr>
            <w:tcW w:w="2583" w:type="dxa"/>
          </w:tcPr>
          <w:p w14:paraId="3A40D3B9" w14:textId="77777777" w:rsidR="00FF2296" w:rsidRDefault="00FF2296" w:rsidP="000368D4">
            <w:pPr>
              <w:pStyle w:val="tabelanormalny"/>
            </w:pPr>
            <w:proofErr w:type="spellStart"/>
            <w:r>
              <w:t>podmiotNazwa</w:t>
            </w:r>
            <w:proofErr w:type="spellEnd"/>
          </w:p>
        </w:tc>
        <w:tc>
          <w:tcPr>
            <w:tcW w:w="1335" w:type="dxa"/>
          </w:tcPr>
          <w:p w14:paraId="715A4E19" w14:textId="77777777" w:rsidR="00FF2296" w:rsidRDefault="0036488F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1C331440" w14:textId="77777777" w:rsidR="00FF2296" w:rsidRDefault="005A41D7" w:rsidP="000368D4">
            <w:pPr>
              <w:pStyle w:val="tabelanormalny"/>
            </w:pPr>
            <w:r>
              <w:t xml:space="preserve">TAK, w przypadku podmiotów leczniczych. </w:t>
            </w:r>
            <w:r w:rsidR="00DC44D0">
              <w:t>W przypadku praktyk zawodowych należy nie wstawiać atrybutu do wywołania operacji.</w:t>
            </w:r>
          </w:p>
        </w:tc>
        <w:tc>
          <w:tcPr>
            <w:tcW w:w="1889" w:type="dxa"/>
          </w:tcPr>
          <w:p w14:paraId="06C485FC" w14:textId="77777777" w:rsidR="00FF2296" w:rsidRDefault="005A41D7" w:rsidP="000368D4">
            <w:pPr>
              <w:pStyle w:val="tabelanormalny"/>
            </w:pPr>
            <w:r>
              <w:t>Nazwa podmiotu</w:t>
            </w:r>
          </w:p>
        </w:tc>
        <w:tc>
          <w:tcPr>
            <w:tcW w:w="1616" w:type="dxa"/>
          </w:tcPr>
          <w:p w14:paraId="15BB9C04" w14:textId="77777777" w:rsidR="00FF2296" w:rsidRDefault="005A41D7" w:rsidP="000368D4">
            <w:pPr>
              <w:pStyle w:val="tabelanormalny"/>
            </w:pPr>
            <w:r>
              <w:t>Nazwa podmiotu leczniczego</w:t>
            </w:r>
          </w:p>
        </w:tc>
      </w:tr>
      <w:tr w:rsidR="005A41D7" w14:paraId="1D94923F" w14:textId="77777777" w:rsidTr="00416B9E">
        <w:tc>
          <w:tcPr>
            <w:tcW w:w="2583" w:type="dxa"/>
          </w:tcPr>
          <w:p w14:paraId="5EBE6816" w14:textId="77777777" w:rsidR="00FF2296" w:rsidRDefault="00FF2296" w:rsidP="000368D4">
            <w:pPr>
              <w:pStyle w:val="tabelanormalny"/>
            </w:pPr>
            <w:proofErr w:type="spellStart"/>
            <w:r>
              <w:t>zakladId</w:t>
            </w:r>
            <w:proofErr w:type="spellEnd"/>
          </w:p>
        </w:tc>
        <w:tc>
          <w:tcPr>
            <w:tcW w:w="1335" w:type="dxa"/>
          </w:tcPr>
          <w:p w14:paraId="783BAC3B" w14:textId="77777777" w:rsidR="00FF2296" w:rsidRDefault="0036488F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60601362" w14:textId="77777777" w:rsidR="00FF2296" w:rsidRDefault="00435E9F" w:rsidP="000368D4">
            <w:pPr>
              <w:pStyle w:val="tabelanormalny"/>
            </w:pPr>
            <w:r>
              <w:t xml:space="preserve">TAK, w przypadku podmiotów leczniczych. W przypadku praktyk </w:t>
            </w:r>
            <w:r>
              <w:lastRenderedPageBreak/>
              <w:t>zawodowych należy nie wstawiać atrybutu do wywołania operacji.</w:t>
            </w:r>
          </w:p>
        </w:tc>
        <w:tc>
          <w:tcPr>
            <w:tcW w:w="1889" w:type="dxa"/>
          </w:tcPr>
          <w:p w14:paraId="28E3F874" w14:textId="77777777" w:rsidR="00FF2296" w:rsidRDefault="005A41D7" w:rsidP="000368D4">
            <w:pPr>
              <w:pStyle w:val="tabelanormalny"/>
            </w:pPr>
            <w:r w:rsidRPr="005A41D7">
              <w:lastRenderedPageBreak/>
              <w:t>000923213000013</w:t>
            </w:r>
          </w:p>
        </w:tc>
        <w:tc>
          <w:tcPr>
            <w:tcW w:w="1616" w:type="dxa"/>
          </w:tcPr>
          <w:p w14:paraId="3F96E30B" w14:textId="77777777" w:rsidR="00FF2296" w:rsidRDefault="005A41D7" w:rsidP="000368D4">
            <w:pPr>
              <w:pStyle w:val="tabelanormalny"/>
            </w:pPr>
            <w:r>
              <w:t xml:space="preserve">14-znakowy regon zakładu leczniczego. Wymagany w przypadku podmiotu </w:t>
            </w:r>
            <w:r>
              <w:lastRenderedPageBreak/>
              <w:t>leczniczego.</w:t>
            </w:r>
          </w:p>
        </w:tc>
      </w:tr>
      <w:tr w:rsidR="005A41D7" w14:paraId="17C36264" w14:textId="77777777" w:rsidTr="00416B9E">
        <w:tc>
          <w:tcPr>
            <w:tcW w:w="2583" w:type="dxa"/>
          </w:tcPr>
          <w:p w14:paraId="7F100E4C" w14:textId="77777777" w:rsidR="00FF2296" w:rsidRDefault="00FF2296" w:rsidP="000368D4">
            <w:pPr>
              <w:pStyle w:val="tabelanormalny"/>
            </w:pPr>
            <w:proofErr w:type="spellStart"/>
            <w:r>
              <w:lastRenderedPageBreak/>
              <w:t>zakladNazwa</w:t>
            </w:r>
            <w:proofErr w:type="spellEnd"/>
          </w:p>
        </w:tc>
        <w:tc>
          <w:tcPr>
            <w:tcW w:w="1335" w:type="dxa"/>
          </w:tcPr>
          <w:p w14:paraId="6619EFA8" w14:textId="77777777" w:rsidR="00FF2296" w:rsidRDefault="0036488F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28A9C0A8" w14:textId="77777777" w:rsidR="00FF2296" w:rsidRDefault="00A31DCC" w:rsidP="000368D4">
            <w:pPr>
              <w:pStyle w:val="tabelanormalny"/>
            </w:pPr>
            <w:r>
              <w:t>TAK, w przypadku podmiotów leczniczych. W przypadku praktyk zawodowych należy nie wstawiać atrybutu do wywołania operacji.</w:t>
            </w:r>
          </w:p>
        </w:tc>
        <w:tc>
          <w:tcPr>
            <w:tcW w:w="1889" w:type="dxa"/>
          </w:tcPr>
          <w:p w14:paraId="1BDA4742" w14:textId="77777777" w:rsidR="00FF2296" w:rsidRDefault="005A41D7" w:rsidP="000368D4">
            <w:pPr>
              <w:pStyle w:val="tabelanormalny"/>
            </w:pPr>
            <w:r>
              <w:t>Nazwa zakładu</w:t>
            </w:r>
          </w:p>
        </w:tc>
        <w:tc>
          <w:tcPr>
            <w:tcW w:w="1616" w:type="dxa"/>
          </w:tcPr>
          <w:p w14:paraId="6C3B88C9" w14:textId="77777777" w:rsidR="00FF2296" w:rsidRDefault="005A41D7" w:rsidP="000368D4">
            <w:pPr>
              <w:pStyle w:val="tabelanormalny"/>
            </w:pPr>
            <w:r>
              <w:t>Nazwa zakładu leczniczego, który należy do wskazanego podmiotu leczniczego</w:t>
            </w:r>
          </w:p>
        </w:tc>
      </w:tr>
      <w:tr w:rsidR="005A41D7" w14:paraId="0FB0B510" w14:textId="77777777" w:rsidTr="00416B9E">
        <w:tc>
          <w:tcPr>
            <w:tcW w:w="2583" w:type="dxa"/>
          </w:tcPr>
          <w:p w14:paraId="3AA6554A" w14:textId="77777777" w:rsidR="00FF2296" w:rsidRDefault="00FF2296" w:rsidP="000368D4">
            <w:pPr>
              <w:pStyle w:val="tabelanormalny"/>
            </w:pPr>
            <w:proofErr w:type="spellStart"/>
            <w:r>
              <w:t>jednostkaId</w:t>
            </w:r>
            <w:proofErr w:type="spellEnd"/>
          </w:p>
        </w:tc>
        <w:tc>
          <w:tcPr>
            <w:tcW w:w="1335" w:type="dxa"/>
          </w:tcPr>
          <w:p w14:paraId="155D0DF8" w14:textId="77777777" w:rsidR="00FF2296" w:rsidRDefault="0036488F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65C8E1FE" w14:textId="77777777" w:rsidR="00FF2296" w:rsidRDefault="005040DF" w:rsidP="000368D4">
            <w:pPr>
              <w:pStyle w:val="tabelanormalny"/>
            </w:pPr>
            <w:r>
              <w:t>TAK, w przypadku podmiotów leczniczych. W przypadku praktyk zawodowych należy nie wstawiać atrybutu do wywołania operacji.</w:t>
            </w:r>
          </w:p>
        </w:tc>
        <w:tc>
          <w:tcPr>
            <w:tcW w:w="1889" w:type="dxa"/>
          </w:tcPr>
          <w:p w14:paraId="4E900DBB" w14:textId="77777777" w:rsidR="00FF2296" w:rsidRDefault="005A41D7" w:rsidP="000368D4">
            <w:pPr>
              <w:pStyle w:val="tabelanormalny"/>
            </w:pPr>
            <w:r>
              <w:t>01</w:t>
            </w:r>
          </w:p>
        </w:tc>
        <w:tc>
          <w:tcPr>
            <w:tcW w:w="1616" w:type="dxa"/>
          </w:tcPr>
          <w:p w14:paraId="07394526" w14:textId="77777777" w:rsidR="00FF2296" w:rsidRDefault="00313FFE" w:rsidP="000368D4">
            <w:pPr>
              <w:pStyle w:val="tabelanormalny"/>
            </w:pPr>
            <w:r>
              <w:t>V część kodu resortowego</w:t>
            </w:r>
          </w:p>
        </w:tc>
      </w:tr>
      <w:tr w:rsidR="005A41D7" w14:paraId="5411109D" w14:textId="77777777" w:rsidTr="00416B9E">
        <w:tc>
          <w:tcPr>
            <w:tcW w:w="2583" w:type="dxa"/>
          </w:tcPr>
          <w:p w14:paraId="08406C87" w14:textId="77777777" w:rsidR="00FF2296" w:rsidRDefault="00FF2296" w:rsidP="000368D4">
            <w:pPr>
              <w:pStyle w:val="tabelanormalny"/>
            </w:pPr>
            <w:proofErr w:type="spellStart"/>
            <w:r>
              <w:t>jednostkaNazwa</w:t>
            </w:r>
            <w:proofErr w:type="spellEnd"/>
          </w:p>
        </w:tc>
        <w:tc>
          <w:tcPr>
            <w:tcW w:w="1335" w:type="dxa"/>
          </w:tcPr>
          <w:p w14:paraId="1AE966C8" w14:textId="77777777" w:rsidR="00FF2296" w:rsidRDefault="0036488F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39E43D39" w14:textId="77777777" w:rsidR="00FF2296" w:rsidRDefault="00E14549" w:rsidP="000368D4">
            <w:pPr>
              <w:pStyle w:val="tabelanormalny"/>
            </w:pPr>
            <w:r>
              <w:t xml:space="preserve">TAK, w przypadku podmiotów leczniczych. W przypadku praktyk zawodowych należy nie wstawiać </w:t>
            </w:r>
            <w:r>
              <w:lastRenderedPageBreak/>
              <w:t>atrybutu do wywołania operacji.</w:t>
            </w:r>
          </w:p>
        </w:tc>
        <w:tc>
          <w:tcPr>
            <w:tcW w:w="1889" w:type="dxa"/>
          </w:tcPr>
          <w:p w14:paraId="484E8989" w14:textId="77777777" w:rsidR="00FF2296" w:rsidRDefault="005A41D7" w:rsidP="000368D4">
            <w:pPr>
              <w:pStyle w:val="tabelanormalny"/>
            </w:pPr>
            <w:r>
              <w:lastRenderedPageBreak/>
              <w:t>Nazwa jednostki</w:t>
            </w:r>
          </w:p>
        </w:tc>
        <w:tc>
          <w:tcPr>
            <w:tcW w:w="1616" w:type="dxa"/>
          </w:tcPr>
          <w:p w14:paraId="3503D786" w14:textId="77777777" w:rsidR="00FF2296" w:rsidRDefault="00313FFE" w:rsidP="000368D4">
            <w:pPr>
              <w:pStyle w:val="tabelanormalny"/>
            </w:pPr>
            <w:r>
              <w:t>Nazwa jednostki organizacyjnej</w:t>
            </w:r>
          </w:p>
        </w:tc>
      </w:tr>
      <w:tr w:rsidR="006004B4" w14:paraId="12FEFDF6" w14:textId="77777777" w:rsidTr="00416B9E">
        <w:tc>
          <w:tcPr>
            <w:tcW w:w="2583" w:type="dxa"/>
          </w:tcPr>
          <w:p w14:paraId="44AD47E5" w14:textId="77777777" w:rsidR="006004B4" w:rsidRDefault="006004B4" w:rsidP="000368D4">
            <w:pPr>
              <w:pStyle w:val="tabelanormalny"/>
            </w:pPr>
            <w:proofErr w:type="spellStart"/>
            <w:r>
              <w:t>komorkaId</w:t>
            </w:r>
            <w:proofErr w:type="spellEnd"/>
          </w:p>
        </w:tc>
        <w:tc>
          <w:tcPr>
            <w:tcW w:w="1335" w:type="dxa"/>
          </w:tcPr>
          <w:p w14:paraId="72265FD7" w14:textId="77777777" w:rsidR="006004B4" w:rsidRDefault="006004B4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29B5B15A" w14:textId="77777777" w:rsidR="006004B4" w:rsidRDefault="006004B4" w:rsidP="000368D4">
            <w:pPr>
              <w:pStyle w:val="tabelanormalny"/>
            </w:pPr>
            <w:r>
              <w:t>TAK, w przypadku podmiotów leczniczych. W przypadku praktyk zawodowych należy nie wstawiać atrybutu do wywołania operacji.</w:t>
            </w:r>
          </w:p>
        </w:tc>
        <w:tc>
          <w:tcPr>
            <w:tcW w:w="1889" w:type="dxa"/>
          </w:tcPr>
          <w:p w14:paraId="7FDB2701" w14:textId="77777777" w:rsidR="006004B4" w:rsidRDefault="006004B4" w:rsidP="000368D4">
            <w:pPr>
              <w:pStyle w:val="tabelanormalny"/>
            </w:pPr>
            <w:r>
              <w:t>001</w:t>
            </w:r>
          </w:p>
        </w:tc>
        <w:tc>
          <w:tcPr>
            <w:tcW w:w="1616" w:type="dxa"/>
          </w:tcPr>
          <w:p w14:paraId="5DD0282F" w14:textId="77777777" w:rsidR="006004B4" w:rsidRDefault="006004B4" w:rsidP="000368D4">
            <w:pPr>
              <w:pStyle w:val="tabelanormalny"/>
            </w:pPr>
            <w:r>
              <w:t>VII część kodu resortowego</w:t>
            </w:r>
          </w:p>
        </w:tc>
      </w:tr>
      <w:tr w:rsidR="00427E0A" w14:paraId="42C813FA" w14:textId="77777777" w:rsidTr="00416B9E">
        <w:tc>
          <w:tcPr>
            <w:tcW w:w="2583" w:type="dxa"/>
          </w:tcPr>
          <w:p w14:paraId="6EB89FFB" w14:textId="77777777" w:rsidR="00427E0A" w:rsidRDefault="00427E0A" w:rsidP="000368D4">
            <w:pPr>
              <w:pStyle w:val="tabelanormalny"/>
            </w:pPr>
            <w:proofErr w:type="spellStart"/>
            <w:r>
              <w:t>komorkaNazwa</w:t>
            </w:r>
            <w:proofErr w:type="spellEnd"/>
          </w:p>
        </w:tc>
        <w:tc>
          <w:tcPr>
            <w:tcW w:w="1335" w:type="dxa"/>
          </w:tcPr>
          <w:p w14:paraId="4362D66F" w14:textId="77777777" w:rsidR="00427E0A" w:rsidRDefault="00427E0A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3EA0C710" w14:textId="77777777" w:rsidR="00427E0A" w:rsidRDefault="00427E0A" w:rsidP="000368D4">
            <w:pPr>
              <w:pStyle w:val="tabelanormalny"/>
            </w:pPr>
            <w:r>
              <w:t>TAK, w przypadku podmiotów leczniczych. W przypadku praktyk zawodowych należy nie wstawiać atrybutu do wywołania operacji.</w:t>
            </w:r>
          </w:p>
        </w:tc>
        <w:tc>
          <w:tcPr>
            <w:tcW w:w="1889" w:type="dxa"/>
          </w:tcPr>
          <w:p w14:paraId="456FB135" w14:textId="77777777" w:rsidR="00427E0A" w:rsidRDefault="00427E0A" w:rsidP="000368D4">
            <w:pPr>
              <w:pStyle w:val="tabelanormalny"/>
            </w:pPr>
            <w:r>
              <w:t>Nazwa komórki</w:t>
            </w:r>
          </w:p>
        </w:tc>
        <w:tc>
          <w:tcPr>
            <w:tcW w:w="1616" w:type="dxa"/>
          </w:tcPr>
          <w:p w14:paraId="2B8AB0D6" w14:textId="77777777" w:rsidR="00427E0A" w:rsidRDefault="00427E0A" w:rsidP="000368D4">
            <w:pPr>
              <w:pStyle w:val="tabelanormalny"/>
            </w:pPr>
            <w:r>
              <w:t>Nazwa komórki organizacyjnej</w:t>
            </w:r>
          </w:p>
        </w:tc>
      </w:tr>
      <w:tr w:rsidR="00427E0A" w14:paraId="3118D081" w14:textId="77777777" w:rsidTr="00416B9E">
        <w:tc>
          <w:tcPr>
            <w:tcW w:w="2583" w:type="dxa"/>
          </w:tcPr>
          <w:p w14:paraId="5C565333" w14:textId="77777777" w:rsidR="00427E0A" w:rsidRDefault="00427E0A" w:rsidP="000368D4">
            <w:pPr>
              <w:pStyle w:val="tabelanormalny"/>
            </w:pPr>
            <w:proofErr w:type="spellStart"/>
            <w:r>
              <w:t>nrKsiegiRejestrowej</w:t>
            </w:r>
            <w:proofErr w:type="spellEnd"/>
          </w:p>
        </w:tc>
        <w:tc>
          <w:tcPr>
            <w:tcW w:w="1335" w:type="dxa"/>
          </w:tcPr>
          <w:p w14:paraId="2719C0B1" w14:textId="77777777" w:rsidR="00427E0A" w:rsidRDefault="00427E0A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6B56B75A" w14:textId="77777777" w:rsidR="00427E0A" w:rsidRDefault="00427E0A" w:rsidP="000368D4">
            <w:pPr>
              <w:pStyle w:val="tabelanormalny"/>
            </w:pPr>
            <w:r>
              <w:t xml:space="preserve">TAK, w przypadku praktyki zawodowej. W innych przypadkach </w:t>
            </w:r>
            <w:r w:rsidR="000D4FD6">
              <w:t>należy nie wstawiać atrybutu do wywołania operacji.</w:t>
            </w:r>
          </w:p>
        </w:tc>
        <w:tc>
          <w:tcPr>
            <w:tcW w:w="1889" w:type="dxa"/>
          </w:tcPr>
          <w:p w14:paraId="2066AE0B" w14:textId="77777777" w:rsidR="00427E0A" w:rsidRDefault="00427E0A" w:rsidP="000368D4">
            <w:pPr>
              <w:pStyle w:val="tabelanormalny"/>
            </w:pPr>
            <w:r>
              <w:t>00000000001</w:t>
            </w:r>
          </w:p>
        </w:tc>
        <w:tc>
          <w:tcPr>
            <w:tcW w:w="1616" w:type="dxa"/>
          </w:tcPr>
          <w:p w14:paraId="64FC8305" w14:textId="77777777" w:rsidR="00427E0A" w:rsidRDefault="00427E0A" w:rsidP="000368D4">
            <w:pPr>
              <w:pStyle w:val="tabelanormalny"/>
            </w:pPr>
            <w:r>
              <w:t>I część kodu resortowego</w:t>
            </w:r>
          </w:p>
        </w:tc>
      </w:tr>
      <w:tr w:rsidR="00DE2EC6" w14:paraId="318EC42D" w14:textId="77777777" w:rsidTr="00416B9E">
        <w:tc>
          <w:tcPr>
            <w:tcW w:w="2583" w:type="dxa"/>
          </w:tcPr>
          <w:p w14:paraId="7FCCB250" w14:textId="77777777" w:rsidR="00DE2EC6" w:rsidRDefault="00DE2EC6" w:rsidP="000368D4">
            <w:pPr>
              <w:pStyle w:val="tabelanormalny"/>
            </w:pPr>
            <w:proofErr w:type="spellStart"/>
            <w:r>
              <w:t>nrKsiegiRejestrowejNazwa</w:t>
            </w:r>
            <w:proofErr w:type="spellEnd"/>
          </w:p>
        </w:tc>
        <w:tc>
          <w:tcPr>
            <w:tcW w:w="1335" w:type="dxa"/>
          </w:tcPr>
          <w:p w14:paraId="1EA0BF6E" w14:textId="77777777" w:rsidR="00DE2EC6" w:rsidRDefault="00DE2EC6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60D7989E" w14:textId="77777777" w:rsidR="00DE2EC6" w:rsidRDefault="00DE2EC6" w:rsidP="000368D4">
            <w:pPr>
              <w:pStyle w:val="tabelanormalny"/>
            </w:pPr>
            <w:r>
              <w:t xml:space="preserve">TAK, </w:t>
            </w:r>
            <w:r>
              <w:lastRenderedPageBreak/>
              <w:t>w przypadku praktyki zawodowej. W innych przypadkach należy nie wstawiać atrybutu do wywołania operacji.</w:t>
            </w:r>
          </w:p>
        </w:tc>
        <w:tc>
          <w:tcPr>
            <w:tcW w:w="1889" w:type="dxa"/>
          </w:tcPr>
          <w:p w14:paraId="6134E8C4" w14:textId="77777777" w:rsidR="00DE2EC6" w:rsidRDefault="00DE2EC6" w:rsidP="000368D4">
            <w:pPr>
              <w:pStyle w:val="tabelanormalny"/>
            </w:pPr>
            <w:r>
              <w:lastRenderedPageBreak/>
              <w:t xml:space="preserve">Indywidualna praktyka </w:t>
            </w:r>
            <w:r>
              <w:lastRenderedPageBreak/>
              <w:t>lekarska</w:t>
            </w:r>
          </w:p>
        </w:tc>
        <w:tc>
          <w:tcPr>
            <w:tcW w:w="1616" w:type="dxa"/>
          </w:tcPr>
          <w:p w14:paraId="007FE6DD" w14:textId="77777777" w:rsidR="00DE2EC6" w:rsidRDefault="00DE2EC6" w:rsidP="000368D4">
            <w:pPr>
              <w:pStyle w:val="tabelanormalny"/>
            </w:pPr>
            <w:r>
              <w:lastRenderedPageBreak/>
              <w:t xml:space="preserve">Nazwa praktyki </w:t>
            </w:r>
            <w:r>
              <w:lastRenderedPageBreak/>
              <w:t>zawodowej</w:t>
            </w:r>
          </w:p>
        </w:tc>
      </w:tr>
      <w:tr w:rsidR="00763788" w14:paraId="65E27C8F" w14:textId="77777777" w:rsidTr="00416B9E">
        <w:tc>
          <w:tcPr>
            <w:tcW w:w="2583" w:type="dxa"/>
          </w:tcPr>
          <w:p w14:paraId="1FDFE1B9" w14:textId="77777777" w:rsidR="00763788" w:rsidRDefault="00763788" w:rsidP="000368D4">
            <w:pPr>
              <w:pStyle w:val="tabelanormalny"/>
            </w:pPr>
            <w:proofErr w:type="spellStart"/>
            <w:r>
              <w:lastRenderedPageBreak/>
              <w:t>organRejestrowy</w:t>
            </w:r>
            <w:proofErr w:type="spellEnd"/>
          </w:p>
        </w:tc>
        <w:tc>
          <w:tcPr>
            <w:tcW w:w="1335" w:type="dxa"/>
          </w:tcPr>
          <w:p w14:paraId="31808BBC" w14:textId="77777777" w:rsidR="00763788" w:rsidRDefault="00763788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31D398EE" w14:textId="77777777" w:rsidR="00763788" w:rsidRDefault="00763788" w:rsidP="000368D4">
            <w:pPr>
              <w:pStyle w:val="tabelanormalny"/>
            </w:pPr>
            <w:r>
              <w:t>TAK, w przypadku praktyki zawodowej. W innych przypadkach należy nie wstawiać atrybutu do wywołania operacji.</w:t>
            </w:r>
          </w:p>
        </w:tc>
        <w:tc>
          <w:tcPr>
            <w:tcW w:w="1889" w:type="dxa"/>
          </w:tcPr>
          <w:p w14:paraId="4B73E586" w14:textId="77777777" w:rsidR="00763788" w:rsidRDefault="00763788" w:rsidP="000368D4">
            <w:pPr>
              <w:pStyle w:val="tabelanormalny"/>
            </w:pPr>
            <w:r>
              <w:t>12</w:t>
            </w:r>
          </w:p>
        </w:tc>
        <w:tc>
          <w:tcPr>
            <w:tcW w:w="1616" w:type="dxa"/>
          </w:tcPr>
          <w:p w14:paraId="0BA624C0" w14:textId="77777777" w:rsidR="00763788" w:rsidRDefault="00763788" w:rsidP="000368D4">
            <w:pPr>
              <w:pStyle w:val="tabelanormalny"/>
            </w:pPr>
            <w:r>
              <w:t>Kod organu rejestrowego izby lekarskiej lub pielęgniarskiej. Wartości można zgodne z rejestrem RPWDL dla praktyk indywidulanych oraz grupowych</w:t>
            </w:r>
          </w:p>
        </w:tc>
      </w:tr>
      <w:tr w:rsidR="00F652AC" w14:paraId="642248FC" w14:textId="77777777" w:rsidTr="00416B9E">
        <w:tc>
          <w:tcPr>
            <w:tcW w:w="2583" w:type="dxa"/>
          </w:tcPr>
          <w:p w14:paraId="663E1C97" w14:textId="77777777" w:rsidR="00F652AC" w:rsidRDefault="00F652AC" w:rsidP="000368D4">
            <w:pPr>
              <w:pStyle w:val="tabelanormalny"/>
            </w:pPr>
            <w:proofErr w:type="spellStart"/>
            <w:r>
              <w:t>organRejestrowyNazwa</w:t>
            </w:r>
            <w:proofErr w:type="spellEnd"/>
          </w:p>
        </w:tc>
        <w:tc>
          <w:tcPr>
            <w:tcW w:w="1335" w:type="dxa"/>
          </w:tcPr>
          <w:p w14:paraId="55C82B29" w14:textId="77777777" w:rsidR="00F652AC" w:rsidRDefault="00F652AC" w:rsidP="000368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14:paraId="440667A1" w14:textId="77777777" w:rsidR="00F652AC" w:rsidRDefault="00F652AC" w:rsidP="000368D4">
            <w:pPr>
              <w:pStyle w:val="tabelanormalny"/>
            </w:pPr>
            <w:r>
              <w:t>TAK, w przypadku praktyki zawodowej. W innych przypadkach należy nie wstawiać atrybutu do wywołania operacji.</w:t>
            </w:r>
          </w:p>
        </w:tc>
        <w:tc>
          <w:tcPr>
            <w:tcW w:w="1889" w:type="dxa"/>
          </w:tcPr>
          <w:p w14:paraId="0AEF1661" w14:textId="77777777" w:rsidR="00F652AC" w:rsidRDefault="00F652AC" w:rsidP="000368D4">
            <w:pPr>
              <w:pStyle w:val="tabelanormalny"/>
            </w:pPr>
            <w:r>
              <w:t>Okręgowa izba lekarska w Warszawie</w:t>
            </w:r>
          </w:p>
        </w:tc>
        <w:tc>
          <w:tcPr>
            <w:tcW w:w="1616" w:type="dxa"/>
          </w:tcPr>
          <w:p w14:paraId="26ADB3AB" w14:textId="77777777" w:rsidR="00F652AC" w:rsidRDefault="00F652AC" w:rsidP="000368D4">
            <w:pPr>
              <w:pStyle w:val="tabelanormalny"/>
            </w:pPr>
            <w:r>
              <w:t>Nazwa izby lekarskiej lub pielęgniarskiej, do której należy dana praktyka</w:t>
            </w:r>
          </w:p>
        </w:tc>
      </w:tr>
      <w:tr w:rsidR="0095583E" w14:paraId="29A5E0D0" w14:textId="77777777" w:rsidTr="00416B9E">
        <w:trPr>
          <w:ins w:id="2483" w:author="Autor"/>
        </w:trPr>
        <w:tc>
          <w:tcPr>
            <w:tcW w:w="2583" w:type="dxa"/>
          </w:tcPr>
          <w:p w14:paraId="3A702340" w14:textId="77777777" w:rsidR="0095583E" w:rsidRDefault="0095583E" w:rsidP="000368D4">
            <w:pPr>
              <w:pStyle w:val="tabelanormalny"/>
              <w:rPr>
                <w:ins w:id="2484" w:author="Autor"/>
              </w:rPr>
            </w:pPr>
            <w:proofErr w:type="spellStart"/>
            <w:ins w:id="2485" w:author="Autor">
              <w:r>
                <w:t>rootPodmiotu</w:t>
              </w:r>
              <w:proofErr w:type="spellEnd"/>
            </w:ins>
          </w:p>
        </w:tc>
        <w:tc>
          <w:tcPr>
            <w:tcW w:w="1335" w:type="dxa"/>
          </w:tcPr>
          <w:p w14:paraId="0FF188EB" w14:textId="77777777" w:rsidR="0095583E" w:rsidRDefault="0095583E" w:rsidP="000368D4">
            <w:pPr>
              <w:pStyle w:val="tabelanormalny"/>
              <w:rPr>
                <w:ins w:id="2486" w:author="Autor"/>
              </w:rPr>
            </w:pPr>
            <w:ins w:id="2487" w:author="Autor">
              <w:r>
                <w:t>String</w:t>
              </w:r>
            </w:ins>
          </w:p>
        </w:tc>
        <w:tc>
          <w:tcPr>
            <w:tcW w:w="1639" w:type="dxa"/>
          </w:tcPr>
          <w:p w14:paraId="3B0ADE44" w14:textId="77777777" w:rsidR="0095583E" w:rsidRDefault="0095583E" w:rsidP="00D3506C">
            <w:pPr>
              <w:pStyle w:val="tabelanormalny"/>
              <w:rPr>
                <w:ins w:id="2488" w:author="Autor"/>
              </w:rPr>
            </w:pPr>
            <w:ins w:id="2489" w:author="Autor">
              <w:r>
                <w:t>TAK</w:t>
              </w:r>
              <w:del w:id="2490" w:author="Autor">
                <w:r w:rsidDel="00D3506C">
                  <w:delText>, w przypadku aptek.</w:delText>
                </w:r>
              </w:del>
              <w:r>
                <w:t xml:space="preserve"> </w:t>
              </w:r>
            </w:ins>
          </w:p>
        </w:tc>
        <w:tc>
          <w:tcPr>
            <w:tcW w:w="1889" w:type="dxa"/>
          </w:tcPr>
          <w:p w14:paraId="14084B13" w14:textId="77777777" w:rsidR="0095583E" w:rsidRDefault="00424824" w:rsidP="000368D4">
            <w:pPr>
              <w:pStyle w:val="tabelanormalny"/>
              <w:rPr>
                <w:ins w:id="2491" w:author="Autor"/>
              </w:rPr>
            </w:pPr>
            <w:ins w:id="2492" w:author="Autor">
              <w:r w:rsidRPr="00424824">
                <w:t>2.16.840.1.113883.3.4424.2.6</w:t>
              </w:r>
            </w:ins>
          </w:p>
        </w:tc>
        <w:tc>
          <w:tcPr>
            <w:tcW w:w="1616" w:type="dxa"/>
          </w:tcPr>
          <w:p w14:paraId="2CC3047A" w14:textId="77777777" w:rsidR="0095583E" w:rsidRDefault="0095583E" w:rsidP="00D3506C">
            <w:pPr>
              <w:pStyle w:val="tabelanormalny"/>
              <w:rPr>
                <w:ins w:id="2493" w:author="Autor"/>
              </w:rPr>
            </w:pPr>
            <w:ins w:id="2494" w:author="Autor">
              <w:r>
                <w:t xml:space="preserve">Root </w:t>
              </w:r>
              <w:proofErr w:type="spellStart"/>
              <w:r>
                <w:t>OIDu</w:t>
              </w:r>
              <w:proofErr w:type="spellEnd"/>
              <w:del w:id="2495" w:author="Autor">
                <w:r w:rsidDel="00D3506C">
                  <w:delText xml:space="preserve"> dla identyfikatora apteki</w:delText>
                </w:r>
                <w:r w:rsidDel="00234D49">
                  <w:delText>.</w:delText>
                </w:r>
              </w:del>
            </w:ins>
          </w:p>
        </w:tc>
      </w:tr>
    </w:tbl>
    <w:p w14:paraId="41261E12" w14:textId="5604F5B0" w:rsidR="00FF2296" w:rsidRPr="00416B9E" w:rsidRDefault="37D61DD2" w:rsidP="00416B9E">
      <w:pPr>
        <w:pStyle w:val="Legenda"/>
        <w:rPr>
          <w:rFonts w:ascii="Calibri" w:hAnsi="Calibri" w:cs="Times New Roman"/>
          <w:sz w:val="20"/>
          <w:szCs w:val="20"/>
        </w:rPr>
      </w:pPr>
      <w:r>
        <w:lastRenderedPageBreak/>
        <w:t>Tabela 5 Tabela opisów parametrów w metodzie /</w:t>
      </w:r>
      <w:del w:id="2496" w:author="Autor">
        <w:r w:rsidR="00416B9E" w:rsidDel="37D61DD2">
          <w:delText>ewp-ez-ext</w:delText>
        </w:r>
      </w:del>
      <w:ins w:id="2497" w:author="Autor">
        <w:r>
          <w:t>ewp-ez-ext-v2</w:t>
        </w:r>
      </w:ins>
      <w:r>
        <w:t>/</w:t>
      </w:r>
      <w:proofErr w:type="spellStart"/>
      <w:r>
        <w:t>placowka</w:t>
      </w:r>
      <w:proofErr w:type="spellEnd"/>
    </w:p>
    <w:p w14:paraId="7420C05D" w14:textId="0E847E8D" w:rsidR="001A56DE" w:rsidRDefault="16DC3017" w:rsidP="00CB69AC">
      <w:pPr>
        <w:rPr>
          <w:u w:val="single"/>
        </w:rPr>
      </w:pPr>
      <w:r w:rsidRPr="67BBF70B">
        <w:rPr>
          <w:u w:val="single"/>
        </w:rPr>
        <w:t>Przykładowe żądanie dla podmiotu</w:t>
      </w:r>
      <w:ins w:id="2498" w:author="Autor">
        <w:r w:rsidR="24BF3D18" w:rsidRPr="67BBF70B">
          <w:rPr>
            <w:u w:val="single"/>
          </w:rPr>
          <w:t xml:space="preserve"> (jednostka)</w:t>
        </w:r>
      </w:ins>
      <w:r w:rsidRPr="67BBF70B">
        <w:rPr>
          <w:u w:val="single"/>
        </w:rPr>
        <w:t>:</w:t>
      </w:r>
    </w:p>
    <w:p w14:paraId="034DFE62" w14:textId="2C4B8119" w:rsidR="00F545CF" w:rsidRDefault="2CA7B4C8" w:rsidP="00F545CF">
      <w:r>
        <w:t xml:space="preserve">POST </w:t>
      </w:r>
      <w:r w:rsidR="1772F779">
        <w:t>/</w:t>
      </w:r>
      <w:del w:id="2499" w:author="Autor">
        <w:r w:rsidR="00F545CF" w:rsidDel="1772F779">
          <w:delText>ewp-ez-ext</w:delText>
        </w:r>
      </w:del>
      <w:ins w:id="2500" w:author="Autor">
        <w:r w:rsidR="1772F779">
          <w:t>ewp-ez-ext-v2</w:t>
        </w:r>
      </w:ins>
      <w:r>
        <w:t>/</w:t>
      </w:r>
      <w:proofErr w:type="spellStart"/>
      <w:r>
        <w:t>placowka</w:t>
      </w:r>
      <w:proofErr w:type="spellEnd"/>
      <w:r>
        <w:t xml:space="preserve"> HTTP/1.1</w:t>
      </w:r>
    </w:p>
    <w:p w14:paraId="3A53C36A" w14:textId="77777777" w:rsidR="00F545CF" w:rsidRPr="007531DA" w:rsidRDefault="00F545CF" w:rsidP="00F545CF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14:paraId="50FE1659" w14:textId="77777777" w:rsidR="00F545CF" w:rsidRPr="007531DA" w:rsidRDefault="00F545CF" w:rsidP="00F545CF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14:paraId="179F7772" w14:textId="77777777" w:rsidR="00F545CF" w:rsidRPr="007531DA" w:rsidRDefault="00F545CF" w:rsidP="00F545CF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14:paraId="53973F50" w14:textId="77777777" w:rsidR="00387481" w:rsidRPr="007531DA" w:rsidRDefault="00387481" w:rsidP="00F545CF">
      <w:pPr>
        <w:rPr>
          <w:lang w:val="en-US"/>
        </w:rPr>
      </w:pPr>
      <w:proofErr w:type="spellStart"/>
      <w:r w:rsidRPr="007531DA">
        <w:rPr>
          <w:lang w:val="en-US"/>
        </w:rPr>
        <w:t>Kontekst-uuidZdarzeniaInicjujacego</w:t>
      </w:r>
      <w:proofErr w:type="spellEnd"/>
      <w:r w:rsidRPr="007531DA">
        <w:rPr>
          <w:lang w:val="en-US"/>
        </w:rPr>
        <w:t>: 0d8aa4b1-816d-4186-84a2-923e50f7e561</w:t>
      </w:r>
    </w:p>
    <w:p w14:paraId="27A27C95" w14:textId="77777777" w:rsidR="00F545CF" w:rsidRPr="007531DA" w:rsidRDefault="00F545CF" w:rsidP="00CB69AC">
      <w:pPr>
        <w:rPr>
          <w:u w:val="single"/>
          <w:lang w:val="en-US"/>
        </w:rPr>
      </w:pPr>
      <w:r w:rsidRPr="007531DA">
        <w:rPr>
          <w:u w:val="single"/>
          <w:lang w:val="en-US"/>
        </w:rPr>
        <w:t>Body:</w:t>
      </w:r>
    </w:p>
    <w:p w14:paraId="10DDC6F2" w14:textId="77777777" w:rsidR="00D3506C" w:rsidRPr="00D3506C" w:rsidRDefault="00D3506C" w:rsidP="00D3506C">
      <w:pPr>
        <w:rPr>
          <w:ins w:id="2501" w:author="Autor"/>
          <w:rPrChange w:id="2502" w:author="Autor">
            <w:rPr>
              <w:ins w:id="2503" w:author="Autor"/>
              <w:lang w:val="en-US"/>
            </w:rPr>
          </w:rPrChange>
        </w:rPr>
      </w:pPr>
      <w:ins w:id="2504" w:author="Autor">
        <w:r w:rsidRPr="00D3506C">
          <w:rPr>
            <w:rPrChange w:id="2505" w:author="Autor">
              <w:rPr>
                <w:lang w:val="en-US"/>
              </w:rPr>
            </w:rPrChange>
          </w:rPr>
          <w:t>{</w:t>
        </w:r>
      </w:ins>
    </w:p>
    <w:p w14:paraId="3C387E1F" w14:textId="77777777" w:rsidR="00D3506C" w:rsidRPr="00D3506C" w:rsidRDefault="00D3506C" w:rsidP="00D3506C">
      <w:pPr>
        <w:rPr>
          <w:ins w:id="2506" w:author="Autor"/>
          <w:rPrChange w:id="2507" w:author="Autor">
            <w:rPr>
              <w:ins w:id="2508" w:author="Autor"/>
              <w:lang w:val="en-US"/>
            </w:rPr>
          </w:rPrChange>
        </w:rPr>
      </w:pPr>
      <w:ins w:id="2509" w:author="Autor">
        <w:r w:rsidRPr="00D3506C">
          <w:rPr>
            <w:rPrChange w:id="2510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511" w:author="Autor">
              <w:rPr>
                <w:lang w:val="en-US"/>
              </w:rPr>
            </w:rPrChange>
          </w:rPr>
          <w:t>podmiotId</w:t>
        </w:r>
        <w:proofErr w:type="spellEnd"/>
        <w:r w:rsidRPr="00D3506C">
          <w:rPr>
            <w:rPrChange w:id="2512" w:author="Autor">
              <w:rPr>
                <w:lang w:val="en-US"/>
              </w:rPr>
            </w:rPrChange>
          </w:rPr>
          <w:t>": "000000001",</w:t>
        </w:r>
      </w:ins>
    </w:p>
    <w:p w14:paraId="0FF40160" w14:textId="77777777" w:rsidR="00D3506C" w:rsidRPr="00D3506C" w:rsidRDefault="00D3506C" w:rsidP="00D3506C">
      <w:pPr>
        <w:rPr>
          <w:ins w:id="2513" w:author="Autor"/>
          <w:rPrChange w:id="2514" w:author="Autor">
            <w:rPr>
              <w:ins w:id="2515" w:author="Autor"/>
              <w:lang w:val="en-US"/>
            </w:rPr>
          </w:rPrChange>
        </w:rPr>
      </w:pPr>
      <w:ins w:id="2516" w:author="Autor">
        <w:r w:rsidRPr="00D3506C">
          <w:rPr>
            <w:rPrChange w:id="2517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518" w:author="Autor">
              <w:rPr>
                <w:lang w:val="en-US"/>
              </w:rPr>
            </w:rPrChange>
          </w:rPr>
          <w:t>podmiotNazwa</w:t>
        </w:r>
        <w:proofErr w:type="spellEnd"/>
        <w:r w:rsidRPr="00D3506C">
          <w:rPr>
            <w:rPrChange w:id="2519" w:author="Autor">
              <w:rPr>
                <w:lang w:val="en-US"/>
              </w:rPr>
            </w:rPrChange>
          </w:rPr>
          <w:t xml:space="preserve"> ": </w:t>
        </w:r>
        <w:proofErr w:type="spellStart"/>
        <w:r w:rsidRPr="00D3506C">
          <w:rPr>
            <w:rPrChange w:id="2520" w:author="Autor">
              <w:rPr>
                <w:lang w:val="en-US"/>
              </w:rPr>
            </w:rPrChange>
          </w:rPr>
          <w:t>null</w:t>
        </w:r>
        <w:proofErr w:type="spellEnd"/>
        <w:r w:rsidRPr="00D3506C">
          <w:rPr>
            <w:rPrChange w:id="2521" w:author="Autor">
              <w:rPr>
                <w:lang w:val="en-US"/>
              </w:rPr>
            </w:rPrChange>
          </w:rPr>
          <w:t>,</w:t>
        </w:r>
      </w:ins>
    </w:p>
    <w:p w14:paraId="5F2C4781" w14:textId="77777777" w:rsidR="00D3506C" w:rsidRPr="00D3506C" w:rsidRDefault="00D3506C" w:rsidP="00D3506C">
      <w:pPr>
        <w:rPr>
          <w:ins w:id="2522" w:author="Autor"/>
          <w:rPrChange w:id="2523" w:author="Autor">
            <w:rPr>
              <w:ins w:id="2524" w:author="Autor"/>
              <w:lang w:val="en-US"/>
            </w:rPr>
          </w:rPrChange>
        </w:rPr>
      </w:pPr>
      <w:ins w:id="2525" w:author="Autor">
        <w:r w:rsidRPr="00D3506C">
          <w:rPr>
            <w:rPrChange w:id="2526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527" w:author="Autor">
              <w:rPr>
                <w:lang w:val="en-US"/>
              </w:rPr>
            </w:rPrChange>
          </w:rPr>
          <w:t>zakladId</w:t>
        </w:r>
        <w:proofErr w:type="spellEnd"/>
        <w:r w:rsidRPr="00D3506C">
          <w:rPr>
            <w:rPrChange w:id="2528" w:author="Autor">
              <w:rPr>
                <w:lang w:val="en-US"/>
              </w:rPr>
            </w:rPrChange>
          </w:rPr>
          <w:t>": "00000000000001",</w:t>
        </w:r>
      </w:ins>
    </w:p>
    <w:p w14:paraId="522A79D6" w14:textId="77777777" w:rsidR="00D3506C" w:rsidRPr="00D3506C" w:rsidRDefault="00D3506C" w:rsidP="00D3506C">
      <w:pPr>
        <w:rPr>
          <w:ins w:id="2529" w:author="Autor"/>
          <w:rPrChange w:id="2530" w:author="Autor">
            <w:rPr>
              <w:ins w:id="2531" w:author="Autor"/>
              <w:lang w:val="en-US"/>
            </w:rPr>
          </w:rPrChange>
        </w:rPr>
      </w:pPr>
      <w:ins w:id="2532" w:author="Autor">
        <w:r w:rsidRPr="00D3506C">
          <w:rPr>
            <w:rPrChange w:id="2533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534" w:author="Autor">
              <w:rPr>
                <w:lang w:val="en-US"/>
              </w:rPr>
            </w:rPrChange>
          </w:rPr>
          <w:t>zakladNazwa</w:t>
        </w:r>
        <w:proofErr w:type="spellEnd"/>
        <w:r w:rsidRPr="00D3506C">
          <w:rPr>
            <w:rPrChange w:id="2535" w:author="Autor">
              <w:rPr>
                <w:lang w:val="en-US"/>
              </w:rPr>
            </w:rPrChange>
          </w:rPr>
          <w:t xml:space="preserve"> ": </w:t>
        </w:r>
        <w:proofErr w:type="spellStart"/>
        <w:r w:rsidRPr="00D3506C">
          <w:rPr>
            <w:rPrChange w:id="2536" w:author="Autor">
              <w:rPr>
                <w:lang w:val="en-US"/>
              </w:rPr>
            </w:rPrChange>
          </w:rPr>
          <w:t>null</w:t>
        </w:r>
        <w:proofErr w:type="spellEnd"/>
        <w:r w:rsidRPr="00D3506C">
          <w:rPr>
            <w:rPrChange w:id="2537" w:author="Autor">
              <w:rPr>
                <w:lang w:val="en-US"/>
              </w:rPr>
            </w:rPrChange>
          </w:rPr>
          <w:t>,</w:t>
        </w:r>
      </w:ins>
    </w:p>
    <w:p w14:paraId="5DC9A932" w14:textId="77777777" w:rsidR="00D3506C" w:rsidRPr="00D3506C" w:rsidRDefault="00D3506C" w:rsidP="00D3506C">
      <w:pPr>
        <w:rPr>
          <w:ins w:id="2538" w:author="Autor"/>
          <w:rPrChange w:id="2539" w:author="Autor">
            <w:rPr>
              <w:ins w:id="2540" w:author="Autor"/>
              <w:lang w:val="en-US"/>
            </w:rPr>
          </w:rPrChange>
        </w:rPr>
      </w:pPr>
      <w:ins w:id="2541" w:author="Autor">
        <w:r w:rsidRPr="00D3506C">
          <w:rPr>
            <w:rPrChange w:id="2542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543" w:author="Autor">
              <w:rPr>
                <w:lang w:val="en-US"/>
              </w:rPr>
            </w:rPrChange>
          </w:rPr>
          <w:t>jednostkaId</w:t>
        </w:r>
        <w:proofErr w:type="spellEnd"/>
        <w:r w:rsidRPr="00D3506C">
          <w:rPr>
            <w:rPrChange w:id="2544" w:author="Autor">
              <w:rPr>
                <w:lang w:val="en-US"/>
              </w:rPr>
            </w:rPrChange>
          </w:rPr>
          <w:t>": "11",</w:t>
        </w:r>
      </w:ins>
    </w:p>
    <w:p w14:paraId="69DBEFBD" w14:textId="77777777" w:rsidR="00D3506C" w:rsidRPr="00D3506C" w:rsidRDefault="00D3506C" w:rsidP="00D3506C">
      <w:pPr>
        <w:rPr>
          <w:ins w:id="2545" w:author="Autor"/>
          <w:rPrChange w:id="2546" w:author="Autor">
            <w:rPr>
              <w:ins w:id="2547" w:author="Autor"/>
              <w:lang w:val="en-US"/>
            </w:rPr>
          </w:rPrChange>
        </w:rPr>
      </w:pPr>
      <w:ins w:id="2548" w:author="Autor">
        <w:r w:rsidRPr="00D3506C">
          <w:rPr>
            <w:rPrChange w:id="2549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550" w:author="Autor">
              <w:rPr>
                <w:lang w:val="en-US"/>
              </w:rPr>
            </w:rPrChange>
          </w:rPr>
          <w:t>jednostkaNazwa</w:t>
        </w:r>
        <w:proofErr w:type="spellEnd"/>
        <w:r w:rsidRPr="00D3506C">
          <w:rPr>
            <w:rPrChange w:id="2551" w:author="Autor">
              <w:rPr>
                <w:lang w:val="en-US"/>
              </w:rPr>
            </w:rPrChange>
          </w:rPr>
          <w:t xml:space="preserve"> ": </w:t>
        </w:r>
        <w:proofErr w:type="spellStart"/>
        <w:r w:rsidRPr="00D3506C">
          <w:rPr>
            <w:rPrChange w:id="2552" w:author="Autor">
              <w:rPr>
                <w:lang w:val="en-US"/>
              </w:rPr>
            </w:rPrChange>
          </w:rPr>
          <w:t>null</w:t>
        </w:r>
        <w:proofErr w:type="spellEnd"/>
        <w:r w:rsidRPr="00D3506C">
          <w:rPr>
            <w:rPrChange w:id="2553" w:author="Autor">
              <w:rPr>
                <w:lang w:val="en-US"/>
              </w:rPr>
            </w:rPrChange>
          </w:rPr>
          <w:t>,</w:t>
        </w:r>
      </w:ins>
    </w:p>
    <w:p w14:paraId="2686A51E" w14:textId="77777777" w:rsidR="00D3506C" w:rsidRPr="00D3506C" w:rsidRDefault="00D3506C" w:rsidP="00D3506C">
      <w:pPr>
        <w:rPr>
          <w:ins w:id="2554" w:author="Autor"/>
          <w:rPrChange w:id="2555" w:author="Autor">
            <w:rPr>
              <w:ins w:id="2556" w:author="Autor"/>
              <w:lang w:val="en-US"/>
            </w:rPr>
          </w:rPrChange>
        </w:rPr>
      </w:pPr>
      <w:ins w:id="2557" w:author="Autor">
        <w:r w:rsidRPr="00D3506C">
          <w:rPr>
            <w:rPrChange w:id="2558" w:author="Autor">
              <w:rPr>
                <w:lang w:val="en-US"/>
              </w:rPr>
            </w:rPrChange>
          </w:rPr>
          <w:t xml:space="preserve">   "</w:t>
        </w:r>
        <w:proofErr w:type="spellStart"/>
        <w:r w:rsidRPr="00D3506C">
          <w:rPr>
            <w:rPrChange w:id="2559" w:author="Autor">
              <w:rPr>
                <w:lang w:val="en-US"/>
              </w:rPr>
            </w:rPrChange>
          </w:rPr>
          <w:t>rootPodmiotu</w:t>
        </w:r>
        <w:proofErr w:type="spellEnd"/>
        <w:r w:rsidRPr="00D3506C">
          <w:rPr>
            <w:rPrChange w:id="2560" w:author="Autor">
              <w:rPr>
                <w:lang w:val="en-US"/>
              </w:rPr>
            </w:rPrChange>
          </w:rPr>
          <w:t>": "2.16.840.1.113883.3.4424.2.3.2"</w:t>
        </w:r>
      </w:ins>
    </w:p>
    <w:p w14:paraId="40F7FF1B" w14:textId="77777777" w:rsidR="00E46FA3" w:rsidRPr="00D3506C" w:rsidDel="00D3506C" w:rsidRDefault="00D3506C" w:rsidP="00D3506C">
      <w:pPr>
        <w:rPr>
          <w:del w:id="2561" w:author="Autor"/>
          <w:rPrChange w:id="2562" w:author="Autor">
            <w:rPr>
              <w:del w:id="2563" w:author="Autor"/>
              <w:lang w:val="en-US"/>
            </w:rPr>
          </w:rPrChange>
        </w:rPr>
      </w:pPr>
      <w:ins w:id="2564" w:author="Autor">
        <w:r w:rsidRPr="00D3506C">
          <w:rPr>
            <w:rPrChange w:id="2565" w:author="Autor">
              <w:rPr>
                <w:lang w:val="en-US"/>
              </w:rPr>
            </w:rPrChange>
          </w:rPr>
          <w:t>}</w:t>
        </w:r>
      </w:ins>
      <w:del w:id="2566" w:author="Autor">
        <w:r w:rsidR="00E46FA3" w:rsidRPr="00D3506C" w:rsidDel="00D3506C">
          <w:rPr>
            <w:rPrChange w:id="2567" w:author="Autor">
              <w:rPr>
                <w:lang w:val="en-US"/>
              </w:rPr>
            </w:rPrChange>
          </w:rPr>
          <w:delText>{</w:delText>
        </w:r>
      </w:del>
    </w:p>
    <w:p w14:paraId="054768EC" w14:textId="77777777" w:rsidR="00E46FA3" w:rsidRPr="00D3506C" w:rsidDel="00D3506C" w:rsidRDefault="00E46FA3" w:rsidP="00E46FA3">
      <w:pPr>
        <w:ind w:firstLine="708"/>
        <w:rPr>
          <w:del w:id="2568" w:author="Autor"/>
          <w:rPrChange w:id="2569" w:author="Autor">
            <w:rPr>
              <w:del w:id="2570" w:author="Autor"/>
              <w:lang w:val="en-US"/>
            </w:rPr>
          </w:rPrChange>
        </w:rPr>
      </w:pPr>
      <w:del w:id="2571" w:author="Autor">
        <w:r w:rsidRPr="00D3506C" w:rsidDel="00D3506C">
          <w:rPr>
            <w:rPrChange w:id="2572" w:author="Autor">
              <w:rPr>
                <w:lang w:val="en-US"/>
              </w:rPr>
            </w:rPrChange>
          </w:rPr>
          <w:delText>"podmiotId":"</w:delText>
        </w:r>
        <w:r w:rsidR="00DA78B1" w:rsidRPr="00D3506C" w:rsidDel="00D3506C">
          <w:rPr>
            <w:rPrChange w:id="2573" w:author="Autor">
              <w:rPr>
                <w:lang w:val="en-US"/>
              </w:rPr>
            </w:rPrChange>
          </w:rPr>
          <w:delText>0</w:delText>
        </w:r>
        <w:r w:rsidRPr="00D3506C" w:rsidDel="00D3506C">
          <w:rPr>
            <w:rPrChange w:id="2574" w:author="Autor">
              <w:rPr>
                <w:lang w:val="en-US"/>
              </w:rPr>
            </w:rPrChange>
          </w:rPr>
          <w:delText>00923213",</w:delText>
        </w:r>
      </w:del>
    </w:p>
    <w:p w14:paraId="096ED923" w14:textId="77777777" w:rsidR="00E46FA3" w:rsidDel="00D3506C" w:rsidRDefault="00E46FA3" w:rsidP="00E46FA3">
      <w:pPr>
        <w:ind w:firstLine="708"/>
        <w:rPr>
          <w:del w:id="2575" w:author="Autor"/>
        </w:rPr>
      </w:pPr>
      <w:del w:id="2576" w:author="Autor">
        <w:r w:rsidDel="00D3506C">
          <w:delText>"podmiotNazwa":"Szpital Specjalistyczny w Krakowie",</w:delText>
        </w:r>
      </w:del>
    </w:p>
    <w:p w14:paraId="0D40EBE9" w14:textId="77777777" w:rsidR="00E46FA3" w:rsidDel="00D3506C" w:rsidRDefault="00E46FA3" w:rsidP="00E46FA3">
      <w:pPr>
        <w:ind w:firstLine="708"/>
        <w:rPr>
          <w:del w:id="2577" w:author="Autor"/>
        </w:rPr>
      </w:pPr>
      <w:del w:id="2578" w:author="Autor">
        <w:r w:rsidDel="00D3506C">
          <w:delText>"zakladId":"</w:delText>
        </w:r>
        <w:r w:rsidR="00DA78B1" w:rsidDel="00D3506C">
          <w:delText>000923213000013</w:delText>
        </w:r>
        <w:r w:rsidDel="00D3506C">
          <w:delText>",</w:delText>
        </w:r>
      </w:del>
    </w:p>
    <w:p w14:paraId="2F18F842" w14:textId="77777777" w:rsidR="00E46FA3" w:rsidDel="00D3506C" w:rsidRDefault="00E46FA3" w:rsidP="00E46FA3">
      <w:pPr>
        <w:ind w:firstLine="708"/>
        <w:rPr>
          <w:del w:id="2579" w:author="Autor"/>
        </w:rPr>
      </w:pPr>
      <w:del w:id="2580" w:author="Autor">
        <w:r w:rsidDel="00D3506C">
          <w:delText>"zakladNazwa":"Zaklad Medycyny Sądowej",</w:delText>
        </w:r>
      </w:del>
    </w:p>
    <w:p w14:paraId="7D652A61" w14:textId="77777777" w:rsidR="00E46FA3" w:rsidDel="00D3506C" w:rsidRDefault="00E46FA3" w:rsidP="00E46FA3">
      <w:pPr>
        <w:ind w:firstLine="708"/>
        <w:rPr>
          <w:del w:id="2581" w:author="Autor"/>
        </w:rPr>
      </w:pPr>
      <w:del w:id="2582" w:author="Autor">
        <w:r w:rsidDel="00D3506C">
          <w:delText>"jednostkaId":"15",</w:delText>
        </w:r>
      </w:del>
    </w:p>
    <w:p w14:paraId="7BE97FA5" w14:textId="77777777" w:rsidR="00E46FA3" w:rsidDel="00D3506C" w:rsidRDefault="00E46FA3" w:rsidP="00E46FA3">
      <w:pPr>
        <w:ind w:firstLine="708"/>
        <w:rPr>
          <w:del w:id="2583" w:author="Autor"/>
        </w:rPr>
      </w:pPr>
      <w:del w:id="2584" w:author="Autor">
        <w:r w:rsidDel="00D3506C">
          <w:delText>"jednostkaNazwa":"Wydział IX",</w:delText>
        </w:r>
      </w:del>
    </w:p>
    <w:p w14:paraId="565EA230" w14:textId="77777777" w:rsidR="00E46FA3" w:rsidDel="00D3506C" w:rsidRDefault="00E46FA3" w:rsidP="00E46FA3">
      <w:pPr>
        <w:ind w:firstLine="708"/>
        <w:rPr>
          <w:del w:id="2585" w:author="Autor"/>
        </w:rPr>
      </w:pPr>
      <w:del w:id="2586" w:author="Autor">
        <w:r w:rsidDel="00D3506C">
          <w:delText>"komorkaId":"20",</w:delText>
        </w:r>
      </w:del>
    </w:p>
    <w:p w14:paraId="50AEB94E" w14:textId="77777777" w:rsidR="00E46FA3" w:rsidDel="00D3506C" w:rsidRDefault="00BE29F8" w:rsidP="00BE29F8">
      <w:pPr>
        <w:ind w:firstLine="708"/>
        <w:rPr>
          <w:del w:id="2587" w:author="Autor"/>
        </w:rPr>
      </w:pPr>
      <w:del w:id="2588" w:author="Autor">
        <w:r w:rsidDel="00D3506C">
          <w:delText>"komorkaNazwa":"Oddział XX"</w:delText>
        </w:r>
      </w:del>
    </w:p>
    <w:p w14:paraId="6677DC93" w14:textId="77777777" w:rsidR="00E46FA3" w:rsidRDefault="00E46FA3" w:rsidP="00E46FA3">
      <w:del w:id="2589" w:author="Autor">
        <w:r w:rsidDel="00D3506C">
          <w:lastRenderedPageBreak/>
          <w:delText>}</w:delText>
        </w:r>
      </w:del>
    </w:p>
    <w:p w14:paraId="426E397C" w14:textId="77777777" w:rsidR="00367752" w:rsidRDefault="00D3506C" w:rsidP="00E46FA3">
      <w:pPr>
        <w:rPr>
          <w:ins w:id="2590" w:author="Autor"/>
        </w:rPr>
      </w:pPr>
      <w:ins w:id="2591" w:author="Autor">
        <w:r>
          <w:t>Odpowiedź:</w:t>
        </w:r>
      </w:ins>
    </w:p>
    <w:p w14:paraId="199175F9" w14:textId="77777777" w:rsidR="00D3506C" w:rsidRDefault="00D3506C" w:rsidP="00E46FA3">
      <w:pPr>
        <w:rPr>
          <w:ins w:id="2592" w:author="Autor"/>
        </w:rPr>
      </w:pPr>
      <w:ins w:id="2593" w:author="Autor">
        <w:r w:rsidRPr="00D3506C">
          <w:t>{"</w:t>
        </w:r>
        <w:proofErr w:type="spellStart"/>
        <w:r w:rsidRPr="00D3506C">
          <w:t>idPlacowki</w:t>
        </w:r>
        <w:proofErr w:type="spellEnd"/>
        <w:r w:rsidRPr="00D3506C">
          <w:t>": "269062"}</w:t>
        </w:r>
      </w:ins>
    </w:p>
    <w:p w14:paraId="52E56223" w14:textId="77777777" w:rsidR="00D3506C" w:rsidRDefault="00D3506C" w:rsidP="00E46FA3">
      <w:pPr>
        <w:rPr>
          <w:ins w:id="2594" w:author="Autor"/>
        </w:rPr>
      </w:pPr>
    </w:p>
    <w:p w14:paraId="1C6B0171" w14:textId="29A47914" w:rsidR="00D3506C" w:rsidRDefault="24BF3D18" w:rsidP="00D3506C">
      <w:pPr>
        <w:rPr>
          <w:ins w:id="2595" w:author="Autor"/>
          <w:u w:val="single"/>
        </w:rPr>
      </w:pPr>
      <w:ins w:id="2596" w:author="Autor">
        <w:r w:rsidRPr="67BBF70B">
          <w:rPr>
            <w:u w:val="single"/>
          </w:rPr>
          <w:t>Przykładowe żądanie dla podmiotu (komórka):</w:t>
        </w:r>
      </w:ins>
    </w:p>
    <w:p w14:paraId="0E1FE574" w14:textId="7D04ABC8" w:rsidR="00D3506C" w:rsidRPr="00D3506C" w:rsidRDefault="721080A3" w:rsidP="00D3506C">
      <w:pPr>
        <w:rPr>
          <w:ins w:id="2597" w:author="Autor"/>
          <w:lang w:val="en-US"/>
        </w:rPr>
      </w:pPr>
      <w:ins w:id="2598" w:author="Autor">
        <w:r w:rsidRPr="6AF12D69">
          <w:rPr>
            <w:lang w:val="en-US"/>
            <w:rPrChange w:id="2599" w:author="Autor">
              <w:rPr/>
            </w:rPrChange>
          </w:rPr>
          <w:t>POST /</w:t>
        </w:r>
        <w:r w:rsidRPr="6AF12D69">
          <w:rPr>
            <w:lang w:val="en-US"/>
          </w:rPr>
          <w:t>ewp-ez-ext-v2</w:t>
        </w:r>
        <w:r w:rsidRPr="6AF12D69">
          <w:rPr>
            <w:lang w:val="en-US"/>
            <w:rPrChange w:id="2600" w:author="Autor">
              <w:rPr/>
            </w:rPrChange>
          </w:rPr>
          <w:t>/</w:t>
        </w:r>
        <w:proofErr w:type="spellStart"/>
        <w:r w:rsidRPr="6AF12D69">
          <w:rPr>
            <w:lang w:val="en-US"/>
            <w:rPrChange w:id="2601" w:author="Autor">
              <w:rPr/>
            </w:rPrChange>
          </w:rPr>
          <w:t>placowka</w:t>
        </w:r>
        <w:proofErr w:type="spellEnd"/>
        <w:r w:rsidRPr="6AF12D69">
          <w:rPr>
            <w:lang w:val="en-US"/>
            <w:rPrChange w:id="2602" w:author="Autor">
              <w:rPr/>
            </w:rPrChange>
          </w:rPr>
          <w:t xml:space="preserve"> HTTP/1.1</w:t>
        </w:r>
      </w:ins>
    </w:p>
    <w:p w14:paraId="21C67774" w14:textId="77777777" w:rsidR="00D3506C" w:rsidRPr="007531DA" w:rsidRDefault="00D3506C" w:rsidP="00D3506C">
      <w:pPr>
        <w:rPr>
          <w:ins w:id="2603" w:author="Autor"/>
          <w:lang w:val="en-US"/>
        </w:rPr>
      </w:pPr>
      <w:ins w:id="2604" w:author="Autor">
        <w:r w:rsidRPr="007531DA">
          <w:rPr>
            <w:lang w:val="en-US"/>
          </w:rPr>
          <w:t xml:space="preserve">Accept-Encoding: </w:t>
        </w:r>
        <w:proofErr w:type="spellStart"/>
        <w:r w:rsidRPr="007531DA">
          <w:rPr>
            <w:lang w:val="en-US"/>
          </w:rPr>
          <w:t>gzip,deflate</w:t>
        </w:r>
        <w:proofErr w:type="spellEnd"/>
      </w:ins>
    </w:p>
    <w:p w14:paraId="5ED1F855" w14:textId="77777777" w:rsidR="00D3506C" w:rsidRPr="007531DA" w:rsidRDefault="00D3506C" w:rsidP="00D3506C">
      <w:pPr>
        <w:rPr>
          <w:ins w:id="2605" w:author="Autor"/>
          <w:lang w:val="en-US"/>
        </w:rPr>
      </w:pPr>
      <w:ins w:id="2606" w:author="Autor">
        <w:r w:rsidRPr="007531DA">
          <w:rPr>
            <w:lang w:val="en-US"/>
          </w:rPr>
          <w:t>Authorization: Bearer {TOKEN_DOSTEPOWY}</w:t>
        </w:r>
      </w:ins>
    </w:p>
    <w:p w14:paraId="6C595D1A" w14:textId="77777777" w:rsidR="00D3506C" w:rsidRPr="007531DA" w:rsidRDefault="00D3506C" w:rsidP="00D3506C">
      <w:pPr>
        <w:rPr>
          <w:ins w:id="2607" w:author="Autor"/>
          <w:lang w:val="en-US"/>
        </w:rPr>
      </w:pPr>
      <w:ins w:id="2608" w:author="Autor">
        <w:r w:rsidRPr="007531DA">
          <w:rPr>
            <w:lang w:val="en-US"/>
          </w:rPr>
          <w:t>Content-Type: application/json</w:t>
        </w:r>
      </w:ins>
    </w:p>
    <w:p w14:paraId="1F4E8E9F" w14:textId="77777777" w:rsidR="00D3506C" w:rsidRPr="007531DA" w:rsidRDefault="00D3506C" w:rsidP="00D3506C">
      <w:pPr>
        <w:rPr>
          <w:ins w:id="2609" w:author="Autor"/>
          <w:lang w:val="en-US"/>
        </w:rPr>
      </w:pPr>
      <w:proofErr w:type="spellStart"/>
      <w:ins w:id="2610" w:author="Autor">
        <w:r w:rsidRPr="007531DA">
          <w:rPr>
            <w:lang w:val="en-US"/>
          </w:rPr>
          <w:t>Kontekst-uuidZdarzeniaInicjujacego</w:t>
        </w:r>
        <w:proofErr w:type="spellEnd"/>
        <w:r w:rsidRPr="007531DA">
          <w:rPr>
            <w:lang w:val="en-US"/>
          </w:rPr>
          <w:t>: 0d8aa4b1-816d-4186-84a2-923e50f7e561</w:t>
        </w:r>
      </w:ins>
    </w:p>
    <w:p w14:paraId="7225B046" w14:textId="77777777" w:rsidR="00D3506C" w:rsidRDefault="00D3506C" w:rsidP="00D3506C">
      <w:pPr>
        <w:rPr>
          <w:ins w:id="2611" w:author="Autor"/>
          <w:u w:val="single"/>
          <w:lang w:val="en-US"/>
        </w:rPr>
      </w:pPr>
      <w:ins w:id="2612" w:author="Autor">
        <w:r w:rsidRPr="007531DA">
          <w:rPr>
            <w:u w:val="single"/>
            <w:lang w:val="en-US"/>
          </w:rPr>
          <w:t>Body:</w:t>
        </w:r>
      </w:ins>
    </w:p>
    <w:p w14:paraId="54DE2FC3" w14:textId="77777777" w:rsidR="00D3506C" w:rsidRPr="00D3506C" w:rsidRDefault="00D3506C" w:rsidP="00D3506C">
      <w:pPr>
        <w:rPr>
          <w:ins w:id="2613" w:author="Autor"/>
          <w:u w:val="single"/>
          <w:rPrChange w:id="2614" w:author="Autor">
            <w:rPr>
              <w:ins w:id="2615" w:author="Autor"/>
              <w:u w:val="single"/>
              <w:lang w:val="en-US"/>
            </w:rPr>
          </w:rPrChange>
        </w:rPr>
      </w:pPr>
      <w:ins w:id="2616" w:author="Autor">
        <w:r w:rsidRPr="00D3506C">
          <w:rPr>
            <w:u w:val="single"/>
            <w:rPrChange w:id="2617" w:author="Autor">
              <w:rPr>
                <w:u w:val="single"/>
                <w:lang w:val="en-US"/>
              </w:rPr>
            </w:rPrChange>
          </w:rPr>
          <w:t>{</w:t>
        </w:r>
      </w:ins>
    </w:p>
    <w:p w14:paraId="7C627B5D" w14:textId="77777777" w:rsidR="00D3506C" w:rsidRPr="00D3506C" w:rsidRDefault="00D3506C" w:rsidP="00D3506C">
      <w:pPr>
        <w:rPr>
          <w:ins w:id="2618" w:author="Autor"/>
          <w:u w:val="single"/>
          <w:rPrChange w:id="2619" w:author="Autor">
            <w:rPr>
              <w:ins w:id="2620" w:author="Autor"/>
              <w:u w:val="single"/>
              <w:lang w:val="en-US"/>
            </w:rPr>
          </w:rPrChange>
        </w:rPr>
      </w:pPr>
      <w:ins w:id="2621" w:author="Autor">
        <w:r w:rsidRPr="00D3506C">
          <w:rPr>
            <w:u w:val="single"/>
            <w:rPrChange w:id="2622" w:author="Autor">
              <w:rPr>
                <w:u w:val="single"/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u w:val="single"/>
            <w:rPrChange w:id="2623" w:author="Autor">
              <w:rPr>
                <w:u w:val="single"/>
                <w:lang w:val="en-US"/>
              </w:rPr>
            </w:rPrChange>
          </w:rPr>
          <w:t>podmiotId</w:t>
        </w:r>
        <w:proofErr w:type="spellEnd"/>
        <w:r w:rsidRPr="00D3506C">
          <w:rPr>
            <w:u w:val="single"/>
            <w:rPrChange w:id="2624" w:author="Autor">
              <w:rPr>
                <w:u w:val="single"/>
                <w:lang w:val="en-US"/>
              </w:rPr>
            </w:rPrChange>
          </w:rPr>
          <w:t>": "000000002",</w:t>
        </w:r>
      </w:ins>
    </w:p>
    <w:p w14:paraId="6DDA7FB6" w14:textId="77777777" w:rsidR="00D3506C" w:rsidRPr="00D3506C" w:rsidRDefault="00D3506C" w:rsidP="00D3506C">
      <w:pPr>
        <w:rPr>
          <w:ins w:id="2625" w:author="Autor"/>
          <w:u w:val="single"/>
          <w:rPrChange w:id="2626" w:author="Autor">
            <w:rPr>
              <w:ins w:id="2627" w:author="Autor"/>
              <w:u w:val="single"/>
              <w:lang w:val="en-US"/>
            </w:rPr>
          </w:rPrChange>
        </w:rPr>
      </w:pPr>
      <w:ins w:id="2628" w:author="Autor">
        <w:r w:rsidRPr="00D3506C">
          <w:rPr>
            <w:u w:val="single"/>
            <w:rPrChange w:id="2629" w:author="Autor">
              <w:rPr>
                <w:u w:val="single"/>
                <w:lang w:val="en-US"/>
              </w:rPr>
            </w:rPrChange>
          </w:rPr>
          <w:t xml:space="preserve">   "</w:t>
        </w:r>
        <w:proofErr w:type="spellStart"/>
        <w:r w:rsidRPr="00D3506C">
          <w:rPr>
            <w:u w:val="single"/>
            <w:rPrChange w:id="2630" w:author="Autor">
              <w:rPr>
                <w:u w:val="single"/>
                <w:lang w:val="en-US"/>
              </w:rPr>
            </w:rPrChange>
          </w:rPr>
          <w:t>podmiotNazwa</w:t>
        </w:r>
        <w:proofErr w:type="spellEnd"/>
        <w:r w:rsidRPr="00D3506C">
          <w:rPr>
            <w:u w:val="single"/>
            <w:rPrChange w:id="2631" w:author="Autor">
              <w:rPr>
                <w:u w:val="single"/>
                <w:lang w:val="en-US"/>
              </w:rPr>
            </w:rPrChange>
          </w:rPr>
          <w:t xml:space="preserve">": </w:t>
        </w:r>
        <w:proofErr w:type="spellStart"/>
        <w:r w:rsidRPr="00D3506C">
          <w:rPr>
            <w:u w:val="single"/>
            <w:rPrChange w:id="2632" w:author="Autor">
              <w:rPr>
                <w:u w:val="single"/>
                <w:lang w:val="en-US"/>
              </w:rPr>
            </w:rPrChange>
          </w:rPr>
          <w:t>null</w:t>
        </w:r>
        <w:proofErr w:type="spellEnd"/>
        <w:r w:rsidRPr="00D3506C">
          <w:rPr>
            <w:u w:val="single"/>
            <w:rPrChange w:id="2633" w:author="Autor">
              <w:rPr>
                <w:u w:val="single"/>
                <w:lang w:val="en-US"/>
              </w:rPr>
            </w:rPrChange>
          </w:rPr>
          <w:t>,</w:t>
        </w:r>
      </w:ins>
    </w:p>
    <w:p w14:paraId="6E126EC1" w14:textId="77777777" w:rsidR="00D3506C" w:rsidRPr="00D3506C" w:rsidRDefault="00D3506C" w:rsidP="00D3506C">
      <w:pPr>
        <w:rPr>
          <w:ins w:id="2634" w:author="Autor"/>
          <w:u w:val="single"/>
          <w:rPrChange w:id="2635" w:author="Autor">
            <w:rPr>
              <w:ins w:id="2636" w:author="Autor"/>
              <w:u w:val="single"/>
              <w:lang w:val="en-US"/>
            </w:rPr>
          </w:rPrChange>
        </w:rPr>
      </w:pPr>
      <w:ins w:id="2637" w:author="Autor">
        <w:r w:rsidRPr="00D3506C">
          <w:rPr>
            <w:u w:val="single"/>
            <w:rPrChange w:id="2638" w:author="Autor">
              <w:rPr>
                <w:u w:val="single"/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u w:val="single"/>
            <w:rPrChange w:id="2639" w:author="Autor">
              <w:rPr>
                <w:u w:val="single"/>
                <w:lang w:val="en-US"/>
              </w:rPr>
            </w:rPrChange>
          </w:rPr>
          <w:t>zakladId</w:t>
        </w:r>
        <w:proofErr w:type="spellEnd"/>
        <w:r w:rsidRPr="00D3506C">
          <w:rPr>
            <w:u w:val="single"/>
            <w:rPrChange w:id="2640" w:author="Autor">
              <w:rPr>
                <w:u w:val="single"/>
                <w:lang w:val="en-US"/>
              </w:rPr>
            </w:rPrChange>
          </w:rPr>
          <w:t>": "00000000000002",</w:t>
        </w:r>
      </w:ins>
    </w:p>
    <w:p w14:paraId="752EB37A" w14:textId="77777777" w:rsidR="00D3506C" w:rsidRPr="00D3506C" w:rsidRDefault="00D3506C" w:rsidP="00D3506C">
      <w:pPr>
        <w:rPr>
          <w:ins w:id="2641" w:author="Autor"/>
          <w:u w:val="single"/>
          <w:rPrChange w:id="2642" w:author="Autor">
            <w:rPr>
              <w:ins w:id="2643" w:author="Autor"/>
              <w:u w:val="single"/>
              <w:lang w:val="en-US"/>
            </w:rPr>
          </w:rPrChange>
        </w:rPr>
      </w:pPr>
      <w:ins w:id="2644" w:author="Autor">
        <w:r w:rsidRPr="00D3506C">
          <w:rPr>
            <w:u w:val="single"/>
            <w:rPrChange w:id="2645" w:author="Autor">
              <w:rPr>
                <w:u w:val="single"/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u w:val="single"/>
            <w:rPrChange w:id="2646" w:author="Autor">
              <w:rPr>
                <w:u w:val="single"/>
                <w:lang w:val="en-US"/>
              </w:rPr>
            </w:rPrChange>
          </w:rPr>
          <w:t>zakladNazwa</w:t>
        </w:r>
        <w:proofErr w:type="spellEnd"/>
        <w:r w:rsidRPr="00D3506C">
          <w:rPr>
            <w:u w:val="single"/>
            <w:rPrChange w:id="2647" w:author="Autor">
              <w:rPr>
                <w:u w:val="single"/>
                <w:lang w:val="en-US"/>
              </w:rPr>
            </w:rPrChange>
          </w:rPr>
          <w:t xml:space="preserve">": </w:t>
        </w:r>
        <w:proofErr w:type="spellStart"/>
        <w:r w:rsidRPr="00D3506C">
          <w:rPr>
            <w:u w:val="single"/>
            <w:rPrChange w:id="2648" w:author="Autor">
              <w:rPr>
                <w:u w:val="single"/>
                <w:lang w:val="en-US"/>
              </w:rPr>
            </w:rPrChange>
          </w:rPr>
          <w:t>null</w:t>
        </w:r>
        <w:proofErr w:type="spellEnd"/>
        <w:r w:rsidRPr="00D3506C">
          <w:rPr>
            <w:u w:val="single"/>
            <w:rPrChange w:id="2649" w:author="Autor">
              <w:rPr>
                <w:u w:val="single"/>
                <w:lang w:val="en-US"/>
              </w:rPr>
            </w:rPrChange>
          </w:rPr>
          <w:t>,</w:t>
        </w:r>
      </w:ins>
    </w:p>
    <w:p w14:paraId="2F96AC5A" w14:textId="77777777" w:rsidR="00D3506C" w:rsidRPr="00D3506C" w:rsidRDefault="00D3506C" w:rsidP="00D3506C">
      <w:pPr>
        <w:rPr>
          <w:ins w:id="2650" w:author="Autor"/>
          <w:u w:val="single"/>
          <w:rPrChange w:id="2651" w:author="Autor">
            <w:rPr>
              <w:ins w:id="2652" w:author="Autor"/>
              <w:u w:val="single"/>
              <w:lang w:val="en-US"/>
            </w:rPr>
          </w:rPrChange>
        </w:rPr>
      </w:pPr>
      <w:ins w:id="2653" w:author="Autor">
        <w:r w:rsidRPr="00D3506C">
          <w:rPr>
            <w:u w:val="single"/>
            <w:rPrChange w:id="2654" w:author="Autor">
              <w:rPr>
                <w:u w:val="single"/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u w:val="single"/>
            <w:rPrChange w:id="2655" w:author="Autor">
              <w:rPr>
                <w:u w:val="single"/>
                <w:lang w:val="en-US"/>
              </w:rPr>
            </w:rPrChange>
          </w:rPr>
          <w:t>jednostkaId</w:t>
        </w:r>
        <w:proofErr w:type="spellEnd"/>
        <w:r w:rsidRPr="00D3506C">
          <w:rPr>
            <w:u w:val="single"/>
            <w:rPrChange w:id="2656" w:author="Autor">
              <w:rPr>
                <w:u w:val="single"/>
                <w:lang w:val="en-US"/>
              </w:rPr>
            </w:rPrChange>
          </w:rPr>
          <w:t>": "12",</w:t>
        </w:r>
      </w:ins>
    </w:p>
    <w:p w14:paraId="090DAF7E" w14:textId="77777777" w:rsidR="00D3506C" w:rsidRPr="00D3506C" w:rsidRDefault="00D3506C" w:rsidP="00D3506C">
      <w:pPr>
        <w:rPr>
          <w:ins w:id="2657" w:author="Autor"/>
          <w:u w:val="single"/>
          <w:rPrChange w:id="2658" w:author="Autor">
            <w:rPr>
              <w:ins w:id="2659" w:author="Autor"/>
              <w:u w:val="single"/>
              <w:lang w:val="en-US"/>
            </w:rPr>
          </w:rPrChange>
        </w:rPr>
      </w:pPr>
      <w:ins w:id="2660" w:author="Autor">
        <w:r w:rsidRPr="00D3506C">
          <w:rPr>
            <w:u w:val="single"/>
            <w:rPrChange w:id="2661" w:author="Autor">
              <w:rPr>
                <w:u w:val="single"/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u w:val="single"/>
            <w:rPrChange w:id="2662" w:author="Autor">
              <w:rPr>
                <w:u w:val="single"/>
                <w:lang w:val="en-US"/>
              </w:rPr>
            </w:rPrChange>
          </w:rPr>
          <w:t>jednostkaNazwa</w:t>
        </w:r>
        <w:proofErr w:type="spellEnd"/>
        <w:r w:rsidRPr="00D3506C">
          <w:rPr>
            <w:u w:val="single"/>
            <w:rPrChange w:id="2663" w:author="Autor">
              <w:rPr>
                <w:u w:val="single"/>
                <w:lang w:val="en-US"/>
              </w:rPr>
            </w:rPrChange>
          </w:rPr>
          <w:t xml:space="preserve">": </w:t>
        </w:r>
        <w:proofErr w:type="spellStart"/>
        <w:r w:rsidRPr="00D3506C">
          <w:rPr>
            <w:u w:val="single"/>
            <w:rPrChange w:id="2664" w:author="Autor">
              <w:rPr>
                <w:u w:val="single"/>
                <w:lang w:val="en-US"/>
              </w:rPr>
            </w:rPrChange>
          </w:rPr>
          <w:t>null</w:t>
        </w:r>
        <w:proofErr w:type="spellEnd"/>
        <w:r w:rsidRPr="00D3506C">
          <w:rPr>
            <w:u w:val="single"/>
            <w:rPrChange w:id="2665" w:author="Autor">
              <w:rPr>
                <w:u w:val="single"/>
                <w:lang w:val="en-US"/>
              </w:rPr>
            </w:rPrChange>
          </w:rPr>
          <w:t>,</w:t>
        </w:r>
      </w:ins>
    </w:p>
    <w:p w14:paraId="021F879C" w14:textId="77777777" w:rsidR="00D3506C" w:rsidRPr="00D3506C" w:rsidRDefault="00D3506C" w:rsidP="00D3506C">
      <w:pPr>
        <w:rPr>
          <w:ins w:id="2666" w:author="Autor"/>
          <w:u w:val="single"/>
          <w:rPrChange w:id="2667" w:author="Autor">
            <w:rPr>
              <w:ins w:id="2668" w:author="Autor"/>
              <w:u w:val="single"/>
              <w:lang w:val="en-US"/>
            </w:rPr>
          </w:rPrChange>
        </w:rPr>
      </w:pPr>
      <w:ins w:id="2669" w:author="Autor">
        <w:r w:rsidRPr="00D3506C">
          <w:rPr>
            <w:u w:val="single"/>
            <w:rPrChange w:id="2670" w:author="Autor">
              <w:rPr>
                <w:u w:val="single"/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u w:val="single"/>
            <w:rPrChange w:id="2671" w:author="Autor">
              <w:rPr>
                <w:u w:val="single"/>
                <w:lang w:val="en-US"/>
              </w:rPr>
            </w:rPrChange>
          </w:rPr>
          <w:t>komorkaId</w:t>
        </w:r>
        <w:proofErr w:type="spellEnd"/>
        <w:r w:rsidRPr="00D3506C">
          <w:rPr>
            <w:u w:val="single"/>
            <w:rPrChange w:id="2672" w:author="Autor">
              <w:rPr>
                <w:u w:val="single"/>
                <w:lang w:val="en-US"/>
              </w:rPr>
            </w:rPrChange>
          </w:rPr>
          <w:t>": "001",</w:t>
        </w:r>
      </w:ins>
    </w:p>
    <w:p w14:paraId="3099B603" w14:textId="77777777" w:rsidR="00D3506C" w:rsidRPr="00D3506C" w:rsidRDefault="00D3506C" w:rsidP="00D3506C">
      <w:pPr>
        <w:rPr>
          <w:ins w:id="2673" w:author="Autor"/>
          <w:u w:val="single"/>
          <w:rPrChange w:id="2674" w:author="Autor">
            <w:rPr>
              <w:ins w:id="2675" w:author="Autor"/>
              <w:u w:val="single"/>
              <w:lang w:val="en-US"/>
            </w:rPr>
          </w:rPrChange>
        </w:rPr>
      </w:pPr>
      <w:ins w:id="2676" w:author="Autor">
        <w:r w:rsidRPr="00D3506C">
          <w:rPr>
            <w:u w:val="single"/>
            <w:rPrChange w:id="2677" w:author="Autor">
              <w:rPr>
                <w:u w:val="single"/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u w:val="single"/>
            <w:rPrChange w:id="2678" w:author="Autor">
              <w:rPr>
                <w:u w:val="single"/>
                <w:lang w:val="en-US"/>
              </w:rPr>
            </w:rPrChange>
          </w:rPr>
          <w:t>komorkaNazwa</w:t>
        </w:r>
        <w:proofErr w:type="spellEnd"/>
        <w:r w:rsidRPr="00D3506C">
          <w:rPr>
            <w:u w:val="single"/>
            <w:rPrChange w:id="2679" w:author="Autor">
              <w:rPr>
                <w:u w:val="single"/>
                <w:lang w:val="en-US"/>
              </w:rPr>
            </w:rPrChange>
          </w:rPr>
          <w:t xml:space="preserve">": </w:t>
        </w:r>
        <w:proofErr w:type="spellStart"/>
        <w:r w:rsidRPr="00D3506C">
          <w:rPr>
            <w:u w:val="single"/>
            <w:rPrChange w:id="2680" w:author="Autor">
              <w:rPr>
                <w:u w:val="single"/>
                <w:lang w:val="en-US"/>
              </w:rPr>
            </w:rPrChange>
          </w:rPr>
          <w:t>null</w:t>
        </w:r>
        <w:proofErr w:type="spellEnd"/>
        <w:r w:rsidRPr="00D3506C">
          <w:rPr>
            <w:u w:val="single"/>
            <w:rPrChange w:id="2681" w:author="Autor">
              <w:rPr>
                <w:u w:val="single"/>
                <w:lang w:val="en-US"/>
              </w:rPr>
            </w:rPrChange>
          </w:rPr>
          <w:t>,</w:t>
        </w:r>
      </w:ins>
    </w:p>
    <w:p w14:paraId="73FBC662" w14:textId="77777777" w:rsidR="00D3506C" w:rsidRPr="00D3506C" w:rsidRDefault="00D3506C" w:rsidP="00D3506C">
      <w:pPr>
        <w:rPr>
          <w:ins w:id="2682" w:author="Autor"/>
          <w:u w:val="single"/>
          <w:rPrChange w:id="2683" w:author="Autor">
            <w:rPr>
              <w:ins w:id="2684" w:author="Autor"/>
              <w:u w:val="single"/>
              <w:lang w:val="en-US"/>
            </w:rPr>
          </w:rPrChange>
        </w:rPr>
      </w:pPr>
      <w:ins w:id="2685" w:author="Autor">
        <w:r w:rsidRPr="00D3506C">
          <w:rPr>
            <w:u w:val="single"/>
            <w:rPrChange w:id="2686" w:author="Autor">
              <w:rPr>
                <w:u w:val="single"/>
                <w:lang w:val="en-US"/>
              </w:rPr>
            </w:rPrChange>
          </w:rPr>
          <w:t xml:space="preserve">   "</w:t>
        </w:r>
        <w:proofErr w:type="spellStart"/>
        <w:r w:rsidRPr="00D3506C">
          <w:rPr>
            <w:u w:val="single"/>
            <w:rPrChange w:id="2687" w:author="Autor">
              <w:rPr>
                <w:u w:val="single"/>
                <w:lang w:val="en-US"/>
              </w:rPr>
            </w:rPrChange>
          </w:rPr>
          <w:t>rootPodmiotu</w:t>
        </w:r>
        <w:proofErr w:type="spellEnd"/>
        <w:r w:rsidRPr="00D3506C">
          <w:rPr>
            <w:u w:val="single"/>
            <w:rPrChange w:id="2688" w:author="Autor">
              <w:rPr>
                <w:u w:val="single"/>
                <w:lang w:val="en-US"/>
              </w:rPr>
            </w:rPrChange>
          </w:rPr>
          <w:t>": "2.16.840.1.113883.3.4424.2.3.3"</w:t>
        </w:r>
      </w:ins>
    </w:p>
    <w:p w14:paraId="1301A7DE" w14:textId="77777777" w:rsidR="00D3506C" w:rsidRPr="00D3506C" w:rsidRDefault="00D3506C" w:rsidP="00D3506C">
      <w:pPr>
        <w:rPr>
          <w:ins w:id="2689" w:author="Autor"/>
          <w:u w:val="single"/>
          <w:rPrChange w:id="2690" w:author="Autor">
            <w:rPr>
              <w:ins w:id="2691" w:author="Autor"/>
              <w:u w:val="single"/>
              <w:lang w:val="en-US"/>
            </w:rPr>
          </w:rPrChange>
        </w:rPr>
      </w:pPr>
      <w:ins w:id="2692" w:author="Autor">
        <w:r w:rsidRPr="00D3506C">
          <w:rPr>
            <w:u w:val="single"/>
            <w:rPrChange w:id="2693" w:author="Autor">
              <w:rPr>
                <w:u w:val="single"/>
                <w:lang w:val="en-US"/>
              </w:rPr>
            </w:rPrChange>
          </w:rPr>
          <w:t>}</w:t>
        </w:r>
      </w:ins>
    </w:p>
    <w:p w14:paraId="732D74CA" w14:textId="77777777" w:rsidR="00D3506C" w:rsidRDefault="00D3506C" w:rsidP="00E46FA3">
      <w:pPr>
        <w:rPr>
          <w:ins w:id="2694" w:author="Autor"/>
        </w:rPr>
      </w:pPr>
      <w:ins w:id="2695" w:author="Autor">
        <w:r>
          <w:t>Odpowiedź:</w:t>
        </w:r>
      </w:ins>
    </w:p>
    <w:p w14:paraId="655C7B2C" w14:textId="77777777" w:rsidR="00D3506C" w:rsidRDefault="00D3506C" w:rsidP="00E46FA3">
      <w:ins w:id="2696" w:author="Autor">
        <w:r w:rsidRPr="00D3506C">
          <w:t>{"</w:t>
        </w:r>
        <w:proofErr w:type="spellStart"/>
        <w:r w:rsidRPr="00D3506C">
          <w:t>idPlacowki</w:t>
        </w:r>
        <w:proofErr w:type="spellEnd"/>
        <w:r w:rsidRPr="00D3506C">
          <w:t>": "269071"}</w:t>
        </w:r>
      </w:ins>
    </w:p>
    <w:p w14:paraId="4FD71B81" w14:textId="77777777" w:rsidR="00367752" w:rsidRDefault="00367752" w:rsidP="00367752">
      <w:pPr>
        <w:rPr>
          <w:u w:val="single"/>
        </w:rPr>
      </w:pPr>
      <w:r>
        <w:rPr>
          <w:u w:val="single"/>
        </w:rPr>
        <w:t>Przykładowe żądanie dla praktyki:</w:t>
      </w:r>
    </w:p>
    <w:p w14:paraId="7710B2D1" w14:textId="5D94291D" w:rsidR="00367752" w:rsidRPr="007531DA" w:rsidRDefault="4516C767" w:rsidP="00367752">
      <w:pPr>
        <w:rPr>
          <w:lang w:val="en-US"/>
        </w:rPr>
      </w:pPr>
      <w:r w:rsidRPr="6AF12D69">
        <w:rPr>
          <w:lang w:val="en-US"/>
        </w:rPr>
        <w:lastRenderedPageBreak/>
        <w:t>POST /</w:t>
      </w:r>
      <w:del w:id="2697" w:author="Autor">
        <w:r w:rsidR="00367752" w:rsidRPr="6AF12D69" w:rsidDel="4516C767">
          <w:rPr>
            <w:lang w:val="en-US"/>
          </w:rPr>
          <w:delText>ewp-ez-ext</w:delText>
        </w:r>
      </w:del>
      <w:ins w:id="2698" w:author="Autor">
        <w:r w:rsidRPr="6AF12D69">
          <w:rPr>
            <w:lang w:val="en-US"/>
          </w:rPr>
          <w:t>ewp-ez-ext-v2</w:t>
        </w:r>
      </w:ins>
      <w:r w:rsidRPr="6AF12D69">
        <w:rPr>
          <w:lang w:val="en-US"/>
        </w:rPr>
        <w:t>/</w:t>
      </w:r>
      <w:proofErr w:type="spellStart"/>
      <w:r w:rsidRPr="6AF12D69">
        <w:rPr>
          <w:lang w:val="en-US"/>
        </w:rPr>
        <w:t>placowka</w:t>
      </w:r>
      <w:proofErr w:type="spellEnd"/>
      <w:r w:rsidRPr="6AF12D69">
        <w:rPr>
          <w:lang w:val="en-US"/>
        </w:rPr>
        <w:t xml:space="preserve"> HTTP/1.1</w:t>
      </w:r>
    </w:p>
    <w:p w14:paraId="1C579F7C" w14:textId="77777777" w:rsidR="00367752" w:rsidRPr="007531DA" w:rsidRDefault="00367752" w:rsidP="00367752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14:paraId="297821BD" w14:textId="77777777" w:rsidR="00367752" w:rsidRPr="007531DA" w:rsidRDefault="00367752" w:rsidP="00367752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14:paraId="7A5A14E6" w14:textId="77777777" w:rsidR="00367752" w:rsidRDefault="00367752" w:rsidP="00367752">
      <w:r>
        <w:t>Content-</w:t>
      </w:r>
      <w:proofErr w:type="spellStart"/>
      <w:r>
        <w:t>Type</w:t>
      </w:r>
      <w:proofErr w:type="spellEnd"/>
      <w:r>
        <w:t xml:space="preserve">: </w:t>
      </w:r>
      <w:proofErr w:type="spellStart"/>
      <w:r w:rsidRPr="00184AD9">
        <w:t>application</w:t>
      </w:r>
      <w:proofErr w:type="spellEnd"/>
      <w:r w:rsidRPr="00184AD9">
        <w:t>/</w:t>
      </w:r>
      <w:proofErr w:type="spellStart"/>
      <w:r w:rsidRPr="00184AD9">
        <w:t>json</w:t>
      </w:r>
      <w:proofErr w:type="spellEnd"/>
    </w:p>
    <w:p w14:paraId="611FD4CF" w14:textId="77777777" w:rsidR="00367752" w:rsidRDefault="00367752" w:rsidP="00367752">
      <w:r>
        <w:t>Kontekst-</w:t>
      </w:r>
      <w:proofErr w:type="spellStart"/>
      <w:r>
        <w:t>uuidZdarzeniaInicjujacego</w:t>
      </w:r>
      <w:proofErr w:type="spellEnd"/>
      <w:r>
        <w:t xml:space="preserve">: </w:t>
      </w:r>
      <w:r w:rsidRPr="00387481">
        <w:t>0d8aa4b1-816d-4186-84a2-923e50f7e561</w:t>
      </w:r>
    </w:p>
    <w:p w14:paraId="789672E0" w14:textId="6591817E" w:rsidR="00367752" w:rsidRDefault="6A8BC13D" w:rsidP="00367752">
      <w:pPr>
        <w:rPr>
          <w:u w:val="single"/>
        </w:rPr>
      </w:pPr>
      <w:r w:rsidRPr="67BBF70B">
        <w:rPr>
          <w:u w:val="single"/>
        </w:rPr>
        <w:t>Body:</w:t>
      </w:r>
    </w:p>
    <w:p w14:paraId="73D51EE8" w14:textId="77777777" w:rsidR="00367752" w:rsidRDefault="00367752" w:rsidP="00367752">
      <w:del w:id="2699" w:author="Autor">
        <w:r w:rsidDel="6A8BC13D">
          <w:delText>{</w:delText>
        </w:r>
      </w:del>
    </w:p>
    <w:p w14:paraId="07547A01" w14:textId="77777777" w:rsidR="00367752" w:rsidRDefault="00367752" w:rsidP="00367752">
      <w:pPr>
        <w:ind w:firstLine="708"/>
      </w:pPr>
    </w:p>
    <w:p w14:paraId="0B202F5E" w14:textId="77777777" w:rsidR="00D3506C" w:rsidRDefault="00D3506C" w:rsidP="00D3506C">
      <w:pPr>
        <w:ind w:firstLine="708"/>
        <w:rPr>
          <w:ins w:id="2700" w:author="Autor"/>
        </w:rPr>
      </w:pPr>
      <w:ins w:id="2701" w:author="Autor">
        <w:r>
          <w:t>{</w:t>
        </w:r>
      </w:ins>
    </w:p>
    <w:p w14:paraId="17F0D58E" w14:textId="77777777" w:rsidR="00D3506C" w:rsidRDefault="00D3506C" w:rsidP="00D3506C">
      <w:pPr>
        <w:ind w:firstLine="708"/>
        <w:rPr>
          <w:ins w:id="2702" w:author="Autor"/>
        </w:rPr>
      </w:pPr>
      <w:ins w:id="2703" w:author="Autor">
        <w:r>
          <w:t xml:space="preserve">  "</w:t>
        </w:r>
        <w:proofErr w:type="spellStart"/>
        <w:r>
          <w:t>nrKsiegiRejestrowej</w:t>
        </w:r>
        <w:proofErr w:type="spellEnd"/>
        <w:r>
          <w:t>": "000000000001",</w:t>
        </w:r>
      </w:ins>
    </w:p>
    <w:p w14:paraId="5D99FAC6" w14:textId="77777777" w:rsidR="00D3506C" w:rsidRDefault="00D3506C" w:rsidP="00D3506C">
      <w:pPr>
        <w:ind w:firstLine="708"/>
        <w:rPr>
          <w:ins w:id="2704" w:author="Autor"/>
        </w:rPr>
      </w:pPr>
      <w:ins w:id="2705" w:author="Autor">
        <w:r>
          <w:t xml:space="preserve">  "</w:t>
        </w:r>
        <w:proofErr w:type="spellStart"/>
        <w:r>
          <w:t>nrKsiegiRejestrowejNazwa</w:t>
        </w:r>
        <w:proofErr w:type="spellEnd"/>
        <w:r>
          <w:t xml:space="preserve">": </w:t>
        </w:r>
        <w:proofErr w:type="spellStart"/>
        <w:r>
          <w:t>null</w:t>
        </w:r>
        <w:proofErr w:type="spellEnd"/>
        <w:r>
          <w:t>,</w:t>
        </w:r>
      </w:ins>
    </w:p>
    <w:p w14:paraId="3CD5320D" w14:textId="77777777" w:rsidR="00D3506C" w:rsidRDefault="00D3506C" w:rsidP="00D3506C">
      <w:pPr>
        <w:ind w:firstLine="708"/>
        <w:rPr>
          <w:ins w:id="2706" w:author="Autor"/>
        </w:rPr>
      </w:pPr>
      <w:ins w:id="2707" w:author="Autor">
        <w:r>
          <w:t xml:space="preserve">  "</w:t>
        </w:r>
        <w:proofErr w:type="spellStart"/>
        <w:r>
          <w:t>organRejestrowy</w:t>
        </w:r>
        <w:proofErr w:type="spellEnd"/>
        <w:r>
          <w:t>": "11",</w:t>
        </w:r>
      </w:ins>
    </w:p>
    <w:p w14:paraId="321EEFB1" w14:textId="77777777" w:rsidR="00D3506C" w:rsidRDefault="00D3506C" w:rsidP="00D3506C">
      <w:pPr>
        <w:ind w:firstLine="708"/>
        <w:rPr>
          <w:ins w:id="2708" w:author="Autor"/>
        </w:rPr>
      </w:pPr>
      <w:ins w:id="2709" w:author="Autor">
        <w:r>
          <w:t xml:space="preserve">  "</w:t>
        </w:r>
        <w:proofErr w:type="spellStart"/>
        <w:r>
          <w:t>organRejestrowyNazwa</w:t>
        </w:r>
        <w:proofErr w:type="spellEnd"/>
        <w:r>
          <w:t xml:space="preserve"> ": </w:t>
        </w:r>
        <w:proofErr w:type="spellStart"/>
        <w:r>
          <w:t>null</w:t>
        </w:r>
        <w:proofErr w:type="spellEnd"/>
        <w:r>
          <w:t>,</w:t>
        </w:r>
      </w:ins>
    </w:p>
    <w:p w14:paraId="526D51B8" w14:textId="248ABF7C" w:rsidR="00D3506C" w:rsidRDefault="24BF3D18" w:rsidP="00D3506C">
      <w:pPr>
        <w:ind w:firstLine="708"/>
        <w:rPr>
          <w:ins w:id="2710" w:author="Autor"/>
        </w:rPr>
      </w:pPr>
      <w:ins w:id="2711" w:author="Autor">
        <w:r>
          <w:t xml:space="preserve">  "</w:t>
        </w:r>
        <w:proofErr w:type="spellStart"/>
        <w:r>
          <w:t>rootPodmiotu</w:t>
        </w:r>
        <w:proofErr w:type="spellEnd"/>
        <w:r>
          <w:t>": "2.16.840.1.113883.3.4424.2.4.50"</w:t>
        </w:r>
      </w:ins>
    </w:p>
    <w:p w14:paraId="3FA3F9F3" w14:textId="77777777" w:rsidR="00367752" w:rsidDel="00D3506C" w:rsidRDefault="00D3506C" w:rsidP="00D3506C">
      <w:pPr>
        <w:ind w:firstLine="708"/>
        <w:rPr>
          <w:del w:id="2712" w:author="Autor"/>
        </w:rPr>
      </w:pPr>
      <w:ins w:id="2713" w:author="Autor">
        <w:r>
          <w:t>}</w:t>
        </w:r>
      </w:ins>
      <w:del w:id="2714" w:author="Autor">
        <w:r w:rsidR="00367752" w:rsidDel="00D3506C">
          <w:delText>"nrKsiegiRejestrowejNazwa": "Testowa praktyka lekarska",</w:delText>
        </w:r>
      </w:del>
    </w:p>
    <w:p w14:paraId="7F2645DA" w14:textId="77777777" w:rsidR="00367752" w:rsidDel="00D3506C" w:rsidRDefault="00367752" w:rsidP="00367752">
      <w:pPr>
        <w:ind w:firstLine="708"/>
        <w:rPr>
          <w:del w:id="2715" w:author="Autor"/>
        </w:rPr>
      </w:pPr>
      <w:del w:id="2716" w:author="Autor">
        <w:r w:rsidDel="00D3506C">
          <w:delText>"nrKsiegiRejestrowej": "000000000002",</w:delText>
        </w:r>
      </w:del>
    </w:p>
    <w:p w14:paraId="3C386884" w14:textId="77777777" w:rsidR="00367752" w:rsidDel="00D3506C" w:rsidRDefault="00367752" w:rsidP="00367752">
      <w:pPr>
        <w:ind w:firstLine="708"/>
        <w:rPr>
          <w:del w:id="2717" w:author="Autor"/>
        </w:rPr>
      </w:pPr>
      <w:del w:id="2718" w:author="Autor">
        <w:r w:rsidDel="00D3506C">
          <w:delText>"organRejestrowy": "60",</w:delText>
        </w:r>
      </w:del>
    </w:p>
    <w:p w14:paraId="50774413" w14:textId="77777777" w:rsidR="00367752" w:rsidDel="00D3506C" w:rsidRDefault="00367752" w:rsidP="00367752">
      <w:pPr>
        <w:ind w:firstLine="708"/>
        <w:rPr>
          <w:del w:id="2719" w:author="Autor"/>
        </w:rPr>
      </w:pPr>
      <w:del w:id="2720" w:author="Autor">
        <w:r w:rsidDel="00D3506C">
          <w:delText>"organRejestrowyNazwa": "Testowa izba lekarska"</w:delText>
        </w:r>
      </w:del>
    </w:p>
    <w:p w14:paraId="0E418489" w14:textId="77777777" w:rsidR="00367752" w:rsidRPr="00E46FA3" w:rsidRDefault="00367752" w:rsidP="00367752">
      <w:del w:id="2721" w:author="Autor">
        <w:r w:rsidDel="6A8BC13D">
          <w:delText>}</w:delText>
        </w:r>
      </w:del>
    </w:p>
    <w:p w14:paraId="7A958305" w14:textId="77777777" w:rsidR="00367752" w:rsidRDefault="00D3506C" w:rsidP="00E46FA3">
      <w:pPr>
        <w:rPr>
          <w:ins w:id="2722" w:author="Autor"/>
        </w:rPr>
      </w:pPr>
      <w:ins w:id="2723" w:author="Autor">
        <w:r>
          <w:t>Odpowiedź:</w:t>
        </w:r>
      </w:ins>
    </w:p>
    <w:p w14:paraId="32D6C1D7" w14:textId="77777777" w:rsidR="00D3506C" w:rsidRDefault="24BF3D18" w:rsidP="00E46FA3">
      <w:pPr>
        <w:rPr>
          <w:ins w:id="2724" w:author="Autor"/>
        </w:rPr>
      </w:pPr>
      <w:ins w:id="2725" w:author="Autor">
        <w:r>
          <w:t>{"</w:t>
        </w:r>
        <w:proofErr w:type="spellStart"/>
        <w:r>
          <w:t>idPlacowki</w:t>
        </w:r>
        <w:proofErr w:type="spellEnd"/>
        <w:r>
          <w:t>": "269061"}</w:t>
        </w:r>
      </w:ins>
    </w:p>
    <w:p w14:paraId="4C697938" w14:textId="2970EB97" w:rsidR="67BBF70B" w:rsidRDefault="67BBF70B" w:rsidP="67BBF70B">
      <w:pPr>
        <w:rPr>
          <w:ins w:id="2726" w:author="Autor"/>
        </w:rPr>
      </w:pPr>
    </w:p>
    <w:p w14:paraId="7A2FDE27" w14:textId="77777777" w:rsidR="00790EC9" w:rsidRDefault="00790EC9" w:rsidP="00790EC9">
      <w:pPr>
        <w:rPr>
          <w:ins w:id="2727" w:author="Autor"/>
          <w:u w:val="single"/>
        </w:rPr>
      </w:pPr>
      <w:ins w:id="2728" w:author="Autor">
        <w:r>
          <w:rPr>
            <w:u w:val="single"/>
          </w:rPr>
          <w:t>Przykładowe żądanie dla apteki:</w:t>
        </w:r>
      </w:ins>
    </w:p>
    <w:p w14:paraId="26B65D42" w14:textId="38E4DA1C" w:rsidR="00790EC9" w:rsidRPr="000368D4" w:rsidRDefault="68EDD32C" w:rsidP="00790EC9">
      <w:pPr>
        <w:rPr>
          <w:ins w:id="2729" w:author="Autor"/>
        </w:rPr>
      </w:pPr>
      <w:ins w:id="2730" w:author="Autor">
        <w:r>
          <w:t>POST /ewp-ez-ext-v2/</w:t>
        </w:r>
        <w:proofErr w:type="spellStart"/>
        <w:r>
          <w:t>placowka</w:t>
        </w:r>
        <w:proofErr w:type="spellEnd"/>
        <w:r>
          <w:t xml:space="preserve"> HTTP/1.1</w:t>
        </w:r>
      </w:ins>
    </w:p>
    <w:p w14:paraId="3F089B53" w14:textId="77777777" w:rsidR="00790EC9" w:rsidRPr="007531DA" w:rsidRDefault="00790EC9" w:rsidP="00790EC9">
      <w:pPr>
        <w:rPr>
          <w:ins w:id="2731" w:author="Autor"/>
          <w:lang w:val="en-US"/>
        </w:rPr>
      </w:pPr>
      <w:ins w:id="2732" w:author="Autor">
        <w:r w:rsidRPr="007531DA">
          <w:rPr>
            <w:lang w:val="en-US"/>
          </w:rPr>
          <w:t xml:space="preserve">Accept-Encoding: </w:t>
        </w:r>
        <w:proofErr w:type="spellStart"/>
        <w:r w:rsidRPr="007531DA">
          <w:rPr>
            <w:lang w:val="en-US"/>
          </w:rPr>
          <w:t>gzip,deflate</w:t>
        </w:r>
        <w:proofErr w:type="spellEnd"/>
      </w:ins>
    </w:p>
    <w:p w14:paraId="3CE99F3C" w14:textId="77777777" w:rsidR="00790EC9" w:rsidRPr="007531DA" w:rsidRDefault="00790EC9" w:rsidP="00790EC9">
      <w:pPr>
        <w:rPr>
          <w:ins w:id="2733" w:author="Autor"/>
          <w:lang w:val="en-US"/>
        </w:rPr>
      </w:pPr>
      <w:ins w:id="2734" w:author="Autor">
        <w:r w:rsidRPr="007531DA">
          <w:rPr>
            <w:lang w:val="en-US"/>
          </w:rPr>
          <w:lastRenderedPageBreak/>
          <w:t>Authorization: Bearer {TOKEN_DOSTEPOWY}</w:t>
        </w:r>
      </w:ins>
    </w:p>
    <w:p w14:paraId="3FF89420" w14:textId="77777777" w:rsidR="00790EC9" w:rsidRPr="000368D4" w:rsidRDefault="00790EC9" w:rsidP="00790EC9">
      <w:pPr>
        <w:rPr>
          <w:ins w:id="2735" w:author="Autor"/>
          <w:lang w:val="en-US"/>
        </w:rPr>
      </w:pPr>
      <w:ins w:id="2736" w:author="Autor">
        <w:r w:rsidRPr="000368D4">
          <w:rPr>
            <w:lang w:val="en-US"/>
          </w:rPr>
          <w:t>Content-Type: application/json</w:t>
        </w:r>
      </w:ins>
    </w:p>
    <w:p w14:paraId="04ECE20B" w14:textId="77777777" w:rsidR="00790EC9" w:rsidRPr="000368D4" w:rsidRDefault="00790EC9" w:rsidP="00790EC9">
      <w:pPr>
        <w:rPr>
          <w:ins w:id="2737" w:author="Autor"/>
          <w:lang w:val="en-US"/>
        </w:rPr>
      </w:pPr>
      <w:proofErr w:type="spellStart"/>
      <w:ins w:id="2738" w:author="Autor">
        <w:r w:rsidRPr="000368D4">
          <w:rPr>
            <w:lang w:val="en-US"/>
          </w:rPr>
          <w:t>Kontekst-uuidZdarzeniaInicjujacego</w:t>
        </w:r>
        <w:proofErr w:type="spellEnd"/>
        <w:r w:rsidRPr="000368D4">
          <w:rPr>
            <w:lang w:val="en-US"/>
          </w:rPr>
          <w:t>: 0d8aa4b1-816d-4186-84a2-923e50f7e561</w:t>
        </w:r>
      </w:ins>
    </w:p>
    <w:p w14:paraId="7ACC2804" w14:textId="77777777" w:rsidR="00790EC9" w:rsidRPr="000368D4" w:rsidRDefault="00790EC9" w:rsidP="00790EC9">
      <w:pPr>
        <w:rPr>
          <w:ins w:id="2739" w:author="Autor"/>
          <w:u w:val="single"/>
          <w:lang w:val="en-US"/>
        </w:rPr>
      </w:pPr>
      <w:ins w:id="2740" w:author="Autor">
        <w:r w:rsidRPr="000368D4">
          <w:rPr>
            <w:u w:val="single"/>
            <w:lang w:val="en-US"/>
          </w:rPr>
          <w:t>Body:</w:t>
        </w:r>
      </w:ins>
    </w:p>
    <w:p w14:paraId="72955BA4" w14:textId="77777777" w:rsidR="00D3506C" w:rsidRPr="00D3506C" w:rsidRDefault="00D3506C" w:rsidP="00D3506C">
      <w:pPr>
        <w:rPr>
          <w:ins w:id="2741" w:author="Autor"/>
          <w:rFonts w:ascii="Courier New" w:hAnsi="Courier New" w:cs="Courier New"/>
          <w:color w:val="000000"/>
          <w:sz w:val="18"/>
          <w:szCs w:val="18"/>
          <w:lang w:eastAsia="pl-PL"/>
          <w:rPrChange w:id="2742" w:author="Autor">
            <w:rPr>
              <w:ins w:id="2743" w:author="Autor"/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</w:rPrChange>
        </w:rPr>
      </w:pPr>
      <w:ins w:id="2744" w:author="Autor">
        <w:r w:rsidRPr="00D3506C">
          <w:rPr>
            <w:rFonts w:ascii="Courier New" w:hAnsi="Courier New" w:cs="Courier New"/>
            <w:color w:val="000000"/>
            <w:sz w:val="18"/>
            <w:szCs w:val="18"/>
            <w:lang w:eastAsia="pl-PL"/>
            <w:rPrChange w:id="2745" w:author="Autor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pl-PL"/>
              </w:rPr>
            </w:rPrChange>
          </w:rPr>
          <w:t>{</w:t>
        </w:r>
      </w:ins>
    </w:p>
    <w:p w14:paraId="1F03326D" w14:textId="77777777" w:rsidR="00D3506C" w:rsidRPr="00D3506C" w:rsidRDefault="00D3506C" w:rsidP="00D3506C">
      <w:pPr>
        <w:rPr>
          <w:ins w:id="2746" w:author="Autor"/>
          <w:rFonts w:ascii="Courier New" w:hAnsi="Courier New" w:cs="Courier New"/>
          <w:color w:val="000000"/>
          <w:sz w:val="18"/>
          <w:szCs w:val="18"/>
          <w:lang w:eastAsia="pl-PL"/>
          <w:rPrChange w:id="2747" w:author="Autor">
            <w:rPr>
              <w:ins w:id="2748" w:author="Autor"/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</w:rPrChange>
        </w:rPr>
      </w:pPr>
      <w:ins w:id="2749" w:author="Autor">
        <w:r w:rsidRPr="00D3506C">
          <w:rPr>
            <w:rFonts w:ascii="Courier New" w:hAnsi="Courier New" w:cs="Courier New"/>
            <w:color w:val="000000"/>
            <w:sz w:val="18"/>
            <w:szCs w:val="18"/>
            <w:lang w:eastAsia="pl-PL"/>
            <w:rPrChange w:id="2750" w:author="Autor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pl-PL"/>
              </w:rPr>
            </w:rPrChange>
          </w:rPr>
          <w:t xml:space="preserve">  "</w:t>
        </w:r>
        <w:proofErr w:type="spellStart"/>
        <w:r w:rsidRPr="00D3506C">
          <w:rPr>
            <w:rFonts w:ascii="Courier New" w:hAnsi="Courier New" w:cs="Courier New"/>
            <w:color w:val="000000"/>
            <w:sz w:val="18"/>
            <w:szCs w:val="18"/>
            <w:lang w:eastAsia="pl-PL"/>
            <w:rPrChange w:id="2751" w:author="Autor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pl-PL"/>
              </w:rPr>
            </w:rPrChange>
          </w:rPr>
          <w:t>podmiotId</w:t>
        </w:r>
        <w:proofErr w:type="spellEnd"/>
        <w:r w:rsidRPr="00D3506C">
          <w:rPr>
            <w:rFonts w:ascii="Courier New" w:hAnsi="Courier New" w:cs="Courier New"/>
            <w:color w:val="000000"/>
            <w:sz w:val="18"/>
            <w:szCs w:val="18"/>
            <w:lang w:eastAsia="pl-PL"/>
            <w:rPrChange w:id="2752" w:author="Autor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pl-PL"/>
              </w:rPr>
            </w:rPrChange>
          </w:rPr>
          <w:t>": "000000001",</w:t>
        </w:r>
      </w:ins>
    </w:p>
    <w:p w14:paraId="69DDBE13" w14:textId="77777777" w:rsidR="00D3506C" w:rsidRPr="00D3506C" w:rsidRDefault="00D3506C" w:rsidP="00D3506C">
      <w:pPr>
        <w:rPr>
          <w:ins w:id="2753" w:author="Autor"/>
          <w:rFonts w:ascii="Courier New" w:hAnsi="Courier New" w:cs="Courier New"/>
          <w:color w:val="000000"/>
          <w:sz w:val="18"/>
          <w:szCs w:val="18"/>
          <w:lang w:eastAsia="pl-PL"/>
          <w:rPrChange w:id="2754" w:author="Autor">
            <w:rPr>
              <w:ins w:id="2755" w:author="Autor"/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</w:rPrChange>
        </w:rPr>
      </w:pPr>
      <w:ins w:id="2756" w:author="Autor">
        <w:r w:rsidRPr="00D3506C">
          <w:rPr>
            <w:rFonts w:ascii="Courier New" w:hAnsi="Courier New" w:cs="Courier New"/>
            <w:color w:val="000000"/>
            <w:sz w:val="18"/>
            <w:szCs w:val="18"/>
            <w:lang w:eastAsia="pl-PL"/>
            <w:rPrChange w:id="2757" w:author="Autor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pl-PL"/>
              </w:rPr>
            </w:rPrChange>
          </w:rPr>
          <w:t xml:space="preserve">  "</w:t>
        </w:r>
        <w:proofErr w:type="spellStart"/>
        <w:r w:rsidRPr="00D3506C">
          <w:rPr>
            <w:rFonts w:ascii="Courier New" w:hAnsi="Courier New" w:cs="Courier New"/>
            <w:color w:val="000000"/>
            <w:sz w:val="18"/>
            <w:szCs w:val="18"/>
            <w:lang w:eastAsia="pl-PL"/>
            <w:rPrChange w:id="2758" w:author="Autor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pl-PL"/>
              </w:rPr>
            </w:rPrChange>
          </w:rPr>
          <w:t>podmiotNazwa</w:t>
        </w:r>
        <w:proofErr w:type="spellEnd"/>
        <w:r w:rsidRPr="00D3506C">
          <w:rPr>
            <w:rFonts w:ascii="Courier New" w:hAnsi="Courier New" w:cs="Courier New"/>
            <w:color w:val="000000"/>
            <w:sz w:val="18"/>
            <w:szCs w:val="18"/>
            <w:lang w:eastAsia="pl-PL"/>
            <w:rPrChange w:id="2759" w:author="Autor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pl-PL"/>
              </w:rPr>
            </w:rPrChange>
          </w:rPr>
          <w:t>": "Adam Nowak",</w:t>
        </w:r>
      </w:ins>
    </w:p>
    <w:p w14:paraId="11508FA4" w14:textId="77777777" w:rsidR="00D3506C" w:rsidRPr="00D3506C" w:rsidRDefault="00D3506C" w:rsidP="00D3506C">
      <w:pPr>
        <w:rPr>
          <w:ins w:id="2760" w:author="Autor"/>
          <w:rFonts w:ascii="Courier New" w:hAnsi="Courier New" w:cs="Courier New"/>
          <w:color w:val="000000"/>
          <w:sz w:val="18"/>
          <w:szCs w:val="18"/>
          <w:lang w:eastAsia="pl-PL"/>
          <w:rPrChange w:id="2761" w:author="Autor">
            <w:rPr>
              <w:ins w:id="2762" w:author="Autor"/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</w:rPrChange>
        </w:rPr>
      </w:pPr>
      <w:ins w:id="2763" w:author="Autor">
        <w:r w:rsidRPr="00D3506C">
          <w:rPr>
            <w:rFonts w:ascii="Courier New" w:hAnsi="Courier New" w:cs="Courier New"/>
            <w:color w:val="000000"/>
            <w:sz w:val="18"/>
            <w:szCs w:val="18"/>
            <w:lang w:eastAsia="pl-PL"/>
            <w:rPrChange w:id="2764" w:author="Autor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pl-PL"/>
              </w:rPr>
            </w:rPrChange>
          </w:rPr>
          <w:t xml:space="preserve">  "</w:t>
        </w:r>
        <w:proofErr w:type="spellStart"/>
        <w:r w:rsidRPr="00D3506C">
          <w:rPr>
            <w:rFonts w:ascii="Courier New" w:hAnsi="Courier New" w:cs="Courier New"/>
            <w:color w:val="000000"/>
            <w:sz w:val="18"/>
            <w:szCs w:val="18"/>
            <w:lang w:eastAsia="pl-PL"/>
            <w:rPrChange w:id="2765" w:author="Autor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pl-PL"/>
              </w:rPr>
            </w:rPrChange>
          </w:rPr>
          <w:t>rootPodmiotu</w:t>
        </w:r>
        <w:proofErr w:type="spellEnd"/>
        <w:r w:rsidRPr="00D3506C">
          <w:rPr>
            <w:rFonts w:ascii="Courier New" w:hAnsi="Courier New" w:cs="Courier New"/>
            <w:color w:val="000000"/>
            <w:sz w:val="18"/>
            <w:szCs w:val="18"/>
            <w:lang w:eastAsia="pl-PL"/>
            <w:rPrChange w:id="2766" w:author="Autor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pl-PL"/>
              </w:rPr>
            </w:rPrChange>
          </w:rPr>
          <w:t>": "2.16.840.1.113883.3.4424.2.6"</w:t>
        </w:r>
      </w:ins>
    </w:p>
    <w:p w14:paraId="090461AE" w14:textId="77777777" w:rsidR="00CD4C60" w:rsidRPr="000368D4" w:rsidDel="00D3506C" w:rsidRDefault="00D3506C" w:rsidP="00D3506C">
      <w:pPr>
        <w:shd w:val="clear" w:color="auto" w:fill="FFFFFE"/>
        <w:spacing w:before="0" w:after="0" w:line="270" w:lineRule="atLeast"/>
        <w:jc w:val="left"/>
        <w:rPr>
          <w:ins w:id="2767" w:author="Autor"/>
          <w:del w:id="2768" w:author="Autor"/>
          <w:rFonts w:ascii="Courier New" w:hAnsi="Courier New" w:cs="Courier New"/>
          <w:color w:val="000000"/>
          <w:sz w:val="18"/>
          <w:szCs w:val="18"/>
          <w:lang w:val="en-US" w:eastAsia="pl-PL"/>
        </w:rPr>
      </w:pPr>
      <w:ins w:id="2769" w:author="Autor">
        <w:r w:rsidRPr="00D3506C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}</w:t>
        </w:r>
        <w:del w:id="2770" w:author="Autor">
          <w:r w:rsidR="00CD4C60" w:rsidRPr="000368D4" w:rsidDel="00D3506C">
            <w:rPr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  <w:delText>{</w:delText>
          </w:r>
        </w:del>
      </w:ins>
    </w:p>
    <w:p w14:paraId="2A37D778" w14:textId="77777777" w:rsidR="00CD4C60" w:rsidRPr="000368D4" w:rsidDel="00D3506C" w:rsidRDefault="00CD4C60" w:rsidP="00CD4C60">
      <w:pPr>
        <w:shd w:val="clear" w:color="auto" w:fill="FFFFFE"/>
        <w:spacing w:before="0" w:after="0" w:line="270" w:lineRule="atLeast"/>
        <w:jc w:val="left"/>
        <w:rPr>
          <w:ins w:id="2771" w:author="Autor"/>
          <w:del w:id="2772" w:author="Autor"/>
          <w:rFonts w:ascii="Courier New" w:hAnsi="Courier New" w:cs="Courier New"/>
          <w:color w:val="000000"/>
          <w:sz w:val="18"/>
          <w:szCs w:val="18"/>
          <w:lang w:val="en-US" w:eastAsia="pl-PL"/>
        </w:rPr>
      </w:pPr>
      <w:ins w:id="2773" w:author="Autor">
        <w:del w:id="2774" w:author="Autor">
          <w:r w:rsidRPr="000368D4" w:rsidDel="00D3506C">
            <w:rPr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  <w:delText>    </w:delText>
          </w:r>
          <w:r w:rsidRPr="000368D4" w:rsidDel="00D3506C">
            <w:rPr>
              <w:rFonts w:ascii="Courier New" w:hAnsi="Courier New" w:cs="Courier New"/>
              <w:color w:val="A31515"/>
              <w:sz w:val="18"/>
              <w:szCs w:val="18"/>
              <w:lang w:val="en-US" w:eastAsia="pl-PL"/>
            </w:rPr>
            <w:delText>"podmiotId"</w:delText>
          </w:r>
          <w:r w:rsidRPr="000368D4" w:rsidDel="00D3506C">
            <w:rPr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  <w:delText>: </w:delText>
          </w:r>
          <w:r w:rsidRPr="000368D4" w:rsidDel="00D3506C">
            <w:rPr>
              <w:rFonts w:ascii="Courier New" w:hAnsi="Courier New" w:cs="Courier New"/>
              <w:color w:val="0451A5"/>
              <w:sz w:val="18"/>
              <w:szCs w:val="18"/>
              <w:lang w:val="en-US" w:eastAsia="pl-PL"/>
            </w:rPr>
            <w:delText>"0000001"</w:delText>
          </w:r>
          <w:r w:rsidRPr="000368D4" w:rsidDel="00D3506C">
            <w:rPr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  <w:delText>,</w:delText>
          </w:r>
        </w:del>
      </w:ins>
    </w:p>
    <w:p w14:paraId="499ED95A" w14:textId="77777777" w:rsidR="00CD4C60" w:rsidRPr="00CD4C60" w:rsidDel="00D3506C" w:rsidRDefault="00CD4C60" w:rsidP="00CD4C60">
      <w:pPr>
        <w:shd w:val="clear" w:color="auto" w:fill="FFFFFE"/>
        <w:spacing w:before="0" w:after="0" w:line="270" w:lineRule="atLeast"/>
        <w:jc w:val="left"/>
        <w:rPr>
          <w:ins w:id="2775" w:author="Autor"/>
          <w:del w:id="2776" w:author="Autor"/>
          <w:rFonts w:ascii="Courier New" w:hAnsi="Courier New" w:cs="Courier New"/>
          <w:color w:val="000000"/>
          <w:sz w:val="18"/>
          <w:szCs w:val="18"/>
          <w:lang w:eastAsia="pl-PL"/>
        </w:rPr>
      </w:pPr>
      <w:ins w:id="2777" w:author="Autor">
        <w:del w:id="2778" w:author="Autor">
          <w:r w:rsidRPr="000368D4" w:rsidDel="00D3506C">
            <w:rPr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  <w:delText>    </w:delText>
          </w:r>
          <w:r w:rsidRPr="00CD4C60" w:rsidDel="00D3506C">
            <w:rPr>
              <w:rFonts w:ascii="Courier New" w:hAnsi="Courier New" w:cs="Courier New"/>
              <w:color w:val="A31515"/>
              <w:sz w:val="18"/>
              <w:szCs w:val="18"/>
              <w:lang w:eastAsia="pl-PL"/>
            </w:rPr>
            <w:delText>"podmiotNazwa"</w:delText>
          </w:r>
          <w:r w:rsidRPr="00CD4C60" w:rsidDel="00D3506C">
            <w:rPr>
              <w:rFonts w:ascii="Courier New" w:hAnsi="Courier New" w:cs="Courier New"/>
              <w:color w:val="000000"/>
              <w:sz w:val="18"/>
              <w:szCs w:val="18"/>
              <w:lang w:eastAsia="pl-PL"/>
            </w:rPr>
            <w:delText>: </w:delText>
          </w:r>
          <w:r w:rsidRPr="00CD4C60" w:rsidDel="00D3506C">
            <w:rPr>
              <w:rFonts w:ascii="Courier New" w:hAnsi="Courier New" w:cs="Courier New"/>
              <w:color w:val="0451A5"/>
              <w:sz w:val="18"/>
              <w:szCs w:val="18"/>
              <w:lang w:eastAsia="pl-PL"/>
            </w:rPr>
            <w:delText>"Apteka Testowa"</w:delText>
          </w:r>
          <w:r w:rsidRPr="00CD4C60" w:rsidDel="00D3506C">
            <w:rPr>
              <w:rFonts w:ascii="Courier New" w:hAnsi="Courier New" w:cs="Courier New"/>
              <w:color w:val="000000"/>
              <w:sz w:val="18"/>
              <w:szCs w:val="18"/>
              <w:lang w:eastAsia="pl-PL"/>
            </w:rPr>
            <w:delText>,</w:delText>
          </w:r>
        </w:del>
      </w:ins>
    </w:p>
    <w:p w14:paraId="5ABDF978" w14:textId="77777777" w:rsidR="00CD4C60" w:rsidRPr="00CD4C60" w:rsidDel="00D3506C" w:rsidRDefault="00CD4C60" w:rsidP="00CD4C60">
      <w:pPr>
        <w:shd w:val="clear" w:color="auto" w:fill="FFFFFE"/>
        <w:spacing w:before="0" w:after="0" w:line="270" w:lineRule="atLeast"/>
        <w:jc w:val="left"/>
        <w:rPr>
          <w:ins w:id="2779" w:author="Autor"/>
          <w:del w:id="2780" w:author="Autor"/>
          <w:rFonts w:ascii="Courier New" w:hAnsi="Courier New" w:cs="Courier New"/>
          <w:color w:val="000000"/>
          <w:sz w:val="18"/>
          <w:szCs w:val="18"/>
          <w:lang w:eastAsia="pl-PL"/>
        </w:rPr>
      </w:pPr>
      <w:ins w:id="2781" w:author="Autor">
        <w:del w:id="2782" w:author="Autor">
          <w:r w:rsidRPr="00CD4C60" w:rsidDel="00D3506C">
            <w:rPr>
              <w:rFonts w:ascii="Courier New" w:hAnsi="Courier New" w:cs="Courier New"/>
              <w:color w:val="000000"/>
              <w:sz w:val="18"/>
              <w:szCs w:val="18"/>
              <w:lang w:eastAsia="pl-PL"/>
            </w:rPr>
            <w:delText>    </w:delText>
          </w:r>
          <w:r w:rsidRPr="00CD4C60" w:rsidDel="00D3506C">
            <w:rPr>
              <w:rFonts w:ascii="Courier New" w:hAnsi="Courier New" w:cs="Courier New"/>
              <w:color w:val="A31515"/>
              <w:sz w:val="18"/>
              <w:szCs w:val="18"/>
              <w:lang w:eastAsia="pl-PL"/>
            </w:rPr>
            <w:delText>"rootPodmiotu"</w:delText>
          </w:r>
          <w:r w:rsidRPr="00CD4C60" w:rsidDel="00D3506C">
            <w:rPr>
              <w:rFonts w:ascii="Courier New" w:hAnsi="Courier New" w:cs="Courier New"/>
              <w:color w:val="000000"/>
              <w:sz w:val="18"/>
              <w:szCs w:val="18"/>
              <w:lang w:eastAsia="pl-PL"/>
            </w:rPr>
            <w:delText>: </w:delText>
          </w:r>
          <w:r w:rsidRPr="00CD4C60" w:rsidDel="00D3506C">
            <w:rPr>
              <w:rFonts w:ascii="Courier New" w:hAnsi="Courier New" w:cs="Courier New"/>
              <w:color w:val="0451A5"/>
              <w:sz w:val="18"/>
              <w:szCs w:val="18"/>
              <w:lang w:eastAsia="pl-PL"/>
            </w:rPr>
            <w:delText>"2.16.840.1.113883.3.4424.2.6"</w:delText>
          </w:r>
        </w:del>
      </w:ins>
    </w:p>
    <w:p w14:paraId="7A8AD0BE" w14:textId="77777777" w:rsidR="003D244B" w:rsidDel="00D3506C" w:rsidRDefault="00CD4C60">
      <w:pPr>
        <w:shd w:val="clear" w:color="auto" w:fill="FFFFFE"/>
        <w:spacing w:before="0" w:after="0" w:line="270" w:lineRule="atLeast"/>
        <w:jc w:val="left"/>
        <w:rPr>
          <w:ins w:id="2783" w:author="Autor"/>
          <w:del w:id="2784" w:author="Autor"/>
          <w:rFonts w:ascii="Courier New" w:hAnsi="Courier New" w:cs="Courier New"/>
          <w:color w:val="000000"/>
          <w:sz w:val="18"/>
          <w:szCs w:val="18"/>
          <w:lang w:eastAsia="pl-PL"/>
          <w:rPrChange w:id="2785" w:author="Autor">
            <w:rPr>
              <w:ins w:id="2786" w:author="Autor"/>
              <w:del w:id="2787" w:author="Autor"/>
            </w:rPr>
          </w:rPrChange>
        </w:rPr>
        <w:pPrChange w:id="2788" w:author="Autor">
          <w:pPr/>
        </w:pPrChange>
      </w:pPr>
      <w:ins w:id="2789" w:author="Autor">
        <w:del w:id="2790" w:author="Autor">
          <w:r w:rsidRPr="00CD4C60" w:rsidDel="00D3506C">
            <w:rPr>
              <w:rFonts w:ascii="Courier New" w:hAnsi="Courier New" w:cs="Courier New"/>
              <w:color w:val="000000"/>
              <w:sz w:val="18"/>
              <w:szCs w:val="18"/>
              <w:lang w:eastAsia="pl-PL"/>
            </w:rPr>
            <w:delText>}</w:delText>
          </w:r>
        </w:del>
      </w:ins>
    </w:p>
    <w:p w14:paraId="5043CB0F" w14:textId="77777777" w:rsidR="00790EC9" w:rsidRPr="00E46FA3" w:rsidRDefault="00790EC9" w:rsidP="00E46FA3"/>
    <w:p w14:paraId="68AD700D" w14:textId="77777777" w:rsidR="00F545CF" w:rsidRDefault="00F35150" w:rsidP="00E46FA3">
      <w:pPr>
        <w:rPr>
          <w:b/>
          <w:u w:val="single"/>
        </w:rPr>
      </w:pPr>
      <w:r>
        <w:rPr>
          <w:b/>
          <w:u w:val="single"/>
        </w:rPr>
        <w:t>Odpowiedź:</w:t>
      </w:r>
    </w:p>
    <w:p w14:paraId="2C4743E0" w14:textId="77777777" w:rsidR="00F35150" w:rsidRPr="00F35150" w:rsidRDefault="00F35150" w:rsidP="00E46FA3">
      <w:del w:id="2791" w:author="Autor">
        <w:r w:rsidRPr="00F35150" w:rsidDel="00D3506C">
          <w:delText>{"</w:delText>
        </w:r>
      </w:del>
      <w:ins w:id="2792" w:author="Autor">
        <w:r w:rsidR="00D3506C" w:rsidRPr="00D3506C">
          <w:t>{"</w:t>
        </w:r>
        <w:proofErr w:type="spellStart"/>
        <w:r w:rsidR="00D3506C" w:rsidRPr="00D3506C">
          <w:t>idPlacowki</w:t>
        </w:r>
        <w:proofErr w:type="spellEnd"/>
        <w:r w:rsidR="00D3506C" w:rsidRPr="00D3506C">
          <w:t>": "269060"}</w:t>
        </w:r>
      </w:ins>
      <w:del w:id="2793" w:author="Autor">
        <w:r w:rsidRPr="00F35150" w:rsidDel="00D3506C">
          <w:delText>idPlacowki":"1"}</w:delText>
        </w:r>
      </w:del>
    </w:p>
    <w:p w14:paraId="5890B7D3" w14:textId="77777777" w:rsidR="00CC1FB6" w:rsidRDefault="0923893E" w:rsidP="7A0285CB">
      <w:pPr>
        <w:pStyle w:val="Nagwek1"/>
        <w:numPr>
          <w:ilvl w:val="1"/>
          <w:numId w:val="20"/>
        </w:numPr>
      </w:pPr>
      <w:bookmarkStart w:id="2794" w:name="_Toc95995791"/>
      <w:bookmarkStart w:id="2795" w:name="_Toc1798059778"/>
      <w:bookmarkStart w:id="2796" w:name="_Toc52758869"/>
      <w:bookmarkStart w:id="2797" w:name="_Toc1918273732"/>
      <w:bookmarkStart w:id="2798" w:name="_Toc251431265"/>
      <w:bookmarkStart w:id="2799" w:name="_Toc456845417"/>
      <w:bookmarkStart w:id="2800" w:name="_Toc69307455"/>
      <w:bookmarkStart w:id="2801" w:name="_Toc828567434"/>
      <w:bookmarkStart w:id="2802" w:name="_Toc2017205318"/>
      <w:bookmarkStart w:id="2803" w:name="_Toc835865911"/>
      <w:bookmarkStart w:id="2804" w:name="_Toc768748049"/>
      <w:bookmarkStart w:id="2805" w:name="_Toc571917587"/>
      <w:bookmarkStart w:id="2806" w:name="_Toc1086263952"/>
      <w:bookmarkStart w:id="2807" w:name="_Toc926348644"/>
      <w:bookmarkStart w:id="2808" w:name="_Toc289732211"/>
      <w:bookmarkStart w:id="2809" w:name="_Toc217319879"/>
      <w:bookmarkStart w:id="2810" w:name="_Toc330088313"/>
      <w:bookmarkStart w:id="2811" w:name="_Toc684173659"/>
      <w:bookmarkStart w:id="2812" w:name="_Toc1801722425"/>
      <w:bookmarkStart w:id="2813" w:name="_Toc556792295"/>
      <w:bookmarkStart w:id="2814" w:name="_Toc958012428"/>
      <w:bookmarkStart w:id="2815" w:name="_Toc475526433"/>
      <w:bookmarkStart w:id="2816" w:name="_Toc1383567092"/>
      <w:bookmarkStart w:id="2817" w:name="_Toc2055842626"/>
      <w:bookmarkStart w:id="2818" w:name="_Toc848522803"/>
      <w:bookmarkStart w:id="2819" w:name="_Toc975141533"/>
      <w:bookmarkStart w:id="2820" w:name="_Toc900086803"/>
      <w:bookmarkStart w:id="2821" w:name="_Toc1920812460"/>
      <w:bookmarkStart w:id="2822" w:name="_Toc1547382426"/>
      <w:bookmarkStart w:id="2823" w:name="_Toc1595499325"/>
      <w:bookmarkStart w:id="2824" w:name="_Toc335135034"/>
      <w:bookmarkStart w:id="2825" w:name="_Toc1154739328"/>
      <w:bookmarkStart w:id="2826" w:name="_Toc1687109658"/>
      <w:bookmarkStart w:id="2827" w:name="_Toc1518952134"/>
      <w:bookmarkStart w:id="2828" w:name="_Toc48508456"/>
      <w:bookmarkStart w:id="2829" w:name="_Toc1304552785"/>
      <w:bookmarkStart w:id="2830" w:name="_Toc1802574705"/>
      <w:bookmarkStart w:id="2831" w:name="_Toc1949857358"/>
      <w:bookmarkStart w:id="2832" w:name="_Toc1901265182"/>
      <w:bookmarkStart w:id="2833" w:name="_Toc1297957953"/>
      <w:bookmarkStart w:id="2834" w:name="_Toc1648462870"/>
      <w:bookmarkStart w:id="2835" w:name="_Toc1475834373"/>
      <w:bookmarkStart w:id="2836" w:name="_Toc681138043"/>
      <w:bookmarkStart w:id="2837" w:name="_Toc208258225"/>
      <w:bookmarkStart w:id="2838" w:name="_Toc1546543923"/>
      <w:bookmarkStart w:id="2839" w:name="_Toc514260374"/>
      <w:bookmarkStart w:id="2840" w:name="_Toc230238095"/>
      <w:bookmarkStart w:id="2841" w:name="_Toc690502131"/>
      <w:bookmarkStart w:id="2842" w:name="_Toc1846898398"/>
      <w:bookmarkStart w:id="2843" w:name="_Toc739255571"/>
      <w:bookmarkStart w:id="2844" w:name="_Toc237890049"/>
      <w:bookmarkStart w:id="2845" w:name="_Toc99436696"/>
      <w:bookmarkStart w:id="2846" w:name="_Toc26706713"/>
      <w:bookmarkStart w:id="2847" w:name="_Toc999636971"/>
      <w:bookmarkStart w:id="2848" w:name="_Toc1775404621"/>
      <w:bookmarkStart w:id="2849" w:name="_Toc1178356486"/>
      <w:bookmarkStart w:id="2850" w:name="_Toc1776426219"/>
      <w:bookmarkStart w:id="2851" w:name="_Toc698759217"/>
      <w:bookmarkStart w:id="2852" w:name="_Toc636054271"/>
      <w:bookmarkStart w:id="2853" w:name="_Toc1728322990"/>
      <w:bookmarkStart w:id="2854" w:name="_Toc2017174552"/>
      <w:bookmarkStart w:id="2855" w:name="_Toc189704784"/>
      <w:bookmarkStart w:id="2856" w:name="_Toc337017477"/>
      <w:bookmarkStart w:id="2857" w:name="_Toc1436074385"/>
      <w:bookmarkStart w:id="2858" w:name="_Toc1676139318"/>
      <w:bookmarkStart w:id="2859" w:name="_Toc803956652"/>
      <w:bookmarkStart w:id="2860" w:name="_Toc1765928001"/>
      <w:bookmarkStart w:id="2861" w:name="_Toc285031349"/>
      <w:bookmarkStart w:id="2862" w:name="_Toc1727919115"/>
      <w:bookmarkStart w:id="2863" w:name="_Toc438291452"/>
      <w:bookmarkStart w:id="2864" w:name="_Toc1330029678"/>
      <w:bookmarkStart w:id="2865" w:name="_Toc1319039162"/>
      <w:bookmarkStart w:id="2866" w:name="_Toc566238178"/>
      <w:bookmarkStart w:id="2867" w:name="_Toc1771981811"/>
      <w:bookmarkStart w:id="2868" w:name="_Toc1705065503"/>
      <w:bookmarkStart w:id="2869" w:name="_Toc1567933344"/>
      <w:bookmarkStart w:id="2870" w:name="_Toc1183357749"/>
      <w:bookmarkStart w:id="2871" w:name="_Toc596845487"/>
      <w:bookmarkStart w:id="2872" w:name="_Toc1908100795"/>
      <w:bookmarkStart w:id="2873" w:name="_Toc241947859"/>
      <w:bookmarkStart w:id="2874" w:name="_Toc1678080785"/>
      <w:bookmarkStart w:id="2875" w:name="_Toc694030296"/>
      <w:bookmarkStart w:id="2876" w:name="_Toc387400452"/>
      <w:bookmarkStart w:id="2877" w:name="_Toc805908027"/>
      <w:bookmarkStart w:id="2878" w:name="_Toc922052102"/>
      <w:bookmarkStart w:id="2879" w:name="_Toc1853973142"/>
      <w:bookmarkStart w:id="2880" w:name="_Toc513277473"/>
      <w:bookmarkStart w:id="2881" w:name="_Toc1346593903"/>
      <w:bookmarkStart w:id="2882" w:name="_Toc1782506365"/>
      <w:bookmarkStart w:id="2883" w:name="_Toc1836461100"/>
      <w:bookmarkStart w:id="2884" w:name="_Toc270576774"/>
      <w:bookmarkStart w:id="2885" w:name="_Toc1737044872"/>
      <w:bookmarkStart w:id="2886" w:name="_Toc1615792273"/>
      <w:bookmarkStart w:id="2887" w:name="_Toc1477501933"/>
      <w:bookmarkStart w:id="2888" w:name="_Toc1434127553"/>
      <w:bookmarkStart w:id="2889" w:name="_Toc1161708420"/>
      <w:bookmarkStart w:id="2890" w:name="_Toc2127330685"/>
      <w:bookmarkStart w:id="2891" w:name="_Toc978236445"/>
      <w:bookmarkStart w:id="2892" w:name="_Toc1801075928"/>
      <w:bookmarkStart w:id="2893" w:name="_Toc1634793463"/>
      <w:bookmarkStart w:id="2894" w:name="_Toc1206613896"/>
      <w:bookmarkStart w:id="2895" w:name="_Toc224106611"/>
      <w:bookmarkStart w:id="2896" w:name="_Toc1355684560"/>
      <w:bookmarkStart w:id="2897" w:name="_Toc1076020279"/>
      <w:bookmarkStart w:id="2898" w:name="_Toc680776675"/>
      <w:bookmarkStart w:id="2899" w:name="_Toc1009620888"/>
      <w:bookmarkStart w:id="2900" w:name="_Toc1823639190"/>
      <w:bookmarkStart w:id="2901" w:name="_Toc27949597"/>
      <w:bookmarkStart w:id="2902" w:name="_Toc700148608"/>
      <w:bookmarkStart w:id="2903" w:name="_Toc1935316096"/>
      <w:bookmarkStart w:id="2904" w:name="_Toc832441681"/>
      <w:bookmarkStart w:id="2905" w:name="_Toc238305676"/>
      <w:bookmarkStart w:id="2906" w:name="_Toc305879340"/>
      <w:bookmarkStart w:id="2907" w:name="_Toc365181484"/>
      <w:bookmarkStart w:id="2908" w:name="_Toc1898271609"/>
      <w:bookmarkStart w:id="2909" w:name="_Toc1682951572"/>
      <w:bookmarkStart w:id="2910" w:name="_Toc755927200"/>
      <w:bookmarkStart w:id="2911" w:name="_Toc779556385"/>
      <w:bookmarkStart w:id="2912" w:name="_Toc164043788"/>
      <w:bookmarkStart w:id="2913" w:name="_Toc115101175"/>
      <w:bookmarkStart w:id="2914" w:name="_Toc1280737356"/>
      <w:bookmarkStart w:id="2915" w:name="_Toc1101894761"/>
      <w:bookmarkStart w:id="2916" w:name="_Toc785741404"/>
      <w:bookmarkStart w:id="2917" w:name="_Toc781655613"/>
      <w:bookmarkStart w:id="2918" w:name="_Toc625253725"/>
      <w:bookmarkStart w:id="2919" w:name="_Toc198025801"/>
      <w:bookmarkStart w:id="2920" w:name="_Toc1377940793"/>
      <w:bookmarkStart w:id="2921" w:name="_Toc2104037552"/>
      <w:bookmarkStart w:id="2922" w:name="_Toc1521538620"/>
      <w:bookmarkStart w:id="2923" w:name="_Toc483191336"/>
      <w:bookmarkStart w:id="2924" w:name="_Toc1887979572"/>
      <w:bookmarkStart w:id="2925" w:name="_Toc1483592589"/>
      <w:bookmarkStart w:id="2926" w:name="_Toc214550737"/>
      <w:bookmarkStart w:id="2927" w:name="_Toc2079024965"/>
      <w:r>
        <w:lastRenderedPageBreak/>
        <w:t>Operacja dodania zlecenia na badanie COVID-19 do systemu EWP</w:t>
      </w:r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</w:p>
    <w:p w14:paraId="34799A62" w14:textId="5E06824F" w:rsidR="005F595D" w:rsidRDefault="0A4F6F00" w:rsidP="6CD8704B">
      <w:r>
        <w:t xml:space="preserve">Operacja dodania zlecenia na badanie COVID-19 polega na wywołaniu metody </w:t>
      </w:r>
      <w:r w:rsidR="29A0CEDE" w:rsidRPr="6AF12D69">
        <w:rPr>
          <w:b/>
          <w:bCs/>
        </w:rPr>
        <w:t>/</w:t>
      </w:r>
      <w:del w:id="2928" w:author="Autor">
        <w:r w:rsidR="005F24B4" w:rsidRPr="6AF12D69" w:rsidDel="29A0CEDE">
          <w:rPr>
            <w:b/>
            <w:bCs/>
          </w:rPr>
          <w:delText>ewp-ez-ext</w:delText>
        </w:r>
      </w:del>
      <w:ins w:id="2929" w:author="Autor">
        <w:r w:rsidR="29A0CEDE" w:rsidRPr="6AF12D69">
          <w:rPr>
            <w:b/>
            <w:bCs/>
          </w:rPr>
          <w:t>ewp-ez-ext-v2</w:t>
        </w:r>
      </w:ins>
      <w:r w:rsidRPr="6AF12D69">
        <w:rPr>
          <w:b/>
          <w:bCs/>
        </w:rPr>
        <w:t>/zlecenie</w:t>
      </w:r>
      <w:r>
        <w:t xml:space="preserve">. Operacja ma za zadanie dodać do systemu EWP zlecenia na badanie dla wskazanego w parametrach operacji pacjenta. Do wywołania niezbędne jest uzyskanie unikalnych identyfikatorów pacjenta z metody </w:t>
      </w:r>
      <w:r w:rsidR="29A0CEDE" w:rsidRPr="6AF12D69">
        <w:rPr>
          <w:b/>
          <w:bCs/>
        </w:rPr>
        <w:t>/</w:t>
      </w:r>
      <w:del w:id="2930" w:author="Autor">
        <w:r w:rsidR="005F24B4" w:rsidRPr="6AF12D69" w:rsidDel="29A0CEDE">
          <w:rPr>
            <w:b/>
            <w:bCs/>
          </w:rPr>
          <w:delText>ewp-ez-ext</w:delText>
        </w:r>
      </w:del>
      <w:ins w:id="2931" w:author="Autor">
        <w:r w:rsidR="29A0CEDE" w:rsidRPr="6AF12D69">
          <w:rPr>
            <w:b/>
            <w:bCs/>
          </w:rPr>
          <w:t>ewp-ez-ext-v2</w:t>
        </w:r>
      </w:ins>
      <w:r w:rsidRPr="6AF12D69">
        <w:rPr>
          <w:b/>
          <w:bCs/>
        </w:rPr>
        <w:t>/</w:t>
      </w:r>
      <w:proofErr w:type="spellStart"/>
      <w:r w:rsidRPr="6AF12D69">
        <w:rPr>
          <w:b/>
          <w:bCs/>
        </w:rPr>
        <w:t>pacjent_info</w:t>
      </w:r>
      <w:proofErr w:type="spellEnd"/>
      <w:r w:rsidRPr="6AF12D69">
        <w:rPr>
          <w:b/>
          <w:bCs/>
        </w:rPr>
        <w:t xml:space="preserve"> </w:t>
      </w:r>
      <w:r>
        <w:t xml:space="preserve">lub </w:t>
      </w:r>
      <w:r w:rsidR="29A0CEDE" w:rsidRPr="6AF12D69">
        <w:rPr>
          <w:b/>
          <w:bCs/>
        </w:rPr>
        <w:t>/</w:t>
      </w:r>
      <w:del w:id="2932" w:author="Autor">
        <w:r w:rsidR="005F24B4" w:rsidRPr="6AF12D69" w:rsidDel="29A0CEDE">
          <w:rPr>
            <w:b/>
            <w:bCs/>
          </w:rPr>
          <w:delText>ewp-ez-ext</w:delText>
        </w:r>
      </w:del>
      <w:ins w:id="2933" w:author="Autor">
        <w:r w:rsidR="29A0CEDE" w:rsidRPr="6AF12D69">
          <w:rPr>
            <w:b/>
            <w:bCs/>
          </w:rPr>
          <w:t>ewp-ez-ext-v2</w:t>
        </w:r>
      </w:ins>
      <w:r w:rsidRPr="6AF12D69">
        <w:rPr>
          <w:b/>
          <w:bCs/>
        </w:rPr>
        <w:t xml:space="preserve">/osoba </w:t>
      </w:r>
      <w:r>
        <w:t xml:space="preserve">oraz identyfikator placówki z metody </w:t>
      </w:r>
      <w:r w:rsidR="29A0CEDE" w:rsidRPr="6AF12D69">
        <w:rPr>
          <w:b/>
          <w:bCs/>
        </w:rPr>
        <w:t>/</w:t>
      </w:r>
      <w:del w:id="2934" w:author="Autor">
        <w:r w:rsidR="005F24B4" w:rsidRPr="6AF12D69" w:rsidDel="29A0CEDE">
          <w:rPr>
            <w:b/>
            <w:bCs/>
          </w:rPr>
          <w:delText>ewp-ez-ext</w:delText>
        </w:r>
      </w:del>
      <w:ins w:id="2935" w:author="Autor">
        <w:r w:rsidR="29A0CEDE" w:rsidRPr="6AF12D69">
          <w:rPr>
            <w:b/>
            <w:bCs/>
          </w:rPr>
          <w:t>ewp-ez-ext-v2</w:t>
        </w:r>
      </w:ins>
      <w:r w:rsidRPr="6AF12D69">
        <w:rPr>
          <w:b/>
          <w:bCs/>
        </w:rPr>
        <w:t>/</w:t>
      </w:r>
      <w:proofErr w:type="spellStart"/>
      <w:r w:rsidRPr="6AF12D69">
        <w:rPr>
          <w:b/>
          <w:bCs/>
        </w:rPr>
        <w:t>placowka</w:t>
      </w:r>
      <w:proofErr w:type="spellEnd"/>
      <w:r>
        <w:t>.</w:t>
      </w:r>
      <w:r w:rsidR="7ED80D43">
        <w:t xml:space="preserve"> Do wywołania operacji niezbędny jest </w:t>
      </w:r>
      <w:proofErr w:type="spellStart"/>
      <w:r w:rsidR="7ED80D43">
        <w:t>token</w:t>
      </w:r>
      <w:proofErr w:type="spellEnd"/>
      <w:r w:rsidR="7ED80D43">
        <w:t xml:space="preserve"> uwierzytelniający uzyskany z metody </w:t>
      </w:r>
      <w:r w:rsidR="7ED80D43" w:rsidRPr="6AF12D69">
        <w:rPr>
          <w:b/>
          <w:bCs/>
        </w:rPr>
        <w:t>/</w:t>
      </w:r>
      <w:proofErr w:type="spellStart"/>
      <w:r w:rsidR="7ED80D43" w:rsidRPr="6AF12D69">
        <w:rPr>
          <w:b/>
          <w:bCs/>
        </w:rPr>
        <w:t>token</w:t>
      </w:r>
      <w:proofErr w:type="spellEnd"/>
      <w:r w:rsidR="7ED80D43" w:rsidRPr="6AF12D69">
        <w:rPr>
          <w:b/>
          <w:bCs/>
        </w:rPr>
        <w:t>.</w:t>
      </w:r>
      <w:r w:rsidR="7ED80D43">
        <w:t xml:space="preserve"> </w:t>
      </w:r>
    </w:p>
    <w:p w14:paraId="7854F4BE" w14:textId="77777777" w:rsidR="005F24B4" w:rsidRDefault="002510AB" w:rsidP="005F24B4">
      <w:r>
        <w:t xml:space="preserve">W żądaniu parametr </w:t>
      </w:r>
      <w:proofErr w:type="spellStart"/>
      <w:r>
        <w:rPr>
          <w:b/>
        </w:rPr>
        <w:t>typTestu</w:t>
      </w:r>
      <w:proofErr w:type="spellEnd"/>
      <w:r>
        <w:t xml:space="preserve"> w chwili obecnej przyjmuje jedynie wartość „COVID19”.</w:t>
      </w:r>
      <w:r w:rsidR="00A70467">
        <w:t xml:space="preserve"> </w:t>
      </w:r>
    </w:p>
    <w:p w14:paraId="3DE8D916" w14:textId="77777777" w:rsidR="00587B9A" w:rsidRDefault="00A70467" w:rsidP="005F24B4">
      <w:r>
        <w:t xml:space="preserve">W żądaniu </w:t>
      </w:r>
      <w:r w:rsidR="00826A6A">
        <w:t>parametr</w:t>
      </w:r>
      <w:r>
        <w:t xml:space="preserve"> </w:t>
      </w:r>
      <w:proofErr w:type="spellStart"/>
      <w:r w:rsidRPr="00826A6A">
        <w:rPr>
          <w:b/>
        </w:rPr>
        <w:t>zlecajacyOidR</w:t>
      </w:r>
      <w:r w:rsidR="00826A6A" w:rsidRPr="00826A6A">
        <w:rPr>
          <w:b/>
        </w:rPr>
        <w:t>oot</w:t>
      </w:r>
      <w:proofErr w:type="spellEnd"/>
      <w:r>
        <w:t xml:space="preserve"> </w:t>
      </w:r>
      <w:r w:rsidR="00826A6A">
        <w:t>jest zgodny</w:t>
      </w:r>
      <w:r>
        <w:t xml:space="preserve"> z wartościami drzewa OID stosowanego w dokumentach w standardzie HL7 CDA.</w:t>
      </w:r>
      <w:r w:rsidR="00826A6A">
        <w:t xml:space="preserve"> Wartość </w:t>
      </w:r>
      <w:proofErr w:type="spellStart"/>
      <w:r w:rsidR="00826A6A">
        <w:rPr>
          <w:b/>
        </w:rPr>
        <w:t>zlecajacyOidExtension</w:t>
      </w:r>
      <w:proofErr w:type="spellEnd"/>
      <w:r w:rsidR="00826A6A">
        <w:rPr>
          <w:b/>
        </w:rPr>
        <w:t xml:space="preserve"> </w:t>
      </w:r>
      <w:r w:rsidR="00826A6A">
        <w:t>przyjmuje wartość odpowiedniego numeru Prawa Wykonywania Zawodu nadanego przez odpowiednie instytucje.</w:t>
      </w:r>
      <w:r w:rsidR="00534883">
        <w:t xml:space="preserve"> </w:t>
      </w:r>
    </w:p>
    <w:p w14:paraId="6BA55255" w14:textId="77777777" w:rsidR="001828D3" w:rsidRDefault="00DA66A5" w:rsidP="005F24B4">
      <w:r>
        <w:t xml:space="preserve">W przypadku zlecania testów na badania COVID19 należy pole </w:t>
      </w:r>
      <w:proofErr w:type="spellStart"/>
      <w:r>
        <w:rPr>
          <w:b/>
        </w:rPr>
        <w:t>idTest</w:t>
      </w:r>
      <w:proofErr w:type="spellEnd"/>
      <w:r>
        <w:t xml:space="preserve"> uzupełniać wartością </w:t>
      </w:r>
      <w:proofErr w:type="spellStart"/>
      <w:r>
        <w:rPr>
          <w:b/>
        </w:rPr>
        <w:t>null</w:t>
      </w:r>
      <w:proofErr w:type="spellEnd"/>
      <w:r>
        <w:rPr>
          <w:b/>
        </w:rPr>
        <w:t>.</w:t>
      </w:r>
      <w:r>
        <w:t xml:space="preserve"> </w:t>
      </w:r>
    </w:p>
    <w:p w14:paraId="474C89D5" w14:textId="77777777" w:rsidR="00B72CD8" w:rsidRDefault="00B72CD8" w:rsidP="005F24B4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94"/>
        <w:gridCol w:w="738"/>
        <w:gridCol w:w="1392"/>
        <w:gridCol w:w="3058"/>
        <w:gridCol w:w="1680"/>
      </w:tblGrid>
      <w:tr w:rsidR="00494021" w14:paraId="7C1F9ACE" w14:textId="77777777" w:rsidTr="6AF12D69">
        <w:tc>
          <w:tcPr>
            <w:tcW w:w="2194" w:type="dxa"/>
            <w:shd w:val="clear" w:color="auto" w:fill="17365D" w:themeFill="text2" w:themeFillShade="BF"/>
          </w:tcPr>
          <w:p w14:paraId="30055DA2" w14:textId="77777777" w:rsidR="00F35634" w:rsidRDefault="00F35634" w:rsidP="00014A79">
            <w:pPr>
              <w:pStyle w:val="Tabelanagwekdolewej"/>
              <w:spacing w:before="48" w:after="48"/>
            </w:pPr>
            <w:r>
              <w:t>Nazwa parametru</w:t>
            </w:r>
          </w:p>
        </w:tc>
        <w:tc>
          <w:tcPr>
            <w:tcW w:w="738" w:type="dxa"/>
            <w:shd w:val="clear" w:color="auto" w:fill="17365D" w:themeFill="text2" w:themeFillShade="BF"/>
          </w:tcPr>
          <w:p w14:paraId="36B602DA" w14:textId="77777777" w:rsidR="00F35634" w:rsidRDefault="00F35634" w:rsidP="00014A79">
            <w:pPr>
              <w:pStyle w:val="Tabelanagwekdolewej"/>
              <w:spacing w:before="48" w:after="48"/>
            </w:pPr>
            <w:r>
              <w:t>Typ</w:t>
            </w:r>
          </w:p>
        </w:tc>
        <w:tc>
          <w:tcPr>
            <w:tcW w:w="1392" w:type="dxa"/>
            <w:shd w:val="clear" w:color="auto" w:fill="17365D" w:themeFill="text2" w:themeFillShade="BF"/>
          </w:tcPr>
          <w:p w14:paraId="676EFD2A" w14:textId="77777777" w:rsidR="00F35634" w:rsidRDefault="00F35634" w:rsidP="00014A79">
            <w:pPr>
              <w:pStyle w:val="Tabelanagwekdolewej"/>
              <w:spacing w:before="48" w:after="48"/>
            </w:pPr>
            <w:r>
              <w:t>Wymagalność</w:t>
            </w:r>
          </w:p>
        </w:tc>
        <w:tc>
          <w:tcPr>
            <w:tcW w:w="3058" w:type="dxa"/>
            <w:shd w:val="clear" w:color="auto" w:fill="17365D" w:themeFill="text2" w:themeFillShade="BF"/>
          </w:tcPr>
          <w:p w14:paraId="26EB1A08" w14:textId="77777777" w:rsidR="00F35634" w:rsidRDefault="00F35634" w:rsidP="00014A79">
            <w:pPr>
              <w:pStyle w:val="Tabelanagwekdolewej"/>
              <w:spacing w:before="48" w:after="48"/>
            </w:pPr>
            <w:r>
              <w:t>Przykładowa wartość</w:t>
            </w:r>
          </w:p>
        </w:tc>
        <w:tc>
          <w:tcPr>
            <w:tcW w:w="1680" w:type="dxa"/>
            <w:shd w:val="clear" w:color="auto" w:fill="17365D" w:themeFill="text2" w:themeFillShade="BF"/>
          </w:tcPr>
          <w:p w14:paraId="08A02531" w14:textId="77777777" w:rsidR="00F35634" w:rsidRDefault="00F35634" w:rsidP="00014A79">
            <w:pPr>
              <w:pStyle w:val="Tabelanagwekdolewej"/>
              <w:spacing w:before="48" w:after="48"/>
            </w:pPr>
            <w:r>
              <w:t>Opis</w:t>
            </w:r>
          </w:p>
        </w:tc>
      </w:tr>
      <w:tr w:rsidR="00494021" w14:paraId="78F72563" w14:textId="77777777" w:rsidTr="6AF12D69">
        <w:tc>
          <w:tcPr>
            <w:tcW w:w="2194" w:type="dxa"/>
          </w:tcPr>
          <w:p w14:paraId="620C0D11" w14:textId="77777777" w:rsidR="00F35634" w:rsidRDefault="00F35634" w:rsidP="000368D4">
            <w:pPr>
              <w:pStyle w:val="tabelanormalny"/>
            </w:pPr>
            <w:proofErr w:type="spellStart"/>
            <w:r>
              <w:t>typTestu</w:t>
            </w:r>
            <w:proofErr w:type="spellEnd"/>
          </w:p>
        </w:tc>
        <w:tc>
          <w:tcPr>
            <w:tcW w:w="738" w:type="dxa"/>
          </w:tcPr>
          <w:p w14:paraId="22AB282A" w14:textId="77777777" w:rsidR="00F35634" w:rsidRDefault="00F35634" w:rsidP="000368D4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14:paraId="5C8833DE" w14:textId="77777777" w:rsidR="00F35634" w:rsidRDefault="00F35634" w:rsidP="000368D4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14:paraId="20A0AA78" w14:textId="77777777" w:rsidR="00F35634" w:rsidRDefault="00F35634" w:rsidP="000368D4">
            <w:pPr>
              <w:pStyle w:val="tabelanormalny"/>
            </w:pPr>
            <w:r>
              <w:t>COVID19</w:t>
            </w:r>
          </w:p>
        </w:tc>
        <w:tc>
          <w:tcPr>
            <w:tcW w:w="1680" w:type="dxa"/>
          </w:tcPr>
          <w:p w14:paraId="088A7F3D" w14:textId="77777777" w:rsidR="00F35634" w:rsidRDefault="00F35634" w:rsidP="000368D4">
            <w:pPr>
              <w:pStyle w:val="tabelanormalny"/>
            </w:pPr>
            <w:r>
              <w:t>Typ testu, który ma być wykonany pacjentowi. Na ten moment zawsze wartość COVID19</w:t>
            </w:r>
          </w:p>
        </w:tc>
      </w:tr>
      <w:tr w:rsidR="00F35634" w14:paraId="277F863A" w14:textId="77777777" w:rsidTr="6AF12D69">
        <w:tc>
          <w:tcPr>
            <w:tcW w:w="2194" w:type="dxa"/>
          </w:tcPr>
          <w:p w14:paraId="11BDAA1C" w14:textId="77777777" w:rsidR="00F35634" w:rsidRDefault="00F35634" w:rsidP="000368D4">
            <w:pPr>
              <w:pStyle w:val="tabelanormalny"/>
            </w:pPr>
            <w:proofErr w:type="spellStart"/>
            <w:r>
              <w:t>idOsoby</w:t>
            </w:r>
            <w:proofErr w:type="spellEnd"/>
          </w:p>
        </w:tc>
        <w:tc>
          <w:tcPr>
            <w:tcW w:w="738" w:type="dxa"/>
          </w:tcPr>
          <w:p w14:paraId="45F92D35" w14:textId="77777777" w:rsidR="00F35634" w:rsidRDefault="00F35634" w:rsidP="000368D4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14:paraId="6567F2DF" w14:textId="77777777" w:rsidR="00F35634" w:rsidRDefault="00F35634" w:rsidP="000368D4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14:paraId="226C25EF" w14:textId="77777777" w:rsidR="00F35634" w:rsidRDefault="00F35634" w:rsidP="000368D4">
            <w:pPr>
              <w:pStyle w:val="tabelanormalny"/>
            </w:pPr>
            <w:r>
              <w:t>12345</w:t>
            </w:r>
          </w:p>
        </w:tc>
        <w:tc>
          <w:tcPr>
            <w:tcW w:w="1680" w:type="dxa"/>
          </w:tcPr>
          <w:p w14:paraId="14B49664" w14:textId="77777777" w:rsidR="00F35634" w:rsidRDefault="00F35634" w:rsidP="000368D4">
            <w:pPr>
              <w:pStyle w:val="tabelanormalny"/>
            </w:pPr>
            <w:proofErr w:type="spellStart"/>
            <w:r>
              <w:t>idOsoby</w:t>
            </w:r>
            <w:proofErr w:type="spellEnd"/>
            <w:r>
              <w:t xml:space="preserve"> pobrane z systemu EWP</w:t>
            </w:r>
          </w:p>
        </w:tc>
      </w:tr>
      <w:tr w:rsidR="00F35634" w14:paraId="729C0669" w14:textId="77777777" w:rsidTr="6AF12D69">
        <w:tc>
          <w:tcPr>
            <w:tcW w:w="2194" w:type="dxa"/>
          </w:tcPr>
          <w:p w14:paraId="0673039E" w14:textId="77777777" w:rsidR="00F35634" w:rsidRDefault="00F35634" w:rsidP="000368D4">
            <w:pPr>
              <w:pStyle w:val="tabelanormalny"/>
            </w:pPr>
            <w:proofErr w:type="spellStart"/>
            <w:r>
              <w:t>idPlacowki</w:t>
            </w:r>
            <w:proofErr w:type="spellEnd"/>
          </w:p>
        </w:tc>
        <w:tc>
          <w:tcPr>
            <w:tcW w:w="738" w:type="dxa"/>
          </w:tcPr>
          <w:p w14:paraId="2B5EEED8" w14:textId="77777777" w:rsidR="00F35634" w:rsidRDefault="00F35634" w:rsidP="000368D4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14:paraId="317C3E2D" w14:textId="77777777" w:rsidR="00F35634" w:rsidRDefault="00F35634" w:rsidP="000368D4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14:paraId="19FCCF4E" w14:textId="77777777" w:rsidR="00F35634" w:rsidRDefault="00F35634" w:rsidP="000368D4">
            <w:pPr>
              <w:pStyle w:val="tabelanormalny"/>
            </w:pPr>
            <w:r>
              <w:t>123</w:t>
            </w:r>
          </w:p>
        </w:tc>
        <w:tc>
          <w:tcPr>
            <w:tcW w:w="1680" w:type="dxa"/>
          </w:tcPr>
          <w:p w14:paraId="063A22EE" w14:textId="77777777" w:rsidR="00F35634" w:rsidRDefault="00F35634" w:rsidP="000368D4">
            <w:pPr>
              <w:pStyle w:val="tabelanormalny"/>
            </w:pPr>
            <w:proofErr w:type="spellStart"/>
            <w:r>
              <w:t>idP</w:t>
            </w:r>
            <w:r w:rsidR="00494021">
              <w:t>lacowki</w:t>
            </w:r>
            <w:proofErr w:type="spellEnd"/>
            <w:r w:rsidR="00494021">
              <w:t xml:space="preserve"> pobrane z </w:t>
            </w:r>
            <w:r>
              <w:t>systemu EWP</w:t>
            </w:r>
          </w:p>
        </w:tc>
      </w:tr>
      <w:tr w:rsidR="00494021" w14:paraId="5BCB306B" w14:textId="77777777" w:rsidTr="6AF12D69">
        <w:tc>
          <w:tcPr>
            <w:tcW w:w="2194" w:type="dxa"/>
          </w:tcPr>
          <w:p w14:paraId="58058D4F" w14:textId="77777777" w:rsidR="00F35634" w:rsidRDefault="00F35634" w:rsidP="000368D4">
            <w:pPr>
              <w:pStyle w:val="tabelanormalny"/>
            </w:pPr>
            <w:proofErr w:type="spellStart"/>
            <w:r>
              <w:t>dataZlecenia</w:t>
            </w:r>
            <w:proofErr w:type="spellEnd"/>
          </w:p>
        </w:tc>
        <w:tc>
          <w:tcPr>
            <w:tcW w:w="738" w:type="dxa"/>
          </w:tcPr>
          <w:p w14:paraId="45F19839" w14:textId="77777777" w:rsidR="00F35634" w:rsidRDefault="00F35634" w:rsidP="000368D4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14:paraId="715657E9" w14:textId="77777777" w:rsidR="00F35634" w:rsidRDefault="00F35634" w:rsidP="000368D4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14:paraId="0BB0022D" w14:textId="77777777" w:rsidR="00F35634" w:rsidRDefault="00F35634" w:rsidP="000368D4">
            <w:pPr>
              <w:pStyle w:val="tabelanormalny"/>
            </w:pPr>
            <w:r w:rsidRPr="00F35634">
              <w:t>2020-07-24 14:45:47</w:t>
            </w:r>
          </w:p>
        </w:tc>
        <w:tc>
          <w:tcPr>
            <w:tcW w:w="1680" w:type="dxa"/>
          </w:tcPr>
          <w:p w14:paraId="73D7A670" w14:textId="77777777" w:rsidR="00F35634" w:rsidRDefault="00F35634" w:rsidP="000368D4">
            <w:pPr>
              <w:pStyle w:val="tabelanormalny"/>
            </w:pPr>
            <w:r>
              <w:t xml:space="preserve">Data </w:t>
            </w:r>
            <w:r w:rsidR="00DD0C7A">
              <w:t>zlecenia badania w forma</w:t>
            </w:r>
            <w:r w:rsidR="00F27224">
              <w:t>c</w:t>
            </w:r>
            <w:r>
              <w:t>ie RRRR-</w:t>
            </w:r>
            <w:r>
              <w:lastRenderedPageBreak/>
              <w:t xml:space="preserve">MM-DD </w:t>
            </w:r>
            <w:proofErr w:type="spellStart"/>
            <w:r>
              <w:t>gg:mm:ss</w:t>
            </w:r>
            <w:proofErr w:type="spellEnd"/>
          </w:p>
        </w:tc>
      </w:tr>
      <w:tr w:rsidR="00494021" w14:paraId="760139CC" w14:textId="77777777" w:rsidTr="6AF12D69">
        <w:tc>
          <w:tcPr>
            <w:tcW w:w="2194" w:type="dxa"/>
          </w:tcPr>
          <w:p w14:paraId="137D70E5" w14:textId="77777777" w:rsidR="00494021" w:rsidRDefault="00494021" w:rsidP="000368D4">
            <w:pPr>
              <w:pStyle w:val="tabelanormalny"/>
            </w:pPr>
            <w:proofErr w:type="spellStart"/>
            <w:r>
              <w:lastRenderedPageBreak/>
              <w:t>zlecajacyOidRoot</w:t>
            </w:r>
            <w:proofErr w:type="spellEnd"/>
          </w:p>
        </w:tc>
        <w:tc>
          <w:tcPr>
            <w:tcW w:w="738" w:type="dxa"/>
          </w:tcPr>
          <w:p w14:paraId="54407DFD" w14:textId="77777777" w:rsidR="00494021" w:rsidRDefault="00494021" w:rsidP="000368D4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14:paraId="48035754" w14:textId="77777777" w:rsidR="00494021" w:rsidRDefault="00494021" w:rsidP="000368D4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14:paraId="6C025282" w14:textId="77777777" w:rsidR="00494021" w:rsidRPr="00F35634" w:rsidRDefault="00494021" w:rsidP="000368D4">
            <w:pPr>
              <w:pStyle w:val="tabelanormalny"/>
            </w:pPr>
            <w:r w:rsidRPr="00F35634">
              <w:t>2.16.840.1.113883.3.4424.1.6.2</w:t>
            </w:r>
          </w:p>
        </w:tc>
        <w:tc>
          <w:tcPr>
            <w:tcW w:w="1680" w:type="dxa"/>
          </w:tcPr>
          <w:p w14:paraId="7C07CC21" w14:textId="77777777" w:rsidR="00494021" w:rsidRDefault="00494021" w:rsidP="000368D4">
            <w:pPr>
              <w:pStyle w:val="tabelanormalny"/>
            </w:pPr>
            <w:r>
              <w:t xml:space="preserve">Root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494021" w14:paraId="1A410A14" w14:textId="77777777" w:rsidTr="6AF12D69">
        <w:tc>
          <w:tcPr>
            <w:tcW w:w="2194" w:type="dxa"/>
          </w:tcPr>
          <w:p w14:paraId="70BF8C04" w14:textId="77777777" w:rsidR="00494021" w:rsidRDefault="00494021" w:rsidP="000368D4">
            <w:pPr>
              <w:pStyle w:val="tabelanormalny"/>
            </w:pPr>
            <w:proofErr w:type="spellStart"/>
            <w:r>
              <w:t>zlecajacyOidExtension</w:t>
            </w:r>
            <w:proofErr w:type="spellEnd"/>
          </w:p>
        </w:tc>
        <w:tc>
          <w:tcPr>
            <w:tcW w:w="738" w:type="dxa"/>
          </w:tcPr>
          <w:p w14:paraId="6F5442B0" w14:textId="77777777" w:rsidR="00494021" w:rsidRDefault="00494021" w:rsidP="000368D4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14:paraId="704F2577" w14:textId="77777777" w:rsidR="00494021" w:rsidRDefault="00494021" w:rsidP="000368D4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14:paraId="4E4F49DB" w14:textId="77777777" w:rsidR="00494021" w:rsidRPr="00F35634" w:rsidRDefault="00494021" w:rsidP="000368D4">
            <w:pPr>
              <w:pStyle w:val="tabelanormalny"/>
            </w:pPr>
            <w:r>
              <w:t>1234567</w:t>
            </w:r>
          </w:p>
        </w:tc>
        <w:tc>
          <w:tcPr>
            <w:tcW w:w="1680" w:type="dxa"/>
          </w:tcPr>
          <w:p w14:paraId="6CA7FB97" w14:textId="77777777" w:rsidR="00494021" w:rsidRDefault="00494021" w:rsidP="000368D4">
            <w:pPr>
              <w:pStyle w:val="tabelanormalny"/>
            </w:pPr>
            <w:r>
              <w:t xml:space="preserve">Extension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494021" w14:paraId="3512B069" w14:textId="77777777" w:rsidTr="6AF12D69">
        <w:tc>
          <w:tcPr>
            <w:tcW w:w="2194" w:type="dxa"/>
          </w:tcPr>
          <w:p w14:paraId="03144CBC" w14:textId="77777777" w:rsidR="00494021" w:rsidRDefault="00494021" w:rsidP="000368D4">
            <w:pPr>
              <w:pStyle w:val="tabelanormalny"/>
            </w:pPr>
            <w:proofErr w:type="spellStart"/>
            <w:r>
              <w:t>zlecajacyImie</w:t>
            </w:r>
            <w:proofErr w:type="spellEnd"/>
          </w:p>
        </w:tc>
        <w:tc>
          <w:tcPr>
            <w:tcW w:w="738" w:type="dxa"/>
          </w:tcPr>
          <w:p w14:paraId="54875C13" w14:textId="77777777" w:rsidR="00494021" w:rsidRDefault="00494021" w:rsidP="000368D4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14:paraId="631EC515" w14:textId="77777777" w:rsidR="00494021" w:rsidRDefault="00494021" w:rsidP="000368D4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14:paraId="28094727" w14:textId="77777777" w:rsidR="00494021" w:rsidRDefault="00494021" w:rsidP="000368D4">
            <w:pPr>
              <w:pStyle w:val="tabelanormalny"/>
            </w:pPr>
            <w:r>
              <w:t>Adam</w:t>
            </w:r>
          </w:p>
        </w:tc>
        <w:tc>
          <w:tcPr>
            <w:tcW w:w="1680" w:type="dxa"/>
          </w:tcPr>
          <w:p w14:paraId="1F715322" w14:textId="77777777" w:rsidR="00494021" w:rsidRDefault="00494021" w:rsidP="000368D4">
            <w:pPr>
              <w:pStyle w:val="tabelanormalny"/>
            </w:pPr>
            <w:r>
              <w:t>Imię pracownika medycznego zlecającego badanie</w:t>
            </w:r>
          </w:p>
        </w:tc>
      </w:tr>
      <w:tr w:rsidR="00494021" w14:paraId="23B0EE70" w14:textId="77777777" w:rsidTr="6AF12D69">
        <w:tc>
          <w:tcPr>
            <w:tcW w:w="2194" w:type="dxa"/>
          </w:tcPr>
          <w:p w14:paraId="6D8A7632" w14:textId="77777777" w:rsidR="00494021" w:rsidRDefault="00494021" w:rsidP="000368D4">
            <w:pPr>
              <w:pStyle w:val="tabelanormalny"/>
            </w:pPr>
            <w:proofErr w:type="spellStart"/>
            <w:r>
              <w:t>zlecajacyNazwisko</w:t>
            </w:r>
            <w:proofErr w:type="spellEnd"/>
          </w:p>
        </w:tc>
        <w:tc>
          <w:tcPr>
            <w:tcW w:w="738" w:type="dxa"/>
          </w:tcPr>
          <w:p w14:paraId="609C1D8A" w14:textId="77777777" w:rsidR="00494021" w:rsidRDefault="00494021" w:rsidP="000368D4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14:paraId="51E7927F" w14:textId="77777777" w:rsidR="00494021" w:rsidRDefault="00494021" w:rsidP="000368D4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14:paraId="45E2587A" w14:textId="77777777" w:rsidR="00494021" w:rsidRDefault="00494021" w:rsidP="000368D4">
            <w:pPr>
              <w:pStyle w:val="tabelanormalny"/>
            </w:pPr>
            <w:r>
              <w:t>Nowak</w:t>
            </w:r>
          </w:p>
        </w:tc>
        <w:tc>
          <w:tcPr>
            <w:tcW w:w="1680" w:type="dxa"/>
          </w:tcPr>
          <w:p w14:paraId="2BC95744" w14:textId="77777777" w:rsidR="00494021" w:rsidRDefault="00494021" w:rsidP="000368D4">
            <w:pPr>
              <w:pStyle w:val="tabelanormalny"/>
            </w:pPr>
            <w:r>
              <w:t>Nazwisko pracownika medycznego zlecającego badanie</w:t>
            </w:r>
          </w:p>
        </w:tc>
      </w:tr>
      <w:tr w:rsidR="00494021" w14:paraId="3D76B760" w14:textId="77777777" w:rsidTr="6AF12D69">
        <w:tc>
          <w:tcPr>
            <w:tcW w:w="2194" w:type="dxa"/>
          </w:tcPr>
          <w:p w14:paraId="4E4347B1" w14:textId="77777777" w:rsidR="00494021" w:rsidRDefault="00494021" w:rsidP="000368D4">
            <w:pPr>
              <w:pStyle w:val="tabelanormalny"/>
            </w:pPr>
            <w:proofErr w:type="spellStart"/>
            <w:r>
              <w:t>zlecajacyTelefon</w:t>
            </w:r>
            <w:proofErr w:type="spellEnd"/>
          </w:p>
        </w:tc>
        <w:tc>
          <w:tcPr>
            <w:tcW w:w="738" w:type="dxa"/>
          </w:tcPr>
          <w:p w14:paraId="3926D9DA" w14:textId="77777777" w:rsidR="00494021" w:rsidRDefault="00494021" w:rsidP="000368D4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14:paraId="653939CA" w14:textId="77777777" w:rsidR="00494021" w:rsidRDefault="00494021" w:rsidP="000368D4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14:paraId="07452077" w14:textId="77777777" w:rsidR="00494021" w:rsidRDefault="00494021" w:rsidP="000368D4">
            <w:pPr>
              <w:pStyle w:val="tabelanormalny"/>
            </w:pPr>
            <w:r>
              <w:t>+48501000000</w:t>
            </w:r>
          </w:p>
        </w:tc>
        <w:tc>
          <w:tcPr>
            <w:tcW w:w="1680" w:type="dxa"/>
          </w:tcPr>
          <w:p w14:paraId="5BCC45D1" w14:textId="77777777" w:rsidR="00494021" w:rsidRDefault="00494021" w:rsidP="000368D4">
            <w:pPr>
              <w:pStyle w:val="tabelanormalny"/>
            </w:pPr>
            <w:r>
              <w:t>Numer telefonu pracownika medycznego zlecającego badanie</w:t>
            </w:r>
            <w:r w:rsidR="00D82FE8">
              <w:t xml:space="preserve"> poprzedzony </w:t>
            </w:r>
            <w:proofErr w:type="spellStart"/>
            <w:r w:rsidR="00D82FE8">
              <w:t>prefixem</w:t>
            </w:r>
            <w:proofErr w:type="spellEnd"/>
            <w:r w:rsidR="00D82FE8">
              <w:t xml:space="preserve"> +48</w:t>
            </w:r>
          </w:p>
        </w:tc>
      </w:tr>
      <w:tr w:rsidR="00494021" w14:paraId="034ADA78" w14:textId="77777777" w:rsidTr="6AF12D69">
        <w:tc>
          <w:tcPr>
            <w:tcW w:w="2194" w:type="dxa"/>
          </w:tcPr>
          <w:p w14:paraId="7647F948" w14:textId="77777777" w:rsidR="00494021" w:rsidRDefault="00494021" w:rsidP="000368D4">
            <w:pPr>
              <w:pStyle w:val="tabelanormalny"/>
            </w:pPr>
            <w:proofErr w:type="spellStart"/>
            <w:r>
              <w:t>idZrodlaFinansowania</w:t>
            </w:r>
            <w:proofErr w:type="spellEnd"/>
          </w:p>
        </w:tc>
        <w:tc>
          <w:tcPr>
            <w:tcW w:w="738" w:type="dxa"/>
          </w:tcPr>
          <w:p w14:paraId="6D9AB57D" w14:textId="77777777" w:rsidR="00494021" w:rsidRDefault="00494021" w:rsidP="000368D4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14:paraId="4879B068" w14:textId="77777777" w:rsidR="00494021" w:rsidRDefault="00494021" w:rsidP="000368D4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14:paraId="249FAAB8" w14:textId="77777777" w:rsidR="00494021" w:rsidRDefault="00494021" w:rsidP="000368D4">
            <w:pPr>
              <w:pStyle w:val="tabelanormalny"/>
            </w:pPr>
            <w:r>
              <w:t>1</w:t>
            </w:r>
          </w:p>
        </w:tc>
        <w:tc>
          <w:tcPr>
            <w:tcW w:w="1680" w:type="dxa"/>
          </w:tcPr>
          <w:p w14:paraId="48741ED5" w14:textId="116E572C" w:rsidR="00494021" w:rsidRDefault="0967E32C" w:rsidP="000368D4">
            <w:pPr>
              <w:pStyle w:val="tabelanormalny"/>
            </w:pPr>
            <w:r>
              <w:t xml:space="preserve">Wartość zgodna ze słownikiem źródeł finansowania umieszczonego w rozdziale </w:t>
            </w:r>
            <w:ins w:id="2936" w:author="Autor">
              <w:r>
                <w:t>5.2</w:t>
              </w:r>
            </w:ins>
            <w:del w:id="2937" w:author="Autor">
              <w:r w:rsidR="00494021" w:rsidDel="0967E32C">
                <w:delText>6</w:delText>
              </w:r>
            </w:del>
            <w:r>
              <w:t xml:space="preserve"> dokume</w:t>
            </w:r>
            <w:ins w:id="2938" w:author="Autor">
              <w:r>
                <w:t>n</w:t>
              </w:r>
            </w:ins>
            <w:r>
              <w:t>tu.</w:t>
            </w:r>
          </w:p>
        </w:tc>
      </w:tr>
      <w:tr w:rsidR="00A71EB1" w14:paraId="79EA836C" w14:textId="77777777" w:rsidTr="6AF12D69">
        <w:tc>
          <w:tcPr>
            <w:tcW w:w="2194" w:type="dxa"/>
          </w:tcPr>
          <w:p w14:paraId="1CBCD035" w14:textId="77777777" w:rsidR="00A71EB1" w:rsidRDefault="00A71EB1" w:rsidP="000368D4">
            <w:pPr>
              <w:pStyle w:val="tabelanormalny"/>
            </w:pPr>
            <w:proofErr w:type="spellStart"/>
            <w:r>
              <w:t>pacjentNiemobilny</w:t>
            </w:r>
            <w:proofErr w:type="spellEnd"/>
          </w:p>
        </w:tc>
        <w:tc>
          <w:tcPr>
            <w:tcW w:w="738" w:type="dxa"/>
          </w:tcPr>
          <w:p w14:paraId="2CCC4171" w14:textId="77777777" w:rsidR="00A71EB1" w:rsidRDefault="00A71EB1" w:rsidP="000368D4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14:paraId="5EBD2FAD" w14:textId="77777777" w:rsidR="00A71EB1" w:rsidRDefault="00A71EB1" w:rsidP="000368D4">
            <w:pPr>
              <w:pStyle w:val="tabelanormalny"/>
            </w:pPr>
            <w:r>
              <w:t>NIE</w:t>
            </w:r>
          </w:p>
        </w:tc>
        <w:tc>
          <w:tcPr>
            <w:tcW w:w="3058" w:type="dxa"/>
          </w:tcPr>
          <w:p w14:paraId="3CB0E729" w14:textId="77777777" w:rsidR="00A71EB1" w:rsidRDefault="00A71EB1" w:rsidP="000368D4">
            <w:pPr>
              <w:pStyle w:val="tabelanormalny"/>
            </w:pPr>
            <w:r>
              <w:t>TAK/NIE</w:t>
            </w:r>
          </w:p>
        </w:tc>
        <w:tc>
          <w:tcPr>
            <w:tcW w:w="1680" w:type="dxa"/>
          </w:tcPr>
          <w:p w14:paraId="6C6E082B" w14:textId="77777777" w:rsidR="00A71EB1" w:rsidRDefault="00A71EB1" w:rsidP="000368D4">
            <w:pPr>
              <w:pStyle w:val="tabelanormalny"/>
            </w:pPr>
            <w:r>
              <w:t xml:space="preserve">Znacznik </w:t>
            </w:r>
            <w:r>
              <w:lastRenderedPageBreak/>
              <w:t>określający, czy pacjent jest w stanie sam dotrzeć do laboratorium. W przypadku braku przesłania parametru zostanie dopisana wartość domyślna „NIE”.  W przypadku „TAK” do pacjenta zostanie wysłana karetka, która pobierze wymaz</w:t>
            </w:r>
          </w:p>
        </w:tc>
      </w:tr>
      <w:tr w:rsidR="00EE50E5" w14:paraId="4633CFEB" w14:textId="77777777" w:rsidTr="6AF12D69">
        <w:tc>
          <w:tcPr>
            <w:tcW w:w="2194" w:type="dxa"/>
          </w:tcPr>
          <w:p w14:paraId="2D73E121" w14:textId="77777777" w:rsidR="00EE50E5" w:rsidRPr="00F27224" w:rsidRDefault="00EE50E5" w:rsidP="000368D4">
            <w:pPr>
              <w:pStyle w:val="tabelanormalny"/>
              <w:rPr>
                <w:strike/>
              </w:rPr>
            </w:pPr>
            <w:proofErr w:type="spellStart"/>
            <w:r w:rsidRPr="00F27224">
              <w:rPr>
                <w:strike/>
              </w:rPr>
              <w:lastRenderedPageBreak/>
              <w:t>idTest</w:t>
            </w:r>
            <w:proofErr w:type="spellEnd"/>
          </w:p>
        </w:tc>
        <w:tc>
          <w:tcPr>
            <w:tcW w:w="738" w:type="dxa"/>
          </w:tcPr>
          <w:p w14:paraId="59D5DD86" w14:textId="77777777" w:rsidR="00EE50E5" w:rsidRPr="00F27224" w:rsidRDefault="00EE50E5" w:rsidP="000368D4">
            <w:pPr>
              <w:pStyle w:val="tabelanormalny"/>
              <w:rPr>
                <w:strike/>
              </w:rPr>
            </w:pPr>
            <w:r w:rsidRPr="00F27224">
              <w:rPr>
                <w:strike/>
              </w:rPr>
              <w:t>String</w:t>
            </w:r>
          </w:p>
        </w:tc>
        <w:tc>
          <w:tcPr>
            <w:tcW w:w="1392" w:type="dxa"/>
          </w:tcPr>
          <w:p w14:paraId="0C0F599D" w14:textId="77777777" w:rsidR="00EE50E5" w:rsidRPr="00F27224" w:rsidRDefault="00EE50E5" w:rsidP="000368D4">
            <w:pPr>
              <w:pStyle w:val="tabelanormalny"/>
              <w:rPr>
                <w:strike/>
              </w:rPr>
            </w:pPr>
            <w:r w:rsidRPr="00F27224">
              <w:rPr>
                <w:strike/>
              </w:rPr>
              <w:t>NIE</w:t>
            </w:r>
          </w:p>
        </w:tc>
        <w:tc>
          <w:tcPr>
            <w:tcW w:w="3058" w:type="dxa"/>
          </w:tcPr>
          <w:p w14:paraId="639142C4" w14:textId="77777777" w:rsidR="00EE50E5" w:rsidRPr="00F27224" w:rsidRDefault="00EE50E5" w:rsidP="000368D4">
            <w:pPr>
              <w:pStyle w:val="tabelanormalny"/>
              <w:rPr>
                <w:strike/>
              </w:rPr>
            </w:pPr>
            <w:r w:rsidRPr="00F27224">
              <w:rPr>
                <w:strike/>
              </w:rPr>
              <w:t>1232</w:t>
            </w:r>
          </w:p>
        </w:tc>
        <w:tc>
          <w:tcPr>
            <w:tcW w:w="1680" w:type="dxa"/>
          </w:tcPr>
          <w:p w14:paraId="46E66A90" w14:textId="77777777" w:rsidR="00EE50E5" w:rsidRPr="00F27224" w:rsidRDefault="00EE50E5" w:rsidP="000368D4">
            <w:pPr>
              <w:pStyle w:val="tabelanormalny"/>
              <w:rPr>
                <w:strike/>
              </w:rPr>
            </w:pPr>
            <w:r w:rsidRPr="00F27224">
              <w:rPr>
                <w:strike/>
              </w:rPr>
              <w:t>Identyfikator (</w:t>
            </w:r>
            <w:proofErr w:type="spellStart"/>
            <w:r w:rsidRPr="00F27224">
              <w:rPr>
                <w:strike/>
              </w:rPr>
              <w:t>id_device</w:t>
            </w:r>
            <w:proofErr w:type="spellEnd"/>
            <w:r w:rsidRPr="00F27224">
              <w:rPr>
                <w:strike/>
              </w:rPr>
              <w:t xml:space="preserve">) testu zgodnie z listą udostępnioną przez </w:t>
            </w:r>
            <w:r w:rsidR="00020D9A" w:rsidRPr="00F27224">
              <w:rPr>
                <w:strike/>
              </w:rPr>
              <w:t>KE</w:t>
            </w:r>
            <w:r w:rsidRPr="00F27224">
              <w:rPr>
                <w:strike/>
              </w:rPr>
              <w:t>.</w:t>
            </w:r>
          </w:p>
        </w:tc>
      </w:tr>
    </w:tbl>
    <w:p w14:paraId="6FA87D0F" w14:textId="3757C1DF" w:rsidR="00416B9E" w:rsidRPr="00683AE1" w:rsidRDefault="37D61DD2" w:rsidP="00416B9E">
      <w:pPr>
        <w:pStyle w:val="Legenda"/>
        <w:rPr>
          <w:rFonts w:ascii="Calibri" w:hAnsi="Calibri" w:cs="Times New Roman"/>
          <w:sz w:val="20"/>
          <w:szCs w:val="20"/>
        </w:rPr>
      </w:pPr>
      <w:r>
        <w:t>Tabela 6 Tabela opisów parametrów w metodzie /</w:t>
      </w:r>
      <w:del w:id="2939" w:author="Autor">
        <w:r w:rsidR="00416B9E" w:rsidDel="37D61DD2">
          <w:delText>ewp-ez-ext</w:delText>
        </w:r>
      </w:del>
      <w:ins w:id="2940" w:author="Autor">
        <w:r>
          <w:t>ewp-ez-ext-v2</w:t>
        </w:r>
      </w:ins>
      <w:r>
        <w:t>/zlecenie</w:t>
      </w:r>
    </w:p>
    <w:p w14:paraId="07459315" w14:textId="77777777" w:rsidR="00B72CD8" w:rsidRPr="005F24B4" w:rsidRDefault="00B72CD8" w:rsidP="005F24B4"/>
    <w:p w14:paraId="01F3ABB7" w14:textId="77777777" w:rsidR="005F24B4" w:rsidRDefault="005F24B4" w:rsidP="005F24B4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14:paraId="7CB1D56B" w14:textId="604589F4" w:rsidR="006E2477" w:rsidRDefault="71A87EF7" w:rsidP="006E2477">
      <w:r>
        <w:t xml:space="preserve">POST </w:t>
      </w:r>
      <w:r w:rsidR="1772F779">
        <w:t>/</w:t>
      </w:r>
      <w:del w:id="2941" w:author="Autor">
        <w:r w:rsidR="006E2477" w:rsidDel="1772F779">
          <w:delText>ewp-ez-ext</w:delText>
        </w:r>
      </w:del>
      <w:ins w:id="2942" w:author="Autor">
        <w:r w:rsidR="1772F779">
          <w:t>ewp-ez-ext-v2</w:t>
        </w:r>
      </w:ins>
      <w:r>
        <w:t>/zlecenie HTTP/1.1</w:t>
      </w:r>
    </w:p>
    <w:p w14:paraId="1B5C193E" w14:textId="77777777" w:rsidR="006E2477" w:rsidRPr="007531DA" w:rsidRDefault="006E2477" w:rsidP="006E2477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14:paraId="739FCA14" w14:textId="77777777" w:rsidR="006E2477" w:rsidRPr="007531DA" w:rsidRDefault="006E2477" w:rsidP="006E2477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14:paraId="34949617" w14:textId="77777777" w:rsidR="006E2477" w:rsidRPr="007531DA" w:rsidRDefault="006E2477" w:rsidP="006E2477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14:paraId="0BA732C8" w14:textId="77777777" w:rsidR="00387481" w:rsidRDefault="00387481" w:rsidP="00387481">
      <w:pPr>
        <w:rPr>
          <w:lang w:val="en-US"/>
        </w:rPr>
      </w:pPr>
      <w:proofErr w:type="spellStart"/>
      <w:r w:rsidRPr="007531DA">
        <w:rPr>
          <w:lang w:val="en-US"/>
        </w:rPr>
        <w:t>Kontekst-uuidZdarzeniaInicjujacego</w:t>
      </w:r>
      <w:proofErr w:type="spellEnd"/>
      <w:r w:rsidRPr="007531DA">
        <w:rPr>
          <w:lang w:val="en-US"/>
        </w:rPr>
        <w:t>: 0d8aa4b1-816d-4186-84a2-923e50f7e561</w:t>
      </w:r>
    </w:p>
    <w:p w14:paraId="2D2EE1F1" w14:textId="77777777" w:rsidR="00387481" w:rsidRPr="007531DA" w:rsidRDefault="00387481" w:rsidP="005F24B4">
      <w:pPr>
        <w:rPr>
          <w:u w:val="single"/>
          <w:lang w:val="en-US"/>
        </w:rPr>
      </w:pPr>
      <w:r w:rsidRPr="007531DA">
        <w:rPr>
          <w:u w:val="single"/>
          <w:lang w:val="en-US"/>
        </w:rPr>
        <w:t>Body:</w:t>
      </w:r>
    </w:p>
    <w:p w14:paraId="302AF94A" w14:textId="77777777" w:rsidR="005F595D" w:rsidRPr="007531DA" w:rsidRDefault="005F24B4" w:rsidP="005F24B4">
      <w:pPr>
        <w:rPr>
          <w:lang w:val="en-US"/>
        </w:rPr>
      </w:pPr>
      <w:r w:rsidRPr="007531DA">
        <w:rPr>
          <w:lang w:val="en-US"/>
        </w:rPr>
        <w:lastRenderedPageBreak/>
        <w:t>{</w:t>
      </w:r>
    </w:p>
    <w:p w14:paraId="7E02AC39" w14:textId="77777777" w:rsidR="00D3506C" w:rsidRPr="00D3506C" w:rsidRDefault="00D3506C" w:rsidP="00D3506C">
      <w:pPr>
        <w:rPr>
          <w:ins w:id="2943" w:author="Autor"/>
          <w:rPrChange w:id="2944" w:author="Autor">
            <w:rPr>
              <w:ins w:id="2945" w:author="Autor"/>
              <w:lang w:val="en-US"/>
            </w:rPr>
          </w:rPrChange>
        </w:rPr>
      </w:pPr>
      <w:ins w:id="2946" w:author="Autor">
        <w:r w:rsidRPr="00D3506C">
          <w:rPr>
            <w:rPrChange w:id="2947" w:author="Autor">
              <w:rPr>
                <w:lang w:val="en-US"/>
              </w:rPr>
            </w:rPrChange>
          </w:rPr>
          <w:t>{</w:t>
        </w:r>
      </w:ins>
    </w:p>
    <w:p w14:paraId="0A7D1DFD" w14:textId="77777777" w:rsidR="00D3506C" w:rsidRPr="00D3506C" w:rsidRDefault="00D3506C" w:rsidP="00D3506C">
      <w:pPr>
        <w:rPr>
          <w:ins w:id="2948" w:author="Autor"/>
          <w:rPrChange w:id="2949" w:author="Autor">
            <w:rPr>
              <w:ins w:id="2950" w:author="Autor"/>
              <w:lang w:val="en-US"/>
            </w:rPr>
          </w:rPrChange>
        </w:rPr>
      </w:pPr>
      <w:ins w:id="2951" w:author="Autor">
        <w:r w:rsidRPr="00D3506C">
          <w:rPr>
            <w:rPrChange w:id="2952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953" w:author="Autor">
              <w:rPr>
                <w:lang w:val="en-US"/>
              </w:rPr>
            </w:rPrChange>
          </w:rPr>
          <w:t>typTestu</w:t>
        </w:r>
        <w:proofErr w:type="spellEnd"/>
        <w:r w:rsidRPr="00D3506C">
          <w:rPr>
            <w:rPrChange w:id="2954" w:author="Autor">
              <w:rPr>
                <w:lang w:val="en-US"/>
              </w:rPr>
            </w:rPrChange>
          </w:rPr>
          <w:t>": "COVID19",</w:t>
        </w:r>
      </w:ins>
    </w:p>
    <w:p w14:paraId="68274BBF" w14:textId="77777777" w:rsidR="00D3506C" w:rsidRPr="00D3506C" w:rsidRDefault="00D3506C" w:rsidP="00D3506C">
      <w:pPr>
        <w:rPr>
          <w:ins w:id="2955" w:author="Autor"/>
          <w:rPrChange w:id="2956" w:author="Autor">
            <w:rPr>
              <w:ins w:id="2957" w:author="Autor"/>
              <w:lang w:val="en-US"/>
            </w:rPr>
          </w:rPrChange>
        </w:rPr>
      </w:pPr>
      <w:ins w:id="2958" w:author="Autor">
        <w:r w:rsidRPr="00D3506C">
          <w:rPr>
            <w:rPrChange w:id="2959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960" w:author="Autor">
              <w:rPr>
                <w:lang w:val="en-US"/>
              </w:rPr>
            </w:rPrChange>
          </w:rPr>
          <w:t>idOsoby</w:t>
        </w:r>
        <w:proofErr w:type="spellEnd"/>
        <w:r w:rsidRPr="00D3506C">
          <w:rPr>
            <w:rPrChange w:id="2961" w:author="Autor">
              <w:rPr>
                <w:lang w:val="en-US"/>
              </w:rPr>
            </w:rPrChange>
          </w:rPr>
          <w:t>": "17335175",</w:t>
        </w:r>
      </w:ins>
    </w:p>
    <w:p w14:paraId="6EC3D862" w14:textId="77777777" w:rsidR="00D3506C" w:rsidRPr="00D3506C" w:rsidRDefault="00D3506C" w:rsidP="00D3506C">
      <w:pPr>
        <w:rPr>
          <w:ins w:id="2962" w:author="Autor"/>
          <w:rPrChange w:id="2963" w:author="Autor">
            <w:rPr>
              <w:ins w:id="2964" w:author="Autor"/>
              <w:lang w:val="en-US"/>
            </w:rPr>
          </w:rPrChange>
        </w:rPr>
      </w:pPr>
      <w:ins w:id="2965" w:author="Autor">
        <w:r w:rsidRPr="00D3506C">
          <w:rPr>
            <w:rPrChange w:id="2966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967" w:author="Autor">
              <w:rPr>
                <w:lang w:val="en-US"/>
              </w:rPr>
            </w:rPrChange>
          </w:rPr>
          <w:t>idPlacowki</w:t>
        </w:r>
        <w:proofErr w:type="spellEnd"/>
        <w:r w:rsidRPr="00D3506C">
          <w:rPr>
            <w:rPrChange w:id="2968" w:author="Autor">
              <w:rPr>
                <w:lang w:val="en-US"/>
              </w:rPr>
            </w:rPrChange>
          </w:rPr>
          <w:t>": "269060",</w:t>
        </w:r>
      </w:ins>
    </w:p>
    <w:p w14:paraId="79CBBC49" w14:textId="77777777" w:rsidR="00D3506C" w:rsidRPr="00D3506C" w:rsidRDefault="00D3506C" w:rsidP="00D3506C">
      <w:pPr>
        <w:rPr>
          <w:ins w:id="2969" w:author="Autor"/>
          <w:rPrChange w:id="2970" w:author="Autor">
            <w:rPr>
              <w:ins w:id="2971" w:author="Autor"/>
              <w:lang w:val="en-US"/>
            </w:rPr>
          </w:rPrChange>
        </w:rPr>
      </w:pPr>
      <w:ins w:id="2972" w:author="Autor">
        <w:r w:rsidRPr="00D3506C">
          <w:rPr>
            <w:rPrChange w:id="2973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974" w:author="Autor">
              <w:rPr>
                <w:lang w:val="en-US"/>
              </w:rPr>
            </w:rPrChange>
          </w:rPr>
          <w:t>dataZlecenia</w:t>
        </w:r>
        <w:proofErr w:type="spellEnd"/>
        <w:r w:rsidRPr="00D3506C">
          <w:rPr>
            <w:rPrChange w:id="2975" w:author="Autor">
              <w:rPr>
                <w:lang w:val="en-US"/>
              </w:rPr>
            </w:rPrChange>
          </w:rPr>
          <w:t>": "2022-06-10 11:16:09",</w:t>
        </w:r>
      </w:ins>
    </w:p>
    <w:p w14:paraId="2634A384" w14:textId="77777777" w:rsidR="00D3506C" w:rsidRPr="00D3506C" w:rsidRDefault="00D3506C" w:rsidP="00D3506C">
      <w:pPr>
        <w:rPr>
          <w:ins w:id="2976" w:author="Autor"/>
          <w:rPrChange w:id="2977" w:author="Autor">
            <w:rPr>
              <w:ins w:id="2978" w:author="Autor"/>
              <w:lang w:val="en-US"/>
            </w:rPr>
          </w:rPrChange>
        </w:rPr>
      </w:pPr>
      <w:ins w:id="2979" w:author="Autor">
        <w:r w:rsidRPr="00D3506C">
          <w:rPr>
            <w:rPrChange w:id="2980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981" w:author="Autor">
              <w:rPr>
                <w:lang w:val="en-US"/>
              </w:rPr>
            </w:rPrChange>
          </w:rPr>
          <w:t>zlecajacyOidRoot</w:t>
        </w:r>
        <w:proofErr w:type="spellEnd"/>
        <w:r w:rsidRPr="00D3506C">
          <w:rPr>
            <w:rPrChange w:id="2982" w:author="Autor">
              <w:rPr>
                <w:lang w:val="en-US"/>
              </w:rPr>
            </w:rPrChange>
          </w:rPr>
          <w:t>": "2.16.840.1.113883.3.4424.1.6.2",</w:t>
        </w:r>
      </w:ins>
    </w:p>
    <w:p w14:paraId="17B18029" w14:textId="77777777" w:rsidR="00D3506C" w:rsidRPr="00D3506C" w:rsidRDefault="00D3506C" w:rsidP="00D3506C">
      <w:pPr>
        <w:rPr>
          <w:ins w:id="2983" w:author="Autor"/>
          <w:rPrChange w:id="2984" w:author="Autor">
            <w:rPr>
              <w:ins w:id="2985" w:author="Autor"/>
              <w:lang w:val="en-US"/>
            </w:rPr>
          </w:rPrChange>
        </w:rPr>
      </w:pPr>
      <w:ins w:id="2986" w:author="Autor">
        <w:r w:rsidRPr="00D3506C">
          <w:rPr>
            <w:rPrChange w:id="2987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988" w:author="Autor">
              <w:rPr>
                <w:lang w:val="en-US"/>
              </w:rPr>
            </w:rPrChange>
          </w:rPr>
          <w:t>zlecajacyOidExtension</w:t>
        </w:r>
        <w:proofErr w:type="spellEnd"/>
        <w:r w:rsidRPr="00D3506C">
          <w:rPr>
            <w:rPrChange w:id="2989" w:author="Autor">
              <w:rPr>
                <w:lang w:val="en-US"/>
              </w:rPr>
            </w:rPrChange>
          </w:rPr>
          <w:t>": "1234567",</w:t>
        </w:r>
      </w:ins>
    </w:p>
    <w:p w14:paraId="6F86B59F" w14:textId="77777777" w:rsidR="00D3506C" w:rsidRPr="00D3506C" w:rsidRDefault="00D3506C" w:rsidP="00D3506C">
      <w:pPr>
        <w:rPr>
          <w:ins w:id="2990" w:author="Autor"/>
          <w:rPrChange w:id="2991" w:author="Autor">
            <w:rPr>
              <w:ins w:id="2992" w:author="Autor"/>
              <w:lang w:val="en-US"/>
            </w:rPr>
          </w:rPrChange>
        </w:rPr>
      </w:pPr>
      <w:ins w:id="2993" w:author="Autor">
        <w:r w:rsidRPr="00D3506C">
          <w:rPr>
            <w:rPrChange w:id="2994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2995" w:author="Autor">
              <w:rPr>
                <w:lang w:val="en-US"/>
              </w:rPr>
            </w:rPrChange>
          </w:rPr>
          <w:t>zlecajacyImie</w:t>
        </w:r>
        <w:proofErr w:type="spellEnd"/>
        <w:r w:rsidRPr="00D3506C">
          <w:rPr>
            <w:rPrChange w:id="2996" w:author="Autor">
              <w:rPr>
                <w:lang w:val="en-US"/>
              </w:rPr>
            </w:rPrChange>
          </w:rPr>
          <w:t>": "Jan",</w:t>
        </w:r>
      </w:ins>
    </w:p>
    <w:p w14:paraId="2465DB86" w14:textId="77777777" w:rsidR="00D3506C" w:rsidRPr="00D3506C" w:rsidRDefault="00D3506C" w:rsidP="00D3506C">
      <w:pPr>
        <w:rPr>
          <w:ins w:id="2997" w:author="Autor"/>
          <w:rPrChange w:id="2998" w:author="Autor">
            <w:rPr>
              <w:ins w:id="2999" w:author="Autor"/>
              <w:lang w:val="en-US"/>
            </w:rPr>
          </w:rPrChange>
        </w:rPr>
      </w:pPr>
      <w:ins w:id="3000" w:author="Autor">
        <w:r w:rsidRPr="00D3506C">
          <w:rPr>
            <w:rPrChange w:id="3001" w:author="Autor">
              <w:rPr>
                <w:lang w:val="en-US"/>
              </w:rPr>
            </w:rPrChange>
          </w:rPr>
          <w:t xml:space="preserve">  "</w:t>
        </w:r>
        <w:proofErr w:type="spellStart"/>
        <w:r w:rsidRPr="00D3506C">
          <w:rPr>
            <w:rPrChange w:id="3002" w:author="Autor">
              <w:rPr>
                <w:lang w:val="en-US"/>
              </w:rPr>
            </w:rPrChange>
          </w:rPr>
          <w:t>zlecajacyNazwisko</w:t>
        </w:r>
        <w:proofErr w:type="spellEnd"/>
        <w:r w:rsidRPr="00D3506C">
          <w:rPr>
            <w:rPrChange w:id="3003" w:author="Autor">
              <w:rPr>
                <w:lang w:val="en-US"/>
              </w:rPr>
            </w:rPrChange>
          </w:rPr>
          <w:t>": "Testowy",</w:t>
        </w:r>
      </w:ins>
    </w:p>
    <w:p w14:paraId="25719A2B" w14:textId="77777777" w:rsidR="00D3506C" w:rsidRPr="00D3506C" w:rsidRDefault="00D3506C" w:rsidP="00D3506C">
      <w:pPr>
        <w:rPr>
          <w:ins w:id="3004" w:author="Autor"/>
          <w:lang w:val="en-US"/>
        </w:rPr>
      </w:pPr>
      <w:ins w:id="3005" w:author="Autor">
        <w:r w:rsidRPr="00D3506C">
          <w:rPr>
            <w:rPrChange w:id="3006" w:author="Autor">
              <w:rPr>
                <w:lang w:val="en-US"/>
              </w:rPr>
            </w:rPrChange>
          </w:rPr>
          <w:t xml:space="preserve">  </w:t>
        </w:r>
        <w:r w:rsidRPr="00D3506C">
          <w:rPr>
            <w:lang w:val="en-US"/>
          </w:rPr>
          <w:t>"</w:t>
        </w:r>
        <w:proofErr w:type="spellStart"/>
        <w:r w:rsidRPr="00D3506C">
          <w:rPr>
            <w:lang w:val="en-US"/>
          </w:rPr>
          <w:t>zlecajacyTelefon</w:t>
        </w:r>
        <w:proofErr w:type="spellEnd"/>
        <w:r w:rsidRPr="00D3506C">
          <w:rPr>
            <w:lang w:val="en-US"/>
          </w:rPr>
          <w:t>": "+48501000000",</w:t>
        </w:r>
      </w:ins>
    </w:p>
    <w:p w14:paraId="66A0BA58" w14:textId="77777777" w:rsidR="00D3506C" w:rsidRPr="00D3506C" w:rsidRDefault="00D3506C" w:rsidP="00D3506C">
      <w:pPr>
        <w:rPr>
          <w:ins w:id="3007" w:author="Autor"/>
          <w:lang w:val="en-US"/>
        </w:rPr>
      </w:pPr>
      <w:ins w:id="3008" w:author="Autor">
        <w:r w:rsidRPr="00D3506C">
          <w:rPr>
            <w:lang w:val="en-US"/>
          </w:rPr>
          <w:t xml:space="preserve">  "</w:t>
        </w:r>
        <w:proofErr w:type="spellStart"/>
        <w:r w:rsidRPr="00D3506C">
          <w:rPr>
            <w:lang w:val="en-US"/>
          </w:rPr>
          <w:t>idZrodlaFinansowania</w:t>
        </w:r>
        <w:proofErr w:type="spellEnd"/>
        <w:r w:rsidRPr="00D3506C">
          <w:rPr>
            <w:lang w:val="en-US"/>
          </w:rPr>
          <w:t>": "2",</w:t>
        </w:r>
      </w:ins>
    </w:p>
    <w:p w14:paraId="1C1503F2" w14:textId="77777777" w:rsidR="00D3506C" w:rsidRPr="00D3506C" w:rsidRDefault="00D3506C" w:rsidP="00D3506C">
      <w:pPr>
        <w:rPr>
          <w:ins w:id="3009" w:author="Autor"/>
          <w:lang w:val="en-US"/>
        </w:rPr>
      </w:pPr>
      <w:ins w:id="3010" w:author="Autor">
        <w:r w:rsidRPr="00D3506C">
          <w:rPr>
            <w:lang w:val="en-US"/>
          </w:rPr>
          <w:t xml:space="preserve">  "</w:t>
        </w:r>
        <w:proofErr w:type="spellStart"/>
        <w:r w:rsidRPr="00D3506C">
          <w:rPr>
            <w:lang w:val="en-US"/>
          </w:rPr>
          <w:t>pacjentNiemobilny</w:t>
        </w:r>
        <w:proofErr w:type="spellEnd"/>
        <w:r w:rsidRPr="00D3506C">
          <w:rPr>
            <w:lang w:val="en-US"/>
          </w:rPr>
          <w:t>": "NIE"</w:t>
        </w:r>
      </w:ins>
    </w:p>
    <w:p w14:paraId="1E57DA27" w14:textId="77777777" w:rsidR="005F595D" w:rsidRPr="007531DA" w:rsidDel="00D3506C" w:rsidRDefault="00D3506C" w:rsidP="00D3506C">
      <w:pPr>
        <w:ind w:firstLine="708"/>
        <w:rPr>
          <w:del w:id="3011" w:author="Autor"/>
          <w:lang w:val="en-US"/>
        </w:rPr>
      </w:pPr>
      <w:ins w:id="3012" w:author="Autor">
        <w:r w:rsidRPr="00D3506C">
          <w:rPr>
            <w:lang w:val="en-US"/>
          </w:rPr>
          <w:t>}</w:t>
        </w:r>
      </w:ins>
      <w:del w:id="3013" w:author="Autor">
        <w:r w:rsidR="005F24B4" w:rsidRPr="007531DA" w:rsidDel="00D3506C">
          <w:rPr>
            <w:lang w:val="en-US"/>
          </w:rPr>
          <w:delText>"typTestu":"COVID19",</w:delText>
        </w:r>
      </w:del>
    </w:p>
    <w:p w14:paraId="05913A0F" w14:textId="77777777" w:rsidR="005F595D" w:rsidDel="00D3506C" w:rsidRDefault="005F24B4" w:rsidP="005F595D">
      <w:pPr>
        <w:ind w:firstLine="708"/>
        <w:rPr>
          <w:del w:id="3014" w:author="Autor"/>
        </w:rPr>
      </w:pPr>
      <w:del w:id="3015" w:author="Autor">
        <w:r w:rsidRPr="005F24B4" w:rsidDel="00D3506C">
          <w:delText>"idOsoby":"1890276",</w:delText>
        </w:r>
      </w:del>
    </w:p>
    <w:p w14:paraId="00F35438" w14:textId="77777777" w:rsidR="005F595D" w:rsidDel="00D3506C" w:rsidRDefault="005F24B4" w:rsidP="005F595D">
      <w:pPr>
        <w:ind w:firstLine="708"/>
        <w:rPr>
          <w:del w:id="3016" w:author="Autor"/>
        </w:rPr>
      </w:pPr>
      <w:del w:id="3017" w:author="Autor">
        <w:r w:rsidRPr="005F24B4" w:rsidDel="00D3506C">
          <w:delText>"idPlacowki":"637",</w:delText>
        </w:r>
      </w:del>
    </w:p>
    <w:p w14:paraId="1738F5FC" w14:textId="77777777" w:rsidR="005F595D" w:rsidDel="00D3506C" w:rsidRDefault="005F24B4" w:rsidP="005F595D">
      <w:pPr>
        <w:ind w:firstLine="708"/>
        <w:rPr>
          <w:del w:id="3018" w:author="Autor"/>
        </w:rPr>
      </w:pPr>
      <w:del w:id="3019" w:author="Autor">
        <w:r w:rsidRPr="005F24B4" w:rsidDel="00D3506C">
          <w:delText>"dataZlecenia":"2020-07-24 14:45:47",</w:delText>
        </w:r>
      </w:del>
    </w:p>
    <w:p w14:paraId="05FAB6F3" w14:textId="77777777" w:rsidR="005F595D" w:rsidDel="00D3506C" w:rsidRDefault="005F24B4" w:rsidP="005F595D">
      <w:pPr>
        <w:ind w:firstLine="708"/>
        <w:rPr>
          <w:del w:id="3020" w:author="Autor"/>
        </w:rPr>
      </w:pPr>
      <w:del w:id="3021" w:author="Autor">
        <w:r w:rsidRPr="005F24B4" w:rsidDel="00D3506C">
          <w:delText>"zlecajacyOidRoot":"2.16.840.1.113883.3.4424.1.6.2",</w:delText>
        </w:r>
      </w:del>
    </w:p>
    <w:p w14:paraId="06167CDF" w14:textId="77777777" w:rsidR="005F595D" w:rsidDel="00D3506C" w:rsidRDefault="005F24B4" w:rsidP="005F595D">
      <w:pPr>
        <w:ind w:firstLine="708"/>
        <w:rPr>
          <w:del w:id="3022" w:author="Autor"/>
        </w:rPr>
      </w:pPr>
      <w:del w:id="3023" w:author="Autor">
        <w:r w:rsidRPr="005F24B4" w:rsidDel="00D3506C">
          <w:delText>"zlecajacyOidExtension":"5620181",</w:delText>
        </w:r>
      </w:del>
    </w:p>
    <w:p w14:paraId="7C31DA3A" w14:textId="77777777" w:rsidR="005F595D" w:rsidDel="00D3506C" w:rsidRDefault="00397439" w:rsidP="005F595D">
      <w:pPr>
        <w:ind w:firstLine="708"/>
        <w:rPr>
          <w:del w:id="3024" w:author="Autor"/>
        </w:rPr>
      </w:pPr>
      <w:del w:id="3025" w:author="Autor">
        <w:r w:rsidDel="00D3506C">
          <w:delText>"zlecajacyImie":"MAREK</w:delText>
        </w:r>
        <w:r w:rsidR="005F24B4" w:rsidRPr="005F24B4" w:rsidDel="00D3506C">
          <w:delText>",</w:delText>
        </w:r>
      </w:del>
    </w:p>
    <w:p w14:paraId="2F8809AE" w14:textId="77777777" w:rsidR="005F595D" w:rsidDel="00D3506C" w:rsidRDefault="005F24B4" w:rsidP="005F595D">
      <w:pPr>
        <w:ind w:firstLine="708"/>
        <w:rPr>
          <w:del w:id="3026" w:author="Autor"/>
        </w:rPr>
      </w:pPr>
      <w:del w:id="3027" w:author="Autor">
        <w:r w:rsidRPr="005F24B4" w:rsidDel="00D3506C">
          <w:delText>"zlecajacyNazwisko":"</w:delText>
        </w:r>
        <w:r w:rsidR="00397439" w:rsidDel="00D3506C">
          <w:delText>KOWALSKI</w:delText>
        </w:r>
        <w:r w:rsidRPr="005F24B4" w:rsidDel="00D3506C">
          <w:delText>",</w:delText>
        </w:r>
      </w:del>
    </w:p>
    <w:p w14:paraId="4667C7A2" w14:textId="77777777" w:rsidR="005F595D" w:rsidDel="00D3506C" w:rsidRDefault="005F24B4" w:rsidP="005F595D">
      <w:pPr>
        <w:ind w:firstLine="708"/>
        <w:rPr>
          <w:del w:id="3028" w:author="Autor"/>
        </w:rPr>
      </w:pPr>
      <w:del w:id="3029" w:author="Autor">
        <w:r w:rsidRPr="005F24B4" w:rsidDel="00D3506C">
          <w:delText>"zlecajacyTelefon":"+48184146211",</w:delText>
        </w:r>
      </w:del>
    </w:p>
    <w:p w14:paraId="648B18F2" w14:textId="77777777" w:rsidR="005F595D" w:rsidDel="00D3506C" w:rsidRDefault="005F24B4" w:rsidP="005F595D">
      <w:pPr>
        <w:ind w:firstLine="708"/>
        <w:rPr>
          <w:del w:id="3030" w:author="Autor"/>
        </w:rPr>
      </w:pPr>
      <w:del w:id="3031" w:author="Autor">
        <w:r w:rsidRPr="005F24B4" w:rsidDel="00D3506C">
          <w:delText>"idZrodlaFinansowania":"1"</w:delText>
        </w:r>
        <w:r w:rsidR="00C921FB" w:rsidDel="00D3506C">
          <w:delText>,</w:delText>
        </w:r>
      </w:del>
    </w:p>
    <w:p w14:paraId="25958B2A" w14:textId="77777777" w:rsidR="00C921FB" w:rsidDel="00D3506C" w:rsidRDefault="00C921FB" w:rsidP="005F595D">
      <w:pPr>
        <w:ind w:firstLine="708"/>
        <w:rPr>
          <w:del w:id="3032" w:author="Autor"/>
        </w:rPr>
      </w:pPr>
      <w:del w:id="3033" w:author="Autor">
        <w:r w:rsidDel="00D3506C">
          <w:delText>„pacjentNiemobilny”:”TAK”</w:delText>
        </w:r>
        <w:r w:rsidR="00EE50E5" w:rsidDel="00D3506C">
          <w:delText>,</w:delText>
        </w:r>
      </w:del>
    </w:p>
    <w:p w14:paraId="6659AA37" w14:textId="77777777" w:rsidR="00EE50E5" w:rsidDel="00D3506C" w:rsidRDefault="00EE50E5" w:rsidP="005F595D">
      <w:pPr>
        <w:ind w:firstLine="708"/>
        <w:rPr>
          <w:del w:id="3034" w:author="Autor"/>
        </w:rPr>
      </w:pPr>
      <w:del w:id="3035" w:author="Autor">
        <w:r w:rsidDel="00D3506C">
          <w:delText>„idTest”:</w:delText>
        </w:r>
        <w:r w:rsidR="001828D3" w:rsidDel="00D3506C">
          <w:delText>null</w:delText>
        </w:r>
      </w:del>
    </w:p>
    <w:p w14:paraId="35E1A295" w14:textId="77777777" w:rsidR="005F24B4" w:rsidRDefault="005F24B4" w:rsidP="005F595D">
      <w:r w:rsidRPr="005F24B4">
        <w:lastRenderedPageBreak/>
        <w:t>}</w:t>
      </w:r>
    </w:p>
    <w:p w14:paraId="609F6AE3" w14:textId="77777777" w:rsidR="005F24B4" w:rsidRDefault="005F24B4" w:rsidP="005F24B4">
      <w:pPr>
        <w:rPr>
          <w:b/>
          <w:u w:val="single"/>
        </w:rPr>
      </w:pPr>
      <w:r>
        <w:rPr>
          <w:b/>
          <w:u w:val="single"/>
        </w:rPr>
        <w:t>Przykładowa odpowiedź:</w:t>
      </w:r>
    </w:p>
    <w:p w14:paraId="0471582C" w14:textId="77777777" w:rsidR="005F24B4" w:rsidRDefault="00D3506C" w:rsidP="005F24B4">
      <w:ins w:id="3036" w:author="Autor">
        <w:r w:rsidRPr="00D3506C">
          <w:t>{"</w:t>
        </w:r>
        <w:proofErr w:type="spellStart"/>
        <w:r w:rsidRPr="00D3506C">
          <w:t>idZlecenia</w:t>
        </w:r>
        <w:proofErr w:type="spellEnd"/>
        <w:r w:rsidRPr="00D3506C">
          <w:t>": 21195766}</w:t>
        </w:r>
      </w:ins>
      <w:del w:id="3037" w:author="Autor">
        <w:r w:rsidR="005F24B4" w:rsidRPr="005F24B4" w:rsidDel="00D3506C">
          <w:delText>{"idZlecenia":"1"}</w:delText>
        </w:r>
      </w:del>
    </w:p>
    <w:p w14:paraId="555F9406" w14:textId="77777777" w:rsidR="000F0E0A" w:rsidRDefault="31D35343" w:rsidP="7A0285CB">
      <w:pPr>
        <w:pStyle w:val="Nagwek1"/>
        <w:numPr>
          <w:ilvl w:val="1"/>
          <w:numId w:val="20"/>
        </w:numPr>
      </w:pPr>
      <w:bookmarkStart w:id="3038" w:name="_Toc95995792"/>
      <w:bookmarkStart w:id="3039" w:name="_Toc1886427855"/>
      <w:bookmarkStart w:id="3040" w:name="_Toc1244366473"/>
      <w:bookmarkStart w:id="3041" w:name="_Toc499457008"/>
      <w:bookmarkStart w:id="3042" w:name="_Toc682499946"/>
      <w:bookmarkStart w:id="3043" w:name="_Toc1800736950"/>
      <w:bookmarkStart w:id="3044" w:name="_Toc1846304381"/>
      <w:bookmarkStart w:id="3045" w:name="_Toc363612238"/>
      <w:bookmarkStart w:id="3046" w:name="_Toc2108234102"/>
      <w:bookmarkStart w:id="3047" w:name="_Toc1416784090"/>
      <w:bookmarkStart w:id="3048" w:name="_Toc241795210"/>
      <w:bookmarkStart w:id="3049" w:name="_Toc1589502825"/>
      <w:bookmarkStart w:id="3050" w:name="_Toc1319622920"/>
      <w:bookmarkStart w:id="3051" w:name="_Toc676154631"/>
      <w:bookmarkStart w:id="3052" w:name="_Toc156199279"/>
      <w:bookmarkStart w:id="3053" w:name="_Toc235615247"/>
      <w:bookmarkStart w:id="3054" w:name="_Toc494482573"/>
      <w:bookmarkStart w:id="3055" w:name="_Toc53945276"/>
      <w:bookmarkStart w:id="3056" w:name="_Toc113223518"/>
      <w:bookmarkStart w:id="3057" w:name="_Toc650703355"/>
      <w:bookmarkStart w:id="3058" w:name="_Toc762047733"/>
      <w:bookmarkStart w:id="3059" w:name="_Toc671463278"/>
      <w:bookmarkStart w:id="3060" w:name="_Toc300845117"/>
      <w:bookmarkStart w:id="3061" w:name="_Toc990418371"/>
      <w:bookmarkStart w:id="3062" w:name="_Toc1248774202"/>
      <w:bookmarkStart w:id="3063" w:name="_Toc1452503314"/>
      <w:bookmarkStart w:id="3064" w:name="_Toc1098738672"/>
      <w:bookmarkStart w:id="3065" w:name="_Toc131409364"/>
      <w:bookmarkStart w:id="3066" w:name="_Toc977602182"/>
      <w:bookmarkStart w:id="3067" w:name="_Toc2032732109"/>
      <w:bookmarkStart w:id="3068" w:name="_Toc1015681418"/>
      <w:bookmarkStart w:id="3069" w:name="_Toc1423011324"/>
      <w:bookmarkStart w:id="3070" w:name="_Toc2144279064"/>
      <w:bookmarkStart w:id="3071" w:name="_Toc1277172785"/>
      <w:bookmarkStart w:id="3072" w:name="_Toc774584928"/>
      <w:bookmarkStart w:id="3073" w:name="_Toc876648690"/>
      <w:bookmarkStart w:id="3074" w:name="_Toc1199609697"/>
      <w:bookmarkStart w:id="3075" w:name="_Toc198428940"/>
      <w:bookmarkStart w:id="3076" w:name="_Toc1714806114"/>
      <w:bookmarkStart w:id="3077" w:name="_Toc1107667561"/>
      <w:bookmarkStart w:id="3078" w:name="_Toc1053486102"/>
      <w:bookmarkStart w:id="3079" w:name="_Toc1848141510"/>
      <w:bookmarkStart w:id="3080" w:name="_Toc829615519"/>
      <w:bookmarkStart w:id="3081" w:name="_Toc1025377496"/>
      <w:bookmarkStart w:id="3082" w:name="_Toc1683881559"/>
      <w:bookmarkStart w:id="3083" w:name="_Toc604617841"/>
      <w:bookmarkStart w:id="3084" w:name="_Toc437064345"/>
      <w:bookmarkStart w:id="3085" w:name="_Toc1521177844"/>
      <w:bookmarkStart w:id="3086" w:name="_Toc386958073"/>
      <w:bookmarkStart w:id="3087" w:name="_Toc1957156078"/>
      <w:bookmarkStart w:id="3088" w:name="_Toc342754118"/>
      <w:bookmarkStart w:id="3089" w:name="_Toc153660431"/>
      <w:bookmarkStart w:id="3090" w:name="_Toc1303857389"/>
      <w:bookmarkStart w:id="3091" w:name="_Toc2068034123"/>
      <w:bookmarkStart w:id="3092" w:name="_Toc12320041"/>
      <w:bookmarkStart w:id="3093" w:name="_Toc2096819545"/>
      <w:bookmarkStart w:id="3094" w:name="_Toc112756425"/>
      <w:bookmarkStart w:id="3095" w:name="_Toc440641247"/>
      <w:bookmarkStart w:id="3096" w:name="_Toc1088237426"/>
      <w:bookmarkStart w:id="3097" w:name="_Toc1575244628"/>
      <w:bookmarkStart w:id="3098" w:name="_Toc858830219"/>
      <w:bookmarkStart w:id="3099" w:name="_Toc1550314438"/>
      <w:bookmarkStart w:id="3100" w:name="_Toc848355898"/>
      <w:bookmarkStart w:id="3101" w:name="_Toc383731275"/>
      <w:bookmarkStart w:id="3102" w:name="_Toc1501294029"/>
      <w:bookmarkStart w:id="3103" w:name="_Toc1364424465"/>
      <w:bookmarkStart w:id="3104" w:name="_Toc1385576970"/>
      <w:bookmarkStart w:id="3105" w:name="_Toc538298629"/>
      <w:bookmarkStart w:id="3106" w:name="_Toc326154345"/>
      <w:bookmarkStart w:id="3107" w:name="_Toc892296918"/>
      <w:bookmarkStart w:id="3108" w:name="_Toc880336712"/>
      <w:bookmarkStart w:id="3109" w:name="_Toc866633173"/>
      <w:bookmarkStart w:id="3110" w:name="_Toc481410407"/>
      <w:bookmarkStart w:id="3111" w:name="_Toc2005072526"/>
      <w:bookmarkStart w:id="3112" w:name="_Toc1659103346"/>
      <w:bookmarkStart w:id="3113" w:name="_Toc814639360"/>
      <w:bookmarkStart w:id="3114" w:name="_Toc1041122694"/>
      <w:bookmarkStart w:id="3115" w:name="_Toc690573273"/>
      <w:bookmarkStart w:id="3116" w:name="_Toc1673621754"/>
      <w:bookmarkStart w:id="3117" w:name="_Toc21789217"/>
      <w:bookmarkStart w:id="3118" w:name="_Toc1652434715"/>
      <w:bookmarkStart w:id="3119" w:name="_Toc2019421502"/>
      <w:bookmarkStart w:id="3120" w:name="_Toc950412293"/>
      <w:bookmarkStart w:id="3121" w:name="_Toc1293202024"/>
      <w:bookmarkStart w:id="3122" w:name="_Toc871634834"/>
      <w:bookmarkStart w:id="3123" w:name="_Toc476847640"/>
      <w:bookmarkStart w:id="3124" w:name="_Toc804710046"/>
      <w:bookmarkStart w:id="3125" w:name="_Toc656544654"/>
      <w:bookmarkStart w:id="3126" w:name="_Toc1421464321"/>
      <w:bookmarkStart w:id="3127" w:name="_Toc1598535193"/>
      <w:bookmarkStart w:id="3128" w:name="_Toc861666554"/>
      <w:bookmarkStart w:id="3129" w:name="_Toc1142574754"/>
      <w:bookmarkStart w:id="3130" w:name="_Toc1075041107"/>
      <w:bookmarkStart w:id="3131" w:name="_Toc498156022"/>
      <w:bookmarkStart w:id="3132" w:name="_Toc1688436432"/>
      <w:bookmarkStart w:id="3133" w:name="_Toc1246716974"/>
      <w:bookmarkStart w:id="3134" w:name="_Toc301213708"/>
      <w:bookmarkStart w:id="3135" w:name="_Toc1225125869"/>
      <w:bookmarkStart w:id="3136" w:name="_Toc1936594407"/>
      <w:bookmarkStart w:id="3137" w:name="_Toc1621814911"/>
      <w:bookmarkStart w:id="3138" w:name="_Toc863808984"/>
      <w:bookmarkStart w:id="3139" w:name="_Toc718904723"/>
      <w:bookmarkStart w:id="3140" w:name="_Toc591681149"/>
      <w:bookmarkStart w:id="3141" w:name="_Toc1536455687"/>
      <w:bookmarkStart w:id="3142" w:name="_Toc1525692491"/>
      <w:bookmarkStart w:id="3143" w:name="_Toc573118900"/>
      <w:bookmarkStart w:id="3144" w:name="_Toc487979514"/>
      <w:bookmarkStart w:id="3145" w:name="_Toc11967243"/>
      <w:bookmarkStart w:id="3146" w:name="_Toc1445677133"/>
      <w:bookmarkStart w:id="3147" w:name="_Toc944954861"/>
      <w:bookmarkStart w:id="3148" w:name="_Toc1479729482"/>
      <w:bookmarkStart w:id="3149" w:name="_Toc636068356"/>
      <w:bookmarkStart w:id="3150" w:name="_Toc2128703346"/>
      <w:bookmarkStart w:id="3151" w:name="_Toc1313559044"/>
      <w:bookmarkStart w:id="3152" w:name="_Toc1335456292"/>
      <w:bookmarkStart w:id="3153" w:name="_Toc1896151088"/>
      <w:bookmarkStart w:id="3154" w:name="_Toc237458789"/>
      <w:bookmarkStart w:id="3155" w:name="_Toc960331275"/>
      <w:bookmarkStart w:id="3156" w:name="_Toc2095806404"/>
      <w:bookmarkStart w:id="3157" w:name="_Toc24621347"/>
      <w:bookmarkStart w:id="3158" w:name="_Toc1929916336"/>
      <w:bookmarkStart w:id="3159" w:name="_Toc2019538362"/>
      <w:bookmarkStart w:id="3160" w:name="_Toc1070351321"/>
      <w:bookmarkStart w:id="3161" w:name="_Toc1030397384"/>
      <w:bookmarkStart w:id="3162" w:name="_Toc1318495474"/>
      <w:bookmarkStart w:id="3163" w:name="_Toc541954297"/>
      <w:bookmarkStart w:id="3164" w:name="_Toc492605570"/>
      <w:bookmarkStart w:id="3165" w:name="_Toc1019881416"/>
      <w:bookmarkStart w:id="3166" w:name="_Toc1367547011"/>
      <w:bookmarkStart w:id="3167" w:name="_Toc634422949"/>
      <w:bookmarkStart w:id="3168" w:name="_Toc331471721"/>
      <w:bookmarkStart w:id="3169" w:name="_Toc439123270"/>
      <w:bookmarkStart w:id="3170" w:name="_Toc756559982"/>
      <w:bookmarkStart w:id="3171" w:name="_Toc546172745"/>
      <w:r>
        <w:lastRenderedPageBreak/>
        <w:t>Operacja wyszukania badania pacjenta</w:t>
      </w:r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</w:p>
    <w:p w14:paraId="67EBAF18" w14:textId="5D4D8655" w:rsidR="006E2477" w:rsidRDefault="31D35343" w:rsidP="6AF12D69">
      <w:pPr>
        <w:rPr>
          <w:b/>
          <w:bCs/>
        </w:rPr>
      </w:pPr>
      <w:r>
        <w:t>Operacja wyszukania zlecenia na badanie COVID-19</w:t>
      </w:r>
      <w:r w:rsidR="71A87EF7">
        <w:t xml:space="preserve"> polega na wywołaniu metody </w:t>
      </w:r>
      <w:r w:rsidR="29A0CEDE" w:rsidRPr="6AF12D69">
        <w:rPr>
          <w:b/>
          <w:bCs/>
        </w:rPr>
        <w:t>/</w:t>
      </w:r>
      <w:del w:id="3172" w:author="Autor">
        <w:r w:rsidR="000F0E0A" w:rsidRPr="6AF12D69" w:rsidDel="29A0CEDE">
          <w:rPr>
            <w:b/>
            <w:bCs/>
          </w:rPr>
          <w:delText>ewp-ez-ext</w:delText>
        </w:r>
      </w:del>
      <w:ins w:id="3173" w:author="Autor">
        <w:r w:rsidR="29A0CEDE" w:rsidRPr="6AF12D69">
          <w:rPr>
            <w:b/>
            <w:bCs/>
          </w:rPr>
          <w:t>ewp-ez-ext-v2</w:t>
        </w:r>
      </w:ins>
      <w:r w:rsidR="71A87EF7" w:rsidRPr="6AF12D69">
        <w:rPr>
          <w:b/>
          <w:bCs/>
        </w:rPr>
        <w:t>/zlecenia</w:t>
      </w:r>
      <w:r w:rsidR="71A87EF7">
        <w:t xml:space="preserve"> umożlwiającą wyszukanie dowolnego zlecenia po podaniu identyfikatora pacjenta. Operacja umożliwia wyszukanie pacjenta po 2 typach identyfikatorów: numer PESEL oraz seria i numer dowodu osobistego lub paszportu. Do wywołania operacji wymagany jest </w:t>
      </w:r>
      <w:proofErr w:type="spellStart"/>
      <w:r w:rsidR="71A87EF7">
        <w:t>token</w:t>
      </w:r>
      <w:proofErr w:type="spellEnd"/>
      <w:r w:rsidR="71A87EF7">
        <w:t xml:space="preserve"> uzyskany w operacji </w:t>
      </w:r>
      <w:r w:rsidR="71A87EF7" w:rsidRPr="6AF12D69">
        <w:rPr>
          <w:b/>
          <w:bCs/>
        </w:rPr>
        <w:t>/</w:t>
      </w:r>
      <w:proofErr w:type="spellStart"/>
      <w:r w:rsidR="71A87EF7" w:rsidRPr="6AF12D69">
        <w:rPr>
          <w:b/>
          <w:bCs/>
        </w:rPr>
        <w:t>token</w:t>
      </w:r>
      <w:proofErr w:type="spellEnd"/>
      <w:r w:rsidR="71A87EF7" w:rsidRPr="6AF12D69">
        <w:rPr>
          <w:b/>
          <w:bCs/>
        </w:rPr>
        <w:t>.</w:t>
      </w:r>
      <w:r w:rsidR="000F0E0A">
        <w:br/>
      </w:r>
      <w:r w:rsidR="4DC34D55">
        <w:t xml:space="preserve">Parametr </w:t>
      </w:r>
      <w:r w:rsidR="4DC34D55" w:rsidRPr="6AF12D69">
        <w:rPr>
          <w:b/>
          <w:bCs/>
        </w:rPr>
        <w:t>typ</w:t>
      </w:r>
      <w:r w:rsidR="4DC34D55">
        <w:t xml:space="preserve"> w body żądania może przyjąć 2 wartości: </w:t>
      </w:r>
      <w:r w:rsidR="4DC34D55" w:rsidRPr="6AF12D69">
        <w:rPr>
          <w:b/>
          <w:bCs/>
        </w:rPr>
        <w:t>PESEL</w:t>
      </w:r>
      <w:r w:rsidR="4DC34D55">
        <w:t xml:space="preserve"> oraz </w:t>
      </w:r>
      <w:r w:rsidR="4DC34D55" w:rsidRPr="6AF12D69">
        <w:rPr>
          <w:b/>
          <w:bCs/>
        </w:rPr>
        <w:t>INNY</w:t>
      </w:r>
    </w:p>
    <w:p w14:paraId="00E77190" w14:textId="77777777" w:rsidR="0092293D" w:rsidRPr="0092293D" w:rsidRDefault="0092293D" w:rsidP="38E98A98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63"/>
        <w:gridCol w:w="790"/>
        <w:gridCol w:w="1413"/>
        <w:gridCol w:w="3281"/>
        <w:gridCol w:w="1941"/>
      </w:tblGrid>
      <w:tr w:rsidR="0092293D" w14:paraId="3E907373" w14:textId="77777777" w:rsidTr="007B10C7">
        <w:tc>
          <w:tcPr>
            <w:tcW w:w="1555" w:type="dxa"/>
            <w:shd w:val="clear" w:color="auto" w:fill="17365D" w:themeFill="text2" w:themeFillShade="BF"/>
          </w:tcPr>
          <w:p w14:paraId="4F57086A" w14:textId="77777777" w:rsidR="0092293D" w:rsidRDefault="0092293D" w:rsidP="00014A79">
            <w:pPr>
              <w:pStyle w:val="Tabelanagwekdolewej"/>
              <w:spacing w:before="48" w:after="48"/>
            </w:pPr>
            <w:r>
              <w:t>Nazwa parametru</w:t>
            </w:r>
          </w:p>
        </w:tc>
        <w:tc>
          <w:tcPr>
            <w:tcW w:w="990" w:type="dxa"/>
            <w:shd w:val="clear" w:color="auto" w:fill="17365D" w:themeFill="text2" w:themeFillShade="BF"/>
          </w:tcPr>
          <w:p w14:paraId="61BDE14B" w14:textId="77777777" w:rsidR="0092293D" w:rsidRDefault="0092293D" w:rsidP="00014A79">
            <w:pPr>
              <w:pStyle w:val="Tabelanagwekdolewej"/>
              <w:spacing w:before="48" w:after="48"/>
            </w:pPr>
            <w:r>
              <w:t>Typ</w:t>
            </w:r>
          </w:p>
        </w:tc>
        <w:tc>
          <w:tcPr>
            <w:tcW w:w="1559" w:type="dxa"/>
            <w:shd w:val="clear" w:color="auto" w:fill="17365D" w:themeFill="text2" w:themeFillShade="BF"/>
          </w:tcPr>
          <w:p w14:paraId="1FB9CD4B" w14:textId="77777777" w:rsidR="0092293D" w:rsidRDefault="0092293D" w:rsidP="00014A79">
            <w:pPr>
              <w:pStyle w:val="Tabelanagwekdolewej"/>
              <w:spacing w:before="48" w:after="48"/>
            </w:pPr>
            <w:r>
              <w:t>Wymagalność</w:t>
            </w:r>
          </w:p>
        </w:tc>
        <w:tc>
          <w:tcPr>
            <w:tcW w:w="1443" w:type="dxa"/>
            <w:shd w:val="clear" w:color="auto" w:fill="17365D" w:themeFill="text2" w:themeFillShade="BF"/>
          </w:tcPr>
          <w:p w14:paraId="22FA6A21" w14:textId="77777777" w:rsidR="0092293D" w:rsidRDefault="0092293D" w:rsidP="00014A79">
            <w:pPr>
              <w:pStyle w:val="Tabelanagwekdolewej"/>
              <w:spacing w:before="48" w:after="48"/>
            </w:pPr>
            <w:r>
              <w:t>Przykładowa wartość</w:t>
            </w:r>
          </w:p>
        </w:tc>
        <w:tc>
          <w:tcPr>
            <w:tcW w:w="3515" w:type="dxa"/>
            <w:shd w:val="clear" w:color="auto" w:fill="17365D" w:themeFill="text2" w:themeFillShade="BF"/>
          </w:tcPr>
          <w:p w14:paraId="34A877CC" w14:textId="77777777" w:rsidR="0092293D" w:rsidRDefault="0092293D" w:rsidP="00014A79">
            <w:pPr>
              <w:pStyle w:val="Tabelanagwekdolewej"/>
              <w:spacing w:before="48" w:after="48"/>
            </w:pPr>
            <w:r>
              <w:t>Opis</w:t>
            </w:r>
          </w:p>
        </w:tc>
      </w:tr>
      <w:tr w:rsidR="0092293D" w14:paraId="24F558D6" w14:textId="77777777" w:rsidTr="007B10C7">
        <w:tc>
          <w:tcPr>
            <w:tcW w:w="1555" w:type="dxa"/>
          </w:tcPr>
          <w:p w14:paraId="05835145" w14:textId="77777777" w:rsidR="0092293D" w:rsidRDefault="0092293D" w:rsidP="000368D4">
            <w:pPr>
              <w:pStyle w:val="tabelanormalny"/>
            </w:pPr>
            <w:r>
              <w:t>identyfikator</w:t>
            </w:r>
          </w:p>
        </w:tc>
        <w:tc>
          <w:tcPr>
            <w:tcW w:w="990" w:type="dxa"/>
          </w:tcPr>
          <w:p w14:paraId="529DE0E2" w14:textId="77777777" w:rsidR="0092293D" w:rsidRDefault="0092293D" w:rsidP="000368D4">
            <w:pPr>
              <w:pStyle w:val="tabelanormalny"/>
            </w:pPr>
            <w:r>
              <w:t>String</w:t>
            </w:r>
          </w:p>
        </w:tc>
        <w:tc>
          <w:tcPr>
            <w:tcW w:w="1559" w:type="dxa"/>
          </w:tcPr>
          <w:p w14:paraId="6ED57982" w14:textId="77777777" w:rsidR="0092293D" w:rsidRDefault="0092293D" w:rsidP="000368D4">
            <w:pPr>
              <w:pStyle w:val="tabelanormalny"/>
            </w:pPr>
            <w:r>
              <w:t>TAK</w:t>
            </w:r>
          </w:p>
        </w:tc>
        <w:tc>
          <w:tcPr>
            <w:tcW w:w="1443" w:type="dxa"/>
          </w:tcPr>
          <w:p w14:paraId="254CAF96" w14:textId="77777777" w:rsidR="0092293D" w:rsidRDefault="00D3506C" w:rsidP="000368D4">
            <w:pPr>
              <w:pStyle w:val="tabelanormalny"/>
            </w:pPr>
            <w:ins w:id="3174" w:author="Autor">
              <w:r w:rsidRPr="00541061">
                <w:rPr>
                  <w:color w:val="92D050"/>
                  <w:u w:val="single"/>
                  <w:lang w:val="en-US"/>
                </w:rPr>
                <w:t>88061319228</w:t>
              </w:r>
            </w:ins>
            <w:del w:id="3175" w:author="Autor">
              <w:r w:rsidR="0092293D" w:rsidDel="00D3506C">
                <w:delText>12345678910 lub AA12345</w:delText>
              </w:r>
            </w:del>
          </w:p>
        </w:tc>
        <w:tc>
          <w:tcPr>
            <w:tcW w:w="3515" w:type="dxa"/>
          </w:tcPr>
          <w:p w14:paraId="291135C8" w14:textId="77777777" w:rsidR="0092293D" w:rsidRDefault="0092293D" w:rsidP="000368D4">
            <w:pPr>
              <w:pStyle w:val="tabelanormalny"/>
            </w:pPr>
            <w:r>
              <w:t>Identyfikator pacjenta, po którym chcemy znaleźć pacjenta w systemie EWP. Możliwe jest wyszukiwanie po numerze PESEL, numerze paszportu lub numerze dowodu osobistego</w:t>
            </w:r>
          </w:p>
        </w:tc>
      </w:tr>
      <w:tr w:rsidR="0092293D" w14:paraId="07AD759F" w14:textId="77777777" w:rsidTr="007B10C7">
        <w:tc>
          <w:tcPr>
            <w:tcW w:w="1555" w:type="dxa"/>
          </w:tcPr>
          <w:p w14:paraId="20FBE535" w14:textId="77777777" w:rsidR="0092293D" w:rsidRPr="00541061" w:rsidRDefault="0092293D" w:rsidP="000368D4">
            <w:pPr>
              <w:pStyle w:val="tabelanormalny"/>
              <w:rPr>
                <w:strike/>
              </w:rPr>
            </w:pPr>
            <w:r w:rsidRPr="00541061">
              <w:rPr>
                <w:strike/>
              </w:rPr>
              <w:t>typ</w:t>
            </w:r>
          </w:p>
        </w:tc>
        <w:tc>
          <w:tcPr>
            <w:tcW w:w="990" w:type="dxa"/>
          </w:tcPr>
          <w:p w14:paraId="42DC73EC" w14:textId="77777777" w:rsidR="0092293D" w:rsidRPr="00541061" w:rsidRDefault="0092293D" w:rsidP="000368D4">
            <w:pPr>
              <w:pStyle w:val="tabelanormalny"/>
              <w:rPr>
                <w:strike/>
              </w:rPr>
            </w:pPr>
            <w:r w:rsidRPr="00541061">
              <w:rPr>
                <w:strike/>
              </w:rPr>
              <w:t>String</w:t>
            </w:r>
          </w:p>
        </w:tc>
        <w:tc>
          <w:tcPr>
            <w:tcW w:w="1559" w:type="dxa"/>
          </w:tcPr>
          <w:p w14:paraId="2108133C" w14:textId="77777777" w:rsidR="0092293D" w:rsidRPr="00541061" w:rsidRDefault="0092293D" w:rsidP="000368D4">
            <w:pPr>
              <w:pStyle w:val="tabelanormalny"/>
              <w:rPr>
                <w:strike/>
              </w:rPr>
            </w:pPr>
            <w:r w:rsidRPr="00541061">
              <w:rPr>
                <w:strike/>
              </w:rPr>
              <w:t>NIE</w:t>
            </w:r>
          </w:p>
        </w:tc>
        <w:tc>
          <w:tcPr>
            <w:tcW w:w="1443" w:type="dxa"/>
          </w:tcPr>
          <w:p w14:paraId="49F71BFC" w14:textId="77777777" w:rsidR="0092293D" w:rsidRPr="00541061" w:rsidRDefault="0092293D" w:rsidP="000368D4">
            <w:pPr>
              <w:pStyle w:val="tabelanormalny"/>
              <w:rPr>
                <w:strike/>
              </w:rPr>
            </w:pPr>
            <w:r w:rsidRPr="00541061">
              <w:rPr>
                <w:strike/>
              </w:rPr>
              <w:t>PESEL lub INNY</w:t>
            </w:r>
          </w:p>
        </w:tc>
        <w:tc>
          <w:tcPr>
            <w:tcW w:w="3515" w:type="dxa"/>
          </w:tcPr>
          <w:p w14:paraId="2E1D434C" w14:textId="77777777" w:rsidR="0092293D" w:rsidRPr="00541061" w:rsidRDefault="0092293D" w:rsidP="000368D4">
            <w:pPr>
              <w:pStyle w:val="tabelanormalny"/>
              <w:rPr>
                <w:strike/>
              </w:rPr>
            </w:pPr>
            <w:r w:rsidRPr="00541061">
              <w:rPr>
                <w:strike/>
              </w:rPr>
              <w:t xml:space="preserve">Rodzaj identyfikatora, po którym możliwe jest wyszukanie pacjenta w systemie EWP. Przyjmuje tylko 2 wartości: PESEL – dla numeru PESEL oraz INNY – dla numerów </w:t>
            </w:r>
            <w:r w:rsidRPr="00541061">
              <w:rPr>
                <w:strike/>
              </w:rPr>
              <w:lastRenderedPageBreak/>
              <w:t>dowodów osobistych oraz paszportów.</w:t>
            </w:r>
          </w:p>
        </w:tc>
      </w:tr>
      <w:tr w:rsidR="00AB34A4" w14:paraId="0DD2EDD6" w14:textId="77777777" w:rsidTr="007B10C7">
        <w:trPr>
          <w:ins w:id="3176" w:author="Autor"/>
        </w:trPr>
        <w:tc>
          <w:tcPr>
            <w:tcW w:w="1555" w:type="dxa"/>
          </w:tcPr>
          <w:p w14:paraId="20CE76E6" w14:textId="77777777" w:rsidR="00AB34A4" w:rsidRDefault="00AB34A4" w:rsidP="000368D4">
            <w:pPr>
              <w:pStyle w:val="tabelanormalny"/>
              <w:rPr>
                <w:ins w:id="3177" w:author="Autor"/>
              </w:rPr>
            </w:pPr>
            <w:proofErr w:type="spellStart"/>
            <w:ins w:id="3178" w:author="Autor">
              <w:r>
                <w:lastRenderedPageBreak/>
                <w:t>rootIdentyfikatora</w:t>
              </w:r>
              <w:proofErr w:type="spellEnd"/>
            </w:ins>
          </w:p>
        </w:tc>
        <w:tc>
          <w:tcPr>
            <w:tcW w:w="990" w:type="dxa"/>
          </w:tcPr>
          <w:p w14:paraId="211F45EC" w14:textId="77777777" w:rsidR="00AB34A4" w:rsidRDefault="00AB34A4" w:rsidP="000368D4">
            <w:pPr>
              <w:pStyle w:val="tabelanormalny"/>
              <w:rPr>
                <w:ins w:id="3179" w:author="Autor"/>
              </w:rPr>
            </w:pPr>
            <w:ins w:id="3180" w:author="Autor">
              <w:r>
                <w:t>String</w:t>
              </w:r>
            </w:ins>
          </w:p>
        </w:tc>
        <w:tc>
          <w:tcPr>
            <w:tcW w:w="1559" w:type="dxa"/>
          </w:tcPr>
          <w:p w14:paraId="588DF466" w14:textId="77777777" w:rsidR="00AB34A4" w:rsidRDefault="00AB34A4" w:rsidP="000368D4">
            <w:pPr>
              <w:pStyle w:val="tabelanormalny"/>
              <w:rPr>
                <w:ins w:id="3181" w:author="Autor"/>
              </w:rPr>
            </w:pPr>
            <w:ins w:id="3182" w:author="Autor">
              <w:r>
                <w:t>TAK</w:t>
              </w:r>
            </w:ins>
          </w:p>
        </w:tc>
        <w:tc>
          <w:tcPr>
            <w:tcW w:w="1443" w:type="dxa"/>
          </w:tcPr>
          <w:p w14:paraId="5027FAE4" w14:textId="77777777" w:rsidR="00AB34A4" w:rsidRDefault="007B10C7" w:rsidP="000368D4">
            <w:pPr>
              <w:pStyle w:val="tabelanormalny"/>
              <w:rPr>
                <w:ins w:id="3183" w:author="Autor"/>
              </w:rPr>
            </w:pPr>
            <w:ins w:id="3184" w:author="Autor">
              <w:r w:rsidRPr="00541061">
                <w:rPr>
                  <w:color w:val="92D050"/>
                  <w:u w:val="single"/>
                  <w:lang w:val="en-US"/>
                </w:rPr>
                <w:t>2.16.840.1.113883.3.4424.1.1.616</w:t>
              </w:r>
            </w:ins>
          </w:p>
        </w:tc>
        <w:tc>
          <w:tcPr>
            <w:tcW w:w="3515" w:type="dxa"/>
          </w:tcPr>
          <w:p w14:paraId="6A77C4ED" w14:textId="77777777" w:rsidR="00AB34A4" w:rsidRDefault="00AB34A4" w:rsidP="000368D4">
            <w:pPr>
              <w:pStyle w:val="tabelanormalny"/>
              <w:rPr>
                <w:ins w:id="3185" w:author="Autor"/>
              </w:rPr>
            </w:pPr>
            <w:ins w:id="3186" w:author="Autor">
              <w:r>
                <w:t xml:space="preserve">Root </w:t>
              </w:r>
              <w:proofErr w:type="spellStart"/>
              <w:r>
                <w:t>OIDu</w:t>
              </w:r>
              <w:proofErr w:type="spellEnd"/>
              <w:r>
                <w:t xml:space="preserve"> dla identyfikatora osoby</w:t>
              </w:r>
            </w:ins>
          </w:p>
        </w:tc>
      </w:tr>
    </w:tbl>
    <w:p w14:paraId="4102AF2E" w14:textId="3DA6D6AB" w:rsidR="00416B9E" w:rsidRPr="00683AE1" w:rsidRDefault="37D61DD2" w:rsidP="00416B9E">
      <w:pPr>
        <w:pStyle w:val="Legenda"/>
        <w:rPr>
          <w:rFonts w:ascii="Calibri" w:hAnsi="Calibri" w:cs="Times New Roman"/>
          <w:sz w:val="20"/>
          <w:szCs w:val="20"/>
        </w:rPr>
      </w:pPr>
      <w:r>
        <w:t>Tabela 7 Tabela opisów parametrów w metodzie /</w:t>
      </w:r>
      <w:del w:id="3187" w:author="Autor">
        <w:r w:rsidR="00416B9E" w:rsidDel="37D61DD2">
          <w:delText>ewp-ez-ext</w:delText>
        </w:r>
      </w:del>
      <w:ins w:id="3188" w:author="Autor">
        <w:r>
          <w:t>ewp-ez-ext-v2</w:t>
        </w:r>
      </w:ins>
      <w:r>
        <w:t>/zlecenia</w:t>
      </w:r>
    </w:p>
    <w:p w14:paraId="6537F28F" w14:textId="77777777" w:rsidR="0092293D" w:rsidRDefault="0092293D" w:rsidP="38E98A98">
      <w:pPr>
        <w:rPr>
          <w:b/>
          <w:bCs/>
        </w:rPr>
      </w:pPr>
    </w:p>
    <w:p w14:paraId="76185952" w14:textId="77777777" w:rsidR="00843E79" w:rsidRDefault="00843E79" w:rsidP="000F0E0A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14:paraId="235FE22A" w14:textId="3BCE1E30" w:rsidR="00843E79" w:rsidRDefault="26EDF84B" w:rsidP="00843E79">
      <w:r>
        <w:t xml:space="preserve">POST </w:t>
      </w:r>
      <w:r w:rsidR="1772F779">
        <w:t>/</w:t>
      </w:r>
      <w:del w:id="3189" w:author="Autor">
        <w:r w:rsidR="00843E79" w:rsidDel="1772F779">
          <w:delText>ewp-ez-ext</w:delText>
        </w:r>
      </w:del>
      <w:ins w:id="3190" w:author="Autor">
        <w:r w:rsidR="1772F779">
          <w:t>ewp-ez-ext-v2</w:t>
        </w:r>
      </w:ins>
      <w:r>
        <w:t>/zleceni</w:t>
      </w:r>
      <w:ins w:id="3191" w:author="Autor">
        <w:r w:rsidR="2BC1E9F2">
          <w:t>a</w:t>
        </w:r>
      </w:ins>
      <w:del w:id="3192" w:author="Autor">
        <w:r w:rsidR="00843E79" w:rsidDel="26EDF84B">
          <w:delText>e</w:delText>
        </w:r>
      </w:del>
      <w:r>
        <w:t xml:space="preserve"> HTTP/1.1</w:t>
      </w:r>
    </w:p>
    <w:p w14:paraId="40658AA0" w14:textId="77777777" w:rsidR="00843E79" w:rsidRPr="007531DA" w:rsidRDefault="00843E79" w:rsidP="00843E79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14:paraId="5CD7BA17" w14:textId="77777777" w:rsidR="00843E79" w:rsidRPr="007531DA" w:rsidRDefault="00843E79" w:rsidP="00843E79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14:paraId="28929007" w14:textId="77777777" w:rsidR="00843E79" w:rsidRPr="007531DA" w:rsidRDefault="00843E79" w:rsidP="00843E79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14:paraId="741CF45A" w14:textId="77777777" w:rsidR="00387481" w:rsidRPr="003D244B" w:rsidRDefault="03D4B47E" w:rsidP="00843E79">
      <w:pPr>
        <w:rPr>
          <w:lang w:val="en-US"/>
        </w:rPr>
      </w:pPr>
      <w:proofErr w:type="spellStart"/>
      <w:r w:rsidRPr="67BBF70B">
        <w:rPr>
          <w:lang w:val="en-US"/>
        </w:rPr>
        <w:t>Kontekst-uuidZdarzeniaInicjujacego</w:t>
      </w:r>
      <w:proofErr w:type="spellEnd"/>
      <w:r w:rsidRPr="67BBF70B">
        <w:rPr>
          <w:lang w:val="en-US"/>
        </w:rPr>
        <w:t xml:space="preserve">: </w:t>
      </w:r>
      <w:del w:id="3193" w:author="Autor">
        <w:r w:rsidR="00387481" w:rsidRPr="67BBF70B" w:rsidDel="03D4B47E">
          <w:rPr>
            <w:lang w:val="en-US"/>
          </w:rPr>
          <w:delText>0d8aa4b1-816d-4186-84a2-923e50f7e561</w:delText>
        </w:r>
      </w:del>
    </w:p>
    <w:p w14:paraId="107F784D" w14:textId="77777777" w:rsidR="00541061" w:rsidRPr="00541061" w:rsidRDefault="65E99160" w:rsidP="67BBF70B">
      <w:pPr>
        <w:rPr>
          <w:lang w:val="en-US"/>
          <w:rPrChange w:id="3194" w:author="Autor">
            <w:rPr>
              <w:color w:val="92D050"/>
              <w:lang w:val="en-US"/>
            </w:rPr>
          </w:rPrChange>
        </w:rPr>
      </w:pPr>
      <w:r w:rsidRPr="67BBF70B">
        <w:rPr>
          <w:lang w:val="en-US"/>
          <w:rPrChange w:id="3195" w:author="Autor">
            <w:rPr>
              <w:color w:val="92D050"/>
              <w:lang w:val="en-US"/>
            </w:rPr>
          </w:rPrChange>
        </w:rPr>
        <w:t>1838f3dd-ac5b-4f10-a6e5-05d0fc271322</w:t>
      </w:r>
    </w:p>
    <w:p w14:paraId="3A6B3A63" w14:textId="77777777" w:rsidR="00843E79" w:rsidRDefault="00843E79" w:rsidP="000F0E0A">
      <w:pPr>
        <w:rPr>
          <w:u w:val="single"/>
          <w:lang w:val="en-US"/>
        </w:rPr>
      </w:pPr>
      <w:r w:rsidRPr="007531DA">
        <w:rPr>
          <w:u w:val="single"/>
          <w:lang w:val="en-US"/>
        </w:rPr>
        <w:t>Body:</w:t>
      </w:r>
    </w:p>
    <w:p w14:paraId="25368BCD" w14:textId="77777777" w:rsidR="00541061" w:rsidRPr="00541061" w:rsidRDefault="00541061" w:rsidP="00541061">
      <w:pPr>
        <w:rPr>
          <w:u w:val="single"/>
          <w:lang w:val="en-US"/>
        </w:rPr>
      </w:pPr>
      <w:r w:rsidRPr="00541061">
        <w:rPr>
          <w:u w:val="single"/>
          <w:lang w:val="en-US"/>
        </w:rPr>
        <w:t>{</w:t>
      </w:r>
    </w:p>
    <w:p w14:paraId="4EB4C43C" w14:textId="77777777" w:rsidR="00541061" w:rsidRPr="00541061" w:rsidRDefault="65E99160" w:rsidP="67BBF70B">
      <w:pPr>
        <w:rPr>
          <w:u w:val="single"/>
          <w:lang w:val="en-US"/>
          <w:rPrChange w:id="3196" w:author="Autor">
            <w:rPr>
              <w:color w:val="92D050"/>
              <w:u w:val="single"/>
              <w:lang w:val="en-US"/>
            </w:rPr>
          </w:rPrChange>
        </w:rPr>
      </w:pPr>
      <w:r w:rsidRPr="67BBF70B">
        <w:rPr>
          <w:u w:val="single"/>
          <w:lang w:val="en-US"/>
          <w:rPrChange w:id="3197" w:author="Autor">
            <w:rPr>
              <w:color w:val="92D050"/>
              <w:u w:val="single"/>
              <w:lang w:val="en-US"/>
            </w:rPr>
          </w:rPrChange>
        </w:rPr>
        <w:t xml:space="preserve">    "</w:t>
      </w:r>
      <w:proofErr w:type="spellStart"/>
      <w:r w:rsidRPr="67BBF70B">
        <w:rPr>
          <w:u w:val="single"/>
          <w:lang w:val="en-US"/>
          <w:rPrChange w:id="3198" w:author="Autor">
            <w:rPr>
              <w:color w:val="92D050"/>
              <w:u w:val="single"/>
              <w:lang w:val="en-US"/>
            </w:rPr>
          </w:rPrChange>
        </w:rPr>
        <w:t>identyfikator</w:t>
      </w:r>
      <w:proofErr w:type="spellEnd"/>
      <w:r w:rsidRPr="67BBF70B">
        <w:rPr>
          <w:u w:val="single"/>
          <w:lang w:val="en-US"/>
          <w:rPrChange w:id="3199" w:author="Autor">
            <w:rPr>
              <w:color w:val="92D050"/>
              <w:u w:val="single"/>
              <w:lang w:val="en-US"/>
            </w:rPr>
          </w:rPrChange>
        </w:rPr>
        <w:t>": "88061319228",</w:t>
      </w:r>
    </w:p>
    <w:p w14:paraId="64C13C7A" w14:textId="77777777" w:rsidR="00541061" w:rsidRPr="00541061" w:rsidRDefault="65E99160" w:rsidP="67BBF70B">
      <w:pPr>
        <w:rPr>
          <w:u w:val="single"/>
          <w:lang w:val="en-US"/>
          <w:rPrChange w:id="3200" w:author="Autor">
            <w:rPr>
              <w:color w:val="92D050"/>
              <w:u w:val="single"/>
              <w:lang w:val="en-US"/>
            </w:rPr>
          </w:rPrChange>
        </w:rPr>
      </w:pPr>
      <w:r w:rsidRPr="67BBF70B">
        <w:rPr>
          <w:u w:val="single"/>
          <w:lang w:val="en-US"/>
          <w:rPrChange w:id="3201" w:author="Autor">
            <w:rPr>
              <w:color w:val="92D050"/>
              <w:u w:val="single"/>
              <w:lang w:val="en-US"/>
            </w:rPr>
          </w:rPrChange>
        </w:rPr>
        <w:t xml:space="preserve">    "</w:t>
      </w:r>
      <w:proofErr w:type="spellStart"/>
      <w:r w:rsidRPr="67BBF70B">
        <w:rPr>
          <w:u w:val="single"/>
          <w:lang w:val="en-US"/>
          <w:rPrChange w:id="3202" w:author="Autor">
            <w:rPr>
              <w:color w:val="92D050"/>
              <w:u w:val="single"/>
              <w:lang w:val="en-US"/>
            </w:rPr>
          </w:rPrChange>
        </w:rPr>
        <w:t>rootIdentyfikatora</w:t>
      </w:r>
      <w:proofErr w:type="spellEnd"/>
      <w:r w:rsidRPr="67BBF70B">
        <w:rPr>
          <w:u w:val="single"/>
          <w:lang w:val="en-US"/>
          <w:rPrChange w:id="3203" w:author="Autor">
            <w:rPr>
              <w:color w:val="92D050"/>
              <w:u w:val="single"/>
              <w:lang w:val="en-US"/>
            </w:rPr>
          </w:rPrChange>
        </w:rPr>
        <w:t>": "2.16.840.1.113883.3.4424.1.1.616"</w:t>
      </w:r>
    </w:p>
    <w:p w14:paraId="20A4BC7C" w14:textId="77777777" w:rsidR="00541061" w:rsidRPr="007531DA" w:rsidRDefault="00541061" w:rsidP="00541061">
      <w:pPr>
        <w:rPr>
          <w:u w:val="single"/>
          <w:lang w:val="en-US"/>
        </w:rPr>
      </w:pPr>
      <w:r w:rsidRPr="00541061">
        <w:rPr>
          <w:u w:val="single"/>
          <w:lang w:val="en-US"/>
        </w:rPr>
        <w:t>}</w:t>
      </w:r>
    </w:p>
    <w:p w14:paraId="120EC1BE" w14:textId="77777777" w:rsidR="002E11B8" w:rsidRPr="000368D4" w:rsidRDefault="002E11B8" w:rsidP="002E11B8">
      <w:pPr>
        <w:shd w:val="clear" w:color="auto" w:fill="FFFFFE"/>
        <w:spacing w:before="0" w:after="0" w:line="270" w:lineRule="atLeast"/>
        <w:jc w:val="left"/>
        <w:rPr>
          <w:ins w:id="3204" w:author="Autor"/>
          <w:rFonts w:ascii="Courier New" w:hAnsi="Courier New" w:cs="Courier New"/>
          <w:color w:val="000000"/>
          <w:sz w:val="18"/>
          <w:szCs w:val="18"/>
          <w:lang w:val="en-US" w:eastAsia="pl-PL"/>
        </w:rPr>
      </w:pPr>
      <w:ins w:id="3205" w:author="Autor">
        <w:r w:rsidRPr="000368D4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{</w:t>
        </w:r>
      </w:ins>
    </w:p>
    <w:p w14:paraId="68FD8FF7" w14:textId="77777777" w:rsidR="002E11B8" w:rsidRPr="000368D4" w:rsidRDefault="002E11B8" w:rsidP="002E11B8">
      <w:pPr>
        <w:shd w:val="clear" w:color="auto" w:fill="FFFFFE"/>
        <w:spacing w:before="0" w:after="0" w:line="270" w:lineRule="atLeast"/>
        <w:jc w:val="left"/>
        <w:rPr>
          <w:ins w:id="3206" w:author="Autor"/>
          <w:rFonts w:ascii="Courier New" w:hAnsi="Courier New" w:cs="Courier New"/>
          <w:color w:val="000000"/>
          <w:sz w:val="18"/>
          <w:szCs w:val="18"/>
          <w:lang w:val="en-US" w:eastAsia="pl-PL"/>
        </w:rPr>
      </w:pPr>
      <w:ins w:id="3207" w:author="Autor">
        <w:r w:rsidRPr="000368D4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    </w:t>
        </w:r>
        <w:r w:rsidRPr="000368D4">
          <w:rPr>
            <w:rFonts w:ascii="Courier New" w:hAnsi="Courier New" w:cs="Courier New"/>
            <w:color w:val="A31515"/>
            <w:sz w:val="18"/>
            <w:szCs w:val="18"/>
            <w:lang w:val="en-US" w:eastAsia="pl-PL"/>
          </w:rPr>
          <w:t>"identyfikator"</w:t>
        </w:r>
        <w:r w:rsidRPr="000368D4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:</w:t>
        </w:r>
        <w:r w:rsidRPr="000368D4">
          <w:rPr>
            <w:rFonts w:ascii="Courier New" w:hAnsi="Courier New" w:cs="Courier New"/>
            <w:color w:val="0451A5"/>
            <w:sz w:val="18"/>
            <w:szCs w:val="18"/>
            <w:lang w:val="en-US" w:eastAsia="pl-PL"/>
          </w:rPr>
          <w:t>"AAY74564"</w:t>
        </w:r>
        <w:r w:rsidRPr="000368D4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,</w:t>
        </w:r>
      </w:ins>
    </w:p>
    <w:p w14:paraId="44849C57" w14:textId="77777777" w:rsidR="002E11B8" w:rsidRPr="000368D4" w:rsidDel="00EC3D00" w:rsidRDefault="002E11B8" w:rsidP="002E11B8">
      <w:pPr>
        <w:shd w:val="clear" w:color="auto" w:fill="FFFFFE"/>
        <w:spacing w:before="0" w:after="0" w:line="270" w:lineRule="atLeast"/>
        <w:jc w:val="left"/>
        <w:rPr>
          <w:ins w:id="3208" w:author="Autor"/>
          <w:del w:id="3209" w:author="Autor"/>
          <w:rFonts w:ascii="Courier New" w:hAnsi="Courier New" w:cs="Courier New"/>
          <w:color w:val="000000"/>
          <w:sz w:val="18"/>
          <w:szCs w:val="18"/>
          <w:lang w:val="en-US" w:eastAsia="pl-PL"/>
        </w:rPr>
      </w:pPr>
      <w:ins w:id="3210" w:author="Autor">
        <w:del w:id="3211" w:author="Autor">
          <w:r w:rsidRPr="000368D4" w:rsidDel="00EC3D00">
            <w:rPr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  <w:delText>    </w:delText>
          </w:r>
          <w:r w:rsidRPr="000368D4" w:rsidDel="00EC3D00">
            <w:rPr>
              <w:rFonts w:ascii="Courier New" w:hAnsi="Courier New" w:cs="Courier New"/>
              <w:color w:val="A31515"/>
              <w:sz w:val="18"/>
              <w:szCs w:val="18"/>
              <w:lang w:val="en-US" w:eastAsia="pl-PL"/>
            </w:rPr>
            <w:delText>"typ"</w:delText>
          </w:r>
          <w:r w:rsidRPr="000368D4" w:rsidDel="00EC3D00">
            <w:rPr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  <w:delText>:</w:delText>
          </w:r>
          <w:r w:rsidRPr="000368D4" w:rsidDel="00EC3D00">
            <w:rPr>
              <w:rFonts w:ascii="Courier New" w:hAnsi="Courier New" w:cs="Courier New"/>
              <w:color w:val="0451A5"/>
              <w:sz w:val="18"/>
              <w:szCs w:val="18"/>
              <w:lang w:val="en-US" w:eastAsia="pl-PL"/>
            </w:rPr>
            <w:delText>"INNY"</w:delText>
          </w:r>
          <w:r w:rsidRPr="000368D4" w:rsidDel="00EC3D00">
            <w:rPr>
              <w:rFonts w:ascii="Courier New" w:hAnsi="Courier New" w:cs="Courier New"/>
              <w:color w:val="000000"/>
              <w:sz w:val="18"/>
              <w:szCs w:val="18"/>
              <w:lang w:val="en-US" w:eastAsia="pl-PL"/>
            </w:rPr>
            <w:delText>,</w:delText>
          </w:r>
        </w:del>
      </w:ins>
    </w:p>
    <w:p w14:paraId="10B27EA2" w14:textId="77777777" w:rsidR="002E11B8" w:rsidRPr="003D244B" w:rsidRDefault="002E11B8" w:rsidP="002E11B8">
      <w:pPr>
        <w:shd w:val="clear" w:color="auto" w:fill="FFFFFE"/>
        <w:spacing w:before="0" w:after="0" w:line="270" w:lineRule="atLeast"/>
        <w:jc w:val="left"/>
        <w:rPr>
          <w:ins w:id="3212" w:author="Autor"/>
          <w:rFonts w:ascii="Courier New" w:hAnsi="Courier New" w:cs="Courier New"/>
          <w:color w:val="000000"/>
          <w:sz w:val="18"/>
          <w:szCs w:val="18"/>
          <w:lang w:val="en-US" w:eastAsia="pl-PL"/>
        </w:rPr>
      </w:pPr>
      <w:ins w:id="3213" w:author="Autor">
        <w:r w:rsidRPr="000368D4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    </w:t>
        </w:r>
        <w:r w:rsidRPr="003D244B">
          <w:rPr>
            <w:rFonts w:ascii="Courier New" w:hAnsi="Courier New" w:cs="Courier New"/>
            <w:color w:val="A31515"/>
            <w:sz w:val="18"/>
            <w:szCs w:val="18"/>
            <w:lang w:val="en-US" w:eastAsia="pl-PL"/>
          </w:rPr>
          <w:t>"</w:t>
        </w:r>
        <w:proofErr w:type="spellStart"/>
        <w:r w:rsidRPr="003D244B">
          <w:rPr>
            <w:rFonts w:ascii="Courier New" w:hAnsi="Courier New" w:cs="Courier New"/>
            <w:color w:val="A31515"/>
            <w:sz w:val="18"/>
            <w:szCs w:val="18"/>
            <w:lang w:val="en-US" w:eastAsia="pl-PL"/>
          </w:rPr>
          <w:t>rootIdentyfikatora</w:t>
        </w:r>
        <w:proofErr w:type="spellEnd"/>
        <w:r w:rsidRPr="003D244B">
          <w:rPr>
            <w:rFonts w:ascii="Courier New" w:hAnsi="Courier New" w:cs="Courier New"/>
            <w:color w:val="A31515"/>
            <w:sz w:val="18"/>
            <w:szCs w:val="18"/>
            <w:lang w:val="en-US" w:eastAsia="pl-PL"/>
          </w:rPr>
          <w:t>"</w:t>
        </w:r>
        <w:r w:rsidRPr="003D244B">
          <w:rPr>
            <w:rFonts w:ascii="Courier New" w:hAnsi="Courier New" w:cs="Courier New"/>
            <w:color w:val="000000"/>
            <w:sz w:val="18"/>
            <w:szCs w:val="18"/>
            <w:lang w:val="en-US" w:eastAsia="pl-PL"/>
          </w:rPr>
          <w:t> : </w:t>
        </w:r>
        <w:r w:rsidRPr="003D244B">
          <w:rPr>
            <w:rFonts w:ascii="Courier New" w:hAnsi="Courier New" w:cs="Courier New"/>
            <w:color w:val="0451A5"/>
            <w:sz w:val="18"/>
            <w:szCs w:val="18"/>
            <w:lang w:val="en-US" w:eastAsia="pl-PL"/>
          </w:rPr>
          <w:t>"2.16.840.1.113883.4.330.276"</w:t>
        </w:r>
      </w:ins>
    </w:p>
    <w:p w14:paraId="3092FD62" w14:textId="77777777" w:rsidR="008F3F1C" w:rsidRPr="008F3F1C" w:rsidRDefault="002E11B8" w:rsidP="008F3F1C">
      <w:pPr>
        <w:shd w:val="clear" w:color="auto" w:fill="FFFFFE"/>
        <w:spacing w:before="0" w:after="0" w:line="270" w:lineRule="atLeast"/>
        <w:jc w:val="left"/>
        <w:rPr>
          <w:ins w:id="3214" w:author="Autor"/>
          <w:rFonts w:ascii="Courier New" w:hAnsi="Courier New" w:cs="Courier New"/>
          <w:color w:val="000000"/>
          <w:sz w:val="18"/>
          <w:szCs w:val="18"/>
          <w:lang w:eastAsia="pl-PL"/>
        </w:rPr>
      </w:pPr>
      <w:ins w:id="3215" w:author="Autor">
        <w:r w:rsidRPr="002E11B8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}</w:t>
        </w:r>
      </w:ins>
    </w:p>
    <w:p w14:paraId="5ACC022B" w14:textId="77777777" w:rsidR="00843E79" w:rsidRPr="007531DA" w:rsidDel="008F3F1C" w:rsidRDefault="00843E79" w:rsidP="000F0E0A">
      <w:pPr>
        <w:rPr>
          <w:del w:id="3216" w:author="Autor"/>
          <w:lang w:val="en-US"/>
        </w:rPr>
      </w:pPr>
      <w:del w:id="3217" w:author="Autor">
        <w:r w:rsidRPr="007531DA" w:rsidDel="008F3F1C">
          <w:rPr>
            <w:lang w:val="en-US"/>
          </w:rPr>
          <w:delText>{</w:delText>
        </w:r>
      </w:del>
    </w:p>
    <w:p w14:paraId="56C7C083" w14:textId="77777777" w:rsidR="00843E79" w:rsidRPr="007531DA" w:rsidDel="008F3F1C" w:rsidRDefault="00843E79" w:rsidP="000F0E0A">
      <w:pPr>
        <w:rPr>
          <w:del w:id="3218" w:author="Autor"/>
          <w:lang w:val="en-US"/>
        </w:rPr>
      </w:pPr>
      <w:del w:id="3219" w:author="Autor">
        <w:r w:rsidRPr="007531DA" w:rsidDel="008F3F1C">
          <w:rPr>
            <w:lang w:val="en-US"/>
          </w:rPr>
          <w:tab/>
          <w:delText>"identyfikator":"AAY474564",</w:delText>
        </w:r>
      </w:del>
    </w:p>
    <w:p w14:paraId="655502AD" w14:textId="77777777" w:rsidR="00843E79" w:rsidRPr="00843E79" w:rsidDel="008F3F1C" w:rsidRDefault="00843E79" w:rsidP="00051183">
      <w:pPr>
        <w:ind w:firstLine="708"/>
        <w:rPr>
          <w:del w:id="3220" w:author="Autor"/>
        </w:rPr>
      </w:pPr>
      <w:del w:id="3221" w:author="Autor">
        <w:r w:rsidDel="008F3F1C">
          <w:delText>"typ":"INNY"</w:delText>
        </w:r>
      </w:del>
    </w:p>
    <w:p w14:paraId="00D5DDC9" w14:textId="77777777" w:rsidR="00843E79" w:rsidDel="008F3F1C" w:rsidRDefault="00843E79" w:rsidP="000F0E0A">
      <w:pPr>
        <w:rPr>
          <w:del w:id="3222" w:author="Autor"/>
        </w:rPr>
      </w:pPr>
      <w:del w:id="3223" w:author="Autor">
        <w:r w:rsidRPr="00843E79" w:rsidDel="008F3F1C">
          <w:delText>}</w:delText>
        </w:r>
      </w:del>
    </w:p>
    <w:p w14:paraId="5D7B965C" w14:textId="77777777" w:rsidR="00051183" w:rsidRDefault="00051183" w:rsidP="000F0E0A">
      <w:pPr>
        <w:rPr>
          <w:u w:val="single"/>
        </w:rPr>
      </w:pPr>
      <w:r w:rsidRPr="70618AD9">
        <w:rPr>
          <w:u w:val="single"/>
        </w:rPr>
        <w:lastRenderedPageBreak/>
        <w:t>Przykładowa odpowiedź:</w:t>
      </w:r>
    </w:p>
    <w:p w14:paraId="7B786260" w14:textId="77777777" w:rsidR="00297BD9" w:rsidDel="007B10C7" w:rsidRDefault="00297BD9" w:rsidP="00297BD9">
      <w:pPr>
        <w:rPr>
          <w:del w:id="3224" w:author="Autor"/>
        </w:rPr>
      </w:pPr>
      <w:del w:id="3225" w:author="Autor">
        <w:r w:rsidDel="007B10C7">
          <w:delText>{</w:delText>
        </w:r>
      </w:del>
    </w:p>
    <w:p w14:paraId="014568C1" w14:textId="77777777" w:rsidR="00297BD9" w:rsidDel="007B10C7" w:rsidRDefault="00297BD9" w:rsidP="00297BD9">
      <w:pPr>
        <w:rPr>
          <w:del w:id="3226" w:author="Autor"/>
        </w:rPr>
      </w:pPr>
      <w:del w:id="3227" w:author="Autor">
        <w:r w:rsidDel="007B10C7">
          <w:tab/>
          <w:delText>"statusWyszukania": "ISTNIEJE_ZLECENIE",</w:delText>
        </w:r>
      </w:del>
    </w:p>
    <w:p w14:paraId="73BAEA38" w14:textId="77777777" w:rsidR="00297BD9" w:rsidDel="007B10C7" w:rsidRDefault="00297BD9" w:rsidP="00297BD9">
      <w:pPr>
        <w:rPr>
          <w:del w:id="3228" w:author="Autor"/>
        </w:rPr>
      </w:pPr>
      <w:del w:id="3229" w:author="Autor">
        <w:r w:rsidDel="007B10C7">
          <w:tab/>
          <w:delText>"listaZlecen": [{</w:delText>
        </w:r>
      </w:del>
    </w:p>
    <w:p w14:paraId="25634859" w14:textId="77777777" w:rsidR="00297BD9" w:rsidDel="007B10C7" w:rsidRDefault="00297BD9" w:rsidP="00297BD9">
      <w:pPr>
        <w:rPr>
          <w:del w:id="3230" w:author="Autor"/>
        </w:rPr>
      </w:pPr>
      <w:del w:id="3231" w:author="Autor">
        <w:r w:rsidDel="007B10C7">
          <w:tab/>
        </w:r>
        <w:r w:rsidDel="007B10C7">
          <w:tab/>
        </w:r>
        <w:r w:rsidDel="007B10C7">
          <w:tab/>
          <w:delText>"idZlecenia": "106511",</w:delText>
        </w:r>
      </w:del>
    </w:p>
    <w:p w14:paraId="44650744" w14:textId="77777777" w:rsidR="00297BD9" w:rsidDel="007B10C7" w:rsidRDefault="00297BD9" w:rsidP="00297BD9">
      <w:pPr>
        <w:rPr>
          <w:del w:id="3232" w:author="Autor"/>
        </w:rPr>
      </w:pPr>
      <w:del w:id="3233" w:author="Autor">
        <w:r w:rsidDel="007B10C7">
          <w:tab/>
        </w:r>
        <w:r w:rsidDel="007B10C7">
          <w:tab/>
        </w:r>
        <w:r w:rsidDel="007B10C7">
          <w:tab/>
          <w:delText>"pacjentNiemobilny": "TAK",</w:delText>
        </w:r>
      </w:del>
    </w:p>
    <w:p w14:paraId="03449787" w14:textId="77777777" w:rsidR="00297BD9" w:rsidDel="007B10C7" w:rsidRDefault="00297BD9" w:rsidP="00297BD9">
      <w:pPr>
        <w:rPr>
          <w:del w:id="3234" w:author="Autor"/>
        </w:rPr>
      </w:pPr>
      <w:del w:id="3235" w:author="Autor">
        <w:r w:rsidDel="007B10C7">
          <w:tab/>
        </w:r>
        <w:r w:rsidDel="007B10C7">
          <w:tab/>
        </w:r>
        <w:r w:rsidDel="007B10C7">
          <w:tab/>
          <w:delText>"dataZlecenia": "2020-08-13 11:29:00",</w:delText>
        </w:r>
      </w:del>
    </w:p>
    <w:p w14:paraId="780CFD0A" w14:textId="77777777" w:rsidR="00297BD9" w:rsidDel="007B10C7" w:rsidRDefault="00297BD9" w:rsidP="00297BD9">
      <w:pPr>
        <w:rPr>
          <w:del w:id="3236" w:author="Autor"/>
        </w:rPr>
      </w:pPr>
      <w:del w:id="3237" w:author="Autor">
        <w:r w:rsidDel="007B10C7">
          <w:tab/>
        </w:r>
        <w:r w:rsidDel="007B10C7">
          <w:tab/>
        </w:r>
        <w:r w:rsidDel="007B10C7">
          <w:tab/>
          <w:delText>"statusZlecenia": "ZREALIZOWANE_LAB",</w:delText>
        </w:r>
      </w:del>
    </w:p>
    <w:p w14:paraId="427DAC68" w14:textId="77777777" w:rsidR="00297BD9" w:rsidDel="007B10C7" w:rsidRDefault="00297BD9" w:rsidP="00297BD9">
      <w:pPr>
        <w:rPr>
          <w:del w:id="3238" w:author="Autor"/>
        </w:rPr>
      </w:pPr>
      <w:del w:id="3239" w:author="Autor">
        <w:r w:rsidDel="007B10C7">
          <w:tab/>
        </w:r>
        <w:r w:rsidDel="007B10C7">
          <w:tab/>
        </w:r>
        <w:r w:rsidDel="007B10C7">
          <w:tab/>
          <w:delText>"dataBadania": "2020-08-17 10:50:00",</w:delText>
        </w:r>
      </w:del>
    </w:p>
    <w:p w14:paraId="4EE045B2" w14:textId="77777777" w:rsidR="00297BD9" w:rsidDel="007B10C7" w:rsidRDefault="00297BD9" w:rsidP="00297BD9">
      <w:pPr>
        <w:rPr>
          <w:del w:id="3240" w:author="Autor"/>
        </w:rPr>
      </w:pPr>
      <w:del w:id="3241" w:author="Autor">
        <w:r w:rsidDel="007B10C7">
          <w:tab/>
        </w:r>
        <w:r w:rsidDel="007B10C7">
          <w:tab/>
        </w:r>
        <w:r w:rsidDel="007B10C7">
          <w:tab/>
          <w:delText>"komentarz": null,</w:delText>
        </w:r>
      </w:del>
    </w:p>
    <w:p w14:paraId="5F471B35" w14:textId="77777777" w:rsidR="00297BD9" w:rsidDel="007B10C7" w:rsidRDefault="00297BD9" w:rsidP="00297BD9">
      <w:pPr>
        <w:rPr>
          <w:del w:id="3242" w:author="Autor"/>
        </w:rPr>
      </w:pPr>
      <w:del w:id="3243" w:author="Autor">
        <w:r w:rsidDel="007B10C7">
          <w:tab/>
        </w:r>
        <w:r w:rsidDel="007B10C7">
          <w:tab/>
        </w:r>
        <w:r w:rsidDel="007B10C7">
          <w:tab/>
          <w:delText>"wynikBadania": {</w:delText>
        </w:r>
      </w:del>
    </w:p>
    <w:p w14:paraId="3EC773A7" w14:textId="77777777" w:rsidR="00297BD9" w:rsidDel="007B10C7" w:rsidRDefault="00297BD9" w:rsidP="00297BD9">
      <w:pPr>
        <w:rPr>
          <w:del w:id="3244" w:author="Autor"/>
        </w:rPr>
      </w:pPr>
      <w:del w:id="3245" w:author="Autor">
        <w:r w:rsidDel="007B10C7">
          <w:tab/>
        </w:r>
        <w:r w:rsidDel="007B10C7">
          <w:tab/>
        </w:r>
        <w:r w:rsidDel="007B10C7">
          <w:tab/>
        </w:r>
        <w:r w:rsidDel="007B10C7">
          <w:tab/>
          <w:delText>"data": "2020-08-17 10:50:00",</w:delText>
        </w:r>
      </w:del>
    </w:p>
    <w:p w14:paraId="5EE8DDB3" w14:textId="77777777" w:rsidR="00297BD9" w:rsidDel="007B10C7" w:rsidRDefault="00297BD9" w:rsidP="00297BD9">
      <w:pPr>
        <w:rPr>
          <w:del w:id="3246" w:author="Autor"/>
        </w:rPr>
      </w:pPr>
      <w:del w:id="3247" w:author="Autor">
        <w:r w:rsidDel="007B10C7">
          <w:tab/>
        </w:r>
        <w:r w:rsidDel="007B10C7">
          <w:tab/>
        </w:r>
        <w:r w:rsidDel="007B10C7">
          <w:tab/>
        </w:r>
        <w:r w:rsidDel="007B10C7">
          <w:tab/>
          <w:delText>"rezultat": "POZYTYWNY"</w:delText>
        </w:r>
      </w:del>
    </w:p>
    <w:p w14:paraId="387DEB76" w14:textId="77777777" w:rsidR="00814EB9" w:rsidDel="007B10C7" w:rsidRDefault="00297BD9" w:rsidP="00297BD9">
      <w:pPr>
        <w:rPr>
          <w:del w:id="3248" w:author="Autor"/>
        </w:rPr>
      </w:pPr>
      <w:del w:id="3249" w:author="Autor">
        <w:r w:rsidDel="007B10C7">
          <w:tab/>
        </w:r>
        <w:r w:rsidDel="007B10C7">
          <w:tab/>
        </w:r>
        <w:r w:rsidDel="007B10C7">
          <w:tab/>
          <w:delText>}</w:delText>
        </w:r>
        <w:r w:rsidR="00814EB9" w:rsidDel="007B10C7">
          <w:delText>,</w:delText>
        </w:r>
      </w:del>
    </w:p>
    <w:p w14:paraId="2E41DD99" w14:textId="77777777" w:rsidR="00814EB9" w:rsidDel="007B10C7" w:rsidRDefault="00814EB9" w:rsidP="00297BD9">
      <w:pPr>
        <w:rPr>
          <w:del w:id="3250" w:author="Autor"/>
        </w:rPr>
      </w:pPr>
      <w:del w:id="3251" w:author="Autor">
        <w:r w:rsidDel="007B10C7">
          <w:tab/>
        </w:r>
        <w:r w:rsidDel="007B10C7">
          <w:tab/>
        </w:r>
        <w:r w:rsidDel="007B10C7">
          <w:tab/>
          <w:delText>„idTest”:”768”</w:delText>
        </w:r>
      </w:del>
    </w:p>
    <w:p w14:paraId="0399315D" w14:textId="77777777" w:rsidR="00297BD9" w:rsidDel="007B10C7" w:rsidRDefault="00297BD9" w:rsidP="00297BD9">
      <w:pPr>
        <w:rPr>
          <w:del w:id="3252" w:author="Autor"/>
        </w:rPr>
      </w:pPr>
      <w:del w:id="3253" w:author="Autor">
        <w:r w:rsidDel="007B10C7">
          <w:tab/>
        </w:r>
        <w:r w:rsidDel="007B10C7">
          <w:tab/>
          <w:delText>}, {</w:delText>
        </w:r>
      </w:del>
    </w:p>
    <w:p w14:paraId="0A209ACF" w14:textId="77777777" w:rsidR="00297BD9" w:rsidDel="007B10C7" w:rsidRDefault="00297BD9" w:rsidP="00297BD9">
      <w:pPr>
        <w:rPr>
          <w:del w:id="3254" w:author="Autor"/>
        </w:rPr>
      </w:pPr>
      <w:del w:id="3255" w:author="Autor">
        <w:r w:rsidDel="007B10C7">
          <w:tab/>
        </w:r>
        <w:r w:rsidDel="007B10C7">
          <w:tab/>
        </w:r>
        <w:r w:rsidDel="007B10C7">
          <w:tab/>
          <w:delText>"idZlecenia": "106504",</w:delText>
        </w:r>
      </w:del>
    </w:p>
    <w:p w14:paraId="761E1B98" w14:textId="77777777" w:rsidR="00297BD9" w:rsidDel="007B10C7" w:rsidRDefault="00297BD9" w:rsidP="00297BD9">
      <w:pPr>
        <w:rPr>
          <w:del w:id="3256" w:author="Autor"/>
        </w:rPr>
      </w:pPr>
      <w:del w:id="3257" w:author="Autor">
        <w:r w:rsidDel="007B10C7">
          <w:tab/>
        </w:r>
        <w:r w:rsidDel="007B10C7">
          <w:tab/>
        </w:r>
        <w:r w:rsidDel="007B10C7">
          <w:tab/>
          <w:delText>"pacjentNiemobilny": "TAK",</w:delText>
        </w:r>
      </w:del>
    </w:p>
    <w:p w14:paraId="534CF112" w14:textId="77777777" w:rsidR="00297BD9" w:rsidDel="007B10C7" w:rsidRDefault="00297BD9" w:rsidP="00297BD9">
      <w:pPr>
        <w:rPr>
          <w:del w:id="3258" w:author="Autor"/>
        </w:rPr>
      </w:pPr>
      <w:del w:id="3259" w:author="Autor">
        <w:r w:rsidDel="007B10C7">
          <w:tab/>
        </w:r>
        <w:r w:rsidDel="007B10C7">
          <w:tab/>
        </w:r>
        <w:r w:rsidDel="007B10C7">
          <w:tab/>
          <w:delText>"dataZlecenia": "2020-08-11 10:25:00",</w:delText>
        </w:r>
      </w:del>
    </w:p>
    <w:p w14:paraId="5D3D96B9" w14:textId="77777777" w:rsidR="00297BD9" w:rsidDel="007B10C7" w:rsidRDefault="00297BD9" w:rsidP="00297BD9">
      <w:pPr>
        <w:rPr>
          <w:del w:id="3260" w:author="Autor"/>
        </w:rPr>
      </w:pPr>
      <w:del w:id="3261" w:author="Autor">
        <w:r w:rsidDel="007B10C7">
          <w:tab/>
        </w:r>
        <w:r w:rsidDel="007B10C7">
          <w:tab/>
        </w:r>
        <w:r w:rsidDel="007B10C7">
          <w:tab/>
          <w:delText>"statusZlecenia": "USUNIETE_ZLECMAN",</w:delText>
        </w:r>
      </w:del>
    </w:p>
    <w:p w14:paraId="1BBB0781" w14:textId="77777777" w:rsidR="00297BD9" w:rsidDel="007B10C7" w:rsidRDefault="00297BD9" w:rsidP="00297BD9">
      <w:pPr>
        <w:rPr>
          <w:del w:id="3262" w:author="Autor"/>
        </w:rPr>
      </w:pPr>
      <w:del w:id="3263" w:author="Autor">
        <w:r w:rsidDel="007B10C7">
          <w:tab/>
        </w:r>
        <w:r w:rsidDel="007B10C7">
          <w:tab/>
        </w:r>
        <w:r w:rsidDel="007B10C7">
          <w:tab/>
          <w:delText>"dataBadania": null,</w:delText>
        </w:r>
      </w:del>
    </w:p>
    <w:p w14:paraId="5A5D90C8" w14:textId="77777777" w:rsidR="00297BD9" w:rsidDel="007B10C7" w:rsidRDefault="00297BD9" w:rsidP="00297BD9">
      <w:pPr>
        <w:rPr>
          <w:del w:id="3264" w:author="Autor"/>
        </w:rPr>
      </w:pPr>
      <w:del w:id="3265" w:author="Autor">
        <w:r w:rsidDel="007B10C7">
          <w:tab/>
        </w:r>
        <w:r w:rsidDel="007B10C7">
          <w:tab/>
        </w:r>
        <w:r w:rsidDel="007B10C7">
          <w:tab/>
          <w:delText>"komentarz": null,</w:delText>
        </w:r>
      </w:del>
    </w:p>
    <w:p w14:paraId="7287F930" w14:textId="77777777" w:rsidR="00297BD9" w:rsidDel="007B10C7" w:rsidRDefault="00297BD9" w:rsidP="00297BD9">
      <w:pPr>
        <w:rPr>
          <w:del w:id="3266" w:author="Autor"/>
        </w:rPr>
      </w:pPr>
      <w:del w:id="3267" w:author="Autor">
        <w:r w:rsidDel="007B10C7">
          <w:tab/>
        </w:r>
        <w:r w:rsidDel="007B10C7">
          <w:tab/>
        </w:r>
        <w:r w:rsidDel="007B10C7">
          <w:tab/>
          <w:delText>"wynikBadania": {</w:delText>
        </w:r>
      </w:del>
    </w:p>
    <w:p w14:paraId="5A69335B" w14:textId="77777777" w:rsidR="00297BD9" w:rsidRPr="007531DA" w:rsidDel="007B10C7" w:rsidRDefault="00297BD9" w:rsidP="00297BD9">
      <w:pPr>
        <w:rPr>
          <w:del w:id="3268" w:author="Autor"/>
          <w:lang w:val="en-US"/>
        </w:rPr>
      </w:pPr>
      <w:del w:id="3269" w:author="Autor">
        <w:r w:rsidDel="007B10C7">
          <w:tab/>
        </w:r>
        <w:r w:rsidDel="007B10C7">
          <w:tab/>
        </w:r>
        <w:r w:rsidDel="007B10C7">
          <w:tab/>
        </w:r>
        <w:r w:rsidDel="007B10C7">
          <w:tab/>
        </w:r>
        <w:r w:rsidRPr="007531DA" w:rsidDel="007B10C7">
          <w:rPr>
            <w:lang w:val="en-US"/>
          </w:rPr>
          <w:delText>"data": null,</w:delText>
        </w:r>
      </w:del>
    </w:p>
    <w:p w14:paraId="26393CCC" w14:textId="77777777" w:rsidR="00297BD9" w:rsidRPr="007531DA" w:rsidDel="007B10C7" w:rsidRDefault="00297BD9" w:rsidP="00297BD9">
      <w:pPr>
        <w:rPr>
          <w:del w:id="3270" w:author="Autor"/>
          <w:lang w:val="en-US"/>
        </w:rPr>
      </w:pPr>
      <w:del w:id="3271" w:author="Autor">
        <w:r w:rsidRPr="007531DA" w:rsidDel="007B10C7">
          <w:rPr>
            <w:lang w:val="en-US"/>
          </w:rPr>
          <w:tab/>
        </w:r>
        <w:r w:rsidRPr="007531DA" w:rsidDel="007B10C7">
          <w:rPr>
            <w:lang w:val="en-US"/>
          </w:rPr>
          <w:tab/>
        </w:r>
        <w:r w:rsidRPr="007531DA" w:rsidDel="007B10C7">
          <w:rPr>
            <w:lang w:val="en-US"/>
          </w:rPr>
          <w:tab/>
        </w:r>
        <w:r w:rsidRPr="007531DA" w:rsidDel="007B10C7">
          <w:rPr>
            <w:lang w:val="en-US"/>
          </w:rPr>
          <w:tab/>
          <w:delText>"rezultat": null</w:delText>
        </w:r>
      </w:del>
    </w:p>
    <w:p w14:paraId="488FD8EC" w14:textId="77777777" w:rsidR="00297BD9" w:rsidRPr="007531DA" w:rsidDel="007B10C7" w:rsidRDefault="00297BD9" w:rsidP="00297BD9">
      <w:pPr>
        <w:rPr>
          <w:del w:id="3272" w:author="Autor"/>
          <w:lang w:val="en-US"/>
        </w:rPr>
      </w:pPr>
      <w:del w:id="3273" w:author="Autor">
        <w:r w:rsidRPr="007531DA" w:rsidDel="007B10C7">
          <w:rPr>
            <w:lang w:val="en-US"/>
          </w:rPr>
          <w:lastRenderedPageBreak/>
          <w:tab/>
        </w:r>
        <w:r w:rsidRPr="007531DA" w:rsidDel="007B10C7">
          <w:rPr>
            <w:lang w:val="en-US"/>
          </w:rPr>
          <w:tab/>
        </w:r>
        <w:r w:rsidRPr="007531DA" w:rsidDel="007B10C7">
          <w:rPr>
            <w:lang w:val="en-US"/>
          </w:rPr>
          <w:tab/>
          <w:delText>}</w:delText>
        </w:r>
        <w:r w:rsidR="00814EB9" w:rsidRPr="007531DA" w:rsidDel="007B10C7">
          <w:rPr>
            <w:lang w:val="en-US"/>
          </w:rPr>
          <w:delText>,</w:delText>
        </w:r>
      </w:del>
    </w:p>
    <w:p w14:paraId="2DFCC7A3" w14:textId="77777777" w:rsidR="00814EB9" w:rsidRPr="007531DA" w:rsidDel="007B10C7" w:rsidRDefault="00814EB9" w:rsidP="00297BD9">
      <w:pPr>
        <w:rPr>
          <w:del w:id="3274" w:author="Autor"/>
          <w:lang w:val="en-US"/>
        </w:rPr>
      </w:pPr>
      <w:del w:id="3275" w:author="Autor">
        <w:r w:rsidRPr="007531DA" w:rsidDel="007B10C7">
          <w:rPr>
            <w:lang w:val="en-US"/>
          </w:rPr>
          <w:tab/>
        </w:r>
        <w:r w:rsidRPr="007531DA" w:rsidDel="007B10C7">
          <w:rPr>
            <w:lang w:val="en-US"/>
          </w:rPr>
          <w:tab/>
        </w:r>
        <w:r w:rsidRPr="007531DA" w:rsidDel="007B10C7">
          <w:rPr>
            <w:lang w:val="en-US"/>
          </w:rPr>
          <w:tab/>
          <w:delText>„idTest”:”768”</w:delText>
        </w:r>
      </w:del>
    </w:p>
    <w:p w14:paraId="2596F37E" w14:textId="77777777" w:rsidR="00297BD9" w:rsidDel="007B10C7" w:rsidRDefault="00297BD9" w:rsidP="00297BD9">
      <w:pPr>
        <w:rPr>
          <w:del w:id="3276" w:author="Autor"/>
        </w:rPr>
      </w:pPr>
      <w:del w:id="3277" w:author="Autor">
        <w:r w:rsidRPr="007531DA" w:rsidDel="007B10C7">
          <w:rPr>
            <w:lang w:val="en-US"/>
          </w:rPr>
          <w:tab/>
        </w:r>
        <w:r w:rsidRPr="007531DA" w:rsidDel="007B10C7">
          <w:rPr>
            <w:lang w:val="en-US"/>
          </w:rPr>
          <w:tab/>
        </w:r>
        <w:r w:rsidDel="007B10C7">
          <w:delText>}</w:delText>
        </w:r>
      </w:del>
    </w:p>
    <w:p w14:paraId="371057F7" w14:textId="77777777" w:rsidR="00297BD9" w:rsidDel="007B10C7" w:rsidRDefault="00297BD9" w:rsidP="00297BD9">
      <w:pPr>
        <w:rPr>
          <w:del w:id="3278" w:author="Autor"/>
        </w:rPr>
      </w:pPr>
      <w:del w:id="3279" w:author="Autor">
        <w:r w:rsidDel="007B10C7">
          <w:tab/>
          <w:delText>]</w:delText>
        </w:r>
      </w:del>
    </w:p>
    <w:p w14:paraId="594F2A65" w14:textId="77777777" w:rsidR="00051183" w:rsidDel="007B10C7" w:rsidRDefault="00297BD9" w:rsidP="00297BD9">
      <w:pPr>
        <w:rPr>
          <w:del w:id="3280" w:author="Autor"/>
        </w:rPr>
      </w:pPr>
      <w:del w:id="3281" w:author="Autor">
        <w:r w:rsidDel="007B10C7">
          <w:delText>}</w:delText>
        </w:r>
      </w:del>
    </w:p>
    <w:p w14:paraId="6DFB9E20" w14:textId="77777777" w:rsidR="00541061" w:rsidRDefault="00541061" w:rsidP="00297BD9"/>
    <w:p w14:paraId="4C60AE3F" w14:textId="77777777" w:rsidR="00541061" w:rsidRPr="00541061" w:rsidRDefault="65E99160" w:rsidP="67BBF70B">
      <w:pPr>
        <w:rPr>
          <w:rPrChange w:id="3282" w:author="Autor">
            <w:rPr>
              <w:color w:val="92D050"/>
            </w:rPr>
          </w:rPrChange>
        </w:rPr>
      </w:pPr>
      <w:r w:rsidRPr="67BBF70B">
        <w:rPr>
          <w:rPrChange w:id="3283" w:author="Autor">
            <w:rPr>
              <w:color w:val="92D050"/>
            </w:rPr>
          </w:rPrChange>
        </w:rPr>
        <w:t>{</w:t>
      </w:r>
    </w:p>
    <w:p w14:paraId="4BD7589D" w14:textId="77777777" w:rsidR="00541061" w:rsidRPr="00541061" w:rsidRDefault="65E99160" w:rsidP="67BBF70B">
      <w:pPr>
        <w:rPr>
          <w:rPrChange w:id="3284" w:author="Autor">
            <w:rPr>
              <w:color w:val="92D050"/>
            </w:rPr>
          </w:rPrChange>
        </w:rPr>
      </w:pPr>
      <w:r w:rsidRPr="67BBF70B">
        <w:rPr>
          <w:rPrChange w:id="3285" w:author="Autor">
            <w:rPr>
              <w:color w:val="92D050"/>
            </w:rPr>
          </w:rPrChange>
        </w:rPr>
        <w:t xml:space="preserve">   "</w:t>
      </w:r>
      <w:proofErr w:type="spellStart"/>
      <w:r w:rsidRPr="67BBF70B">
        <w:rPr>
          <w:rPrChange w:id="3286" w:author="Autor">
            <w:rPr>
              <w:color w:val="92D050"/>
            </w:rPr>
          </w:rPrChange>
        </w:rPr>
        <w:t>statusWyszukania</w:t>
      </w:r>
      <w:proofErr w:type="spellEnd"/>
      <w:r w:rsidRPr="67BBF70B">
        <w:rPr>
          <w:rPrChange w:id="3287" w:author="Autor">
            <w:rPr>
              <w:color w:val="92D050"/>
            </w:rPr>
          </w:rPrChange>
        </w:rPr>
        <w:t>": "ISTNIEJE_ZLECENIE",</w:t>
      </w:r>
    </w:p>
    <w:p w14:paraId="5D48AF0F" w14:textId="77777777" w:rsidR="00541061" w:rsidRPr="00541061" w:rsidRDefault="65E99160" w:rsidP="67BBF70B">
      <w:pPr>
        <w:rPr>
          <w:rPrChange w:id="3288" w:author="Autor">
            <w:rPr>
              <w:color w:val="92D050"/>
            </w:rPr>
          </w:rPrChange>
        </w:rPr>
      </w:pPr>
      <w:r w:rsidRPr="67BBF70B">
        <w:rPr>
          <w:rPrChange w:id="3289" w:author="Autor">
            <w:rPr>
              <w:color w:val="92D050"/>
            </w:rPr>
          </w:rPrChange>
        </w:rPr>
        <w:t xml:space="preserve">   "</w:t>
      </w:r>
      <w:proofErr w:type="spellStart"/>
      <w:r w:rsidRPr="67BBF70B">
        <w:rPr>
          <w:rPrChange w:id="3290" w:author="Autor">
            <w:rPr>
              <w:color w:val="92D050"/>
            </w:rPr>
          </w:rPrChange>
        </w:rPr>
        <w:t>listaZlecen</w:t>
      </w:r>
      <w:proofErr w:type="spellEnd"/>
      <w:r w:rsidRPr="67BBF70B">
        <w:rPr>
          <w:rPrChange w:id="3291" w:author="Autor">
            <w:rPr>
              <w:color w:val="92D050"/>
            </w:rPr>
          </w:rPrChange>
        </w:rPr>
        <w:t>":    [</w:t>
      </w:r>
    </w:p>
    <w:p w14:paraId="7C7B40A4" w14:textId="77777777" w:rsidR="00541061" w:rsidRPr="00541061" w:rsidRDefault="65E99160" w:rsidP="67BBF70B">
      <w:pPr>
        <w:rPr>
          <w:rPrChange w:id="3292" w:author="Autor">
            <w:rPr>
              <w:color w:val="92D050"/>
            </w:rPr>
          </w:rPrChange>
        </w:rPr>
      </w:pPr>
      <w:r w:rsidRPr="67BBF70B">
        <w:rPr>
          <w:rPrChange w:id="3293" w:author="Autor">
            <w:rPr>
              <w:color w:val="92D050"/>
            </w:rPr>
          </w:rPrChange>
        </w:rPr>
        <w:t xml:space="preserve">            {</w:t>
      </w:r>
    </w:p>
    <w:p w14:paraId="3516E202" w14:textId="77777777" w:rsidR="00541061" w:rsidRPr="00541061" w:rsidRDefault="65E99160" w:rsidP="67BBF70B">
      <w:pPr>
        <w:rPr>
          <w:rPrChange w:id="3294" w:author="Autor">
            <w:rPr>
              <w:color w:val="92D050"/>
            </w:rPr>
          </w:rPrChange>
        </w:rPr>
      </w:pPr>
      <w:r w:rsidRPr="67BBF70B">
        <w:rPr>
          <w:rPrChange w:id="3295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296" w:author="Autor">
            <w:rPr>
              <w:color w:val="92D050"/>
            </w:rPr>
          </w:rPrChange>
        </w:rPr>
        <w:t>idZlecenia</w:t>
      </w:r>
      <w:proofErr w:type="spellEnd"/>
      <w:r w:rsidRPr="67BBF70B">
        <w:rPr>
          <w:rPrChange w:id="3297" w:author="Autor">
            <w:rPr>
              <w:color w:val="92D050"/>
            </w:rPr>
          </w:rPrChange>
        </w:rPr>
        <w:t>": 21195766,</w:t>
      </w:r>
    </w:p>
    <w:p w14:paraId="2A49E74A" w14:textId="77777777" w:rsidR="00541061" w:rsidRPr="00541061" w:rsidRDefault="65E99160" w:rsidP="67BBF70B">
      <w:pPr>
        <w:rPr>
          <w:rPrChange w:id="3298" w:author="Autor">
            <w:rPr>
              <w:color w:val="92D050"/>
            </w:rPr>
          </w:rPrChange>
        </w:rPr>
      </w:pPr>
      <w:r w:rsidRPr="67BBF70B">
        <w:rPr>
          <w:rPrChange w:id="3299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00" w:author="Autor">
            <w:rPr>
              <w:color w:val="92D050"/>
            </w:rPr>
          </w:rPrChange>
        </w:rPr>
        <w:t>pacjentNiemobilny</w:t>
      </w:r>
      <w:proofErr w:type="spellEnd"/>
      <w:r w:rsidRPr="67BBF70B">
        <w:rPr>
          <w:rPrChange w:id="3301" w:author="Autor">
            <w:rPr>
              <w:color w:val="92D050"/>
            </w:rPr>
          </w:rPrChange>
        </w:rPr>
        <w:t>": "TAK",</w:t>
      </w:r>
    </w:p>
    <w:p w14:paraId="6E421361" w14:textId="77777777" w:rsidR="00541061" w:rsidRPr="00541061" w:rsidRDefault="65E99160" w:rsidP="67BBF70B">
      <w:pPr>
        <w:rPr>
          <w:rPrChange w:id="3302" w:author="Autor">
            <w:rPr>
              <w:color w:val="92D050"/>
            </w:rPr>
          </w:rPrChange>
        </w:rPr>
      </w:pPr>
      <w:r w:rsidRPr="67BBF70B">
        <w:rPr>
          <w:rPrChange w:id="3303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04" w:author="Autor">
            <w:rPr>
              <w:color w:val="92D050"/>
            </w:rPr>
          </w:rPrChange>
        </w:rPr>
        <w:t>dataZlecenia</w:t>
      </w:r>
      <w:proofErr w:type="spellEnd"/>
      <w:r w:rsidRPr="67BBF70B">
        <w:rPr>
          <w:rPrChange w:id="3305" w:author="Autor">
            <w:rPr>
              <w:color w:val="92D050"/>
            </w:rPr>
          </w:rPrChange>
        </w:rPr>
        <w:t>": "2022:07:22 13:34:08",</w:t>
      </w:r>
    </w:p>
    <w:p w14:paraId="1B420B09" w14:textId="77777777" w:rsidR="00541061" w:rsidRPr="00541061" w:rsidRDefault="65E99160" w:rsidP="67BBF70B">
      <w:pPr>
        <w:rPr>
          <w:rPrChange w:id="3306" w:author="Autor">
            <w:rPr>
              <w:color w:val="92D050"/>
            </w:rPr>
          </w:rPrChange>
        </w:rPr>
      </w:pPr>
      <w:r w:rsidRPr="67BBF70B">
        <w:rPr>
          <w:rPrChange w:id="3307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08" w:author="Autor">
            <w:rPr>
              <w:color w:val="92D050"/>
            </w:rPr>
          </w:rPrChange>
        </w:rPr>
        <w:t>typTestu</w:t>
      </w:r>
      <w:proofErr w:type="spellEnd"/>
      <w:r w:rsidRPr="67BBF70B">
        <w:rPr>
          <w:rPrChange w:id="3309" w:author="Autor">
            <w:rPr>
              <w:color w:val="92D050"/>
            </w:rPr>
          </w:rPrChange>
        </w:rPr>
        <w:t>": "COVID19",</w:t>
      </w:r>
    </w:p>
    <w:p w14:paraId="246CF709" w14:textId="77777777" w:rsidR="00541061" w:rsidRPr="00541061" w:rsidRDefault="65E99160" w:rsidP="67BBF70B">
      <w:pPr>
        <w:rPr>
          <w:rPrChange w:id="3310" w:author="Autor">
            <w:rPr>
              <w:color w:val="92D050"/>
            </w:rPr>
          </w:rPrChange>
        </w:rPr>
      </w:pPr>
      <w:r w:rsidRPr="67BBF70B">
        <w:rPr>
          <w:rPrChange w:id="3311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12" w:author="Autor">
            <w:rPr>
              <w:color w:val="92D050"/>
            </w:rPr>
          </w:rPrChange>
        </w:rPr>
        <w:t>statusZlecenia</w:t>
      </w:r>
      <w:proofErr w:type="spellEnd"/>
      <w:r w:rsidRPr="67BBF70B">
        <w:rPr>
          <w:rPrChange w:id="3313" w:author="Autor">
            <w:rPr>
              <w:color w:val="92D050"/>
            </w:rPr>
          </w:rPrChange>
        </w:rPr>
        <w:t>": "ZLECONE_ZLEC",</w:t>
      </w:r>
    </w:p>
    <w:p w14:paraId="2A076D22" w14:textId="77777777" w:rsidR="00541061" w:rsidRPr="00541061" w:rsidRDefault="65E99160" w:rsidP="67BBF70B">
      <w:pPr>
        <w:rPr>
          <w:rPrChange w:id="3314" w:author="Autor">
            <w:rPr>
              <w:color w:val="92D050"/>
            </w:rPr>
          </w:rPrChange>
        </w:rPr>
      </w:pPr>
      <w:r w:rsidRPr="67BBF70B">
        <w:rPr>
          <w:rPrChange w:id="3315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16" w:author="Autor">
            <w:rPr>
              <w:color w:val="92D050"/>
            </w:rPr>
          </w:rPrChange>
        </w:rPr>
        <w:t>dataBadania</w:t>
      </w:r>
      <w:proofErr w:type="spellEnd"/>
      <w:r w:rsidRPr="67BBF70B">
        <w:rPr>
          <w:rPrChange w:id="3317" w:author="Autor">
            <w:rPr>
              <w:color w:val="92D050"/>
            </w:rPr>
          </w:rPrChange>
        </w:rPr>
        <w:t xml:space="preserve">": </w:t>
      </w:r>
      <w:proofErr w:type="spellStart"/>
      <w:r w:rsidRPr="67BBF70B">
        <w:rPr>
          <w:rPrChange w:id="3318" w:author="Autor">
            <w:rPr>
              <w:color w:val="92D050"/>
            </w:rPr>
          </w:rPrChange>
        </w:rPr>
        <w:t>null</w:t>
      </w:r>
      <w:proofErr w:type="spellEnd"/>
      <w:r w:rsidRPr="67BBF70B">
        <w:rPr>
          <w:rPrChange w:id="3319" w:author="Autor">
            <w:rPr>
              <w:color w:val="92D050"/>
            </w:rPr>
          </w:rPrChange>
        </w:rPr>
        <w:t>,</w:t>
      </w:r>
    </w:p>
    <w:p w14:paraId="36C78044" w14:textId="77777777" w:rsidR="00541061" w:rsidRPr="00541061" w:rsidRDefault="65E99160" w:rsidP="67BBF70B">
      <w:pPr>
        <w:rPr>
          <w:rPrChange w:id="3320" w:author="Autor">
            <w:rPr>
              <w:color w:val="92D050"/>
            </w:rPr>
          </w:rPrChange>
        </w:rPr>
      </w:pPr>
      <w:r w:rsidRPr="67BBF70B">
        <w:rPr>
          <w:rPrChange w:id="3321" w:author="Autor">
            <w:rPr>
              <w:color w:val="92D050"/>
            </w:rPr>
          </w:rPrChange>
        </w:rPr>
        <w:t xml:space="preserve">         "komentarz": </w:t>
      </w:r>
      <w:proofErr w:type="spellStart"/>
      <w:r w:rsidRPr="67BBF70B">
        <w:rPr>
          <w:rPrChange w:id="3322" w:author="Autor">
            <w:rPr>
              <w:color w:val="92D050"/>
            </w:rPr>
          </w:rPrChange>
        </w:rPr>
        <w:t>null</w:t>
      </w:r>
      <w:proofErr w:type="spellEnd"/>
      <w:r w:rsidRPr="67BBF70B">
        <w:rPr>
          <w:rPrChange w:id="3323" w:author="Autor">
            <w:rPr>
              <w:color w:val="92D050"/>
            </w:rPr>
          </w:rPrChange>
        </w:rPr>
        <w:t>,</w:t>
      </w:r>
    </w:p>
    <w:p w14:paraId="04A89C60" w14:textId="77777777" w:rsidR="00541061" w:rsidRPr="00541061" w:rsidRDefault="65E99160" w:rsidP="67BBF70B">
      <w:pPr>
        <w:rPr>
          <w:rPrChange w:id="3324" w:author="Autor">
            <w:rPr>
              <w:color w:val="92D050"/>
            </w:rPr>
          </w:rPrChange>
        </w:rPr>
      </w:pPr>
      <w:r w:rsidRPr="67BBF70B">
        <w:rPr>
          <w:rPrChange w:id="3325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26" w:author="Autor">
            <w:rPr>
              <w:color w:val="92D050"/>
            </w:rPr>
          </w:rPrChange>
        </w:rPr>
        <w:t>wynikBadania</w:t>
      </w:r>
      <w:proofErr w:type="spellEnd"/>
      <w:r w:rsidRPr="67BBF70B">
        <w:rPr>
          <w:rPrChange w:id="3327" w:author="Autor">
            <w:rPr>
              <w:color w:val="92D050"/>
            </w:rPr>
          </w:rPrChange>
        </w:rPr>
        <w:t>":          {</w:t>
      </w:r>
    </w:p>
    <w:p w14:paraId="15C9BE0A" w14:textId="77777777" w:rsidR="00541061" w:rsidRPr="00541061" w:rsidRDefault="65E99160" w:rsidP="67BBF70B">
      <w:pPr>
        <w:rPr>
          <w:rPrChange w:id="3328" w:author="Autor">
            <w:rPr>
              <w:color w:val="92D050"/>
            </w:rPr>
          </w:rPrChange>
        </w:rPr>
      </w:pPr>
      <w:r w:rsidRPr="67BBF70B">
        <w:rPr>
          <w:rPrChange w:id="3329" w:author="Autor">
            <w:rPr>
              <w:color w:val="92D050"/>
            </w:rPr>
          </w:rPrChange>
        </w:rPr>
        <w:t xml:space="preserve">            "data": </w:t>
      </w:r>
      <w:proofErr w:type="spellStart"/>
      <w:r w:rsidRPr="67BBF70B">
        <w:rPr>
          <w:rPrChange w:id="3330" w:author="Autor">
            <w:rPr>
              <w:color w:val="92D050"/>
            </w:rPr>
          </w:rPrChange>
        </w:rPr>
        <w:t>null</w:t>
      </w:r>
      <w:proofErr w:type="spellEnd"/>
      <w:r w:rsidRPr="67BBF70B">
        <w:rPr>
          <w:rPrChange w:id="3331" w:author="Autor">
            <w:rPr>
              <w:color w:val="92D050"/>
            </w:rPr>
          </w:rPrChange>
        </w:rPr>
        <w:t>,</w:t>
      </w:r>
    </w:p>
    <w:p w14:paraId="6BD07FF7" w14:textId="77777777" w:rsidR="00541061" w:rsidRPr="00541061" w:rsidRDefault="65E99160" w:rsidP="67BBF70B">
      <w:pPr>
        <w:rPr>
          <w:rPrChange w:id="3332" w:author="Autor">
            <w:rPr>
              <w:color w:val="92D050"/>
            </w:rPr>
          </w:rPrChange>
        </w:rPr>
      </w:pPr>
      <w:r w:rsidRPr="67BBF70B">
        <w:rPr>
          <w:rPrChange w:id="3333" w:author="Autor">
            <w:rPr>
              <w:color w:val="92D050"/>
            </w:rPr>
          </w:rPrChange>
        </w:rPr>
        <w:t xml:space="preserve">            "rezultat": </w:t>
      </w:r>
      <w:proofErr w:type="spellStart"/>
      <w:r w:rsidRPr="67BBF70B">
        <w:rPr>
          <w:rPrChange w:id="3334" w:author="Autor">
            <w:rPr>
              <w:color w:val="92D050"/>
            </w:rPr>
          </w:rPrChange>
        </w:rPr>
        <w:t>null</w:t>
      </w:r>
      <w:proofErr w:type="spellEnd"/>
    </w:p>
    <w:p w14:paraId="1CB738F1" w14:textId="77777777" w:rsidR="00541061" w:rsidRPr="00541061" w:rsidRDefault="65E99160" w:rsidP="67BBF70B">
      <w:pPr>
        <w:rPr>
          <w:rPrChange w:id="3335" w:author="Autor">
            <w:rPr>
              <w:color w:val="92D050"/>
            </w:rPr>
          </w:rPrChange>
        </w:rPr>
      </w:pPr>
      <w:r w:rsidRPr="67BBF70B">
        <w:rPr>
          <w:rPrChange w:id="3336" w:author="Autor">
            <w:rPr>
              <w:color w:val="92D050"/>
            </w:rPr>
          </w:rPrChange>
        </w:rPr>
        <w:t xml:space="preserve">         },</w:t>
      </w:r>
    </w:p>
    <w:p w14:paraId="69522E9F" w14:textId="77777777" w:rsidR="00541061" w:rsidRPr="00541061" w:rsidRDefault="65E99160" w:rsidP="67BBF70B">
      <w:pPr>
        <w:rPr>
          <w:rPrChange w:id="3337" w:author="Autor">
            <w:rPr>
              <w:color w:val="92D050"/>
            </w:rPr>
          </w:rPrChange>
        </w:rPr>
      </w:pPr>
      <w:r w:rsidRPr="67BBF70B">
        <w:rPr>
          <w:rPrChange w:id="3338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39" w:author="Autor">
            <w:rPr>
              <w:color w:val="92D050"/>
            </w:rPr>
          </w:rPrChange>
        </w:rPr>
        <w:t>wynikGrypa</w:t>
      </w:r>
      <w:proofErr w:type="spellEnd"/>
      <w:r w:rsidRPr="67BBF70B">
        <w:rPr>
          <w:rPrChange w:id="3340" w:author="Autor">
            <w:rPr>
              <w:color w:val="92D050"/>
            </w:rPr>
          </w:rPrChange>
        </w:rPr>
        <w:t>":          {</w:t>
      </w:r>
    </w:p>
    <w:p w14:paraId="6DBB7211" w14:textId="77777777" w:rsidR="00541061" w:rsidRPr="00541061" w:rsidRDefault="65E99160" w:rsidP="67BBF70B">
      <w:pPr>
        <w:rPr>
          <w:rPrChange w:id="3341" w:author="Autor">
            <w:rPr>
              <w:color w:val="92D050"/>
            </w:rPr>
          </w:rPrChange>
        </w:rPr>
      </w:pPr>
      <w:r w:rsidRPr="67BBF70B">
        <w:rPr>
          <w:rPrChange w:id="3342" w:author="Autor">
            <w:rPr>
              <w:color w:val="92D050"/>
            </w:rPr>
          </w:rPrChange>
        </w:rPr>
        <w:t xml:space="preserve">            "data": </w:t>
      </w:r>
      <w:proofErr w:type="spellStart"/>
      <w:r w:rsidRPr="67BBF70B">
        <w:rPr>
          <w:rPrChange w:id="3343" w:author="Autor">
            <w:rPr>
              <w:color w:val="92D050"/>
            </w:rPr>
          </w:rPrChange>
        </w:rPr>
        <w:t>null</w:t>
      </w:r>
      <w:proofErr w:type="spellEnd"/>
      <w:r w:rsidRPr="67BBF70B">
        <w:rPr>
          <w:rPrChange w:id="3344" w:author="Autor">
            <w:rPr>
              <w:color w:val="92D050"/>
            </w:rPr>
          </w:rPrChange>
        </w:rPr>
        <w:t>,</w:t>
      </w:r>
    </w:p>
    <w:p w14:paraId="787EACF6" w14:textId="77777777" w:rsidR="00541061" w:rsidRPr="00541061" w:rsidRDefault="65E99160" w:rsidP="67BBF70B">
      <w:pPr>
        <w:rPr>
          <w:rPrChange w:id="3345" w:author="Autor">
            <w:rPr>
              <w:color w:val="92D050"/>
            </w:rPr>
          </w:rPrChange>
        </w:rPr>
      </w:pPr>
      <w:r w:rsidRPr="67BBF70B">
        <w:rPr>
          <w:rPrChange w:id="3346" w:author="Autor">
            <w:rPr>
              <w:color w:val="92D050"/>
            </w:rPr>
          </w:rPrChange>
        </w:rPr>
        <w:t xml:space="preserve">            "rezultat": </w:t>
      </w:r>
      <w:proofErr w:type="spellStart"/>
      <w:r w:rsidRPr="67BBF70B">
        <w:rPr>
          <w:rPrChange w:id="3347" w:author="Autor">
            <w:rPr>
              <w:color w:val="92D050"/>
            </w:rPr>
          </w:rPrChange>
        </w:rPr>
        <w:t>null</w:t>
      </w:r>
      <w:proofErr w:type="spellEnd"/>
    </w:p>
    <w:p w14:paraId="24CADC7A" w14:textId="77777777" w:rsidR="00541061" w:rsidRPr="00541061" w:rsidRDefault="65E99160" w:rsidP="67BBF70B">
      <w:pPr>
        <w:rPr>
          <w:rPrChange w:id="3348" w:author="Autor">
            <w:rPr>
              <w:color w:val="92D050"/>
            </w:rPr>
          </w:rPrChange>
        </w:rPr>
      </w:pPr>
      <w:r w:rsidRPr="67BBF70B">
        <w:rPr>
          <w:rPrChange w:id="3349" w:author="Autor">
            <w:rPr>
              <w:color w:val="92D050"/>
            </w:rPr>
          </w:rPrChange>
        </w:rPr>
        <w:t xml:space="preserve">         },</w:t>
      </w:r>
    </w:p>
    <w:p w14:paraId="4D18B6A8" w14:textId="77777777" w:rsidR="00541061" w:rsidRPr="00541061" w:rsidRDefault="65E99160" w:rsidP="67BBF70B">
      <w:pPr>
        <w:rPr>
          <w:rPrChange w:id="3350" w:author="Autor">
            <w:rPr>
              <w:color w:val="92D050"/>
            </w:rPr>
          </w:rPrChange>
        </w:rPr>
      </w:pPr>
      <w:r w:rsidRPr="67BBF70B">
        <w:rPr>
          <w:rPrChange w:id="3351" w:author="Autor">
            <w:rPr>
              <w:color w:val="92D050"/>
            </w:rPr>
          </w:rPrChange>
        </w:rPr>
        <w:lastRenderedPageBreak/>
        <w:t xml:space="preserve">         "</w:t>
      </w:r>
      <w:proofErr w:type="spellStart"/>
      <w:r w:rsidRPr="67BBF70B">
        <w:rPr>
          <w:rPrChange w:id="3352" w:author="Autor">
            <w:rPr>
              <w:color w:val="92D050"/>
            </w:rPr>
          </w:rPrChange>
        </w:rPr>
        <w:t>idTest</w:t>
      </w:r>
      <w:proofErr w:type="spellEnd"/>
      <w:r w:rsidRPr="67BBF70B">
        <w:rPr>
          <w:rPrChange w:id="3353" w:author="Autor">
            <w:rPr>
              <w:color w:val="92D050"/>
            </w:rPr>
          </w:rPrChange>
        </w:rPr>
        <w:t xml:space="preserve">": </w:t>
      </w:r>
      <w:proofErr w:type="spellStart"/>
      <w:r w:rsidRPr="67BBF70B">
        <w:rPr>
          <w:rPrChange w:id="3354" w:author="Autor">
            <w:rPr>
              <w:color w:val="92D050"/>
            </w:rPr>
          </w:rPrChange>
        </w:rPr>
        <w:t>null</w:t>
      </w:r>
      <w:proofErr w:type="spellEnd"/>
    </w:p>
    <w:p w14:paraId="322E8A6F" w14:textId="77777777" w:rsidR="00541061" w:rsidRPr="00541061" w:rsidRDefault="65E99160" w:rsidP="67BBF70B">
      <w:pPr>
        <w:rPr>
          <w:rPrChange w:id="3355" w:author="Autor">
            <w:rPr>
              <w:color w:val="92D050"/>
            </w:rPr>
          </w:rPrChange>
        </w:rPr>
      </w:pPr>
      <w:r w:rsidRPr="67BBF70B">
        <w:rPr>
          <w:rPrChange w:id="3356" w:author="Autor">
            <w:rPr>
              <w:color w:val="92D050"/>
            </w:rPr>
          </w:rPrChange>
        </w:rPr>
        <w:t xml:space="preserve">      },</w:t>
      </w:r>
    </w:p>
    <w:p w14:paraId="7AB9C954" w14:textId="77777777" w:rsidR="00541061" w:rsidRPr="00541061" w:rsidRDefault="65E99160" w:rsidP="67BBF70B">
      <w:pPr>
        <w:rPr>
          <w:rPrChange w:id="3357" w:author="Autor">
            <w:rPr>
              <w:color w:val="92D050"/>
            </w:rPr>
          </w:rPrChange>
        </w:rPr>
      </w:pPr>
      <w:r w:rsidRPr="67BBF70B">
        <w:rPr>
          <w:rPrChange w:id="3358" w:author="Autor">
            <w:rPr>
              <w:color w:val="92D050"/>
            </w:rPr>
          </w:rPrChange>
        </w:rPr>
        <w:t xml:space="preserve">            {</w:t>
      </w:r>
    </w:p>
    <w:p w14:paraId="51F25D29" w14:textId="77777777" w:rsidR="00541061" w:rsidRPr="00541061" w:rsidRDefault="65E99160" w:rsidP="67BBF70B">
      <w:pPr>
        <w:rPr>
          <w:rPrChange w:id="3359" w:author="Autor">
            <w:rPr>
              <w:color w:val="92D050"/>
            </w:rPr>
          </w:rPrChange>
        </w:rPr>
      </w:pPr>
      <w:r w:rsidRPr="67BBF70B">
        <w:rPr>
          <w:rPrChange w:id="3360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61" w:author="Autor">
            <w:rPr>
              <w:color w:val="92D050"/>
            </w:rPr>
          </w:rPrChange>
        </w:rPr>
        <w:t>idZlecenia</w:t>
      </w:r>
      <w:proofErr w:type="spellEnd"/>
      <w:r w:rsidRPr="67BBF70B">
        <w:rPr>
          <w:rPrChange w:id="3362" w:author="Autor">
            <w:rPr>
              <w:color w:val="92D050"/>
            </w:rPr>
          </w:rPrChange>
        </w:rPr>
        <w:t>": 21195728,</w:t>
      </w:r>
    </w:p>
    <w:p w14:paraId="6A40BC86" w14:textId="77777777" w:rsidR="00541061" w:rsidRPr="00541061" w:rsidRDefault="65E99160" w:rsidP="67BBF70B">
      <w:pPr>
        <w:rPr>
          <w:rPrChange w:id="3363" w:author="Autor">
            <w:rPr>
              <w:color w:val="92D050"/>
            </w:rPr>
          </w:rPrChange>
        </w:rPr>
      </w:pPr>
      <w:r w:rsidRPr="67BBF70B">
        <w:rPr>
          <w:rPrChange w:id="3364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65" w:author="Autor">
            <w:rPr>
              <w:color w:val="92D050"/>
            </w:rPr>
          </w:rPrChange>
        </w:rPr>
        <w:t>pacjentNiemobilny</w:t>
      </w:r>
      <w:proofErr w:type="spellEnd"/>
      <w:r w:rsidRPr="67BBF70B">
        <w:rPr>
          <w:rPrChange w:id="3366" w:author="Autor">
            <w:rPr>
              <w:color w:val="92D050"/>
            </w:rPr>
          </w:rPrChange>
        </w:rPr>
        <w:t>": "TAK",</w:t>
      </w:r>
    </w:p>
    <w:p w14:paraId="3534E95E" w14:textId="77777777" w:rsidR="00541061" w:rsidRPr="00541061" w:rsidRDefault="65E99160" w:rsidP="67BBF70B">
      <w:pPr>
        <w:rPr>
          <w:rPrChange w:id="3367" w:author="Autor">
            <w:rPr>
              <w:color w:val="92D050"/>
            </w:rPr>
          </w:rPrChange>
        </w:rPr>
      </w:pPr>
      <w:r w:rsidRPr="67BBF70B">
        <w:rPr>
          <w:rPrChange w:id="3368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69" w:author="Autor">
            <w:rPr>
              <w:color w:val="92D050"/>
            </w:rPr>
          </w:rPrChange>
        </w:rPr>
        <w:t>dataZlecenia</w:t>
      </w:r>
      <w:proofErr w:type="spellEnd"/>
      <w:r w:rsidRPr="67BBF70B">
        <w:rPr>
          <w:rPrChange w:id="3370" w:author="Autor">
            <w:rPr>
              <w:color w:val="92D050"/>
            </w:rPr>
          </w:rPrChange>
        </w:rPr>
        <w:t>": "2022:07:20 12:22:26",</w:t>
      </w:r>
    </w:p>
    <w:p w14:paraId="11FE5490" w14:textId="77777777" w:rsidR="00541061" w:rsidRPr="00541061" w:rsidRDefault="65E99160" w:rsidP="67BBF70B">
      <w:pPr>
        <w:rPr>
          <w:rPrChange w:id="3371" w:author="Autor">
            <w:rPr>
              <w:color w:val="92D050"/>
            </w:rPr>
          </w:rPrChange>
        </w:rPr>
      </w:pPr>
      <w:r w:rsidRPr="67BBF70B">
        <w:rPr>
          <w:rPrChange w:id="3372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73" w:author="Autor">
            <w:rPr>
              <w:color w:val="92D050"/>
            </w:rPr>
          </w:rPrChange>
        </w:rPr>
        <w:t>typTestu</w:t>
      </w:r>
      <w:proofErr w:type="spellEnd"/>
      <w:r w:rsidRPr="67BBF70B">
        <w:rPr>
          <w:rPrChange w:id="3374" w:author="Autor">
            <w:rPr>
              <w:color w:val="92D050"/>
            </w:rPr>
          </w:rPrChange>
        </w:rPr>
        <w:t>": "COVID19",</w:t>
      </w:r>
    </w:p>
    <w:p w14:paraId="0E1618EA" w14:textId="77777777" w:rsidR="00541061" w:rsidRPr="00541061" w:rsidRDefault="65E99160" w:rsidP="67BBF70B">
      <w:pPr>
        <w:rPr>
          <w:rPrChange w:id="3375" w:author="Autor">
            <w:rPr>
              <w:color w:val="92D050"/>
            </w:rPr>
          </w:rPrChange>
        </w:rPr>
      </w:pPr>
      <w:r w:rsidRPr="67BBF70B">
        <w:rPr>
          <w:rPrChange w:id="3376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77" w:author="Autor">
            <w:rPr>
              <w:color w:val="92D050"/>
            </w:rPr>
          </w:rPrChange>
        </w:rPr>
        <w:t>statusZlecenia</w:t>
      </w:r>
      <w:proofErr w:type="spellEnd"/>
      <w:r w:rsidRPr="67BBF70B">
        <w:rPr>
          <w:rPrChange w:id="3378" w:author="Autor">
            <w:rPr>
              <w:color w:val="92D050"/>
            </w:rPr>
          </w:rPrChange>
        </w:rPr>
        <w:t>": "ZLECONE_ZLEC",</w:t>
      </w:r>
    </w:p>
    <w:p w14:paraId="795D78A0" w14:textId="77777777" w:rsidR="00541061" w:rsidRPr="00541061" w:rsidRDefault="65E99160" w:rsidP="67BBF70B">
      <w:pPr>
        <w:rPr>
          <w:rPrChange w:id="3379" w:author="Autor">
            <w:rPr>
              <w:color w:val="92D050"/>
            </w:rPr>
          </w:rPrChange>
        </w:rPr>
      </w:pPr>
      <w:r w:rsidRPr="67BBF70B">
        <w:rPr>
          <w:rPrChange w:id="3380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81" w:author="Autor">
            <w:rPr>
              <w:color w:val="92D050"/>
            </w:rPr>
          </w:rPrChange>
        </w:rPr>
        <w:t>dataBadania</w:t>
      </w:r>
      <w:proofErr w:type="spellEnd"/>
      <w:r w:rsidRPr="67BBF70B">
        <w:rPr>
          <w:rPrChange w:id="3382" w:author="Autor">
            <w:rPr>
              <w:color w:val="92D050"/>
            </w:rPr>
          </w:rPrChange>
        </w:rPr>
        <w:t xml:space="preserve">": </w:t>
      </w:r>
      <w:proofErr w:type="spellStart"/>
      <w:r w:rsidRPr="67BBF70B">
        <w:rPr>
          <w:rPrChange w:id="3383" w:author="Autor">
            <w:rPr>
              <w:color w:val="92D050"/>
            </w:rPr>
          </w:rPrChange>
        </w:rPr>
        <w:t>null</w:t>
      </w:r>
      <w:proofErr w:type="spellEnd"/>
      <w:r w:rsidRPr="67BBF70B">
        <w:rPr>
          <w:rPrChange w:id="3384" w:author="Autor">
            <w:rPr>
              <w:color w:val="92D050"/>
            </w:rPr>
          </w:rPrChange>
        </w:rPr>
        <w:t>,</w:t>
      </w:r>
    </w:p>
    <w:p w14:paraId="544C9032" w14:textId="77777777" w:rsidR="00541061" w:rsidRPr="00541061" w:rsidRDefault="65E99160" w:rsidP="67BBF70B">
      <w:pPr>
        <w:rPr>
          <w:rPrChange w:id="3385" w:author="Autor">
            <w:rPr>
              <w:color w:val="92D050"/>
            </w:rPr>
          </w:rPrChange>
        </w:rPr>
      </w:pPr>
      <w:r w:rsidRPr="67BBF70B">
        <w:rPr>
          <w:rPrChange w:id="3386" w:author="Autor">
            <w:rPr>
              <w:color w:val="92D050"/>
            </w:rPr>
          </w:rPrChange>
        </w:rPr>
        <w:t xml:space="preserve">         "komentarz": </w:t>
      </w:r>
      <w:proofErr w:type="spellStart"/>
      <w:r w:rsidRPr="67BBF70B">
        <w:rPr>
          <w:rPrChange w:id="3387" w:author="Autor">
            <w:rPr>
              <w:color w:val="92D050"/>
            </w:rPr>
          </w:rPrChange>
        </w:rPr>
        <w:t>null</w:t>
      </w:r>
      <w:proofErr w:type="spellEnd"/>
      <w:r w:rsidRPr="67BBF70B">
        <w:rPr>
          <w:rPrChange w:id="3388" w:author="Autor">
            <w:rPr>
              <w:color w:val="92D050"/>
            </w:rPr>
          </w:rPrChange>
        </w:rPr>
        <w:t>,</w:t>
      </w:r>
    </w:p>
    <w:p w14:paraId="7ECBA73E" w14:textId="77777777" w:rsidR="00541061" w:rsidRPr="00541061" w:rsidRDefault="65E99160" w:rsidP="67BBF70B">
      <w:pPr>
        <w:rPr>
          <w:rPrChange w:id="3389" w:author="Autor">
            <w:rPr>
              <w:color w:val="92D050"/>
            </w:rPr>
          </w:rPrChange>
        </w:rPr>
      </w:pPr>
      <w:r w:rsidRPr="67BBF70B">
        <w:rPr>
          <w:rPrChange w:id="3390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391" w:author="Autor">
            <w:rPr>
              <w:color w:val="92D050"/>
            </w:rPr>
          </w:rPrChange>
        </w:rPr>
        <w:t>wynikBadania</w:t>
      </w:r>
      <w:proofErr w:type="spellEnd"/>
      <w:r w:rsidRPr="67BBF70B">
        <w:rPr>
          <w:rPrChange w:id="3392" w:author="Autor">
            <w:rPr>
              <w:color w:val="92D050"/>
            </w:rPr>
          </w:rPrChange>
        </w:rPr>
        <w:t>":          {</w:t>
      </w:r>
    </w:p>
    <w:p w14:paraId="78CE110F" w14:textId="77777777" w:rsidR="00541061" w:rsidRPr="00541061" w:rsidRDefault="65E99160" w:rsidP="67BBF70B">
      <w:pPr>
        <w:rPr>
          <w:rPrChange w:id="3393" w:author="Autor">
            <w:rPr>
              <w:color w:val="92D050"/>
            </w:rPr>
          </w:rPrChange>
        </w:rPr>
      </w:pPr>
      <w:r w:rsidRPr="67BBF70B">
        <w:rPr>
          <w:rPrChange w:id="3394" w:author="Autor">
            <w:rPr>
              <w:color w:val="92D050"/>
            </w:rPr>
          </w:rPrChange>
        </w:rPr>
        <w:t xml:space="preserve">            "data": </w:t>
      </w:r>
      <w:proofErr w:type="spellStart"/>
      <w:r w:rsidRPr="67BBF70B">
        <w:rPr>
          <w:rPrChange w:id="3395" w:author="Autor">
            <w:rPr>
              <w:color w:val="92D050"/>
            </w:rPr>
          </w:rPrChange>
        </w:rPr>
        <w:t>null</w:t>
      </w:r>
      <w:proofErr w:type="spellEnd"/>
      <w:r w:rsidRPr="67BBF70B">
        <w:rPr>
          <w:rPrChange w:id="3396" w:author="Autor">
            <w:rPr>
              <w:color w:val="92D050"/>
            </w:rPr>
          </w:rPrChange>
        </w:rPr>
        <w:t>,</w:t>
      </w:r>
    </w:p>
    <w:p w14:paraId="5D3D8CD7" w14:textId="77777777" w:rsidR="00541061" w:rsidRPr="00541061" w:rsidRDefault="65E99160" w:rsidP="67BBF70B">
      <w:pPr>
        <w:rPr>
          <w:rPrChange w:id="3397" w:author="Autor">
            <w:rPr>
              <w:color w:val="92D050"/>
            </w:rPr>
          </w:rPrChange>
        </w:rPr>
      </w:pPr>
      <w:r w:rsidRPr="67BBF70B">
        <w:rPr>
          <w:rPrChange w:id="3398" w:author="Autor">
            <w:rPr>
              <w:color w:val="92D050"/>
            </w:rPr>
          </w:rPrChange>
        </w:rPr>
        <w:t xml:space="preserve">            "rezultat": </w:t>
      </w:r>
      <w:proofErr w:type="spellStart"/>
      <w:r w:rsidRPr="67BBF70B">
        <w:rPr>
          <w:rPrChange w:id="3399" w:author="Autor">
            <w:rPr>
              <w:color w:val="92D050"/>
            </w:rPr>
          </w:rPrChange>
        </w:rPr>
        <w:t>null</w:t>
      </w:r>
      <w:proofErr w:type="spellEnd"/>
    </w:p>
    <w:p w14:paraId="795785B7" w14:textId="77777777" w:rsidR="00541061" w:rsidRPr="00541061" w:rsidRDefault="65E99160" w:rsidP="67BBF70B">
      <w:pPr>
        <w:rPr>
          <w:rPrChange w:id="3400" w:author="Autor">
            <w:rPr>
              <w:color w:val="92D050"/>
            </w:rPr>
          </w:rPrChange>
        </w:rPr>
      </w:pPr>
      <w:r w:rsidRPr="67BBF70B">
        <w:rPr>
          <w:rPrChange w:id="3401" w:author="Autor">
            <w:rPr>
              <w:color w:val="92D050"/>
            </w:rPr>
          </w:rPrChange>
        </w:rPr>
        <w:t xml:space="preserve">         },</w:t>
      </w:r>
    </w:p>
    <w:p w14:paraId="09624677" w14:textId="77777777" w:rsidR="00541061" w:rsidRPr="00541061" w:rsidRDefault="65E99160" w:rsidP="67BBF70B">
      <w:pPr>
        <w:rPr>
          <w:rPrChange w:id="3402" w:author="Autor">
            <w:rPr>
              <w:color w:val="92D050"/>
            </w:rPr>
          </w:rPrChange>
        </w:rPr>
      </w:pPr>
      <w:r w:rsidRPr="67BBF70B">
        <w:rPr>
          <w:rPrChange w:id="3403" w:author="Autor">
            <w:rPr>
              <w:color w:val="92D050"/>
            </w:rPr>
          </w:rPrChange>
        </w:rPr>
        <w:t xml:space="preserve">         "</w:t>
      </w:r>
      <w:proofErr w:type="spellStart"/>
      <w:r w:rsidRPr="67BBF70B">
        <w:rPr>
          <w:rPrChange w:id="3404" w:author="Autor">
            <w:rPr>
              <w:color w:val="92D050"/>
            </w:rPr>
          </w:rPrChange>
        </w:rPr>
        <w:t>wynikGrypa</w:t>
      </w:r>
      <w:proofErr w:type="spellEnd"/>
      <w:r w:rsidRPr="67BBF70B">
        <w:rPr>
          <w:rPrChange w:id="3405" w:author="Autor">
            <w:rPr>
              <w:color w:val="92D050"/>
            </w:rPr>
          </w:rPrChange>
        </w:rPr>
        <w:t>":          {</w:t>
      </w:r>
    </w:p>
    <w:p w14:paraId="7FFEB296" w14:textId="77777777" w:rsidR="00541061" w:rsidRPr="003D244B" w:rsidRDefault="65E99160" w:rsidP="67BBF70B">
      <w:pPr>
        <w:rPr>
          <w:rPrChange w:id="3406" w:author="Autor">
            <w:rPr>
              <w:color w:val="92D050"/>
            </w:rPr>
          </w:rPrChange>
        </w:rPr>
      </w:pPr>
      <w:r w:rsidRPr="67BBF70B">
        <w:rPr>
          <w:rPrChange w:id="3407" w:author="Autor">
            <w:rPr>
              <w:color w:val="92D050"/>
            </w:rPr>
          </w:rPrChange>
        </w:rPr>
        <w:t xml:space="preserve">            "data": </w:t>
      </w:r>
      <w:proofErr w:type="spellStart"/>
      <w:r w:rsidRPr="67BBF70B">
        <w:rPr>
          <w:rPrChange w:id="3408" w:author="Autor">
            <w:rPr>
              <w:color w:val="92D050"/>
            </w:rPr>
          </w:rPrChange>
        </w:rPr>
        <w:t>null</w:t>
      </w:r>
      <w:proofErr w:type="spellEnd"/>
      <w:r w:rsidRPr="67BBF70B">
        <w:rPr>
          <w:rPrChange w:id="3409" w:author="Autor">
            <w:rPr>
              <w:color w:val="92D050"/>
            </w:rPr>
          </w:rPrChange>
        </w:rPr>
        <w:t>,</w:t>
      </w:r>
    </w:p>
    <w:p w14:paraId="39ABB051" w14:textId="77777777" w:rsidR="00541061" w:rsidRPr="00541061" w:rsidRDefault="65E99160" w:rsidP="67BBF70B">
      <w:pPr>
        <w:rPr>
          <w:lang w:val="en-US"/>
          <w:rPrChange w:id="3410" w:author="Autor">
            <w:rPr>
              <w:color w:val="92D050"/>
              <w:lang w:val="en-US"/>
            </w:rPr>
          </w:rPrChange>
        </w:rPr>
      </w:pPr>
      <w:r w:rsidRPr="67BBF70B">
        <w:rPr>
          <w:rPrChange w:id="3411" w:author="Autor">
            <w:rPr>
              <w:color w:val="92D050"/>
            </w:rPr>
          </w:rPrChange>
        </w:rPr>
        <w:t xml:space="preserve">            </w:t>
      </w:r>
      <w:r w:rsidRPr="67BBF70B">
        <w:rPr>
          <w:lang w:val="en-US"/>
          <w:rPrChange w:id="3412" w:author="Autor">
            <w:rPr>
              <w:color w:val="92D050"/>
              <w:lang w:val="en-US"/>
            </w:rPr>
          </w:rPrChange>
        </w:rPr>
        <w:t>"</w:t>
      </w:r>
      <w:proofErr w:type="spellStart"/>
      <w:r w:rsidRPr="67BBF70B">
        <w:rPr>
          <w:lang w:val="en-US"/>
          <w:rPrChange w:id="3413" w:author="Autor">
            <w:rPr>
              <w:color w:val="92D050"/>
              <w:lang w:val="en-US"/>
            </w:rPr>
          </w:rPrChange>
        </w:rPr>
        <w:t>rezultat</w:t>
      </w:r>
      <w:proofErr w:type="spellEnd"/>
      <w:r w:rsidRPr="67BBF70B">
        <w:rPr>
          <w:lang w:val="en-US"/>
          <w:rPrChange w:id="3414" w:author="Autor">
            <w:rPr>
              <w:color w:val="92D050"/>
              <w:lang w:val="en-US"/>
            </w:rPr>
          </w:rPrChange>
        </w:rPr>
        <w:t>": null</w:t>
      </w:r>
    </w:p>
    <w:p w14:paraId="02DD9E26" w14:textId="77777777" w:rsidR="00541061" w:rsidRPr="00541061" w:rsidRDefault="65E99160" w:rsidP="67BBF70B">
      <w:pPr>
        <w:rPr>
          <w:lang w:val="en-US"/>
          <w:rPrChange w:id="3415" w:author="Autor">
            <w:rPr>
              <w:color w:val="92D050"/>
              <w:lang w:val="en-US"/>
            </w:rPr>
          </w:rPrChange>
        </w:rPr>
      </w:pPr>
      <w:r w:rsidRPr="67BBF70B">
        <w:rPr>
          <w:lang w:val="en-US"/>
          <w:rPrChange w:id="3416" w:author="Autor">
            <w:rPr>
              <w:color w:val="92D050"/>
              <w:lang w:val="en-US"/>
            </w:rPr>
          </w:rPrChange>
        </w:rPr>
        <w:t xml:space="preserve">         },</w:t>
      </w:r>
    </w:p>
    <w:p w14:paraId="005CC989" w14:textId="77777777" w:rsidR="00541061" w:rsidRPr="00541061" w:rsidRDefault="65E99160" w:rsidP="67BBF70B">
      <w:pPr>
        <w:rPr>
          <w:lang w:val="en-US"/>
          <w:rPrChange w:id="3417" w:author="Autor">
            <w:rPr>
              <w:color w:val="92D050"/>
              <w:lang w:val="en-US"/>
            </w:rPr>
          </w:rPrChange>
        </w:rPr>
      </w:pPr>
      <w:r w:rsidRPr="67BBF70B">
        <w:rPr>
          <w:lang w:val="en-US"/>
          <w:rPrChange w:id="3418" w:author="Autor">
            <w:rPr>
              <w:color w:val="92D050"/>
              <w:lang w:val="en-US"/>
            </w:rPr>
          </w:rPrChange>
        </w:rPr>
        <w:t xml:space="preserve">         "</w:t>
      </w:r>
      <w:proofErr w:type="spellStart"/>
      <w:r w:rsidRPr="67BBF70B">
        <w:rPr>
          <w:lang w:val="en-US"/>
          <w:rPrChange w:id="3419" w:author="Autor">
            <w:rPr>
              <w:color w:val="92D050"/>
              <w:lang w:val="en-US"/>
            </w:rPr>
          </w:rPrChange>
        </w:rPr>
        <w:t>idTest</w:t>
      </w:r>
      <w:proofErr w:type="spellEnd"/>
      <w:r w:rsidRPr="67BBF70B">
        <w:rPr>
          <w:lang w:val="en-US"/>
          <w:rPrChange w:id="3420" w:author="Autor">
            <w:rPr>
              <w:color w:val="92D050"/>
              <w:lang w:val="en-US"/>
            </w:rPr>
          </w:rPrChange>
        </w:rPr>
        <w:t>": null</w:t>
      </w:r>
    </w:p>
    <w:p w14:paraId="7CCEB382" w14:textId="77777777" w:rsidR="00541061" w:rsidRPr="00541061" w:rsidRDefault="65E99160" w:rsidP="67BBF70B">
      <w:pPr>
        <w:rPr>
          <w:rPrChange w:id="3421" w:author="Autor">
            <w:rPr>
              <w:color w:val="92D050"/>
            </w:rPr>
          </w:rPrChange>
        </w:rPr>
      </w:pPr>
      <w:r w:rsidRPr="67BBF70B">
        <w:rPr>
          <w:lang w:val="en-US"/>
          <w:rPrChange w:id="3422" w:author="Autor">
            <w:rPr>
              <w:color w:val="92D050"/>
              <w:lang w:val="en-US"/>
            </w:rPr>
          </w:rPrChange>
        </w:rPr>
        <w:t xml:space="preserve">      </w:t>
      </w:r>
      <w:r w:rsidRPr="67BBF70B">
        <w:rPr>
          <w:rPrChange w:id="3423" w:author="Autor">
            <w:rPr>
              <w:color w:val="92D050"/>
            </w:rPr>
          </w:rPrChange>
        </w:rPr>
        <w:t>}</w:t>
      </w:r>
    </w:p>
    <w:p w14:paraId="2F96C1B7" w14:textId="77777777" w:rsidR="00541061" w:rsidRPr="00541061" w:rsidRDefault="65E99160" w:rsidP="67BBF70B">
      <w:pPr>
        <w:rPr>
          <w:rPrChange w:id="3424" w:author="Autor">
            <w:rPr>
              <w:color w:val="92D050"/>
            </w:rPr>
          </w:rPrChange>
        </w:rPr>
      </w:pPr>
      <w:r w:rsidRPr="67BBF70B">
        <w:rPr>
          <w:rPrChange w:id="3425" w:author="Autor">
            <w:rPr>
              <w:color w:val="92D050"/>
            </w:rPr>
          </w:rPrChange>
        </w:rPr>
        <w:t xml:space="preserve">   ]</w:t>
      </w:r>
    </w:p>
    <w:p w14:paraId="5B3898B5" w14:textId="77777777" w:rsidR="00541061" w:rsidRPr="00541061" w:rsidRDefault="65E99160" w:rsidP="67BBF70B">
      <w:pPr>
        <w:rPr>
          <w:rPrChange w:id="3426" w:author="Autor">
            <w:rPr>
              <w:color w:val="92D050"/>
            </w:rPr>
          </w:rPrChange>
        </w:rPr>
      </w:pPr>
      <w:r w:rsidRPr="67BBF70B">
        <w:rPr>
          <w:rPrChange w:id="3427" w:author="Autor">
            <w:rPr>
              <w:color w:val="92D050"/>
            </w:rPr>
          </w:rPrChange>
        </w:rPr>
        <w:t>}</w:t>
      </w:r>
    </w:p>
    <w:p w14:paraId="6444AAFE" w14:textId="77777777" w:rsidR="0033035D" w:rsidRDefault="4F0D5B17" w:rsidP="7A0285CB">
      <w:pPr>
        <w:pStyle w:val="Nagwek1"/>
        <w:numPr>
          <w:ilvl w:val="1"/>
          <w:numId w:val="20"/>
        </w:numPr>
      </w:pPr>
      <w:bookmarkStart w:id="3428" w:name="_Toc95995793"/>
      <w:bookmarkStart w:id="3429" w:name="_Toc2038550167"/>
      <w:bookmarkStart w:id="3430" w:name="_Toc1925392051"/>
      <w:bookmarkStart w:id="3431" w:name="_Toc1090606351"/>
      <w:bookmarkStart w:id="3432" w:name="_Toc1723212914"/>
      <w:bookmarkStart w:id="3433" w:name="_Toc710299360"/>
      <w:bookmarkStart w:id="3434" w:name="_Toc1996301014"/>
      <w:bookmarkStart w:id="3435" w:name="_Toc1956767677"/>
      <w:bookmarkStart w:id="3436" w:name="_Toc516155027"/>
      <w:bookmarkStart w:id="3437" w:name="_Toc1548932439"/>
      <w:bookmarkStart w:id="3438" w:name="_Toc1040739735"/>
      <w:bookmarkStart w:id="3439" w:name="_Toc1758419079"/>
      <w:bookmarkStart w:id="3440" w:name="_Toc57569943"/>
      <w:bookmarkStart w:id="3441" w:name="_Toc455794984"/>
      <w:bookmarkStart w:id="3442" w:name="_Toc924660433"/>
      <w:bookmarkStart w:id="3443" w:name="_Toc400991491"/>
      <w:bookmarkStart w:id="3444" w:name="_Toc2029628970"/>
      <w:bookmarkStart w:id="3445" w:name="_Toc142562585"/>
      <w:bookmarkStart w:id="3446" w:name="_Toc24964949"/>
      <w:bookmarkStart w:id="3447" w:name="_Toc476450455"/>
      <w:bookmarkStart w:id="3448" w:name="_Toc559617328"/>
      <w:bookmarkStart w:id="3449" w:name="_Toc207089126"/>
      <w:bookmarkStart w:id="3450" w:name="_Toc1712964445"/>
      <w:bookmarkStart w:id="3451" w:name="_Toc1823690617"/>
      <w:bookmarkStart w:id="3452" w:name="_Toc1022283752"/>
      <w:bookmarkStart w:id="3453" w:name="_Toc985196763"/>
      <w:bookmarkStart w:id="3454" w:name="_Toc272352642"/>
      <w:bookmarkStart w:id="3455" w:name="_Toc1047908741"/>
      <w:bookmarkStart w:id="3456" w:name="_Toc1201944826"/>
      <w:bookmarkStart w:id="3457" w:name="_Toc1241531931"/>
      <w:bookmarkStart w:id="3458" w:name="_Toc1487990382"/>
      <w:bookmarkStart w:id="3459" w:name="_Toc1540390924"/>
      <w:bookmarkStart w:id="3460" w:name="_Toc618483249"/>
      <w:bookmarkStart w:id="3461" w:name="_Toc1013264894"/>
      <w:bookmarkStart w:id="3462" w:name="_Toc623905947"/>
      <w:bookmarkStart w:id="3463" w:name="_Toc1571857206"/>
      <w:bookmarkStart w:id="3464" w:name="_Toc794914947"/>
      <w:bookmarkStart w:id="3465" w:name="_Toc1011321075"/>
      <w:bookmarkStart w:id="3466" w:name="_Toc547613516"/>
      <w:bookmarkStart w:id="3467" w:name="_Toc354651692"/>
      <w:bookmarkStart w:id="3468" w:name="_Toc1698672204"/>
      <w:bookmarkStart w:id="3469" w:name="_Toc1621061027"/>
      <w:bookmarkStart w:id="3470" w:name="_Toc341389309"/>
      <w:bookmarkStart w:id="3471" w:name="_Toc451924330"/>
      <w:bookmarkStart w:id="3472" w:name="_Toc727823514"/>
      <w:bookmarkStart w:id="3473" w:name="_Toc1663283649"/>
      <w:bookmarkStart w:id="3474" w:name="_Toc528380712"/>
      <w:bookmarkStart w:id="3475" w:name="_Toc1107887975"/>
      <w:bookmarkStart w:id="3476" w:name="_Toc275258168"/>
      <w:bookmarkStart w:id="3477" w:name="_Toc134900448"/>
      <w:bookmarkStart w:id="3478" w:name="_Toc1087432316"/>
      <w:bookmarkStart w:id="3479" w:name="_Toc1538153640"/>
      <w:bookmarkStart w:id="3480" w:name="_Toc735083476"/>
      <w:bookmarkStart w:id="3481" w:name="_Toc1800355656"/>
      <w:bookmarkStart w:id="3482" w:name="_Toc1759126281"/>
      <w:bookmarkStart w:id="3483" w:name="_Toc1195775940"/>
      <w:bookmarkStart w:id="3484" w:name="_Toc343036953"/>
      <w:bookmarkStart w:id="3485" w:name="_Toc1092352912"/>
      <w:bookmarkStart w:id="3486" w:name="_Toc1576793808"/>
      <w:bookmarkStart w:id="3487" w:name="_Toc1379510134"/>
      <w:bookmarkStart w:id="3488" w:name="_Toc658906451"/>
      <w:bookmarkStart w:id="3489" w:name="_Toc1093245335"/>
      <w:bookmarkStart w:id="3490" w:name="_Toc1875799818"/>
      <w:bookmarkStart w:id="3491" w:name="_Toc1400427718"/>
      <w:bookmarkStart w:id="3492" w:name="_Toc1533298634"/>
      <w:bookmarkStart w:id="3493" w:name="_Toc988288413"/>
      <w:bookmarkStart w:id="3494" w:name="_Toc1909489991"/>
      <w:bookmarkStart w:id="3495" w:name="_Toc1476540713"/>
      <w:bookmarkStart w:id="3496" w:name="_Toc1625555479"/>
      <w:bookmarkStart w:id="3497" w:name="_Toc525837553"/>
      <w:bookmarkStart w:id="3498" w:name="_Toc2123683801"/>
      <w:bookmarkStart w:id="3499" w:name="_Toc1755806633"/>
      <w:bookmarkStart w:id="3500" w:name="_Toc2047686897"/>
      <w:bookmarkStart w:id="3501" w:name="_Toc1137805201"/>
      <w:bookmarkStart w:id="3502" w:name="_Toc726462870"/>
      <w:bookmarkStart w:id="3503" w:name="_Toc416867917"/>
      <w:bookmarkStart w:id="3504" w:name="_Toc617161204"/>
      <w:bookmarkStart w:id="3505" w:name="_Toc427596588"/>
      <w:bookmarkStart w:id="3506" w:name="_Toc634584258"/>
      <w:bookmarkStart w:id="3507" w:name="_Toc496398304"/>
      <w:bookmarkStart w:id="3508" w:name="_Toc1523179269"/>
      <w:bookmarkStart w:id="3509" w:name="_Toc431884231"/>
      <w:bookmarkStart w:id="3510" w:name="_Toc808666231"/>
      <w:bookmarkStart w:id="3511" w:name="_Toc155035068"/>
      <w:bookmarkStart w:id="3512" w:name="_Toc1830898732"/>
      <w:bookmarkStart w:id="3513" w:name="_Toc542645064"/>
      <w:bookmarkStart w:id="3514" w:name="_Toc1118631589"/>
      <w:bookmarkStart w:id="3515" w:name="_Toc1865463858"/>
      <w:bookmarkStart w:id="3516" w:name="_Toc485295962"/>
      <w:bookmarkStart w:id="3517" w:name="_Toc600210211"/>
      <w:bookmarkStart w:id="3518" w:name="_Toc1723153493"/>
      <w:bookmarkStart w:id="3519" w:name="_Toc9981093"/>
      <w:bookmarkStart w:id="3520" w:name="_Toc1644538339"/>
      <w:bookmarkStart w:id="3521" w:name="_Toc1070323411"/>
      <w:bookmarkStart w:id="3522" w:name="_Toc477681403"/>
      <w:bookmarkStart w:id="3523" w:name="_Toc732356281"/>
      <w:bookmarkStart w:id="3524" w:name="_Toc1053865861"/>
      <w:bookmarkStart w:id="3525" w:name="_Toc1811841063"/>
      <w:bookmarkStart w:id="3526" w:name="_Toc2115086164"/>
      <w:bookmarkStart w:id="3527" w:name="_Toc552368751"/>
      <w:bookmarkStart w:id="3528" w:name="_Toc1970517764"/>
      <w:bookmarkStart w:id="3529" w:name="_Toc45038630"/>
      <w:bookmarkStart w:id="3530" w:name="_Toc424025765"/>
      <w:bookmarkStart w:id="3531" w:name="_Toc1063513654"/>
      <w:bookmarkStart w:id="3532" w:name="_Toc1815066346"/>
      <w:bookmarkStart w:id="3533" w:name="_Toc1008289843"/>
      <w:bookmarkStart w:id="3534" w:name="_Toc1471058258"/>
      <w:bookmarkStart w:id="3535" w:name="_Toc660198066"/>
      <w:bookmarkStart w:id="3536" w:name="_Toc141510251"/>
      <w:bookmarkStart w:id="3537" w:name="_Toc1361546464"/>
      <w:bookmarkStart w:id="3538" w:name="_Toc166422942"/>
      <w:bookmarkStart w:id="3539" w:name="_Toc1579281566"/>
      <w:bookmarkStart w:id="3540" w:name="_Toc364754191"/>
      <w:bookmarkStart w:id="3541" w:name="_Toc1196021083"/>
      <w:bookmarkStart w:id="3542" w:name="_Toc1478096892"/>
      <w:bookmarkStart w:id="3543" w:name="_Toc391442276"/>
      <w:bookmarkStart w:id="3544" w:name="_Toc619349710"/>
      <w:bookmarkStart w:id="3545" w:name="_Toc842390718"/>
      <w:bookmarkStart w:id="3546" w:name="_Toc326906779"/>
      <w:bookmarkStart w:id="3547" w:name="_Toc664863547"/>
      <w:bookmarkStart w:id="3548" w:name="_Toc166554654"/>
      <w:bookmarkStart w:id="3549" w:name="_Toc139915371"/>
      <w:bookmarkStart w:id="3550" w:name="_Toc2030038332"/>
      <w:bookmarkStart w:id="3551" w:name="_Toc159306250"/>
      <w:bookmarkStart w:id="3552" w:name="_Toc1431617709"/>
      <w:bookmarkStart w:id="3553" w:name="_Toc849773498"/>
      <w:bookmarkStart w:id="3554" w:name="_Toc1766436378"/>
      <w:bookmarkStart w:id="3555" w:name="_Toc901794563"/>
      <w:bookmarkStart w:id="3556" w:name="_Toc667700329"/>
      <w:bookmarkStart w:id="3557" w:name="_Toc1973338220"/>
      <w:bookmarkStart w:id="3558" w:name="_Toc1395376897"/>
      <w:bookmarkStart w:id="3559" w:name="_Toc496842132"/>
      <w:bookmarkStart w:id="3560" w:name="_Toc1187042150"/>
      <w:bookmarkStart w:id="3561" w:name="_Toc1218751887"/>
      <w:r>
        <w:lastRenderedPageBreak/>
        <w:t>Operacja anulowania zlecenia badania na COVID-19</w:t>
      </w:r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</w:p>
    <w:p w14:paraId="34E21002" w14:textId="3E91BADE" w:rsidR="0033035D" w:rsidRDefault="4CE6C24A" w:rsidP="6DB35CDD">
      <w:r>
        <w:t>O</w:t>
      </w:r>
      <w:r w:rsidR="7FDA7599">
        <w:t>peracj</w:t>
      </w:r>
      <w:r w:rsidR="748B526C">
        <w:t>a</w:t>
      </w:r>
      <w:r w:rsidR="7FDA7599">
        <w:t xml:space="preserve"> </w:t>
      </w:r>
      <w:r w:rsidR="4F0D5B17">
        <w:t xml:space="preserve">anulowania zlecenia na badanie COVID-19 </w:t>
      </w:r>
      <w:r w:rsidR="430FB125">
        <w:t>polega na wywołaniu</w:t>
      </w:r>
      <w:r w:rsidR="4F0D5B17">
        <w:t xml:space="preserve"> metod</w:t>
      </w:r>
      <w:r w:rsidR="13C8E6CD">
        <w:t>y</w:t>
      </w:r>
      <w:r w:rsidR="4F0D5B17">
        <w:t xml:space="preserve"> </w:t>
      </w:r>
      <w:r w:rsidR="29A0CEDE" w:rsidRPr="6AF12D69">
        <w:rPr>
          <w:b/>
          <w:bCs/>
        </w:rPr>
        <w:t>/</w:t>
      </w:r>
      <w:del w:id="3562" w:author="Autor">
        <w:r w:rsidR="766D68B0" w:rsidRPr="6AF12D69" w:rsidDel="29A0CEDE">
          <w:rPr>
            <w:b/>
            <w:bCs/>
          </w:rPr>
          <w:delText>ewp-ez-ext</w:delText>
        </w:r>
      </w:del>
      <w:ins w:id="3563" w:author="Autor">
        <w:r w:rsidR="29A0CEDE" w:rsidRPr="6AF12D69">
          <w:rPr>
            <w:b/>
            <w:bCs/>
          </w:rPr>
          <w:t>ewp-ez-ext-v2</w:t>
        </w:r>
      </w:ins>
      <w:r w:rsidR="172B340A" w:rsidRPr="6AF12D69">
        <w:rPr>
          <w:b/>
          <w:bCs/>
        </w:rPr>
        <w:t>/zlecenie</w:t>
      </w:r>
      <w:r w:rsidR="4F0D5B17">
        <w:t xml:space="preserve"> wraz z parametrem </w:t>
      </w:r>
      <w:proofErr w:type="spellStart"/>
      <w:r w:rsidR="0E820EFB" w:rsidRPr="6AF12D69">
        <w:rPr>
          <w:b/>
          <w:bCs/>
        </w:rPr>
        <w:t>idZlecenia</w:t>
      </w:r>
      <w:proofErr w:type="spellEnd"/>
      <w:r w:rsidR="0E820EFB">
        <w:t xml:space="preserve">, uzyskiwanym z systemu EWP przy wykorzystaniu operacji wyszukania badania </w:t>
      </w:r>
      <w:r w:rsidR="3AC2248E">
        <w:t>pacjenta opisanego w rozdziale 4.8</w:t>
      </w:r>
      <w:r w:rsidR="0E820EFB">
        <w:t xml:space="preserve"> dokumentu</w:t>
      </w:r>
      <w:r w:rsidR="4F0D5B17">
        <w:t>.</w:t>
      </w:r>
      <w:r w:rsidR="30B107F9">
        <w:t xml:space="preserve"> Metoda anulowania zlecenia badania na COVID-19 wywoływana przy wykorzystywaniu metody DELETE protokołu HTTP.</w:t>
      </w:r>
      <w:r w:rsidR="4F0D5B17">
        <w:t xml:space="preserve"> Do wywołania operacji wymagany jest </w:t>
      </w:r>
      <w:proofErr w:type="spellStart"/>
      <w:r w:rsidR="4F0D5B17">
        <w:t>token</w:t>
      </w:r>
      <w:proofErr w:type="spellEnd"/>
      <w:r w:rsidR="4F0D5B17">
        <w:t xml:space="preserve"> uzyskany w operacji </w:t>
      </w:r>
      <w:r w:rsidR="4F0D5B17" w:rsidRPr="6AF12D69">
        <w:rPr>
          <w:b/>
          <w:bCs/>
        </w:rPr>
        <w:t>/</w:t>
      </w:r>
      <w:proofErr w:type="spellStart"/>
      <w:r w:rsidR="4F0D5B17" w:rsidRPr="6AF12D69">
        <w:rPr>
          <w:b/>
          <w:bCs/>
        </w:rPr>
        <w:t>token</w:t>
      </w:r>
      <w:proofErr w:type="spellEnd"/>
      <w:r w:rsidR="4F0D5B17" w:rsidRPr="6AF12D69">
        <w:rPr>
          <w:b/>
          <w:bCs/>
        </w:rPr>
        <w:t>.</w:t>
      </w:r>
      <w:r w:rsidR="4F0D5B17">
        <w:t xml:space="preserve"> </w:t>
      </w:r>
    </w:p>
    <w:p w14:paraId="70D2F9E9" w14:textId="77777777" w:rsidR="00900EAB" w:rsidRDefault="00900EAB" w:rsidP="0033035D">
      <w:pPr>
        <w:rPr>
          <w:b/>
          <w:u w:val="single"/>
        </w:rPr>
      </w:pPr>
      <w:r>
        <w:rPr>
          <w:b/>
          <w:u w:val="single"/>
        </w:rPr>
        <w:t>Przykładowe żądanie</w:t>
      </w:r>
    </w:p>
    <w:p w14:paraId="5AD74B13" w14:textId="18125B97" w:rsidR="00900EAB" w:rsidRDefault="2EF4C2A8" w:rsidP="00900EAB">
      <w:r>
        <w:t>DELETE</w:t>
      </w:r>
      <w:r w:rsidR="30B107F9">
        <w:t xml:space="preserve"> </w:t>
      </w:r>
      <w:r w:rsidR="1772F779">
        <w:t>/</w:t>
      </w:r>
      <w:del w:id="3564" w:author="Autor">
        <w:r w:rsidR="00922FC7" w:rsidDel="1772F779">
          <w:delText>ewp-ez-ext</w:delText>
        </w:r>
      </w:del>
      <w:ins w:id="3565" w:author="Autor">
        <w:r w:rsidR="1772F779">
          <w:t>ewp-ez-ext-v2</w:t>
        </w:r>
      </w:ins>
      <w:r w:rsidR="30B107F9">
        <w:t>/zlecenie/</w:t>
      </w:r>
      <w:ins w:id="3566" w:author="Autor">
        <w:r w:rsidR="24643A06" w:rsidRPr="6AF12D69">
          <w:rPr>
            <w:color w:val="92D050"/>
          </w:rPr>
          <w:t xml:space="preserve">21195766 </w:t>
        </w:r>
      </w:ins>
      <w:del w:id="3567" w:author="Autor">
        <w:r w:rsidR="00922FC7" w:rsidRPr="6AF12D69" w:rsidDel="24696ACD">
          <w:rPr>
            <w:color w:val="92D050"/>
          </w:rPr>
          <w:delText>{</w:delText>
        </w:r>
        <w:r w:rsidR="00922FC7" w:rsidRPr="6AF12D69" w:rsidDel="24696ACD">
          <w:rPr>
            <w:b/>
            <w:bCs/>
          </w:rPr>
          <w:delText>id zlecenia</w:delText>
        </w:r>
        <w:r w:rsidR="00922FC7" w:rsidRPr="6AF12D69" w:rsidDel="24696ACD">
          <w:rPr>
            <w:b/>
            <w:bCs/>
            <w:color w:val="92D050"/>
          </w:rPr>
          <w:delText>}</w:delText>
        </w:r>
        <w:r w:rsidR="00922FC7" w:rsidDel="30B107F9">
          <w:delText xml:space="preserve"> </w:delText>
        </w:r>
      </w:del>
      <w:r w:rsidR="30B107F9">
        <w:t>HTTP/1.1</w:t>
      </w:r>
    </w:p>
    <w:p w14:paraId="045BE38D" w14:textId="77777777" w:rsidR="00900EAB" w:rsidRPr="007531DA" w:rsidRDefault="00900EAB" w:rsidP="00900EAB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14:paraId="439E4FF1" w14:textId="77777777" w:rsidR="00900EAB" w:rsidRPr="007531DA" w:rsidRDefault="00900EAB" w:rsidP="00900EAB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14:paraId="0F179735" w14:textId="77777777" w:rsidR="00900EAB" w:rsidRPr="003D244B" w:rsidRDefault="00900EAB" w:rsidP="00900EAB">
      <w:pPr>
        <w:rPr>
          <w:lang w:val="en-US"/>
        </w:rPr>
      </w:pPr>
      <w:r w:rsidRPr="003D244B">
        <w:rPr>
          <w:lang w:val="en-US"/>
        </w:rPr>
        <w:t>Content-Type: application/json</w:t>
      </w:r>
    </w:p>
    <w:p w14:paraId="15661BDD" w14:textId="77777777" w:rsidR="00387481" w:rsidRPr="003D244B" w:rsidRDefault="03D4B47E" w:rsidP="00900EAB">
      <w:pPr>
        <w:rPr>
          <w:lang w:val="en-US"/>
        </w:rPr>
      </w:pPr>
      <w:proofErr w:type="spellStart"/>
      <w:r w:rsidRPr="67BBF70B">
        <w:rPr>
          <w:lang w:val="en-US"/>
        </w:rPr>
        <w:t>Kontekst-uuidZdarzeniaInicjujacego</w:t>
      </w:r>
      <w:proofErr w:type="spellEnd"/>
      <w:r w:rsidRPr="67BBF70B">
        <w:rPr>
          <w:lang w:val="en-US"/>
        </w:rPr>
        <w:t xml:space="preserve">: </w:t>
      </w:r>
      <w:del w:id="3568" w:author="Autor">
        <w:r w:rsidR="00387481" w:rsidRPr="67BBF70B" w:rsidDel="03D4B47E">
          <w:rPr>
            <w:lang w:val="en-US"/>
          </w:rPr>
          <w:delText>0d8aa4b1-816d-4186-84a2-923e50f7e561</w:delText>
        </w:r>
      </w:del>
    </w:p>
    <w:p w14:paraId="1349C0A7" w14:textId="77777777" w:rsidR="00DB2D31" w:rsidRPr="003D244B" w:rsidRDefault="3CBE14F0" w:rsidP="67BBF70B">
      <w:pPr>
        <w:rPr>
          <w:lang w:val="en-US"/>
          <w:rPrChange w:id="3569" w:author="Autor">
            <w:rPr>
              <w:color w:val="92D050"/>
              <w:lang w:val="en-US"/>
            </w:rPr>
          </w:rPrChange>
        </w:rPr>
      </w:pPr>
      <w:r w:rsidRPr="67BBF70B">
        <w:rPr>
          <w:lang w:val="en-US"/>
          <w:rPrChange w:id="3570" w:author="Autor">
            <w:rPr>
              <w:color w:val="92D050"/>
              <w:lang w:val="en-US"/>
            </w:rPr>
          </w:rPrChange>
        </w:rPr>
        <w:t>09b4d69d-7770-4cb8-8660-7cfb56200e16</w:t>
      </w:r>
    </w:p>
    <w:p w14:paraId="3759DDD7" w14:textId="77777777" w:rsidR="00DB2D31" w:rsidRDefault="00900EAB" w:rsidP="00900EAB">
      <w:pPr>
        <w:rPr>
          <w:u w:val="single"/>
        </w:rPr>
      </w:pPr>
      <w:r w:rsidRPr="00900EAB">
        <w:rPr>
          <w:u w:val="single"/>
        </w:rPr>
        <w:t>Przykładowa odpowiedź:</w:t>
      </w:r>
    </w:p>
    <w:p w14:paraId="7509A736" w14:textId="77777777" w:rsidR="00DB2D31" w:rsidRPr="00DB2D31" w:rsidRDefault="3CBE14F0" w:rsidP="67BBF70B">
      <w:pPr>
        <w:rPr>
          <w:u w:val="single"/>
          <w:rPrChange w:id="3571" w:author="Autor">
            <w:rPr>
              <w:color w:val="92D050"/>
              <w:u w:val="single"/>
            </w:rPr>
          </w:rPrChange>
        </w:rPr>
      </w:pPr>
      <w:r w:rsidRPr="67BBF70B">
        <w:rPr>
          <w:u w:val="single"/>
          <w:rPrChange w:id="3572" w:author="Autor">
            <w:rPr>
              <w:color w:val="92D050"/>
              <w:u w:val="single"/>
            </w:rPr>
          </w:rPrChange>
        </w:rPr>
        <w:t>{"</w:t>
      </w:r>
      <w:proofErr w:type="spellStart"/>
      <w:r w:rsidRPr="67BBF70B">
        <w:rPr>
          <w:u w:val="single"/>
          <w:rPrChange w:id="3573" w:author="Autor">
            <w:rPr>
              <w:color w:val="92D050"/>
              <w:u w:val="single"/>
            </w:rPr>
          </w:rPrChange>
        </w:rPr>
        <w:t>idZlecenia</w:t>
      </w:r>
      <w:proofErr w:type="spellEnd"/>
      <w:r w:rsidRPr="67BBF70B">
        <w:rPr>
          <w:u w:val="single"/>
          <w:rPrChange w:id="3574" w:author="Autor">
            <w:rPr>
              <w:color w:val="92D050"/>
              <w:u w:val="single"/>
            </w:rPr>
          </w:rPrChange>
        </w:rPr>
        <w:t>": "21195766"}</w:t>
      </w:r>
    </w:p>
    <w:p w14:paraId="692D2B3C" w14:textId="77777777" w:rsidR="00900EAB" w:rsidRPr="00900EAB" w:rsidRDefault="00900EAB" w:rsidP="00900EAB">
      <w:r w:rsidRPr="00900EAB">
        <w:t>{</w:t>
      </w:r>
    </w:p>
    <w:p w14:paraId="310F6B83" w14:textId="77777777" w:rsidR="00900EAB" w:rsidRPr="00900EAB" w:rsidRDefault="00900EAB" w:rsidP="00900EAB">
      <w:r w:rsidRPr="00900EAB">
        <w:tab/>
      </w:r>
      <w:del w:id="3575" w:author="Autor">
        <w:r w:rsidRPr="00900EAB" w:rsidDel="007B10C7">
          <w:delText>"idZlecenia": "125627"</w:delText>
        </w:r>
      </w:del>
    </w:p>
    <w:p w14:paraId="72F6B729" w14:textId="77777777" w:rsidR="00900EAB" w:rsidRPr="00900EAB" w:rsidRDefault="00900EAB" w:rsidP="00900EAB">
      <w:r w:rsidRPr="00900EAB">
        <w:t>}</w:t>
      </w:r>
    </w:p>
    <w:p w14:paraId="3CD564B4" w14:textId="77777777" w:rsidR="00DA35F2" w:rsidRDefault="7E27C406" w:rsidP="7A0285CB">
      <w:pPr>
        <w:pStyle w:val="Nagwek1"/>
        <w:numPr>
          <w:ilvl w:val="1"/>
          <w:numId w:val="20"/>
        </w:numPr>
      </w:pPr>
      <w:bookmarkStart w:id="3576" w:name="_Toc95995794"/>
      <w:bookmarkStart w:id="3577" w:name="_Toc2058547018"/>
      <w:bookmarkStart w:id="3578" w:name="_Toc372590858"/>
      <w:bookmarkStart w:id="3579" w:name="_Toc1002385665"/>
      <w:bookmarkStart w:id="3580" w:name="_Toc1089249752"/>
      <w:bookmarkStart w:id="3581" w:name="_Toc1378200159"/>
      <w:bookmarkStart w:id="3582" w:name="_Toc1594272245"/>
      <w:bookmarkStart w:id="3583" w:name="_Toc281321888"/>
      <w:bookmarkStart w:id="3584" w:name="_Toc1734136384"/>
      <w:bookmarkStart w:id="3585" w:name="_Toc1584888897"/>
      <w:bookmarkStart w:id="3586" w:name="_Toc259811487"/>
      <w:bookmarkStart w:id="3587" w:name="_Toc1681761958"/>
      <w:bookmarkStart w:id="3588" w:name="_Toc78474346"/>
      <w:bookmarkStart w:id="3589" w:name="_Toc792819805"/>
      <w:bookmarkStart w:id="3590" w:name="_Toc1015727745"/>
      <w:bookmarkStart w:id="3591" w:name="_Toc751807464"/>
      <w:bookmarkStart w:id="3592" w:name="_Toc1092462363"/>
      <w:bookmarkStart w:id="3593" w:name="_Toc1358132521"/>
      <w:bookmarkStart w:id="3594" w:name="_Toc1002189538"/>
      <w:bookmarkStart w:id="3595" w:name="_Toc1042037214"/>
      <w:bookmarkStart w:id="3596" w:name="_Toc1505959326"/>
      <w:bookmarkStart w:id="3597" w:name="_Toc904120895"/>
      <w:bookmarkStart w:id="3598" w:name="_Toc577106917"/>
      <w:bookmarkStart w:id="3599" w:name="_Toc1001350736"/>
      <w:bookmarkStart w:id="3600" w:name="_Toc1540359308"/>
      <w:bookmarkStart w:id="3601" w:name="_Toc864422829"/>
      <w:bookmarkStart w:id="3602" w:name="_Toc1892402319"/>
      <w:bookmarkStart w:id="3603" w:name="_Toc330977162"/>
      <w:bookmarkStart w:id="3604" w:name="_Toc1743625042"/>
      <w:bookmarkStart w:id="3605" w:name="_Toc114389995"/>
      <w:bookmarkStart w:id="3606" w:name="_Toc1012980019"/>
      <w:bookmarkStart w:id="3607" w:name="_Toc1998668008"/>
      <w:bookmarkStart w:id="3608" w:name="_Toc340449125"/>
      <w:bookmarkStart w:id="3609" w:name="_Toc327977402"/>
      <w:bookmarkStart w:id="3610" w:name="_Toc544304991"/>
      <w:bookmarkStart w:id="3611" w:name="_Toc960465353"/>
      <w:bookmarkStart w:id="3612" w:name="_Toc1020442828"/>
      <w:bookmarkStart w:id="3613" w:name="_Toc1741985926"/>
      <w:bookmarkStart w:id="3614" w:name="_Toc1469110314"/>
      <w:bookmarkStart w:id="3615" w:name="_Toc1869267380"/>
      <w:bookmarkStart w:id="3616" w:name="_Toc414293944"/>
      <w:bookmarkStart w:id="3617" w:name="_Toc28981948"/>
      <w:bookmarkStart w:id="3618" w:name="_Toc1934331021"/>
      <w:bookmarkStart w:id="3619" w:name="_Toc2026889792"/>
      <w:bookmarkStart w:id="3620" w:name="_Toc1028652505"/>
      <w:bookmarkStart w:id="3621" w:name="_Toc663539963"/>
      <w:bookmarkStart w:id="3622" w:name="_Toc420377861"/>
      <w:bookmarkStart w:id="3623" w:name="_Toc771430656"/>
      <w:bookmarkStart w:id="3624" w:name="_Toc2108828193"/>
      <w:bookmarkStart w:id="3625" w:name="_Toc1066176411"/>
      <w:bookmarkStart w:id="3626" w:name="_Toc1591454168"/>
      <w:bookmarkStart w:id="3627" w:name="_Toc461890280"/>
      <w:bookmarkStart w:id="3628" w:name="_Toc578382968"/>
      <w:bookmarkStart w:id="3629" w:name="_Toc1915176517"/>
      <w:bookmarkStart w:id="3630" w:name="_Toc1137462968"/>
      <w:bookmarkStart w:id="3631" w:name="_Toc726658073"/>
      <w:bookmarkStart w:id="3632" w:name="_Toc454600412"/>
      <w:bookmarkStart w:id="3633" w:name="_Toc2116394573"/>
      <w:bookmarkStart w:id="3634" w:name="_Toc2026124162"/>
      <w:bookmarkStart w:id="3635" w:name="_Toc592968441"/>
      <w:bookmarkStart w:id="3636" w:name="_Toc129172780"/>
      <w:bookmarkStart w:id="3637" w:name="_Toc1104781011"/>
      <w:bookmarkStart w:id="3638" w:name="_Toc287839475"/>
      <w:bookmarkStart w:id="3639" w:name="_Toc112075319"/>
      <w:bookmarkStart w:id="3640" w:name="_Toc2145819780"/>
      <w:bookmarkStart w:id="3641" w:name="_Toc1247130164"/>
      <w:bookmarkStart w:id="3642" w:name="_Toc1029479529"/>
      <w:bookmarkStart w:id="3643" w:name="_Toc1078549292"/>
      <w:bookmarkStart w:id="3644" w:name="_Toc782065562"/>
      <w:bookmarkStart w:id="3645" w:name="_Toc1289195144"/>
      <w:bookmarkStart w:id="3646" w:name="_Toc1403667625"/>
      <w:bookmarkStart w:id="3647" w:name="_Toc131526991"/>
      <w:bookmarkStart w:id="3648" w:name="_Toc1832154171"/>
      <w:bookmarkStart w:id="3649" w:name="_Toc1526147563"/>
      <w:bookmarkStart w:id="3650" w:name="_Toc722813580"/>
      <w:bookmarkStart w:id="3651" w:name="_Toc1371386534"/>
      <w:bookmarkStart w:id="3652" w:name="_Toc140628315"/>
      <w:bookmarkStart w:id="3653" w:name="_Toc552282314"/>
      <w:bookmarkStart w:id="3654" w:name="_Toc1137145188"/>
      <w:bookmarkStart w:id="3655" w:name="_Toc464216978"/>
      <w:bookmarkStart w:id="3656" w:name="_Toc1340743034"/>
      <w:bookmarkStart w:id="3657" w:name="_Toc911623485"/>
      <w:bookmarkStart w:id="3658" w:name="_Toc329878753"/>
      <w:bookmarkStart w:id="3659" w:name="_Toc164350305"/>
      <w:bookmarkStart w:id="3660" w:name="_Toc958383582"/>
      <w:bookmarkStart w:id="3661" w:name="_Toc494352064"/>
      <w:bookmarkStart w:id="3662" w:name="_Toc2046708258"/>
      <w:bookmarkStart w:id="3663" w:name="_Toc1958680301"/>
      <w:bookmarkStart w:id="3664" w:name="_Toc767043730"/>
      <w:bookmarkStart w:id="3665" w:name="_Toc1457782636"/>
      <w:bookmarkStart w:id="3666" w:name="_Toc1988905588"/>
      <w:bookmarkStart w:id="3667" w:name="_Toc552464056"/>
      <w:bookmarkStart w:id="3668" w:name="_Toc279421327"/>
      <w:bookmarkStart w:id="3669" w:name="_Toc241345039"/>
      <w:bookmarkStart w:id="3670" w:name="_Toc165317345"/>
      <w:bookmarkStart w:id="3671" w:name="_Toc296705244"/>
      <w:bookmarkStart w:id="3672" w:name="_Toc824575630"/>
      <w:bookmarkStart w:id="3673" w:name="_Toc1858220566"/>
      <w:bookmarkStart w:id="3674" w:name="_Toc750996020"/>
      <w:bookmarkStart w:id="3675" w:name="_Toc1110781264"/>
      <w:bookmarkStart w:id="3676" w:name="_Toc1206208474"/>
      <w:bookmarkStart w:id="3677" w:name="_Toc1493495229"/>
      <w:bookmarkStart w:id="3678" w:name="_Toc858860928"/>
      <w:bookmarkStart w:id="3679" w:name="_Toc155421195"/>
      <w:bookmarkStart w:id="3680" w:name="_Toc294270395"/>
      <w:bookmarkStart w:id="3681" w:name="_Toc659725905"/>
      <w:bookmarkStart w:id="3682" w:name="_Toc49170287"/>
      <w:bookmarkStart w:id="3683" w:name="_Toc57278468"/>
      <w:bookmarkStart w:id="3684" w:name="_Toc2008665149"/>
      <w:bookmarkStart w:id="3685" w:name="_Toc226370064"/>
      <w:bookmarkStart w:id="3686" w:name="_Toc1780728049"/>
      <w:bookmarkStart w:id="3687" w:name="_Toc1682450628"/>
      <w:bookmarkStart w:id="3688" w:name="_Toc615706934"/>
      <w:bookmarkStart w:id="3689" w:name="_Toc1662540842"/>
      <w:bookmarkStart w:id="3690" w:name="_Toc14070070"/>
      <w:bookmarkStart w:id="3691" w:name="_Toc1071069867"/>
      <w:bookmarkStart w:id="3692" w:name="_Toc1731633603"/>
      <w:bookmarkStart w:id="3693" w:name="_Toc456240223"/>
      <w:bookmarkStart w:id="3694" w:name="_Toc1778375693"/>
      <w:bookmarkStart w:id="3695" w:name="_Toc1849571390"/>
      <w:bookmarkStart w:id="3696" w:name="_Toc200627304"/>
      <w:bookmarkStart w:id="3697" w:name="_Toc416793617"/>
      <w:bookmarkStart w:id="3698" w:name="_Toc1115528812"/>
      <w:bookmarkStart w:id="3699" w:name="_Toc58053717"/>
      <w:bookmarkStart w:id="3700" w:name="_Toc1053747765"/>
      <w:bookmarkStart w:id="3701" w:name="_Toc284123187"/>
      <w:bookmarkStart w:id="3702" w:name="_Toc390594224"/>
      <w:bookmarkStart w:id="3703" w:name="_Toc991563265"/>
      <w:bookmarkStart w:id="3704" w:name="_Toc307929886"/>
      <w:bookmarkStart w:id="3705" w:name="_Toc276512069"/>
      <w:bookmarkStart w:id="3706" w:name="_Toc1652414443"/>
      <w:bookmarkStart w:id="3707" w:name="_Toc919133484"/>
      <w:bookmarkStart w:id="3708" w:name="_Toc606238357"/>
      <w:bookmarkStart w:id="3709" w:name="_Toc957062461"/>
      <w:r>
        <w:lastRenderedPageBreak/>
        <w:t>Operacja wyszukania aktywnej kwarantanny</w:t>
      </w:r>
      <w:bookmarkEnd w:id="3576"/>
      <w:r w:rsidR="2426F944">
        <w:t xml:space="preserve"> </w:t>
      </w:r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</w:p>
    <w:p w14:paraId="269B80BD" w14:textId="4CFD691E" w:rsidR="00DA35F2" w:rsidRDefault="1819A9B9" w:rsidP="6DB35CDD">
      <w:pPr>
        <w:rPr>
          <w:b/>
          <w:bCs/>
        </w:rPr>
      </w:pPr>
      <w:r>
        <w:t>O</w:t>
      </w:r>
      <w:r w:rsidR="1370480C">
        <w:t>peracj</w:t>
      </w:r>
      <w:r w:rsidR="7FF2662D">
        <w:t>a</w:t>
      </w:r>
      <w:r w:rsidR="1370480C">
        <w:t xml:space="preserve"> </w:t>
      </w:r>
      <w:r w:rsidR="7E27C406">
        <w:t xml:space="preserve">wyszukania </w:t>
      </w:r>
      <w:r w:rsidR="752868C3">
        <w:t>aktywnej kwarantanny</w:t>
      </w:r>
      <w:r w:rsidR="7E27C406">
        <w:t xml:space="preserve"> </w:t>
      </w:r>
      <w:r w:rsidR="2F23C371">
        <w:t xml:space="preserve">polega na wywołaniu </w:t>
      </w:r>
      <w:r w:rsidR="2F23C371" w:rsidRPr="6AF12D69">
        <w:rPr>
          <w:color w:val="92D050"/>
        </w:rPr>
        <w:t>metody</w:t>
      </w:r>
      <w:r w:rsidR="7E27C406" w:rsidRPr="6AF12D69">
        <w:rPr>
          <w:color w:val="92D050"/>
        </w:rPr>
        <w:t xml:space="preserve"> </w:t>
      </w:r>
      <w:r w:rsidR="5C7BD475" w:rsidRPr="6AF12D69">
        <w:rPr>
          <w:b/>
          <w:bCs/>
          <w:color w:val="92D050"/>
        </w:rPr>
        <w:t>/</w:t>
      </w:r>
      <w:del w:id="3710" w:author="Autor">
        <w:r w:rsidR="0B8EA0C5" w:rsidRPr="6AF12D69" w:rsidDel="5C7BD475">
          <w:rPr>
            <w:b/>
            <w:bCs/>
            <w:color w:val="92D050"/>
          </w:rPr>
          <w:delText>ewp-ez-ext</w:delText>
        </w:r>
      </w:del>
      <w:ins w:id="3711" w:author="Autor">
        <w:r w:rsidR="5C7BD475" w:rsidRPr="6AF12D69">
          <w:rPr>
            <w:b/>
            <w:bCs/>
            <w:color w:val="92D050"/>
          </w:rPr>
          <w:t>ewp-ez-ext-v2</w:t>
        </w:r>
      </w:ins>
      <w:r w:rsidR="5C7BD475" w:rsidRPr="6AF12D69">
        <w:rPr>
          <w:b/>
          <w:bCs/>
          <w:color w:val="92D050"/>
        </w:rPr>
        <w:t>/izolacja/{</w:t>
      </w:r>
      <w:proofErr w:type="spellStart"/>
      <w:r w:rsidR="5C7BD475" w:rsidRPr="6AF12D69">
        <w:rPr>
          <w:b/>
          <w:bCs/>
          <w:color w:val="92D050"/>
        </w:rPr>
        <w:t>idOsoby</w:t>
      </w:r>
      <w:proofErr w:type="spellEnd"/>
      <w:r w:rsidR="5C7BD475" w:rsidRPr="6AF12D69">
        <w:rPr>
          <w:b/>
          <w:bCs/>
          <w:color w:val="92D050"/>
        </w:rPr>
        <w:t xml:space="preserve">} </w:t>
      </w:r>
      <w:r w:rsidR="7E27C406">
        <w:t>umożlwiając</w:t>
      </w:r>
      <w:r w:rsidR="27643897">
        <w:t>ej</w:t>
      </w:r>
      <w:r w:rsidR="7E27C406">
        <w:t xml:space="preserve"> wyszukanie aktywnej kwarantanny po podaniu unikalnego identyfikatora osoby. Operacja umożliwia wyszukanie jedynie </w:t>
      </w:r>
      <w:r w:rsidR="7DB9451D">
        <w:t>po identyfikatorze, który nale</w:t>
      </w:r>
      <w:r w:rsidR="29A0CEDE">
        <w:t xml:space="preserve">ży uzyskać w wywołaniu operacji </w:t>
      </w:r>
      <w:r w:rsidR="29A0CEDE" w:rsidRPr="6AF12D69">
        <w:rPr>
          <w:b/>
          <w:bCs/>
        </w:rPr>
        <w:t>/</w:t>
      </w:r>
      <w:del w:id="3712" w:author="Autor">
        <w:r w:rsidR="0B8EA0C5" w:rsidRPr="6AF12D69" w:rsidDel="29A0CEDE">
          <w:rPr>
            <w:b/>
            <w:bCs/>
          </w:rPr>
          <w:delText>ewp-ez-ext</w:delText>
        </w:r>
      </w:del>
      <w:ins w:id="3713" w:author="Autor">
        <w:r w:rsidR="29A0CEDE" w:rsidRPr="6AF12D69">
          <w:rPr>
            <w:b/>
            <w:bCs/>
          </w:rPr>
          <w:t>ewp-ez-ext-v2</w:t>
        </w:r>
      </w:ins>
      <w:r w:rsidR="7DB9451D" w:rsidRPr="6AF12D69">
        <w:rPr>
          <w:b/>
          <w:bCs/>
        </w:rPr>
        <w:t>/</w:t>
      </w:r>
      <w:proofErr w:type="spellStart"/>
      <w:r w:rsidR="7DB9451D" w:rsidRPr="6AF12D69">
        <w:rPr>
          <w:b/>
          <w:bCs/>
        </w:rPr>
        <w:t>pacjent_info</w:t>
      </w:r>
      <w:proofErr w:type="spellEnd"/>
      <w:r w:rsidR="7DB9451D" w:rsidRPr="6AF12D69">
        <w:rPr>
          <w:b/>
          <w:bCs/>
        </w:rPr>
        <w:t xml:space="preserve"> </w:t>
      </w:r>
      <w:r w:rsidR="3AC2248E">
        <w:t>opisanej w rozdziale nr 4.4</w:t>
      </w:r>
      <w:r w:rsidR="7DB9451D">
        <w:t xml:space="preserve"> tego dokumentu</w:t>
      </w:r>
      <w:r w:rsidR="7E27C406">
        <w:t xml:space="preserve">. Do wywołania operacji wymagany jest </w:t>
      </w:r>
      <w:proofErr w:type="spellStart"/>
      <w:r w:rsidR="7E27C406">
        <w:t>token</w:t>
      </w:r>
      <w:proofErr w:type="spellEnd"/>
      <w:r w:rsidR="7E27C406">
        <w:t xml:space="preserve"> uzyskany w operacji </w:t>
      </w:r>
      <w:r w:rsidR="7E27C406" w:rsidRPr="6AF12D69">
        <w:rPr>
          <w:b/>
          <w:bCs/>
        </w:rPr>
        <w:t>/</w:t>
      </w:r>
      <w:proofErr w:type="spellStart"/>
      <w:r w:rsidR="7E27C406" w:rsidRPr="6AF12D69">
        <w:rPr>
          <w:b/>
          <w:bCs/>
        </w:rPr>
        <w:t>token</w:t>
      </w:r>
      <w:proofErr w:type="spellEnd"/>
      <w:r w:rsidR="7E27C406" w:rsidRPr="6AF12D69">
        <w:rPr>
          <w:b/>
          <w:bCs/>
        </w:rPr>
        <w:t>.</w:t>
      </w:r>
    </w:p>
    <w:p w14:paraId="542B01E3" w14:textId="77777777" w:rsidR="00A606F7" w:rsidRDefault="00A606F7" w:rsidP="00DA35F2">
      <w:r>
        <w:t xml:space="preserve">Odpowiedź zawiera atrybut </w:t>
      </w:r>
      <w:proofErr w:type="spellStart"/>
      <w:r w:rsidR="002E42BD">
        <w:rPr>
          <w:b/>
        </w:rPr>
        <w:t>typKwarantanny</w:t>
      </w:r>
      <w:proofErr w:type="spellEnd"/>
      <w:r w:rsidR="002E42BD">
        <w:t xml:space="preserve">, która przyjmuje wartości zgodne ze słownikiem opisanym w rozdziale </w:t>
      </w:r>
      <w:r w:rsidR="00FC1875">
        <w:t>7</w:t>
      </w:r>
      <w:r w:rsidR="002E42BD">
        <w:t xml:space="preserve"> </w:t>
      </w:r>
      <w:r w:rsidR="005B3762">
        <w:t>dokumentu</w:t>
      </w:r>
      <w:r w:rsidR="002E42BD">
        <w:t>.</w:t>
      </w:r>
    </w:p>
    <w:p w14:paraId="59AFD3AD" w14:textId="77777777" w:rsidR="00186036" w:rsidRPr="0092293D" w:rsidRDefault="006C4487" w:rsidP="00186036">
      <w:r>
        <w:t>Opis parametrów</w:t>
      </w:r>
      <w:r w:rsidR="00186036">
        <w:t xml:space="preserve"> żądania</w:t>
      </w:r>
      <w:r>
        <w:t xml:space="preserve"> (w </w:t>
      </w:r>
      <w:proofErr w:type="spellStart"/>
      <w:r>
        <w:t>path</w:t>
      </w:r>
      <w:proofErr w:type="spellEnd"/>
      <w:r>
        <w:t>)</w:t>
      </w:r>
      <w:r w:rsidR="00186036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990"/>
        <w:gridCol w:w="1559"/>
        <w:gridCol w:w="1443"/>
        <w:gridCol w:w="3515"/>
      </w:tblGrid>
      <w:tr w:rsidR="00186036" w14:paraId="2ED6BD70" w14:textId="77777777" w:rsidTr="6AF12D69">
        <w:tc>
          <w:tcPr>
            <w:tcW w:w="1555" w:type="dxa"/>
            <w:shd w:val="clear" w:color="auto" w:fill="17365D" w:themeFill="text2" w:themeFillShade="BF"/>
          </w:tcPr>
          <w:p w14:paraId="7C981BD9" w14:textId="77777777" w:rsidR="00186036" w:rsidRDefault="00186036" w:rsidP="00014A79">
            <w:pPr>
              <w:pStyle w:val="Tabelanagwekdolewej"/>
              <w:spacing w:before="48" w:after="48"/>
            </w:pPr>
            <w:r>
              <w:t>Nazwa parametru</w:t>
            </w:r>
          </w:p>
        </w:tc>
        <w:tc>
          <w:tcPr>
            <w:tcW w:w="990" w:type="dxa"/>
            <w:shd w:val="clear" w:color="auto" w:fill="17365D" w:themeFill="text2" w:themeFillShade="BF"/>
          </w:tcPr>
          <w:p w14:paraId="1BE49B2F" w14:textId="77777777" w:rsidR="00186036" w:rsidRDefault="00186036" w:rsidP="00014A79">
            <w:pPr>
              <w:pStyle w:val="Tabelanagwekdolewej"/>
              <w:spacing w:before="48" w:after="48"/>
            </w:pPr>
            <w:r>
              <w:t>Typ</w:t>
            </w:r>
          </w:p>
        </w:tc>
        <w:tc>
          <w:tcPr>
            <w:tcW w:w="1559" w:type="dxa"/>
            <w:shd w:val="clear" w:color="auto" w:fill="17365D" w:themeFill="text2" w:themeFillShade="BF"/>
          </w:tcPr>
          <w:p w14:paraId="551CBA0D" w14:textId="77777777" w:rsidR="00186036" w:rsidRDefault="00186036" w:rsidP="00014A79">
            <w:pPr>
              <w:pStyle w:val="Tabelanagwekdolewej"/>
              <w:spacing w:before="48" w:after="48"/>
            </w:pPr>
            <w:r>
              <w:t>Wymagalność</w:t>
            </w:r>
          </w:p>
        </w:tc>
        <w:tc>
          <w:tcPr>
            <w:tcW w:w="1443" w:type="dxa"/>
            <w:shd w:val="clear" w:color="auto" w:fill="17365D" w:themeFill="text2" w:themeFillShade="BF"/>
          </w:tcPr>
          <w:p w14:paraId="19F5ECDF" w14:textId="77777777" w:rsidR="00186036" w:rsidRDefault="00186036" w:rsidP="00014A79">
            <w:pPr>
              <w:pStyle w:val="Tabelanagwekdolewej"/>
              <w:spacing w:before="48" w:after="48"/>
            </w:pPr>
            <w:r>
              <w:t>Przykładowa wartość</w:t>
            </w:r>
          </w:p>
        </w:tc>
        <w:tc>
          <w:tcPr>
            <w:tcW w:w="3515" w:type="dxa"/>
            <w:shd w:val="clear" w:color="auto" w:fill="17365D" w:themeFill="text2" w:themeFillShade="BF"/>
          </w:tcPr>
          <w:p w14:paraId="152A4331" w14:textId="77777777" w:rsidR="00186036" w:rsidRDefault="00186036" w:rsidP="00014A79">
            <w:pPr>
              <w:pStyle w:val="Tabelanagwekdolewej"/>
              <w:spacing w:before="48" w:after="48"/>
            </w:pPr>
            <w:r>
              <w:t>Opis</w:t>
            </w:r>
          </w:p>
        </w:tc>
      </w:tr>
      <w:tr w:rsidR="00186036" w14:paraId="318C97CD" w14:textId="77777777" w:rsidTr="6AF12D69">
        <w:tc>
          <w:tcPr>
            <w:tcW w:w="1555" w:type="dxa"/>
          </w:tcPr>
          <w:p w14:paraId="251E66EA" w14:textId="77777777" w:rsidR="00186036" w:rsidRDefault="00186036" w:rsidP="000368D4">
            <w:pPr>
              <w:pStyle w:val="tabelanormalny"/>
            </w:pPr>
            <w:proofErr w:type="spellStart"/>
            <w:r>
              <w:t>idOsoby</w:t>
            </w:r>
            <w:proofErr w:type="spellEnd"/>
          </w:p>
        </w:tc>
        <w:tc>
          <w:tcPr>
            <w:tcW w:w="990" w:type="dxa"/>
          </w:tcPr>
          <w:p w14:paraId="4BBD2DA9" w14:textId="77777777" w:rsidR="00186036" w:rsidRDefault="00186036" w:rsidP="000368D4">
            <w:pPr>
              <w:pStyle w:val="tabelanormalny"/>
            </w:pPr>
            <w:r>
              <w:t>String</w:t>
            </w:r>
          </w:p>
        </w:tc>
        <w:tc>
          <w:tcPr>
            <w:tcW w:w="1559" w:type="dxa"/>
          </w:tcPr>
          <w:p w14:paraId="617A7BFA" w14:textId="77777777" w:rsidR="00186036" w:rsidRDefault="00186036" w:rsidP="000368D4">
            <w:pPr>
              <w:pStyle w:val="tabelanormalny"/>
            </w:pPr>
            <w:r>
              <w:t>TAK</w:t>
            </w:r>
          </w:p>
        </w:tc>
        <w:tc>
          <w:tcPr>
            <w:tcW w:w="1443" w:type="dxa"/>
          </w:tcPr>
          <w:p w14:paraId="5892FDFE" w14:textId="77777777" w:rsidR="00186036" w:rsidRDefault="003654D0" w:rsidP="000368D4">
            <w:pPr>
              <w:pStyle w:val="tabelanormalny"/>
            </w:pPr>
            <w:r w:rsidRPr="006C4487">
              <w:rPr>
                <w:b/>
                <w:color w:val="92D050"/>
              </w:rPr>
              <w:t>17335193</w:t>
            </w:r>
          </w:p>
        </w:tc>
        <w:tc>
          <w:tcPr>
            <w:tcW w:w="3515" w:type="dxa"/>
          </w:tcPr>
          <w:p w14:paraId="21FEE18F" w14:textId="3F2B6C81" w:rsidR="00186036" w:rsidRDefault="37904E3A" w:rsidP="000368D4">
            <w:pPr>
              <w:pStyle w:val="tabelanormalny"/>
            </w:pPr>
            <w:r>
              <w:t>Identyfikator pacjenta uzyskany z systemu EWP, uzyskane z metod /</w:t>
            </w:r>
            <w:del w:id="3714" w:author="Autor">
              <w:r w:rsidR="00186036" w:rsidDel="37904E3A">
                <w:delText>ewp-ez-ext</w:delText>
              </w:r>
            </w:del>
            <w:ins w:id="3715" w:author="Autor">
              <w:r>
                <w:t>ewp-ez-ext-v2</w:t>
              </w:r>
            </w:ins>
            <w:r>
              <w:t>/osoba lub /</w:t>
            </w:r>
            <w:del w:id="3716" w:author="Autor">
              <w:r w:rsidR="00186036" w:rsidDel="37904E3A">
                <w:delText>ewp-ez-ext</w:delText>
              </w:r>
            </w:del>
            <w:ins w:id="3717" w:author="Autor">
              <w:r>
                <w:t>ewp-ez-ext-v2</w:t>
              </w:r>
            </w:ins>
            <w:r>
              <w:t>/</w:t>
            </w:r>
            <w:proofErr w:type="spellStart"/>
            <w:r>
              <w:t>pacjent_info</w:t>
            </w:r>
            <w:proofErr w:type="spellEnd"/>
          </w:p>
        </w:tc>
      </w:tr>
    </w:tbl>
    <w:p w14:paraId="2B830913" w14:textId="47816D92" w:rsidR="00186036" w:rsidRPr="00E14DE4" w:rsidRDefault="68832060" w:rsidP="00E14DE4">
      <w:pPr>
        <w:pStyle w:val="Legenda"/>
        <w:rPr>
          <w:rFonts w:ascii="Calibri" w:hAnsi="Calibri" w:cs="Times New Roman"/>
          <w:sz w:val="20"/>
          <w:szCs w:val="20"/>
        </w:rPr>
      </w:pPr>
      <w:r>
        <w:t xml:space="preserve">Tabela 8 Tabela opisów parametrów w metodzie </w:t>
      </w:r>
      <w:r w:rsidR="5C7BD475" w:rsidRPr="6AF12D69">
        <w:rPr>
          <w:b/>
          <w:bCs/>
          <w:color w:val="92D050"/>
        </w:rPr>
        <w:t>/</w:t>
      </w:r>
      <w:del w:id="3718" w:author="Autor">
        <w:r w:rsidR="00E14DE4" w:rsidRPr="6AF12D69" w:rsidDel="5C7BD475">
          <w:rPr>
            <w:b/>
            <w:bCs/>
            <w:color w:val="92D050"/>
          </w:rPr>
          <w:delText>ewp-ez-ext</w:delText>
        </w:r>
      </w:del>
      <w:ins w:id="3719" w:author="Autor">
        <w:r w:rsidR="5C7BD475" w:rsidRPr="6AF12D69">
          <w:rPr>
            <w:b/>
            <w:bCs/>
            <w:color w:val="92D050"/>
          </w:rPr>
          <w:t>ewp-ez-ext-v2</w:t>
        </w:r>
      </w:ins>
      <w:r w:rsidR="5C7BD475" w:rsidRPr="6AF12D69">
        <w:rPr>
          <w:b/>
          <w:bCs/>
          <w:color w:val="92D050"/>
        </w:rPr>
        <w:t>/izolacja/{</w:t>
      </w:r>
      <w:proofErr w:type="spellStart"/>
      <w:r w:rsidR="5C7BD475" w:rsidRPr="6AF12D69">
        <w:rPr>
          <w:b/>
          <w:bCs/>
          <w:color w:val="92D050"/>
        </w:rPr>
        <w:t>idOsoby</w:t>
      </w:r>
      <w:proofErr w:type="spellEnd"/>
      <w:r w:rsidR="5C7BD475" w:rsidRPr="6AF12D69">
        <w:rPr>
          <w:b/>
          <w:bCs/>
          <w:color w:val="92D050"/>
        </w:rPr>
        <w:t>}</w:t>
      </w:r>
    </w:p>
    <w:p w14:paraId="45699652" w14:textId="77777777" w:rsidR="00DA35F2" w:rsidRDefault="00B9741E" w:rsidP="00DA35F2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14:paraId="2C779C17" w14:textId="6F2A9BD0" w:rsidR="00B9741E" w:rsidRDefault="5C7BD475" w:rsidP="00B9741E">
      <w:r w:rsidRPr="6AF12D69">
        <w:rPr>
          <w:color w:val="92D050"/>
        </w:rPr>
        <w:t>GET</w:t>
      </w:r>
      <w:r w:rsidR="6DEDB745">
        <w:t xml:space="preserve"> </w:t>
      </w:r>
      <w:r w:rsidRPr="6AF12D69">
        <w:rPr>
          <w:b/>
          <w:bCs/>
          <w:color w:val="92D050"/>
        </w:rPr>
        <w:t>/</w:t>
      </w:r>
      <w:del w:id="3720" w:author="Autor">
        <w:r w:rsidR="006C4487" w:rsidRPr="6AF12D69" w:rsidDel="5C7BD475">
          <w:rPr>
            <w:b/>
            <w:bCs/>
            <w:color w:val="92D050"/>
          </w:rPr>
          <w:delText>ewp-ez-ext</w:delText>
        </w:r>
      </w:del>
      <w:ins w:id="3721" w:author="Autor">
        <w:r w:rsidRPr="6AF12D69">
          <w:rPr>
            <w:b/>
            <w:bCs/>
            <w:color w:val="92D050"/>
          </w:rPr>
          <w:t>ewp-ez-ext-v2</w:t>
        </w:r>
      </w:ins>
      <w:r w:rsidRPr="6AF12D69">
        <w:rPr>
          <w:b/>
          <w:bCs/>
          <w:color w:val="92D050"/>
        </w:rPr>
        <w:t xml:space="preserve">/izolacja/17335193 </w:t>
      </w:r>
      <w:r w:rsidR="6DEDB745">
        <w:t>HTTP/1.1</w:t>
      </w:r>
    </w:p>
    <w:p w14:paraId="7FB8ECEE" w14:textId="77777777" w:rsidR="00B9741E" w:rsidRPr="007531DA" w:rsidRDefault="00B9741E" w:rsidP="00B9741E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14:paraId="17B50AA5" w14:textId="77777777" w:rsidR="00B9741E" w:rsidRPr="007531DA" w:rsidRDefault="00B9741E" w:rsidP="00B9741E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14:paraId="7D0538A6" w14:textId="77777777" w:rsidR="00B9741E" w:rsidRPr="007531DA" w:rsidRDefault="00B9741E" w:rsidP="00B9741E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14:paraId="07FD516A" w14:textId="77777777" w:rsidR="00387481" w:rsidRPr="007531DA" w:rsidRDefault="00387481" w:rsidP="00B9741E">
      <w:pPr>
        <w:rPr>
          <w:lang w:val="en-US"/>
        </w:rPr>
      </w:pPr>
      <w:proofErr w:type="spellStart"/>
      <w:r w:rsidRPr="007531DA">
        <w:rPr>
          <w:lang w:val="en-US"/>
        </w:rPr>
        <w:t>Kontekst-uuidZdarzeniaInicjujacego</w:t>
      </w:r>
      <w:proofErr w:type="spellEnd"/>
      <w:r w:rsidRPr="007531DA">
        <w:rPr>
          <w:lang w:val="en-US"/>
        </w:rPr>
        <w:t>: 0d8aa4b1-816d-4186-84a2-923e50f7e561</w:t>
      </w:r>
    </w:p>
    <w:p w14:paraId="7E0C10C1" w14:textId="77777777" w:rsidR="00B9741E" w:rsidRPr="006C4487" w:rsidRDefault="00B9741E" w:rsidP="00B9741E">
      <w:pPr>
        <w:rPr>
          <w:strike/>
          <w:color w:val="92D050"/>
          <w:lang w:val="en-US"/>
        </w:rPr>
      </w:pPr>
      <w:r w:rsidRPr="006C4487">
        <w:rPr>
          <w:strike/>
          <w:color w:val="92D050"/>
          <w:u w:val="single"/>
          <w:lang w:val="en-US"/>
        </w:rPr>
        <w:t>Body:</w:t>
      </w:r>
    </w:p>
    <w:p w14:paraId="30E4A6C7" w14:textId="77777777" w:rsidR="00B9741E" w:rsidRPr="006C4487" w:rsidRDefault="00B9741E" w:rsidP="00B9741E">
      <w:pPr>
        <w:rPr>
          <w:strike/>
          <w:lang w:val="en-US"/>
        </w:rPr>
      </w:pPr>
      <w:r w:rsidRPr="006C4487">
        <w:rPr>
          <w:strike/>
          <w:lang w:val="en-US"/>
        </w:rPr>
        <w:t>{</w:t>
      </w:r>
    </w:p>
    <w:p w14:paraId="76440FA9" w14:textId="77777777" w:rsidR="00B9741E" w:rsidRPr="006C4487" w:rsidRDefault="00B9741E" w:rsidP="00B9741E">
      <w:pPr>
        <w:rPr>
          <w:strike/>
          <w:lang w:val="en-US"/>
        </w:rPr>
      </w:pPr>
      <w:r w:rsidRPr="006C4487">
        <w:rPr>
          <w:strike/>
          <w:lang w:val="en-US"/>
        </w:rPr>
        <w:tab/>
        <w:t>"</w:t>
      </w:r>
      <w:proofErr w:type="spellStart"/>
      <w:r w:rsidRPr="006C4487">
        <w:rPr>
          <w:strike/>
          <w:lang w:val="en-US"/>
        </w:rPr>
        <w:t>idOsoby</w:t>
      </w:r>
      <w:proofErr w:type="spellEnd"/>
      <w:r w:rsidRPr="006C4487">
        <w:rPr>
          <w:strike/>
          <w:lang w:val="en-US"/>
        </w:rPr>
        <w:t>": "974733"</w:t>
      </w:r>
    </w:p>
    <w:p w14:paraId="08EECC3F" w14:textId="77777777" w:rsidR="00B9741E" w:rsidRDefault="00B9741E" w:rsidP="00B9741E">
      <w:pPr>
        <w:rPr>
          <w:strike/>
        </w:rPr>
      </w:pPr>
      <w:r w:rsidRPr="006C4487">
        <w:rPr>
          <w:strike/>
        </w:rPr>
        <w:lastRenderedPageBreak/>
        <w:t>}</w:t>
      </w:r>
    </w:p>
    <w:p w14:paraId="70DF9E56" w14:textId="77777777" w:rsidR="006C4487" w:rsidRPr="006C4487" w:rsidRDefault="006C4487" w:rsidP="00B9741E">
      <w:pPr>
        <w:rPr>
          <w:strike/>
        </w:rPr>
      </w:pPr>
    </w:p>
    <w:p w14:paraId="15562C6A" w14:textId="77777777" w:rsidR="00B9741E" w:rsidRDefault="00B9741E" w:rsidP="00B9741E">
      <w:pPr>
        <w:rPr>
          <w:u w:val="single"/>
        </w:rPr>
      </w:pPr>
      <w:r w:rsidRPr="00B9741E">
        <w:rPr>
          <w:u w:val="single"/>
        </w:rPr>
        <w:t>Przykładowa odpowiedź:</w:t>
      </w:r>
    </w:p>
    <w:p w14:paraId="44E871BC" w14:textId="77777777" w:rsidR="003654D0" w:rsidRDefault="003654D0" w:rsidP="00B9741E">
      <w:pPr>
        <w:rPr>
          <w:u w:val="single"/>
        </w:rPr>
      </w:pPr>
    </w:p>
    <w:p w14:paraId="04024595" w14:textId="77777777" w:rsidR="003654D0" w:rsidRPr="003654D0" w:rsidRDefault="7AA00D93" w:rsidP="67BBF70B">
      <w:pPr>
        <w:rPr>
          <w:u w:val="single"/>
          <w:rPrChange w:id="3722" w:author="Autor">
            <w:rPr>
              <w:color w:val="92D050"/>
              <w:u w:val="single"/>
            </w:rPr>
          </w:rPrChange>
        </w:rPr>
      </w:pPr>
      <w:r w:rsidRPr="67BBF70B">
        <w:rPr>
          <w:u w:val="single"/>
          <w:rPrChange w:id="3723" w:author="Autor">
            <w:rPr>
              <w:color w:val="92D050"/>
              <w:u w:val="single"/>
            </w:rPr>
          </w:rPrChange>
        </w:rPr>
        <w:t>{</w:t>
      </w:r>
    </w:p>
    <w:p w14:paraId="3BB07C26" w14:textId="77777777" w:rsidR="003654D0" w:rsidRPr="003654D0" w:rsidRDefault="7AA00D93" w:rsidP="67BBF70B">
      <w:pPr>
        <w:rPr>
          <w:u w:val="single"/>
          <w:rPrChange w:id="3724" w:author="Autor">
            <w:rPr>
              <w:color w:val="92D050"/>
              <w:u w:val="single"/>
            </w:rPr>
          </w:rPrChange>
        </w:rPr>
      </w:pPr>
      <w:r w:rsidRPr="67BBF70B">
        <w:rPr>
          <w:u w:val="single"/>
          <w:rPrChange w:id="3725" w:author="Autor">
            <w:rPr>
              <w:color w:val="92D050"/>
              <w:u w:val="single"/>
            </w:rPr>
          </w:rPrChange>
        </w:rPr>
        <w:t xml:space="preserve">   "</w:t>
      </w:r>
      <w:proofErr w:type="spellStart"/>
      <w:r w:rsidRPr="67BBF70B">
        <w:rPr>
          <w:u w:val="single"/>
          <w:rPrChange w:id="3726" w:author="Autor">
            <w:rPr>
              <w:color w:val="92D050"/>
              <w:u w:val="single"/>
            </w:rPr>
          </w:rPrChange>
        </w:rPr>
        <w:t>idKwarantanny</w:t>
      </w:r>
      <w:proofErr w:type="spellEnd"/>
      <w:r w:rsidRPr="67BBF70B">
        <w:rPr>
          <w:u w:val="single"/>
          <w:rPrChange w:id="3727" w:author="Autor">
            <w:rPr>
              <w:color w:val="92D050"/>
              <w:u w:val="single"/>
            </w:rPr>
          </w:rPrChange>
        </w:rPr>
        <w:t>": 12251255,</w:t>
      </w:r>
    </w:p>
    <w:p w14:paraId="1E467292" w14:textId="77777777" w:rsidR="003654D0" w:rsidRPr="003654D0" w:rsidRDefault="7AA00D93" w:rsidP="67BBF70B">
      <w:pPr>
        <w:rPr>
          <w:u w:val="single"/>
          <w:rPrChange w:id="3728" w:author="Autor">
            <w:rPr>
              <w:color w:val="92D050"/>
              <w:u w:val="single"/>
            </w:rPr>
          </w:rPrChange>
        </w:rPr>
      </w:pPr>
      <w:r w:rsidRPr="67BBF70B">
        <w:rPr>
          <w:u w:val="single"/>
          <w:rPrChange w:id="3729" w:author="Autor">
            <w:rPr>
              <w:color w:val="92D050"/>
              <w:u w:val="single"/>
            </w:rPr>
          </w:rPrChange>
        </w:rPr>
        <w:t xml:space="preserve">   "</w:t>
      </w:r>
      <w:proofErr w:type="spellStart"/>
      <w:r w:rsidRPr="67BBF70B">
        <w:rPr>
          <w:u w:val="single"/>
          <w:rPrChange w:id="3730" w:author="Autor">
            <w:rPr>
              <w:color w:val="92D050"/>
              <w:u w:val="single"/>
            </w:rPr>
          </w:rPrChange>
        </w:rPr>
        <w:t>typKwarantanny</w:t>
      </w:r>
      <w:proofErr w:type="spellEnd"/>
      <w:r w:rsidRPr="67BBF70B">
        <w:rPr>
          <w:u w:val="single"/>
          <w:rPrChange w:id="3731" w:author="Autor">
            <w:rPr>
              <w:color w:val="92D050"/>
              <w:u w:val="single"/>
            </w:rPr>
          </w:rPrChange>
        </w:rPr>
        <w:t>": "ID",</w:t>
      </w:r>
    </w:p>
    <w:p w14:paraId="5E7232AE" w14:textId="77777777" w:rsidR="003654D0" w:rsidRPr="003654D0" w:rsidRDefault="7AA00D93" w:rsidP="67BBF70B">
      <w:pPr>
        <w:rPr>
          <w:u w:val="single"/>
          <w:rPrChange w:id="3732" w:author="Autor">
            <w:rPr>
              <w:color w:val="92D050"/>
              <w:u w:val="single"/>
            </w:rPr>
          </w:rPrChange>
        </w:rPr>
      </w:pPr>
      <w:r w:rsidRPr="67BBF70B">
        <w:rPr>
          <w:u w:val="single"/>
          <w:rPrChange w:id="3733" w:author="Autor">
            <w:rPr>
              <w:color w:val="92D050"/>
              <w:u w:val="single"/>
            </w:rPr>
          </w:rPrChange>
        </w:rPr>
        <w:t xml:space="preserve">   "</w:t>
      </w:r>
      <w:proofErr w:type="spellStart"/>
      <w:r w:rsidRPr="67BBF70B">
        <w:rPr>
          <w:u w:val="single"/>
          <w:rPrChange w:id="3734" w:author="Autor">
            <w:rPr>
              <w:color w:val="92D050"/>
              <w:u w:val="single"/>
            </w:rPr>
          </w:rPrChange>
        </w:rPr>
        <w:t>dataKwarantannyOd</w:t>
      </w:r>
      <w:proofErr w:type="spellEnd"/>
      <w:r w:rsidRPr="67BBF70B">
        <w:rPr>
          <w:u w:val="single"/>
          <w:rPrChange w:id="3735" w:author="Autor">
            <w:rPr>
              <w:color w:val="92D050"/>
              <w:u w:val="single"/>
            </w:rPr>
          </w:rPrChange>
        </w:rPr>
        <w:t>": "2022-07-21",</w:t>
      </w:r>
    </w:p>
    <w:p w14:paraId="5CEF84CB" w14:textId="77777777" w:rsidR="003654D0" w:rsidRPr="003654D0" w:rsidRDefault="7AA00D93" w:rsidP="67BBF70B">
      <w:pPr>
        <w:rPr>
          <w:u w:val="single"/>
          <w:rPrChange w:id="3736" w:author="Autor">
            <w:rPr>
              <w:color w:val="92D050"/>
              <w:u w:val="single"/>
            </w:rPr>
          </w:rPrChange>
        </w:rPr>
      </w:pPr>
      <w:r w:rsidRPr="67BBF70B">
        <w:rPr>
          <w:u w:val="single"/>
          <w:rPrChange w:id="3737" w:author="Autor">
            <w:rPr>
              <w:color w:val="92D050"/>
              <w:u w:val="single"/>
            </w:rPr>
          </w:rPrChange>
        </w:rPr>
        <w:t xml:space="preserve">   "</w:t>
      </w:r>
      <w:proofErr w:type="spellStart"/>
      <w:r w:rsidRPr="67BBF70B">
        <w:rPr>
          <w:u w:val="single"/>
          <w:rPrChange w:id="3738" w:author="Autor">
            <w:rPr>
              <w:color w:val="92D050"/>
              <w:u w:val="single"/>
            </w:rPr>
          </w:rPrChange>
        </w:rPr>
        <w:t>dataKwarantannyDo</w:t>
      </w:r>
      <w:proofErr w:type="spellEnd"/>
      <w:r w:rsidRPr="67BBF70B">
        <w:rPr>
          <w:u w:val="single"/>
          <w:rPrChange w:id="3739" w:author="Autor">
            <w:rPr>
              <w:color w:val="92D050"/>
              <w:u w:val="single"/>
            </w:rPr>
          </w:rPrChange>
        </w:rPr>
        <w:t>": "2022-08-05"</w:t>
      </w:r>
    </w:p>
    <w:p w14:paraId="4FDA0017" w14:textId="77777777" w:rsidR="003654D0" w:rsidRPr="003654D0" w:rsidRDefault="7AA00D93" w:rsidP="67BBF70B">
      <w:pPr>
        <w:rPr>
          <w:u w:val="single"/>
          <w:rPrChange w:id="3740" w:author="Autor">
            <w:rPr>
              <w:color w:val="92D050"/>
              <w:u w:val="single"/>
            </w:rPr>
          </w:rPrChange>
        </w:rPr>
      </w:pPr>
      <w:r w:rsidRPr="67BBF70B">
        <w:rPr>
          <w:u w:val="single"/>
          <w:rPrChange w:id="3741" w:author="Autor">
            <w:rPr>
              <w:color w:val="92D050"/>
              <w:u w:val="single"/>
            </w:rPr>
          </w:rPrChange>
        </w:rPr>
        <w:t>}</w:t>
      </w:r>
    </w:p>
    <w:p w14:paraId="20446579" w14:textId="77777777" w:rsidR="00B9741E" w:rsidRPr="003654D0" w:rsidRDefault="00B9741E" w:rsidP="00B9741E">
      <w:pPr>
        <w:rPr>
          <w:strike/>
        </w:rPr>
      </w:pPr>
      <w:r w:rsidRPr="003654D0">
        <w:rPr>
          <w:strike/>
        </w:rPr>
        <w:t>{</w:t>
      </w:r>
    </w:p>
    <w:p w14:paraId="15EA56E9" w14:textId="77777777" w:rsidR="00B9741E" w:rsidRPr="003654D0" w:rsidRDefault="00B9741E" w:rsidP="00B9741E">
      <w:pPr>
        <w:rPr>
          <w:strike/>
        </w:rPr>
      </w:pPr>
      <w:r w:rsidRPr="003654D0">
        <w:rPr>
          <w:strike/>
        </w:rPr>
        <w:tab/>
        <w:t>"</w:t>
      </w:r>
      <w:proofErr w:type="spellStart"/>
      <w:r w:rsidRPr="003654D0">
        <w:rPr>
          <w:strike/>
        </w:rPr>
        <w:t>idKwarantanny</w:t>
      </w:r>
      <w:proofErr w:type="spellEnd"/>
      <w:r w:rsidRPr="003654D0">
        <w:rPr>
          <w:strike/>
        </w:rPr>
        <w:t>": "815233",</w:t>
      </w:r>
    </w:p>
    <w:p w14:paraId="24A616DA" w14:textId="77777777" w:rsidR="00B9741E" w:rsidRPr="003654D0" w:rsidRDefault="00B9741E" w:rsidP="00B9741E">
      <w:pPr>
        <w:rPr>
          <w:strike/>
        </w:rPr>
      </w:pPr>
      <w:r w:rsidRPr="003654D0">
        <w:rPr>
          <w:strike/>
        </w:rPr>
        <w:tab/>
        <w:t>"</w:t>
      </w:r>
      <w:proofErr w:type="spellStart"/>
      <w:r w:rsidRPr="003654D0">
        <w:rPr>
          <w:strike/>
        </w:rPr>
        <w:t>typKwarantanny</w:t>
      </w:r>
      <w:proofErr w:type="spellEnd"/>
      <w:r w:rsidRPr="003654D0">
        <w:rPr>
          <w:strike/>
        </w:rPr>
        <w:t>": "ID",</w:t>
      </w:r>
    </w:p>
    <w:p w14:paraId="4F2CC143" w14:textId="77777777" w:rsidR="00B9741E" w:rsidRPr="003654D0" w:rsidRDefault="00B9741E" w:rsidP="00B9741E">
      <w:pPr>
        <w:rPr>
          <w:strike/>
        </w:rPr>
      </w:pPr>
      <w:r w:rsidRPr="003654D0">
        <w:rPr>
          <w:strike/>
        </w:rPr>
        <w:tab/>
        <w:t>"</w:t>
      </w:r>
      <w:proofErr w:type="spellStart"/>
      <w:r w:rsidRPr="003654D0">
        <w:rPr>
          <w:strike/>
        </w:rPr>
        <w:t>dataKwarantannyOd</w:t>
      </w:r>
      <w:proofErr w:type="spellEnd"/>
      <w:r w:rsidRPr="003654D0">
        <w:rPr>
          <w:strike/>
        </w:rPr>
        <w:t>": "2020-09-01",</w:t>
      </w:r>
    </w:p>
    <w:p w14:paraId="2D65FCE6" w14:textId="77777777" w:rsidR="00B9741E" w:rsidRPr="003654D0" w:rsidRDefault="00B9741E" w:rsidP="00B9741E">
      <w:pPr>
        <w:rPr>
          <w:strike/>
        </w:rPr>
      </w:pPr>
      <w:r w:rsidRPr="003654D0">
        <w:rPr>
          <w:strike/>
        </w:rPr>
        <w:tab/>
        <w:t>"</w:t>
      </w:r>
      <w:proofErr w:type="spellStart"/>
      <w:r w:rsidRPr="003654D0">
        <w:rPr>
          <w:strike/>
        </w:rPr>
        <w:t>dataKwarantannyDo</w:t>
      </w:r>
      <w:proofErr w:type="spellEnd"/>
      <w:r w:rsidRPr="003654D0">
        <w:rPr>
          <w:strike/>
        </w:rPr>
        <w:t>": "2021-08-31"</w:t>
      </w:r>
    </w:p>
    <w:p w14:paraId="274F8434" w14:textId="77777777" w:rsidR="00B9741E" w:rsidRPr="003654D0" w:rsidRDefault="00B9741E" w:rsidP="00DA35F2">
      <w:pPr>
        <w:rPr>
          <w:strike/>
        </w:rPr>
      </w:pPr>
      <w:r w:rsidRPr="003654D0">
        <w:rPr>
          <w:strike/>
        </w:rPr>
        <w:t>}</w:t>
      </w:r>
    </w:p>
    <w:p w14:paraId="7342C453" w14:textId="77777777" w:rsidR="00E72EAD" w:rsidRDefault="5FC7E0B9" w:rsidP="7A0285CB">
      <w:pPr>
        <w:pStyle w:val="Nagwek1"/>
        <w:numPr>
          <w:ilvl w:val="1"/>
          <w:numId w:val="20"/>
        </w:numPr>
      </w:pPr>
      <w:bookmarkStart w:id="3742" w:name="_Toc95995795"/>
      <w:bookmarkStart w:id="3743" w:name="_Toc1584078602"/>
      <w:bookmarkStart w:id="3744" w:name="_Toc698084768"/>
      <w:bookmarkStart w:id="3745" w:name="_Toc1224814341"/>
      <w:bookmarkStart w:id="3746" w:name="_Toc1028254771"/>
      <w:bookmarkStart w:id="3747" w:name="_Toc1125012121"/>
      <w:bookmarkStart w:id="3748" w:name="_Toc2032960037"/>
      <w:bookmarkStart w:id="3749" w:name="_Toc824258931"/>
      <w:bookmarkStart w:id="3750" w:name="_Toc454129160"/>
      <w:bookmarkStart w:id="3751" w:name="_Toc2020137095"/>
      <w:bookmarkStart w:id="3752" w:name="_Toc2082046565"/>
      <w:bookmarkStart w:id="3753" w:name="_Toc981142019"/>
      <w:bookmarkStart w:id="3754" w:name="_Toc1778515476"/>
      <w:bookmarkStart w:id="3755" w:name="_Toc252763032"/>
      <w:bookmarkStart w:id="3756" w:name="_Toc1724814171"/>
      <w:bookmarkStart w:id="3757" w:name="_Toc435687380"/>
      <w:bookmarkStart w:id="3758" w:name="_Toc1081345616"/>
      <w:bookmarkStart w:id="3759" w:name="_Toc1482416075"/>
      <w:bookmarkStart w:id="3760" w:name="_Toc1010736263"/>
      <w:bookmarkStart w:id="3761" w:name="_Toc630273526"/>
      <w:bookmarkStart w:id="3762" w:name="_Toc284701855"/>
      <w:bookmarkStart w:id="3763" w:name="_Toc1521256761"/>
      <w:bookmarkStart w:id="3764" w:name="_Toc898601407"/>
      <w:bookmarkStart w:id="3765" w:name="_Toc1621975791"/>
      <w:bookmarkStart w:id="3766" w:name="_Toc1246014867"/>
      <w:bookmarkStart w:id="3767" w:name="_Toc465943857"/>
      <w:bookmarkStart w:id="3768" w:name="_Toc1327650403"/>
      <w:bookmarkStart w:id="3769" w:name="_Toc2095118998"/>
      <w:bookmarkStart w:id="3770" w:name="_Toc375036143"/>
      <w:bookmarkStart w:id="3771" w:name="_Toc897026114"/>
      <w:bookmarkStart w:id="3772" w:name="_Toc1921354429"/>
      <w:bookmarkStart w:id="3773" w:name="_Toc759535426"/>
      <w:bookmarkStart w:id="3774" w:name="_Toc2021596218"/>
      <w:bookmarkStart w:id="3775" w:name="_Toc906930272"/>
      <w:bookmarkStart w:id="3776" w:name="_Toc101195492"/>
      <w:bookmarkStart w:id="3777" w:name="_Toc1742647129"/>
      <w:bookmarkStart w:id="3778" w:name="_Toc162659689"/>
      <w:bookmarkStart w:id="3779" w:name="_Toc224544294"/>
      <w:bookmarkStart w:id="3780" w:name="_Toc906353653"/>
      <w:bookmarkStart w:id="3781" w:name="_Toc2051772001"/>
      <w:bookmarkStart w:id="3782" w:name="_Toc693665500"/>
      <w:bookmarkStart w:id="3783" w:name="_Toc676795454"/>
      <w:bookmarkStart w:id="3784" w:name="_Toc1883539924"/>
      <w:bookmarkStart w:id="3785" w:name="_Toc1927962543"/>
      <w:bookmarkStart w:id="3786" w:name="_Toc239762919"/>
      <w:bookmarkStart w:id="3787" w:name="_Toc1260566648"/>
      <w:bookmarkStart w:id="3788" w:name="_Toc1122801980"/>
      <w:bookmarkStart w:id="3789" w:name="_Toc1561518255"/>
      <w:bookmarkStart w:id="3790" w:name="_Toc243095991"/>
      <w:bookmarkStart w:id="3791" w:name="_Toc1339267609"/>
      <w:bookmarkStart w:id="3792" w:name="_Toc1014440801"/>
      <w:bookmarkStart w:id="3793" w:name="_Toc41834437"/>
      <w:bookmarkStart w:id="3794" w:name="_Toc254435391"/>
      <w:bookmarkStart w:id="3795" w:name="_Toc1340068899"/>
      <w:bookmarkStart w:id="3796" w:name="_Toc1661353974"/>
      <w:bookmarkStart w:id="3797" w:name="_Toc1739609715"/>
      <w:bookmarkStart w:id="3798" w:name="_Toc1191835056"/>
      <w:bookmarkStart w:id="3799" w:name="_Toc207652923"/>
      <w:bookmarkStart w:id="3800" w:name="_Toc623062395"/>
      <w:bookmarkStart w:id="3801" w:name="_Toc1414153643"/>
      <w:bookmarkStart w:id="3802" w:name="_Toc2116264211"/>
      <w:bookmarkStart w:id="3803" w:name="_Toc1919459421"/>
      <w:bookmarkStart w:id="3804" w:name="_Toc150822496"/>
      <w:bookmarkStart w:id="3805" w:name="_Toc1482838903"/>
      <w:bookmarkStart w:id="3806" w:name="_Toc989032049"/>
      <w:bookmarkStart w:id="3807" w:name="_Toc87704684"/>
      <w:bookmarkStart w:id="3808" w:name="_Toc1520005719"/>
      <w:bookmarkStart w:id="3809" w:name="_Toc1151688164"/>
      <w:bookmarkStart w:id="3810" w:name="_Toc2027037344"/>
      <w:bookmarkStart w:id="3811" w:name="_Toc1950767743"/>
      <w:bookmarkStart w:id="3812" w:name="_Toc1702710148"/>
      <w:bookmarkStart w:id="3813" w:name="_Toc2083859353"/>
      <w:bookmarkStart w:id="3814" w:name="_Toc1618544621"/>
      <w:bookmarkStart w:id="3815" w:name="_Toc1368911986"/>
      <w:bookmarkStart w:id="3816" w:name="_Toc1489586636"/>
      <w:bookmarkStart w:id="3817" w:name="_Toc304897461"/>
      <w:bookmarkStart w:id="3818" w:name="_Toc409019998"/>
      <w:bookmarkStart w:id="3819" w:name="_Toc1608756440"/>
      <w:bookmarkStart w:id="3820" w:name="_Toc654841105"/>
      <w:bookmarkStart w:id="3821" w:name="_Toc2075001266"/>
      <w:bookmarkStart w:id="3822" w:name="_Toc1143269295"/>
      <w:bookmarkStart w:id="3823" w:name="_Toc729486871"/>
      <w:bookmarkStart w:id="3824" w:name="_Toc1373446859"/>
      <w:bookmarkStart w:id="3825" w:name="_Toc831736756"/>
      <w:bookmarkStart w:id="3826" w:name="_Toc1970563460"/>
      <w:bookmarkStart w:id="3827" w:name="_Toc790456483"/>
      <w:bookmarkStart w:id="3828" w:name="_Toc396041568"/>
      <w:bookmarkStart w:id="3829" w:name="_Toc2054637884"/>
      <w:bookmarkStart w:id="3830" w:name="_Toc1132433478"/>
      <w:bookmarkStart w:id="3831" w:name="_Toc1008880354"/>
      <w:bookmarkStart w:id="3832" w:name="_Toc765080019"/>
      <w:bookmarkStart w:id="3833" w:name="_Toc1207315959"/>
      <w:bookmarkStart w:id="3834" w:name="_Toc330569714"/>
      <w:bookmarkStart w:id="3835" w:name="_Toc834894258"/>
      <w:bookmarkStart w:id="3836" w:name="_Toc1784401845"/>
      <w:bookmarkStart w:id="3837" w:name="_Toc934464063"/>
      <w:bookmarkStart w:id="3838" w:name="_Toc1974749398"/>
      <w:bookmarkStart w:id="3839" w:name="_Toc1256681080"/>
      <w:bookmarkStart w:id="3840" w:name="_Toc959278671"/>
      <w:bookmarkStart w:id="3841" w:name="_Toc1505288934"/>
      <w:bookmarkStart w:id="3842" w:name="_Toc1916225093"/>
      <w:bookmarkStart w:id="3843" w:name="_Toc1255964096"/>
      <w:bookmarkStart w:id="3844" w:name="_Toc1324530651"/>
      <w:bookmarkStart w:id="3845" w:name="_Toc2095364951"/>
      <w:bookmarkStart w:id="3846" w:name="_Toc1099219417"/>
      <w:bookmarkStart w:id="3847" w:name="_Toc1983579632"/>
      <w:bookmarkStart w:id="3848" w:name="_Toc1260218697"/>
      <w:bookmarkStart w:id="3849" w:name="_Toc1293512021"/>
      <w:bookmarkStart w:id="3850" w:name="_Toc1320992689"/>
      <w:bookmarkStart w:id="3851" w:name="_Toc693465986"/>
      <w:bookmarkStart w:id="3852" w:name="_Toc1494963178"/>
      <w:bookmarkStart w:id="3853" w:name="_Toc1557841629"/>
      <w:bookmarkStart w:id="3854" w:name="_Toc1627207915"/>
      <w:bookmarkStart w:id="3855" w:name="_Toc1823175961"/>
      <w:bookmarkStart w:id="3856" w:name="_Toc1976792978"/>
      <w:bookmarkStart w:id="3857" w:name="_Toc132912156"/>
      <w:bookmarkStart w:id="3858" w:name="_Toc1917148807"/>
      <w:bookmarkStart w:id="3859" w:name="_Toc1739354234"/>
      <w:bookmarkStart w:id="3860" w:name="_Toc1711049933"/>
      <w:bookmarkStart w:id="3861" w:name="_Toc1523427002"/>
      <w:bookmarkStart w:id="3862" w:name="_Toc1104618004"/>
      <w:bookmarkStart w:id="3863" w:name="_Toc1373134156"/>
      <w:bookmarkStart w:id="3864" w:name="_Toc1946046944"/>
      <w:bookmarkStart w:id="3865" w:name="_Toc940279552"/>
      <w:bookmarkStart w:id="3866" w:name="_Toc602739394"/>
      <w:bookmarkStart w:id="3867" w:name="_Toc1661083441"/>
      <w:bookmarkStart w:id="3868" w:name="_Toc1163960072"/>
      <w:bookmarkStart w:id="3869" w:name="_Toc1385955783"/>
      <w:bookmarkStart w:id="3870" w:name="_Toc539373703"/>
      <w:bookmarkStart w:id="3871" w:name="_Toc1580637103"/>
      <w:bookmarkStart w:id="3872" w:name="_Toc72494511"/>
      <w:bookmarkStart w:id="3873" w:name="_Toc686009052"/>
      <w:bookmarkStart w:id="3874" w:name="_Toc1055350268"/>
      <w:bookmarkStart w:id="3875" w:name="_Toc173105819"/>
      <w:r>
        <w:lastRenderedPageBreak/>
        <w:t>Operacja dodania izolacji</w:t>
      </w:r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</w:p>
    <w:p w14:paraId="693B36AE" w14:textId="051AE6D8" w:rsidR="00E72EAD" w:rsidRDefault="5BDF3045" w:rsidP="6DB35CDD">
      <w:r>
        <w:t>O</w:t>
      </w:r>
      <w:r w:rsidR="0C538B03">
        <w:t>peracj</w:t>
      </w:r>
      <w:r w:rsidR="0D6BE124">
        <w:t>a</w:t>
      </w:r>
      <w:r w:rsidR="0C538B03">
        <w:t xml:space="preserve"> </w:t>
      </w:r>
      <w:r w:rsidR="5FC7E0B9">
        <w:t xml:space="preserve">dodania nowej izolacji domowej </w:t>
      </w:r>
      <w:r w:rsidR="39F1812D">
        <w:t>polega na wywołaniu metody</w:t>
      </w:r>
      <w:r w:rsidR="5FC7E0B9">
        <w:t xml:space="preserve"> </w:t>
      </w:r>
      <w:r w:rsidR="29A0CEDE" w:rsidRPr="6AF12D69">
        <w:rPr>
          <w:b/>
          <w:bCs/>
        </w:rPr>
        <w:t>/</w:t>
      </w:r>
      <w:del w:id="3876" w:author="Autor">
        <w:r w:rsidR="6715D413" w:rsidRPr="6AF12D69" w:rsidDel="29A0CEDE">
          <w:rPr>
            <w:b/>
            <w:bCs/>
          </w:rPr>
          <w:delText>ewp-ez-ext</w:delText>
        </w:r>
      </w:del>
      <w:ins w:id="3877" w:author="Autor">
        <w:r w:rsidR="29A0CEDE" w:rsidRPr="6AF12D69">
          <w:rPr>
            <w:b/>
            <w:bCs/>
          </w:rPr>
          <w:t>ewp-ez-ext-v2</w:t>
        </w:r>
      </w:ins>
      <w:r w:rsidR="5FC7E0B9" w:rsidRPr="6AF12D69">
        <w:rPr>
          <w:b/>
          <w:bCs/>
        </w:rPr>
        <w:t>/kwarantanna</w:t>
      </w:r>
      <w:r w:rsidR="6FC7D160">
        <w:t xml:space="preserve"> przy wykorzystaniu</w:t>
      </w:r>
      <w:r w:rsidR="5FC7E0B9">
        <w:t xml:space="preserve"> metody POST protokołu HTTP. Operacja umożliwia zapisanie nowej izolacji domowej dla osoby, która została nią objęta. W celu uzyskania odpowiednich wartości dla atrybutów należy wykorzystać wyżej wymienione operacje:</w:t>
      </w:r>
    </w:p>
    <w:p w14:paraId="13D893C0" w14:textId="77777777" w:rsidR="00E72EAD" w:rsidRDefault="00E72EAD" w:rsidP="00E72EAD">
      <w:pPr>
        <w:pStyle w:val="Akapitzlist"/>
        <w:numPr>
          <w:ilvl w:val="0"/>
          <w:numId w:val="36"/>
        </w:numPr>
      </w:pPr>
      <w:r>
        <w:t xml:space="preserve">Atrybut </w:t>
      </w:r>
      <w:proofErr w:type="spellStart"/>
      <w:r w:rsidRPr="00E72EAD">
        <w:rPr>
          <w:b/>
        </w:rPr>
        <w:t>idOsoby</w:t>
      </w:r>
      <w:proofErr w:type="spellEnd"/>
      <w:r>
        <w:rPr>
          <w:b/>
        </w:rPr>
        <w:t xml:space="preserve"> – </w:t>
      </w:r>
      <w:r>
        <w:t>ro</w:t>
      </w:r>
      <w:r w:rsidR="00923EA6">
        <w:t xml:space="preserve">zdział </w:t>
      </w:r>
      <w:r w:rsidR="00405E8A">
        <w:t xml:space="preserve">4.4 </w:t>
      </w:r>
      <w:r>
        <w:t>dokumentu</w:t>
      </w:r>
    </w:p>
    <w:p w14:paraId="3830458E" w14:textId="77777777" w:rsidR="00573321" w:rsidRDefault="00E72EAD" w:rsidP="004B485C">
      <w:pPr>
        <w:pStyle w:val="Akapitzlist"/>
        <w:numPr>
          <w:ilvl w:val="0"/>
          <w:numId w:val="36"/>
        </w:numPr>
      </w:pPr>
      <w:r>
        <w:t xml:space="preserve">Atrybut </w:t>
      </w:r>
      <w:proofErr w:type="spellStart"/>
      <w:r>
        <w:rPr>
          <w:b/>
        </w:rPr>
        <w:t>idPlacowki</w:t>
      </w:r>
      <w:proofErr w:type="spellEnd"/>
      <w:r>
        <w:rPr>
          <w:b/>
        </w:rPr>
        <w:t xml:space="preserve"> – </w:t>
      </w:r>
      <w:r w:rsidR="00405E8A">
        <w:t>rozdział 4.6</w:t>
      </w:r>
      <w:r>
        <w:t xml:space="preserve"> dokument</w:t>
      </w:r>
    </w:p>
    <w:p w14:paraId="144A5D23" w14:textId="77777777" w:rsidR="004B485C" w:rsidRDefault="004B485C" w:rsidP="002C3B82">
      <w:pPr>
        <w:pStyle w:val="Akapitzlist"/>
      </w:pPr>
    </w:p>
    <w:p w14:paraId="5B84DE67" w14:textId="77777777" w:rsidR="004B485C" w:rsidRDefault="004B485C" w:rsidP="00E72EAD">
      <w:r>
        <w:t xml:space="preserve">Atrybut </w:t>
      </w:r>
      <w:proofErr w:type="spellStart"/>
      <w:r>
        <w:rPr>
          <w:b/>
        </w:rPr>
        <w:t>zlecajacyOidRoot</w:t>
      </w:r>
      <w:proofErr w:type="spellEnd"/>
      <w:r>
        <w:rPr>
          <w:b/>
        </w:rPr>
        <w:t xml:space="preserve"> oraz </w:t>
      </w:r>
      <w:proofErr w:type="spellStart"/>
      <w:r>
        <w:rPr>
          <w:b/>
        </w:rPr>
        <w:t>zlecajacyOidExtension</w:t>
      </w:r>
      <w:proofErr w:type="spellEnd"/>
      <w:r>
        <w:rPr>
          <w:b/>
        </w:rPr>
        <w:t xml:space="preserve"> </w:t>
      </w:r>
      <w:r>
        <w:t>przyjmuje wartości zgodne z konwencją zapisów OID znanych z innych dokumentów zgodnych ze standardem HL7 CDA.</w:t>
      </w:r>
    </w:p>
    <w:p w14:paraId="0E607062" w14:textId="77777777" w:rsidR="004B485C" w:rsidRPr="004B485C" w:rsidRDefault="004B485C" w:rsidP="00E72EAD">
      <w:pPr>
        <w:rPr>
          <w:b/>
        </w:rPr>
      </w:pPr>
      <w:r>
        <w:t xml:space="preserve">Atrybut </w:t>
      </w:r>
      <w:proofErr w:type="spellStart"/>
      <w:r w:rsidRPr="004B485C">
        <w:rPr>
          <w:b/>
        </w:rPr>
        <w:t>typKwarantanny</w:t>
      </w:r>
      <w:proofErr w:type="spellEnd"/>
      <w:r>
        <w:rPr>
          <w:b/>
        </w:rPr>
        <w:t xml:space="preserve"> w operacji dodania izolacji przyjmuje jedynie wartość ID oznaczającą Izolację Domową.</w:t>
      </w:r>
    </w:p>
    <w:p w14:paraId="20CA6DCB" w14:textId="77777777" w:rsidR="00E72EAD" w:rsidRDefault="00E72EAD" w:rsidP="00E72EAD">
      <w:pPr>
        <w:rPr>
          <w:b/>
        </w:rPr>
      </w:pPr>
      <w:r>
        <w:t xml:space="preserve">Do wywołania operacji wymagany jest </w:t>
      </w:r>
      <w:proofErr w:type="spellStart"/>
      <w:r>
        <w:t>token</w:t>
      </w:r>
      <w:proofErr w:type="spellEnd"/>
      <w:r>
        <w:t xml:space="preserve"> uzyskany w operacji </w:t>
      </w:r>
      <w:r>
        <w:rPr>
          <w:b/>
        </w:rPr>
        <w:t>/</w:t>
      </w:r>
      <w:proofErr w:type="spellStart"/>
      <w:r>
        <w:rPr>
          <w:b/>
        </w:rPr>
        <w:t>token</w:t>
      </w:r>
      <w:proofErr w:type="spellEnd"/>
      <w:r>
        <w:rPr>
          <w:b/>
        </w:rPr>
        <w:t>.</w:t>
      </w:r>
    </w:p>
    <w:p w14:paraId="554C2045" w14:textId="77777777" w:rsidR="00D82FE8" w:rsidRPr="0092293D" w:rsidRDefault="00D82FE8" w:rsidP="00D82FE8">
      <w:r>
        <w:t>Opis parametrów w body żądania:</w:t>
      </w:r>
    </w:p>
    <w:tbl>
      <w:tblPr>
        <w:tblStyle w:val="Tabela-Siatka"/>
        <w:tblW w:w="9288" w:type="dxa"/>
        <w:tblLook w:val="04A0" w:firstRow="1" w:lastRow="0" w:firstColumn="1" w:lastColumn="0" w:noHBand="0" w:noVBand="1"/>
        <w:tblPrChange w:id="3878" w:author="Autor">
          <w:tblPr>
            <w:tblStyle w:val="Tabela-Siatka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698"/>
        <w:gridCol w:w="607"/>
        <w:gridCol w:w="1084"/>
        <w:gridCol w:w="4640"/>
        <w:gridCol w:w="1259"/>
        <w:tblGridChange w:id="3879">
          <w:tblGrid>
            <w:gridCol w:w="1698"/>
            <w:gridCol w:w="607"/>
            <w:gridCol w:w="1084"/>
            <w:gridCol w:w="4640"/>
            <w:gridCol w:w="1259"/>
          </w:tblGrid>
        </w:tblGridChange>
      </w:tblGrid>
      <w:tr w:rsidR="001C5476" w14:paraId="68E649E7" w14:textId="77777777" w:rsidTr="6AF12D69">
        <w:tc>
          <w:tcPr>
            <w:tcW w:w="1698" w:type="dxa"/>
            <w:shd w:val="clear" w:color="auto" w:fill="17365D" w:themeFill="text2" w:themeFillShade="BF"/>
            <w:tcPrChange w:id="3880" w:author="Autor">
              <w:tcPr>
                <w:tcW w:w="1698" w:type="dxa"/>
                <w:shd w:val="clear" w:color="auto" w:fill="17365D" w:themeFill="text2" w:themeFillShade="BF"/>
              </w:tcPr>
            </w:tcPrChange>
          </w:tcPr>
          <w:p w14:paraId="02E46AA8" w14:textId="77777777" w:rsidR="00D82FE8" w:rsidRDefault="00D82FE8" w:rsidP="00014A79">
            <w:pPr>
              <w:pStyle w:val="Tabelanagwekdolewej"/>
              <w:spacing w:before="48" w:after="48"/>
            </w:pPr>
            <w:r>
              <w:t>Nazwa parametru</w:t>
            </w:r>
          </w:p>
        </w:tc>
        <w:tc>
          <w:tcPr>
            <w:tcW w:w="607" w:type="dxa"/>
            <w:shd w:val="clear" w:color="auto" w:fill="17365D" w:themeFill="text2" w:themeFillShade="BF"/>
            <w:tcPrChange w:id="3881" w:author="Autor">
              <w:tcPr>
                <w:tcW w:w="607" w:type="dxa"/>
                <w:shd w:val="clear" w:color="auto" w:fill="17365D" w:themeFill="text2" w:themeFillShade="BF"/>
              </w:tcPr>
            </w:tcPrChange>
          </w:tcPr>
          <w:p w14:paraId="0D985EC0" w14:textId="77777777" w:rsidR="00D82FE8" w:rsidRDefault="00D82FE8" w:rsidP="00014A79">
            <w:pPr>
              <w:pStyle w:val="Tabelanagwekdolewej"/>
              <w:spacing w:before="48" w:after="48"/>
            </w:pPr>
            <w:r>
              <w:t>Typ</w:t>
            </w:r>
          </w:p>
        </w:tc>
        <w:tc>
          <w:tcPr>
            <w:tcW w:w="1084" w:type="dxa"/>
            <w:shd w:val="clear" w:color="auto" w:fill="17365D" w:themeFill="text2" w:themeFillShade="BF"/>
            <w:tcPrChange w:id="3882" w:author="Autor">
              <w:tcPr>
                <w:tcW w:w="1084" w:type="dxa"/>
                <w:shd w:val="clear" w:color="auto" w:fill="17365D" w:themeFill="text2" w:themeFillShade="BF"/>
              </w:tcPr>
            </w:tcPrChange>
          </w:tcPr>
          <w:p w14:paraId="3F0115FD" w14:textId="77777777" w:rsidR="00D82FE8" w:rsidRDefault="00D82FE8" w:rsidP="00014A79">
            <w:pPr>
              <w:pStyle w:val="Tabelanagwekdolewej"/>
              <w:spacing w:before="48" w:after="48"/>
            </w:pPr>
            <w:r>
              <w:t>Wymagalność</w:t>
            </w:r>
          </w:p>
        </w:tc>
        <w:tc>
          <w:tcPr>
            <w:tcW w:w="3465" w:type="dxa"/>
            <w:shd w:val="clear" w:color="auto" w:fill="17365D" w:themeFill="text2" w:themeFillShade="BF"/>
            <w:tcPrChange w:id="3883" w:author="Autor">
              <w:tcPr>
                <w:tcW w:w="4640" w:type="dxa"/>
                <w:shd w:val="clear" w:color="auto" w:fill="17365D" w:themeFill="text2" w:themeFillShade="BF"/>
              </w:tcPr>
            </w:tcPrChange>
          </w:tcPr>
          <w:p w14:paraId="1C4C9091" w14:textId="77777777" w:rsidR="00D82FE8" w:rsidRDefault="00D82FE8" w:rsidP="00014A79">
            <w:pPr>
              <w:pStyle w:val="Tabelanagwekdolewej"/>
              <w:spacing w:before="48" w:after="48"/>
            </w:pPr>
            <w:r>
              <w:t>Przykładowa wartość</w:t>
            </w:r>
          </w:p>
        </w:tc>
        <w:tc>
          <w:tcPr>
            <w:tcW w:w="2434" w:type="dxa"/>
            <w:shd w:val="clear" w:color="auto" w:fill="17365D" w:themeFill="text2" w:themeFillShade="BF"/>
            <w:tcPrChange w:id="3884" w:author="Autor">
              <w:tcPr>
                <w:tcW w:w="1259" w:type="dxa"/>
                <w:shd w:val="clear" w:color="auto" w:fill="17365D" w:themeFill="text2" w:themeFillShade="BF"/>
              </w:tcPr>
            </w:tcPrChange>
          </w:tcPr>
          <w:p w14:paraId="334BA9F9" w14:textId="77777777" w:rsidR="00D82FE8" w:rsidRDefault="00D82FE8" w:rsidP="00014A79">
            <w:pPr>
              <w:pStyle w:val="Tabelanagwekdolewej"/>
              <w:spacing w:before="48" w:after="48"/>
            </w:pPr>
            <w:r>
              <w:t>Opis</w:t>
            </w:r>
          </w:p>
        </w:tc>
      </w:tr>
      <w:tr w:rsidR="001C5476" w14:paraId="29D70A0C" w14:textId="77777777" w:rsidTr="6AF12D69">
        <w:tc>
          <w:tcPr>
            <w:tcW w:w="1698" w:type="dxa"/>
            <w:tcPrChange w:id="3885" w:author="Autor">
              <w:tcPr>
                <w:tcW w:w="1698" w:type="dxa"/>
              </w:tcPr>
            </w:tcPrChange>
          </w:tcPr>
          <w:p w14:paraId="17114F0C" w14:textId="77777777" w:rsidR="00D82FE8" w:rsidRDefault="00D82FE8" w:rsidP="000368D4">
            <w:pPr>
              <w:pStyle w:val="tabelanormalny"/>
            </w:pPr>
            <w:proofErr w:type="spellStart"/>
            <w:r>
              <w:t>typKwarantanny</w:t>
            </w:r>
            <w:proofErr w:type="spellEnd"/>
          </w:p>
        </w:tc>
        <w:tc>
          <w:tcPr>
            <w:tcW w:w="607" w:type="dxa"/>
            <w:tcPrChange w:id="3886" w:author="Autor">
              <w:tcPr>
                <w:tcW w:w="607" w:type="dxa"/>
              </w:tcPr>
            </w:tcPrChange>
          </w:tcPr>
          <w:p w14:paraId="2AA3C8B1" w14:textId="77777777" w:rsidR="00D82FE8" w:rsidRDefault="00D82FE8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3887" w:author="Autor">
              <w:tcPr>
                <w:tcW w:w="1084" w:type="dxa"/>
              </w:tcPr>
            </w:tcPrChange>
          </w:tcPr>
          <w:p w14:paraId="38CD749A" w14:textId="77777777" w:rsidR="00D82FE8" w:rsidRDefault="00D82FE8" w:rsidP="000368D4">
            <w:pPr>
              <w:pStyle w:val="tabelanormalny"/>
            </w:pPr>
            <w:r>
              <w:t>TAK</w:t>
            </w:r>
          </w:p>
        </w:tc>
        <w:tc>
          <w:tcPr>
            <w:tcW w:w="3465" w:type="dxa"/>
            <w:tcPrChange w:id="3888" w:author="Autor">
              <w:tcPr>
                <w:tcW w:w="4640" w:type="dxa"/>
              </w:tcPr>
            </w:tcPrChange>
          </w:tcPr>
          <w:p w14:paraId="0A970367" w14:textId="77777777" w:rsidR="00D82FE8" w:rsidRDefault="00D82FE8" w:rsidP="000368D4">
            <w:pPr>
              <w:pStyle w:val="tabelanormalny"/>
            </w:pPr>
            <w:r>
              <w:t>ID</w:t>
            </w:r>
          </w:p>
        </w:tc>
        <w:tc>
          <w:tcPr>
            <w:tcW w:w="2434" w:type="dxa"/>
            <w:tcPrChange w:id="3889" w:author="Autor">
              <w:tcPr>
                <w:tcW w:w="1259" w:type="dxa"/>
              </w:tcPr>
            </w:tcPrChange>
          </w:tcPr>
          <w:p w14:paraId="58C0F9DA" w14:textId="554804EA" w:rsidR="00D82FE8" w:rsidRDefault="39DC50B2" w:rsidP="000368D4">
            <w:pPr>
              <w:pStyle w:val="tabelanormalny"/>
            </w:pPr>
            <w:r>
              <w:t>Typ kwarantanny jaki pracownik medyczny wskazuje</w:t>
            </w:r>
            <w:ins w:id="3890" w:author="Autor">
              <w:r>
                <w:t xml:space="preserve"> (wartość zgodna ze słownikiem opisanym w rozdziale 5.3)</w:t>
              </w:r>
            </w:ins>
            <w:r>
              <w:t xml:space="preserve">. Obecnie możliwość tylko wystawienia </w:t>
            </w:r>
            <w:r>
              <w:lastRenderedPageBreak/>
              <w:t xml:space="preserve">kwarantanny typu ID. </w:t>
            </w:r>
          </w:p>
        </w:tc>
      </w:tr>
      <w:tr w:rsidR="00D82FE8" w14:paraId="6EBCA596" w14:textId="77777777" w:rsidTr="6AF12D69">
        <w:tc>
          <w:tcPr>
            <w:tcW w:w="1698" w:type="dxa"/>
            <w:tcPrChange w:id="3891" w:author="Autor">
              <w:tcPr>
                <w:tcW w:w="1698" w:type="dxa"/>
              </w:tcPr>
            </w:tcPrChange>
          </w:tcPr>
          <w:p w14:paraId="0B0CB96B" w14:textId="77777777" w:rsidR="00D82FE8" w:rsidRDefault="00D82FE8" w:rsidP="000368D4">
            <w:pPr>
              <w:pStyle w:val="tabelanormalny"/>
            </w:pPr>
            <w:proofErr w:type="spellStart"/>
            <w:r w:rsidRPr="00D82FE8">
              <w:lastRenderedPageBreak/>
              <w:t>dataKwarantannyOd</w:t>
            </w:r>
            <w:proofErr w:type="spellEnd"/>
          </w:p>
        </w:tc>
        <w:tc>
          <w:tcPr>
            <w:tcW w:w="607" w:type="dxa"/>
            <w:tcPrChange w:id="3892" w:author="Autor">
              <w:tcPr>
                <w:tcW w:w="607" w:type="dxa"/>
              </w:tcPr>
            </w:tcPrChange>
          </w:tcPr>
          <w:p w14:paraId="056F0F9A" w14:textId="77777777" w:rsidR="00D82FE8" w:rsidRDefault="00072CC5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3893" w:author="Autor">
              <w:tcPr>
                <w:tcW w:w="1084" w:type="dxa"/>
              </w:tcPr>
            </w:tcPrChange>
          </w:tcPr>
          <w:p w14:paraId="28F059A7" w14:textId="77777777" w:rsidR="00D82FE8" w:rsidRDefault="00072CC5" w:rsidP="000368D4">
            <w:pPr>
              <w:pStyle w:val="tabelanormalny"/>
            </w:pPr>
            <w:r>
              <w:t>TAK</w:t>
            </w:r>
          </w:p>
        </w:tc>
        <w:tc>
          <w:tcPr>
            <w:tcW w:w="3465" w:type="dxa"/>
            <w:tcPrChange w:id="3894" w:author="Autor">
              <w:tcPr>
                <w:tcW w:w="4640" w:type="dxa"/>
              </w:tcPr>
            </w:tcPrChange>
          </w:tcPr>
          <w:p w14:paraId="07E570B7" w14:textId="0683B238" w:rsidR="00D82FE8" w:rsidRDefault="007B10C7" w:rsidP="000368D4">
            <w:pPr>
              <w:pStyle w:val="tabelanormalny"/>
            </w:pPr>
            <w:ins w:id="3895" w:author="Autor">
              <w:r w:rsidRPr="00E86CD0">
                <w:rPr>
                  <w:color w:val="92D050"/>
                  <w:u w:val="single"/>
                </w:rPr>
                <w:t xml:space="preserve">2022-07-21 </w:t>
              </w:r>
              <w:del w:id="3896" w:author="Autor">
                <w:r w:rsidRPr="00E86CD0" w:rsidDel="005567AE">
                  <w:rPr>
                    <w:color w:val="92D050"/>
                    <w:u w:val="single"/>
                  </w:rPr>
                  <w:delText>01:39:23</w:delText>
                </w:r>
              </w:del>
            </w:ins>
            <w:del w:id="3897" w:author="Autor">
              <w:r w:rsidR="00072CC5" w:rsidDel="005567AE">
                <w:delText>2020-07-04</w:delText>
              </w:r>
            </w:del>
          </w:p>
        </w:tc>
        <w:tc>
          <w:tcPr>
            <w:tcW w:w="2434" w:type="dxa"/>
            <w:tcPrChange w:id="3898" w:author="Autor">
              <w:tcPr>
                <w:tcW w:w="1259" w:type="dxa"/>
              </w:tcPr>
            </w:tcPrChange>
          </w:tcPr>
          <w:p w14:paraId="25B2460E" w14:textId="77777777" w:rsidR="00D82FE8" w:rsidRDefault="00072CC5" w:rsidP="000368D4">
            <w:pPr>
              <w:pStyle w:val="tabelanormalny"/>
            </w:pPr>
            <w:r>
              <w:t>Data, od której pacjent przebywa na izolacji domowej w formacie RRRR-MM-DD</w:t>
            </w:r>
          </w:p>
        </w:tc>
      </w:tr>
      <w:tr w:rsidR="00072CC5" w14:paraId="62062D51" w14:textId="77777777" w:rsidTr="6AF12D69">
        <w:tc>
          <w:tcPr>
            <w:tcW w:w="1698" w:type="dxa"/>
            <w:tcPrChange w:id="3899" w:author="Autor">
              <w:tcPr>
                <w:tcW w:w="1698" w:type="dxa"/>
              </w:tcPr>
            </w:tcPrChange>
          </w:tcPr>
          <w:p w14:paraId="247357DA" w14:textId="77777777" w:rsidR="00072CC5" w:rsidRDefault="00072CC5" w:rsidP="000368D4">
            <w:pPr>
              <w:pStyle w:val="tabelanormalny"/>
            </w:pPr>
            <w:proofErr w:type="spellStart"/>
            <w:r w:rsidRPr="00D82FE8">
              <w:t>dataKwarantannyDo</w:t>
            </w:r>
            <w:proofErr w:type="spellEnd"/>
          </w:p>
        </w:tc>
        <w:tc>
          <w:tcPr>
            <w:tcW w:w="607" w:type="dxa"/>
            <w:tcPrChange w:id="3900" w:author="Autor">
              <w:tcPr>
                <w:tcW w:w="607" w:type="dxa"/>
              </w:tcPr>
            </w:tcPrChange>
          </w:tcPr>
          <w:p w14:paraId="3ED85AEF" w14:textId="77777777" w:rsidR="00072CC5" w:rsidRDefault="00072CC5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3901" w:author="Autor">
              <w:tcPr>
                <w:tcW w:w="1084" w:type="dxa"/>
              </w:tcPr>
            </w:tcPrChange>
          </w:tcPr>
          <w:p w14:paraId="35350CDC" w14:textId="77777777" w:rsidR="00072CC5" w:rsidRDefault="00072CC5" w:rsidP="000368D4">
            <w:pPr>
              <w:pStyle w:val="tabelanormalny"/>
            </w:pPr>
            <w:r>
              <w:t>TAK</w:t>
            </w:r>
          </w:p>
        </w:tc>
        <w:tc>
          <w:tcPr>
            <w:tcW w:w="3465" w:type="dxa"/>
            <w:tcPrChange w:id="3902" w:author="Autor">
              <w:tcPr>
                <w:tcW w:w="4640" w:type="dxa"/>
              </w:tcPr>
            </w:tcPrChange>
          </w:tcPr>
          <w:p w14:paraId="5E787066" w14:textId="387AEDB0" w:rsidR="00072CC5" w:rsidRDefault="007B10C7" w:rsidP="000368D4">
            <w:pPr>
              <w:pStyle w:val="tabelanormalny"/>
            </w:pPr>
            <w:ins w:id="3903" w:author="Autor">
              <w:r w:rsidRPr="00E86CD0">
                <w:rPr>
                  <w:color w:val="92D050"/>
                  <w:u w:val="single"/>
                </w:rPr>
                <w:t xml:space="preserve">2022-08-05 </w:t>
              </w:r>
              <w:del w:id="3904" w:author="Autor">
                <w:r w:rsidRPr="00E86CD0" w:rsidDel="005567AE">
                  <w:rPr>
                    <w:color w:val="92D050"/>
                    <w:u w:val="single"/>
                  </w:rPr>
                  <w:delText>01:39:23</w:delText>
                </w:r>
              </w:del>
            </w:ins>
            <w:del w:id="3905" w:author="Autor">
              <w:r w:rsidR="00072CC5" w:rsidDel="005567AE">
                <w:delText>2020-07-18</w:delText>
              </w:r>
            </w:del>
          </w:p>
        </w:tc>
        <w:tc>
          <w:tcPr>
            <w:tcW w:w="2434" w:type="dxa"/>
            <w:tcPrChange w:id="3906" w:author="Autor">
              <w:tcPr>
                <w:tcW w:w="1259" w:type="dxa"/>
              </w:tcPr>
            </w:tcPrChange>
          </w:tcPr>
          <w:p w14:paraId="713C2025" w14:textId="77777777" w:rsidR="00072CC5" w:rsidRDefault="00072CC5" w:rsidP="000368D4">
            <w:pPr>
              <w:pStyle w:val="tabelanormalny"/>
            </w:pPr>
            <w:r>
              <w:t>Data, do której pacjent przebywa na izolacji domowej w formacie RRRR-MM-DD</w:t>
            </w:r>
          </w:p>
        </w:tc>
      </w:tr>
      <w:tr w:rsidR="00072CC5" w14:paraId="7CC6515D" w14:textId="77777777" w:rsidTr="6AF12D69">
        <w:tc>
          <w:tcPr>
            <w:tcW w:w="1698" w:type="dxa"/>
            <w:tcPrChange w:id="3907" w:author="Autor">
              <w:tcPr>
                <w:tcW w:w="1698" w:type="dxa"/>
              </w:tcPr>
            </w:tcPrChange>
          </w:tcPr>
          <w:p w14:paraId="6F38229C" w14:textId="77777777" w:rsidR="00072CC5" w:rsidRDefault="00072CC5" w:rsidP="000368D4">
            <w:pPr>
              <w:pStyle w:val="tabelanormalny"/>
            </w:pPr>
            <w:proofErr w:type="spellStart"/>
            <w:r>
              <w:t>idOsoby</w:t>
            </w:r>
            <w:proofErr w:type="spellEnd"/>
          </w:p>
        </w:tc>
        <w:tc>
          <w:tcPr>
            <w:tcW w:w="607" w:type="dxa"/>
            <w:tcPrChange w:id="3908" w:author="Autor">
              <w:tcPr>
                <w:tcW w:w="607" w:type="dxa"/>
              </w:tcPr>
            </w:tcPrChange>
          </w:tcPr>
          <w:p w14:paraId="1716B275" w14:textId="77777777" w:rsidR="00072CC5" w:rsidRDefault="00072CC5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3909" w:author="Autor">
              <w:tcPr>
                <w:tcW w:w="1084" w:type="dxa"/>
              </w:tcPr>
            </w:tcPrChange>
          </w:tcPr>
          <w:p w14:paraId="206C88D4" w14:textId="77777777" w:rsidR="00072CC5" w:rsidRDefault="00072CC5" w:rsidP="000368D4">
            <w:pPr>
              <w:pStyle w:val="tabelanormalny"/>
            </w:pPr>
            <w:r>
              <w:t>TAK</w:t>
            </w:r>
          </w:p>
        </w:tc>
        <w:tc>
          <w:tcPr>
            <w:tcW w:w="3465" w:type="dxa"/>
            <w:tcPrChange w:id="3910" w:author="Autor">
              <w:tcPr>
                <w:tcW w:w="4640" w:type="dxa"/>
              </w:tcPr>
            </w:tcPrChange>
          </w:tcPr>
          <w:p w14:paraId="07D46BAD" w14:textId="77777777" w:rsidR="00072CC5" w:rsidRDefault="007B10C7" w:rsidP="000368D4">
            <w:pPr>
              <w:pStyle w:val="tabelanormalny"/>
            </w:pPr>
            <w:ins w:id="3911" w:author="Autor">
              <w:r w:rsidRPr="00E86CD0">
                <w:rPr>
                  <w:color w:val="92D050"/>
                  <w:u w:val="single"/>
                </w:rPr>
                <w:t>17335193</w:t>
              </w:r>
            </w:ins>
            <w:del w:id="3912" w:author="Autor">
              <w:r w:rsidR="00072CC5" w:rsidDel="007B10C7">
                <w:delText>12345</w:delText>
              </w:r>
            </w:del>
          </w:p>
        </w:tc>
        <w:tc>
          <w:tcPr>
            <w:tcW w:w="2434" w:type="dxa"/>
            <w:tcPrChange w:id="3913" w:author="Autor">
              <w:tcPr>
                <w:tcW w:w="1259" w:type="dxa"/>
              </w:tcPr>
            </w:tcPrChange>
          </w:tcPr>
          <w:p w14:paraId="226BF241" w14:textId="77777777" w:rsidR="00072CC5" w:rsidRDefault="00072CC5" w:rsidP="000368D4">
            <w:pPr>
              <w:pStyle w:val="tabelanormalny"/>
            </w:pPr>
            <w:proofErr w:type="spellStart"/>
            <w:r>
              <w:t>idOsoby</w:t>
            </w:r>
            <w:proofErr w:type="spellEnd"/>
            <w:r>
              <w:t xml:space="preserve"> pobrane z systemu EWP</w:t>
            </w:r>
          </w:p>
        </w:tc>
      </w:tr>
      <w:tr w:rsidR="00072CC5" w14:paraId="3F755B62" w14:textId="77777777" w:rsidTr="6AF12D69">
        <w:tc>
          <w:tcPr>
            <w:tcW w:w="1698" w:type="dxa"/>
            <w:tcPrChange w:id="3914" w:author="Autor">
              <w:tcPr>
                <w:tcW w:w="1698" w:type="dxa"/>
              </w:tcPr>
            </w:tcPrChange>
          </w:tcPr>
          <w:p w14:paraId="0210F8EB" w14:textId="77777777" w:rsidR="00072CC5" w:rsidRPr="00D82FE8" w:rsidRDefault="00072CC5" w:rsidP="000368D4">
            <w:pPr>
              <w:pStyle w:val="tabelanormalny"/>
            </w:pPr>
            <w:proofErr w:type="spellStart"/>
            <w:r>
              <w:t>idPlacowki</w:t>
            </w:r>
            <w:proofErr w:type="spellEnd"/>
          </w:p>
        </w:tc>
        <w:tc>
          <w:tcPr>
            <w:tcW w:w="607" w:type="dxa"/>
            <w:tcPrChange w:id="3915" w:author="Autor">
              <w:tcPr>
                <w:tcW w:w="607" w:type="dxa"/>
              </w:tcPr>
            </w:tcPrChange>
          </w:tcPr>
          <w:p w14:paraId="45D832E7" w14:textId="77777777" w:rsidR="00072CC5" w:rsidRDefault="00072CC5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3916" w:author="Autor">
              <w:tcPr>
                <w:tcW w:w="1084" w:type="dxa"/>
              </w:tcPr>
            </w:tcPrChange>
          </w:tcPr>
          <w:p w14:paraId="627063AA" w14:textId="77777777" w:rsidR="00072CC5" w:rsidRDefault="00072CC5" w:rsidP="000368D4">
            <w:pPr>
              <w:pStyle w:val="tabelanormalny"/>
            </w:pPr>
            <w:r>
              <w:t>TAK</w:t>
            </w:r>
          </w:p>
        </w:tc>
        <w:tc>
          <w:tcPr>
            <w:tcW w:w="3465" w:type="dxa"/>
            <w:tcPrChange w:id="3917" w:author="Autor">
              <w:tcPr>
                <w:tcW w:w="4640" w:type="dxa"/>
              </w:tcPr>
            </w:tcPrChange>
          </w:tcPr>
          <w:p w14:paraId="4B2F0BB9" w14:textId="77777777" w:rsidR="00072CC5" w:rsidRDefault="007B10C7" w:rsidP="000368D4">
            <w:pPr>
              <w:pStyle w:val="tabelanormalny"/>
            </w:pPr>
            <w:ins w:id="3918" w:author="Autor">
              <w:r w:rsidRPr="003D244B">
                <w:rPr>
                  <w:color w:val="92D050"/>
                  <w:u w:val="single"/>
                </w:rPr>
                <w:t>269060</w:t>
              </w:r>
            </w:ins>
            <w:del w:id="3919" w:author="Autor">
              <w:r w:rsidR="00072CC5" w:rsidDel="007B10C7">
                <w:delText>123</w:delText>
              </w:r>
            </w:del>
          </w:p>
        </w:tc>
        <w:tc>
          <w:tcPr>
            <w:tcW w:w="2434" w:type="dxa"/>
            <w:tcPrChange w:id="3920" w:author="Autor">
              <w:tcPr>
                <w:tcW w:w="1259" w:type="dxa"/>
              </w:tcPr>
            </w:tcPrChange>
          </w:tcPr>
          <w:p w14:paraId="2E1F44A2" w14:textId="77777777" w:rsidR="00072CC5" w:rsidRDefault="00072CC5" w:rsidP="000368D4">
            <w:pPr>
              <w:pStyle w:val="tabelanormalny"/>
            </w:pPr>
            <w:proofErr w:type="spellStart"/>
            <w:r>
              <w:t>idPlacowki</w:t>
            </w:r>
            <w:proofErr w:type="spellEnd"/>
            <w:r>
              <w:t xml:space="preserve"> pobrane z systemu EWP</w:t>
            </w:r>
          </w:p>
        </w:tc>
      </w:tr>
      <w:tr w:rsidR="00072CC5" w14:paraId="4A28C3D5" w14:textId="77777777" w:rsidTr="6AF12D69">
        <w:tc>
          <w:tcPr>
            <w:tcW w:w="1698" w:type="dxa"/>
            <w:tcPrChange w:id="3921" w:author="Autor">
              <w:tcPr>
                <w:tcW w:w="1698" w:type="dxa"/>
              </w:tcPr>
            </w:tcPrChange>
          </w:tcPr>
          <w:p w14:paraId="41C23395" w14:textId="77777777" w:rsidR="00072CC5" w:rsidRPr="00D82FE8" w:rsidRDefault="00072CC5" w:rsidP="000368D4">
            <w:pPr>
              <w:pStyle w:val="tabelanormalny"/>
            </w:pPr>
            <w:proofErr w:type="spellStart"/>
            <w:r>
              <w:t>zlecajacyOidRoot</w:t>
            </w:r>
            <w:proofErr w:type="spellEnd"/>
          </w:p>
        </w:tc>
        <w:tc>
          <w:tcPr>
            <w:tcW w:w="607" w:type="dxa"/>
            <w:tcPrChange w:id="3922" w:author="Autor">
              <w:tcPr>
                <w:tcW w:w="607" w:type="dxa"/>
              </w:tcPr>
            </w:tcPrChange>
          </w:tcPr>
          <w:p w14:paraId="65A72020" w14:textId="77777777" w:rsidR="00072CC5" w:rsidRDefault="00072CC5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3923" w:author="Autor">
              <w:tcPr>
                <w:tcW w:w="1084" w:type="dxa"/>
              </w:tcPr>
            </w:tcPrChange>
          </w:tcPr>
          <w:p w14:paraId="7E9BE6ED" w14:textId="77777777" w:rsidR="00072CC5" w:rsidRDefault="00072CC5" w:rsidP="000368D4">
            <w:pPr>
              <w:pStyle w:val="tabelanormalny"/>
            </w:pPr>
            <w:r>
              <w:t>TAK</w:t>
            </w:r>
          </w:p>
        </w:tc>
        <w:tc>
          <w:tcPr>
            <w:tcW w:w="3465" w:type="dxa"/>
            <w:tcPrChange w:id="3924" w:author="Autor">
              <w:tcPr>
                <w:tcW w:w="4640" w:type="dxa"/>
              </w:tcPr>
            </w:tcPrChange>
          </w:tcPr>
          <w:p w14:paraId="28431013" w14:textId="77777777" w:rsidR="00072CC5" w:rsidRDefault="007B10C7" w:rsidP="000368D4">
            <w:pPr>
              <w:pStyle w:val="tabelanormalny"/>
            </w:pPr>
            <w:ins w:id="3925" w:author="Autor">
              <w:r w:rsidRPr="003D244B">
                <w:rPr>
                  <w:color w:val="92D050"/>
                  <w:u w:val="single"/>
                </w:rPr>
                <w:t>2.16.840.1.113883.3.4424.1.236.2</w:t>
              </w:r>
            </w:ins>
            <w:del w:id="3926" w:author="Autor">
              <w:r w:rsidR="00072CC5" w:rsidRPr="00F35634" w:rsidDel="007B10C7">
                <w:delText>2.16.840.1.113883.3.4424.1.6.2</w:delText>
              </w:r>
            </w:del>
          </w:p>
        </w:tc>
        <w:tc>
          <w:tcPr>
            <w:tcW w:w="2434" w:type="dxa"/>
            <w:tcPrChange w:id="3927" w:author="Autor">
              <w:tcPr>
                <w:tcW w:w="1259" w:type="dxa"/>
              </w:tcPr>
            </w:tcPrChange>
          </w:tcPr>
          <w:p w14:paraId="3A997610" w14:textId="77777777" w:rsidR="00072CC5" w:rsidRDefault="00072CC5" w:rsidP="000368D4">
            <w:pPr>
              <w:pStyle w:val="tabelanormalny"/>
            </w:pPr>
            <w:r>
              <w:t xml:space="preserve">Root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072CC5" w14:paraId="3CEA8FB3" w14:textId="77777777" w:rsidTr="6AF12D69">
        <w:tc>
          <w:tcPr>
            <w:tcW w:w="1698" w:type="dxa"/>
            <w:tcPrChange w:id="3928" w:author="Autor">
              <w:tcPr>
                <w:tcW w:w="1698" w:type="dxa"/>
              </w:tcPr>
            </w:tcPrChange>
          </w:tcPr>
          <w:p w14:paraId="2264E69B" w14:textId="77777777" w:rsidR="00072CC5" w:rsidRPr="00D82FE8" w:rsidRDefault="00072CC5" w:rsidP="000368D4">
            <w:pPr>
              <w:pStyle w:val="tabelanormalny"/>
            </w:pPr>
            <w:proofErr w:type="spellStart"/>
            <w:r>
              <w:t>zlecajacyOidExtension</w:t>
            </w:r>
            <w:proofErr w:type="spellEnd"/>
          </w:p>
        </w:tc>
        <w:tc>
          <w:tcPr>
            <w:tcW w:w="607" w:type="dxa"/>
            <w:tcPrChange w:id="3929" w:author="Autor">
              <w:tcPr>
                <w:tcW w:w="607" w:type="dxa"/>
              </w:tcPr>
            </w:tcPrChange>
          </w:tcPr>
          <w:p w14:paraId="59711935" w14:textId="77777777" w:rsidR="00072CC5" w:rsidRDefault="00072CC5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3930" w:author="Autor">
              <w:tcPr>
                <w:tcW w:w="1084" w:type="dxa"/>
              </w:tcPr>
            </w:tcPrChange>
          </w:tcPr>
          <w:p w14:paraId="39A4CEB3" w14:textId="77777777" w:rsidR="00072CC5" w:rsidRDefault="00072CC5" w:rsidP="000368D4">
            <w:pPr>
              <w:pStyle w:val="tabelanormalny"/>
            </w:pPr>
            <w:r>
              <w:t>TAK</w:t>
            </w:r>
          </w:p>
        </w:tc>
        <w:tc>
          <w:tcPr>
            <w:tcW w:w="3465" w:type="dxa"/>
            <w:tcPrChange w:id="3931" w:author="Autor">
              <w:tcPr>
                <w:tcW w:w="4640" w:type="dxa"/>
              </w:tcPr>
            </w:tcPrChange>
          </w:tcPr>
          <w:p w14:paraId="27AD3C5B" w14:textId="77777777" w:rsidR="00072CC5" w:rsidRDefault="007B10C7" w:rsidP="000368D4">
            <w:pPr>
              <w:pStyle w:val="tabelanormalny"/>
            </w:pPr>
            <w:ins w:id="3932" w:author="Autor">
              <w:r w:rsidRPr="003D244B">
                <w:rPr>
                  <w:color w:val="92D050"/>
                  <w:u w:val="single"/>
                </w:rPr>
                <w:t>1680311</w:t>
              </w:r>
            </w:ins>
            <w:del w:id="3933" w:author="Autor">
              <w:r w:rsidR="00072CC5" w:rsidDel="007B10C7">
                <w:delText>1234567</w:delText>
              </w:r>
            </w:del>
          </w:p>
        </w:tc>
        <w:tc>
          <w:tcPr>
            <w:tcW w:w="2434" w:type="dxa"/>
            <w:tcPrChange w:id="3934" w:author="Autor">
              <w:tcPr>
                <w:tcW w:w="1259" w:type="dxa"/>
              </w:tcPr>
            </w:tcPrChange>
          </w:tcPr>
          <w:p w14:paraId="2704CA19" w14:textId="77777777" w:rsidR="00072CC5" w:rsidRDefault="00072CC5" w:rsidP="000368D4">
            <w:pPr>
              <w:pStyle w:val="tabelanormalny"/>
            </w:pPr>
            <w:r>
              <w:t xml:space="preserve">Extension </w:t>
            </w:r>
            <w:proofErr w:type="spellStart"/>
            <w:r>
              <w:t>OIDu</w:t>
            </w:r>
            <w:proofErr w:type="spellEnd"/>
            <w:r>
              <w:t xml:space="preserve"> dla odpowiedn</w:t>
            </w:r>
            <w:r>
              <w:lastRenderedPageBreak/>
              <w:t>iego typu pracownika medycznego.</w:t>
            </w:r>
          </w:p>
        </w:tc>
      </w:tr>
      <w:tr w:rsidR="00072CC5" w14:paraId="099F2C7D" w14:textId="77777777" w:rsidTr="6AF12D69">
        <w:tc>
          <w:tcPr>
            <w:tcW w:w="1698" w:type="dxa"/>
            <w:tcPrChange w:id="3935" w:author="Autor">
              <w:tcPr>
                <w:tcW w:w="1698" w:type="dxa"/>
              </w:tcPr>
            </w:tcPrChange>
          </w:tcPr>
          <w:p w14:paraId="0EF2579E" w14:textId="77777777" w:rsidR="00072CC5" w:rsidRPr="00D82FE8" w:rsidRDefault="00072CC5" w:rsidP="000368D4">
            <w:pPr>
              <w:pStyle w:val="tabelanormalny"/>
            </w:pPr>
            <w:proofErr w:type="spellStart"/>
            <w:r>
              <w:lastRenderedPageBreak/>
              <w:t>zlecajacyImie</w:t>
            </w:r>
            <w:proofErr w:type="spellEnd"/>
          </w:p>
        </w:tc>
        <w:tc>
          <w:tcPr>
            <w:tcW w:w="607" w:type="dxa"/>
            <w:tcPrChange w:id="3936" w:author="Autor">
              <w:tcPr>
                <w:tcW w:w="607" w:type="dxa"/>
              </w:tcPr>
            </w:tcPrChange>
          </w:tcPr>
          <w:p w14:paraId="7E051377" w14:textId="77777777" w:rsidR="00072CC5" w:rsidRDefault="00072CC5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3937" w:author="Autor">
              <w:tcPr>
                <w:tcW w:w="1084" w:type="dxa"/>
              </w:tcPr>
            </w:tcPrChange>
          </w:tcPr>
          <w:p w14:paraId="6D0FFB6D" w14:textId="77777777" w:rsidR="00072CC5" w:rsidRDefault="00072CC5" w:rsidP="000368D4">
            <w:pPr>
              <w:pStyle w:val="tabelanormalny"/>
            </w:pPr>
            <w:r>
              <w:t>TAK</w:t>
            </w:r>
          </w:p>
        </w:tc>
        <w:tc>
          <w:tcPr>
            <w:tcW w:w="3465" w:type="dxa"/>
            <w:tcPrChange w:id="3938" w:author="Autor">
              <w:tcPr>
                <w:tcW w:w="4640" w:type="dxa"/>
              </w:tcPr>
            </w:tcPrChange>
          </w:tcPr>
          <w:p w14:paraId="2ABD373B" w14:textId="77777777" w:rsidR="00072CC5" w:rsidRDefault="007B10C7" w:rsidP="000368D4">
            <w:pPr>
              <w:pStyle w:val="tabelanormalny"/>
            </w:pPr>
            <w:ins w:id="3939" w:author="Autor">
              <w:r w:rsidRPr="003D244B">
                <w:rPr>
                  <w:color w:val="92D050"/>
                  <w:u w:val="single"/>
                </w:rPr>
                <w:t>Grażyna Maria</w:t>
              </w:r>
            </w:ins>
            <w:del w:id="3940" w:author="Autor">
              <w:r w:rsidR="00072CC5" w:rsidDel="007B10C7">
                <w:delText>Adam</w:delText>
              </w:r>
            </w:del>
          </w:p>
        </w:tc>
        <w:tc>
          <w:tcPr>
            <w:tcW w:w="2434" w:type="dxa"/>
            <w:tcPrChange w:id="3941" w:author="Autor">
              <w:tcPr>
                <w:tcW w:w="1259" w:type="dxa"/>
              </w:tcPr>
            </w:tcPrChange>
          </w:tcPr>
          <w:p w14:paraId="2EAB9330" w14:textId="77777777" w:rsidR="00072CC5" w:rsidRDefault="00072CC5" w:rsidP="000368D4">
            <w:pPr>
              <w:pStyle w:val="tabelanormalny"/>
            </w:pPr>
            <w:r>
              <w:t>Imię pracownika medycznego zlecającego badanie</w:t>
            </w:r>
          </w:p>
        </w:tc>
      </w:tr>
      <w:tr w:rsidR="00072CC5" w14:paraId="4E4CE6E0" w14:textId="77777777" w:rsidTr="6AF12D69">
        <w:tc>
          <w:tcPr>
            <w:tcW w:w="1698" w:type="dxa"/>
            <w:tcPrChange w:id="3942" w:author="Autor">
              <w:tcPr>
                <w:tcW w:w="1698" w:type="dxa"/>
              </w:tcPr>
            </w:tcPrChange>
          </w:tcPr>
          <w:p w14:paraId="76C8991D" w14:textId="77777777" w:rsidR="00072CC5" w:rsidRPr="00D82FE8" w:rsidRDefault="00072CC5" w:rsidP="000368D4">
            <w:pPr>
              <w:pStyle w:val="tabelanormalny"/>
            </w:pPr>
            <w:proofErr w:type="spellStart"/>
            <w:r>
              <w:t>zlecajacyNazwisko</w:t>
            </w:r>
            <w:proofErr w:type="spellEnd"/>
          </w:p>
        </w:tc>
        <w:tc>
          <w:tcPr>
            <w:tcW w:w="607" w:type="dxa"/>
            <w:tcPrChange w:id="3943" w:author="Autor">
              <w:tcPr>
                <w:tcW w:w="607" w:type="dxa"/>
              </w:tcPr>
            </w:tcPrChange>
          </w:tcPr>
          <w:p w14:paraId="411FA7BF" w14:textId="77777777" w:rsidR="00072CC5" w:rsidRDefault="00072CC5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3944" w:author="Autor">
              <w:tcPr>
                <w:tcW w:w="1084" w:type="dxa"/>
              </w:tcPr>
            </w:tcPrChange>
          </w:tcPr>
          <w:p w14:paraId="5659B097" w14:textId="77777777" w:rsidR="00072CC5" w:rsidRDefault="00072CC5" w:rsidP="000368D4">
            <w:pPr>
              <w:pStyle w:val="tabelanormalny"/>
            </w:pPr>
            <w:r>
              <w:t>TAK</w:t>
            </w:r>
          </w:p>
        </w:tc>
        <w:tc>
          <w:tcPr>
            <w:tcW w:w="3465" w:type="dxa"/>
            <w:tcPrChange w:id="3945" w:author="Autor">
              <w:tcPr>
                <w:tcW w:w="4640" w:type="dxa"/>
              </w:tcPr>
            </w:tcPrChange>
          </w:tcPr>
          <w:p w14:paraId="021424A3" w14:textId="77777777" w:rsidR="00072CC5" w:rsidRDefault="007B10C7" w:rsidP="000368D4">
            <w:pPr>
              <w:pStyle w:val="tabelanormalny"/>
            </w:pPr>
            <w:proofErr w:type="spellStart"/>
            <w:ins w:id="3946" w:author="Autor">
              <w:r w:rsidRPr="00E86CD0">
                <w:rPr>
                  <w:color w:val="92D050"/>
                  <w:u w:val="single"/>
                </w:rPr>
                <w:t>Ycrcifhgks</w:t>
              </w:r>
            </w:ins>
            <w:proofErr w:type="spellEnd"/>
            <w:del w:id="3947" w:author="Autor">
              <w:r w:rsidR="00072CC5" w:rsidDel="007B10C7">
                <w:delText>Nowak</w:delText>
              </w:r>
            </w:del>
          </w:p>
        </w:tc>
        <w:tc>
          <w:tcPr>
            <w:tcW w:w="2434" w:type="dxa"/>
            <w:tcPrChange w:id="3948" w:author="Autor">
              <w:tcPr>
                <w:tcW w:w="1259" w:type="dxa"/>
              </w:tcPr>
            </w:tcPrChange>
          </w:tcPr>
          <w:p w14:paraId="3BA7A203" w14:textId="77777777" w:rsidR="00072CC5" w:rsidRDefault="00072CC5" w:rsidP="000368D4">
            <w:pPr>
              <w:pStyle w:val="tabelanormalny"/>
            </w:pPr>
            <w:r>
              <w:t>Nazwisko pracownika medycznego zlecającego badanie</w:t>
            </w:r>
          </w:p>
        </w:tc>
      </w:tr>
      <w:tr w:rsidR="00072CC5" w14:paraId="43C5C066" w14:textId="77777777" w:rsidTr="6AF12D69">
        <w:tc>
          <w:tcPr>
            <w:tcW w:w="1698" w:type="dxa"/>
            <w:tcPrChange w:id="3949" w:author="Autor">
              <w:tcPr>
                <w:tcW w:w="1698" w:type="dxa"/>
              </w:tcPr>
            </w:tcPrChange>
          </w:tcPr>
          <w:p w14:paraId="6CEB209E" w14:textId="77777777" w:rsidR="00072CC5" w:rsidRPr="00D82FE8" w:rsidRDefault="00072CC5" w:rsidP="000368D4">
            <w:pPr>
              <w:pStyle w:val="tabelanormalny"/>
            </w:pPr>
            <w:proofErr w:type="spellStart"/>
            <w:r>
              <w:t>zlecajacyTelefon</w:t>
            </w:r>
            <w:proofErr w:type="spellEnd"/>
          </w:p>
        </w:tc>
        <w:tc>
          <w:tcPr>
            <w:tcW w:w="607" w:type="dxa"/>
            <w:tcPrChange w:id="3950" w:author="Autor">
              <w:tcPr>
                <w:tcW w:w="607" w:type="dxa"/>
              </w:tcPr>
            </w:tcPrChange>
          </w:tcPr>
          <w:p w14:paraId="020900AB" w14:textId="77777777" w:rsidR="00072CC5" w:rsidRDefault="00072CC5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3951" w:author="Autor">
              <w:tcPr>
                <w:tcW w:w="1084" w:type="dxa"/>
              </w:tcPr>
            </w:tcPrChange>
          </w:tcPr>
          <w:p w14:paraId="15BB17EE" w14:textId="77777777" w:rsidR="00072CC5" w:rsidRDefault="00072CC5" w:rsidP="000368D4">
            <w:pPr>
              <w:pStyle w:val="tabelanormalny"/>
            </w:pPr>
            <w:r>
              <w:t>TAK</w:t>
            </w:r>
          </w:p>
        </w:tc>
        <w:tc>
          <w:tcPr>
            <w:tcW w:w="3465" w:type="dxa"/>
            <w:tcPrChange w:id="3952" w:author="Autor">
              <w:tcPr>
                <w:tcW w:w="4640" w:type="dxa"/>
              </w:tcPr>
            </w:tcPrChange>
          </w:tcPr>
          <w:p w14:paraId="2226A349" w14:textId="77777777" w:rsidR="00072CC5" w:rsidRDefault="007B10C7" w:rsidP="000368D4">
            <w:pPr>
              <w:pStyle w:val="tabelanormalny"/>
            </w:pPr>
            <w:ins w:id="3953" w:author="Autor">
              <w:r w:rsidRPr="00E86CD0">
                <w:rPr>
                  <w:color w:val="92D050"/>
                  <w:u w:val="single"/>
                </w:rPr>
                <w:t>+48600900111</w:t>
              </w:r>
            </w:ins>
            <w:del w:id="3954" w:author="Autor">
              <w:r w:rsidR="00072CC5" w:rsidDel="007B10C7">
                <w:delText>+48501000000</w:delText>
              </w:r>
            </w:del>
          </w:p>
        </w:tc>
        <w:tc>
          <w:tcPr>
            <w:tcW w:w="2434" w:type="dxa"/>
            <w:tcPrChange w:id="3955" w:author="Autor">
              <w:tcPr>
                <w:tcW w:w="1259" w:type="dxa"/>
              </w:tcPr>
            </w:tcPrChange>
          </w:tcPr>
          <w:p w14:paraId="6B535D23" w14:textId="77777777" w:rsidR="00072CC5" w:rsidRDefault="00072CC5" w:rsidP="000368D4">
            <w:pPr>
              <w:pStyle w:val="tabelanormalny"/>
            </w:pPr>
            <w:r>
              <w:t xml:space="preserve">Numer telefonu pracownika medycznego zlecającego badanie poprzedzony </w:t>
            </w:r>
            <w:proofErr w:type="spellStart"/>
            <w:r>
              <w:t>prefixem</w:t>
            </w:r>
            <w:proofErr w:type="spellEnd"/>
            <w:r>
              <w:t xml:space="preserve"> +48</w:t>
            </w:r>
          </w:p>
        </w:tc>
      </w:tr>
      <w:tr w:rsidR="00072CC5" w14:paraId="468541EA" w14:textId="77777777" w:rsidTr="6AF12D69">
        <w:tc>
          <w:tcPr>
            <w:tcW w:w="1698" w:type="dxa"/>
            <w:tcPrChange w:id="3956" w:author="Autor">
              <w:tcPr>
                <w:tcW w:w="1698" w:type="dxa"/>
              </w:tcPr>
            </w:tcPrChange>
          </w:tcPr>
          <w:p w14:paraId="65E48820" w14:textId="77777777" w:rsidR="00072CC5" w:rsidRPr="00D82FE8" w:rsidRDefault="00072CC5" w:rsidP="000368D4">
            <w:pPr>
              <w:pStyle w:val="tabelanormalny"/>
            </w:pPr>
            <w:r w:rsidRPr="00D82FE8">
              <w:t>komentarz</w:t>
            </w:r>
          </w:p>
        </w:tc>
        <w:tc>
          <w:tcPr>
            <w:tcW w:w="607" w:type="dxa"/>
            <w:tcPrChange w:id="3957" w:author="Autor">
              <w:tcPr>
                <w:tcW w:w="607" w:type="dxa"/>
              </w:tcPr>
            </w:tcPrChange>
          </w:tcPr>
          <w:p w14:paraId="396F3CF8" w14:textId="77777777" w:rsidR="00072CC5" w:rsidRDefault="00072CC5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3958" w:author="Autor">
              <w:tcPr>
                <w:tcW w:w="1084" w:type="dxa"/>
              </w:tcPr>
            </w:tcPrChange>
          </w:tcPr>
          <w:p w14:paraId="5D3CEFE4" w14:textId="77777777" w:rsidR="00072CC5" w:rsidRDefault="00072CC5" w:rsidP="000368D4">
            <w:pPr>
              <w:pStyle w:val="tabelanormalny"/>
            </w:pPr>
            <w:r>
              <w:t>TAK, w przypadku braku uzupełnić wartością „”</w:t>
            </w:r>
          </w:p>
        </w:tc>
        <w:tc>
          <w:tcPr>
            <w:tcW w:w="3465" w:type="dxa"/>
            <w:tcPrChange w:id="3959" w:author="Autor">
              <w:tcPr>
                <w:tcW w:w="4640" w:type="dxa"/>
              </w:tcPr>
            </w:tcPrChange>
          </w:tcPr>
          <w:p w14:paraId="5D46693C" w14:textId="77777777" w:rsidR="00072CC5" w:rsidRDefault="00072CC5" w:rsidP="000368D4">
            <w:pPr>
              <w:pStyle w:val="tabelanormalny"/>
            </w:pPr>
            <w:r>
              <w:t>Osoba objawowa</w:t>
            </w:r>
          </w:p>
        </w:tc>
        <w:tc>
          <w:tcPr>
            <w:tcW w:w="2434" w:type="dxa"/>
            <w:tcPrChange w:id="3960" w:author="Autor">
              <w:tcPr>
                <w:tcW w:w="1259" w:type="dxa"/>
              </w:tcPr>
            </w:tcPrChange>
          </w:tcPr>
          <w:p w14:paraId="77FA5E73" w14:textId="77777777" w:rsidR="00072CC5" w:rsidRDefault="001C5476" w:rsidP="000368D4">
            <w:pPr>
              <w:pStyle w:val="tabelanormalny"/>
            </w:pPr>
            <w:r>
              <w:t>Komentarz lekarza do skierowania osoby na izolację. W przypadku braku należy uzupełnić pustą wartością („ „)</w:t>
            </w:r>
          </w:p>
        </w:tc>
      </w:tr>
    </w:tbl>
    <w:p w14:paraId="1A48F86C" w14:textId="069208F5" w:rsidR="00E14DE4" w:rsidRPr="00E14DE4" w:rsidRDefault="68832060" w:rsidP="00E14DE4">
      <w:pPr>
        <w:pStyle w:val="Legenda"/>
        <w:rPr>
          <w:rFonts w:ascii="Calibri" w:hAnsi="Calibri" w:cs="Times New Roman"/>
          <w:sz w:val="20"/>
          <w:szCs w:val="20"/>
        </w:rPr>
      </w:pPr>
      <w:r>
        <w:lastRenderedPageBreak/>
        <w:t>Tabela 9 Tabela opisów parametrów w metodzie /</w:t>
      </w:r>
      <w:del w:id="3961" w:author="Autor">
        <w:r w:rsidR="00E14DE4" w:rsidDel="68832060">
          <w:delText>ewp-ez-ext</w:delText>
        </w:r>
      </w:del>
      <w:ins w:id="3962" w:author="Autor">
        <w:r>
          <w:t>ewp-ez-ext-v2</w:t>
        </w:r>
      </w:ins>
      <w:r>
        <w:t>/kwarantanna</w:t>
      </w:r>
    </w:p>
    <w:p w14:paraId="738610EB" w14:textId="77777777" w:rsidR="00D82FE8" w:rsidRDefault="00D82FE8" w:rsidP="00E72EAD">
      <w:pPr>
        <w:rPr>
          <w:b/>
        </w:rPr>
      </w:pPr>
    </w:p>
    <w:p w14:paraId="6BF91CA7" w14:textId="77777777" w:rsidR="00E72EAD" w:rsidRDefault="004B485C" w:rsidP="00E72EAD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14:paraId="1FB89F18" w14:textId="5BFA3D18" w:rsidR="004B485C" w:rsidRDefault="6BB10D86" w:rsidP="004B485C">
      <w:r>
        <w:t xml:space="preserve">POST </w:t>
      </w:r>
      <w:r w:rsidR="34CC1BB3">
        <w:t>/</w:t>
      </w:r>
      <w:del w:id="3963" w:author="Autor">
        <w:r w:rsidR="004B485C" w:rsidDel="34CC1BB3">
          <w:delText>ewp-ez-ext</w:delText>
        </w:r>
      </w:del>
      <w:ins w:id="3964" w:author="Autor">
        <w:r w:rsidR="34CC1BB3">
          <w:t>ewp-ez-ext-v2</w:t>
        </w:r>
      </w:ins>
      <w:r>
        <w:t>/kwarantanna HTTP/1.1</w:t>
      </w:r>
    </w:p>
    <w:p w14:paraId="72848619" w14:textId="77777777" w:rsidR="004B485C" w:rsidRPr="007531DA" w:rsidRDefault="004B485C" w:rsidP="004B485C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14:paraId="6BF91A2E" w14:textId="77777777" w:rsidR="004B485C" w:rsidRPr="007531DA" w:rsidRDefault="004B485C" w:rsidP="004B485C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14:paraId="343AC63A" w14:textId="77777777" w:rsidR="004B485C" w:rsidRPr="007531DA" w:rsidRDefault="004B485C" w:rsidP="00E72EAD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14:paraId="52AC6B0A" w14:textId="77777777" w:rsidR="00387481" w:rsidRDefault="03D4B47E" w:rsidP="00E72EAD">
      <w:pPr>
        <w:rPr>
          <w:lang w:val="en-US"/>
        </w:rPr>
      </w:pPr>
      <w:proofErr w:type="spellStart"/>
      <w:r w:rsidRPr="67BBF70B">
        <w:rPr>
          <w:lang w:val="en-US"/>
        </w:rPr>
        <w:t>Kontekst-uuidZdarzeniaInicjujacego</w:t>
      </w:r>
      <w:proofErr w:type="spellEnd"/>
      <w:r w:rsidRPr="67BBF70B">
        <w:rPr>
          <w:lang w:val="en-US"/>
        </w:rPr>
        <w:t xml:space="preserve">: </w:t>
      </w:r>
      <w:del w:id="3965" w:author="Autor">
        <w:r w:rsidR="00387481" w:rsidRPr="67BBF70B" w:rsidDel="03D4B47E">
          <w:rPr>
            <w:lang w:val="en-US"/>
          </w:rPr>
          <w:delText>0d8aa4b1-816d-4186-84a2-923e50f7e561</w:delText>
        </w:r>
      </w:del>
    </w:p>
    <w:p w14:paraId="05AF4FA1" w14:textId="77777777" w:rsidR="00E86CD0" w:rsidRPr="00E86CD0" w:rsidRDefault="314ACC7C" w:rsidP="67BBF70B">
      <w:pPr>
        <w:rPr>
          <w:lang w:val="en-US"/>
          <w:rPrChange w:id="3966" w:author="Autor">
            <w:rPr>
              <w:color w:val="92D050"/>
              <w:lang w:val="en-US"/>
            </w:rPr>
          </w:rPrChange>
        </w:rPr>
      </w:pPr>
      <w:r w:rsidRPr="67BBF70B">
        <w:rPr>
          <w:lang w:val="en-US"/>
          <w:rPrChange w:id="3967" w:author="Autor">
            <w:rPr>
              <w:color w:val="92D050"/>
              <w:lang w:val="en-US"/>
            </w:rPr>
          </w:rPrChange>
        </w:rPr>
        <w:t>17604f54-0682-4008-b8d9-dd902c48a2ce</w:t>
      </w:r>
    </w:p>
    <w:p w14:paraId="0FD5E71F" w14:textId="77777777" w:rsidR="004B485C" w:rsidRDefault="004B485C" w:rsidP="00E72EAD">
      <w:pPr>
        <w:rPr>
          <w:u w:val="single"/>
          <w:lang w:val="en-US"/>
        </w:rPr>
      </w:pPr>
      <w:r w:rsidRPr="007531DA">
        <w:rPr>
          <w:u w:val="single"/>
          <w:lang w:val="en-US"/>
        </w:rPr>
        <w:t>Body:</w:t>
      </w:r>
    </w:p>
    <w:p w14:paraId="637805D2" w14:textId="77777777" w:rsidR="00E86CD0" w:rsidRDefault="00E86CD0" w:rsidP="00E72EAD">
      <w:pPr>
        <w:rPr>
          <w:u w:val="single"/>
          <w:lang w:val="en-US"/>
        </w:rPr>
      </w:pPr>
    </w:p>
    <w:p w14:paraId="61E56F29" w14:textId="77777777" w:rsidR="00E86CD0" w:rsidRPr="00E86CD0" w:rsidRDefault="314ACC7C" w:rsidP="67BBF70B">
      <w:pPr>
        <w:rPr>
          <w:u w:val="single"/>
          <w:rPrChange w:id="3968" w:author="Autor">
            <w:rPr>
              <w:color w:val="92D050"/>
              <w:u w:val="single"/>
            </w:rPr>
          </w:rPrChange>
        </w:rPr>
      </w:pPr>
      <w:r w:rsidRPr="67BBF70B">
        <w:rPr>
          <w:u w:val="single"/>
          <w:rPrChange w:id="3969" w:author="Autor">
            <w:rPr>
              <w:color w:val="92D050"/>
              <w:u w:val="single"/>
            </w:rPr>
          </w:rPrChange>
        </w:rPr>
        <w:t>{</w:t>
      </w:r>
    </w:p>
    <w:p w14:paraId="7BDA354E" w14:textId="77777777" w:rsidR="00E86CD0" w:rsidRPr="00E86CD0" w:rsidRDefault="00E86CD0" w:rsidP="67BBF70B">
      <w:pPr>
        <w:rPr>
          <w:u w:val="single"/>
          <w:rPrChange w:id="3970" w:author="Autor">
            <w:rPr>
              <w:color w:val="92D050"/>
              <w:u w:val="single"/>
            </w:rPr>
          </w:rPrChange>
        </w:rPr>
      </w:pPr>
      <w:r w:rsidRPr="00E86CD0">
        <w:rPr>
          <w:color w:val="92D050"/>
          <w:u w:val="single"/>
        </w:rPr>
        <w:tab/>
      </w:r>
      <w:r w:rsidR="314ACC7C" w:rsidRPr="67BBF70B">
        <w:rPr>
          <w:u w:val="single"/>
          <w:rPrChange w:id="3971" w:author="Autor">
            <w:rPr>
              <w:color w:val="92D050"/>
              <w:u w:val="single"/>
            </w:rPr>
          </w:rPrChange>
        </w:rPr>
        <w:t>"</w:t>
      </w:r>
      <w:proofErr w:type="spellStart"/>
      <w:r w:rsidR="314ACC7C" w:rsidRPr="67BBF70B">
        <w:rPr>
          <w:u w:val="single"/>
          <w:rPrChange w:id="3972" w:author="Autor">
            <w:rPr>
              <w:color w:val="92D050"/>
              <w:u w:val="single"/>
            </w:rPr>
          </w:rPrChange>
        </w:rPr>
        <w:t>typKwarantanny</w:t>
      </w:r>
      <w:proofErr w:type="spellEnd"/>
      <w:r w:rsidR="314ACC7C" w:rsidRPr="67BBF70B">
        <w:rPr>
          <w:u w:val="single"/>
          <w:rPrChange w:id="3973" w:author="Autor">
            <w:rPr>
              <w:color w:val="92D050"/>
              <w:u w:val="single"/>
            </w:rPr>
          </w:rPrChange>
        </w:rPr>
        <w:t>": "ID",</w:t>
      </w:r>
    </w:p>
    <w:p w14:paraId="5F58CAE6" w14:textId="77777777" w:rsidR="00E86CD0" w:rsidRPr="00E86CD0" w:rsidRDefault="00E86CD0" w:rsidP="67BBF70B">
      <w:pPr>
        <w:rPr>
          <w:u w:val="single"/>
          <w:rPrChange w:id="3974" w:author="Autor">
            <w:rPr>
              <w:color w:val="92D050"/>
              <w:u w:val="single"/>
            </w:rPr>
          </w:rPrChange>
        </w:rPr>
      </w:pPr>
      <w:r w:rsidRPr="00E86CD0">
        <w:rPr>
          <w:color w:val="92D050"/>
          <w:u w:val="single"/>
        </w:rPr>
        <w:tab/>
      </w:r>
      <w:r w:rsidR="314ACC7C" w:rsidRPr="67BBF70B">
        <w:rPr>
          <w:u w:val="single"/>
          <w:rPrChange w:id="3975" w:author="Autor">
            <w:rPr>
              <w:color w:val="92D050"/>
              <w:u w:val="single"/>
            </w:rPr>
          </w:rPrChange>
        </w:rPr>
        <w:t>"</w:t>
      </w:r>
      <w:proofErr w:type="spellStart"/>
      <w:r w:rsidR="314ACC7C" w:rsidRPr="67BBF70B">
        <w:rPr>
          <w:u w:val="single"/>
          <w:rPrChange w:id="3976" w:author="Autor">
            <w:rPr>
              <w:color w:val="92D050"/>
              <w:u w:val="single"/>
            </w:rPr>
          </w:rPrChange>
        </w:rPr>
        <w:t>dataKwarantannyOd</w:t>
      </w:r>
      <w:proofErr w:type="spellEnd"/>
      <w:r w:rsidR="314ACC7C" w:rsidRPr="67BBF70B">
        <w:rPr>
          <w:u w:val="single"/>
          <w:rPrChange w:id="3977" w:author="Autor">
            <w:rPr>
              <w:color w:val="92D050"/>
              <w:u w:val="single"/>
            </w:rPr>
          </w:rPrChange>
        </w:rPr>
        <w:t>": "2022-07-21 01:39:23",</w:t>
      </w:r>
    </w:p>
    <w:p w14:paraId="7C779129" w14:textId="77777777" w:rsidR="00E86CD0" w:rsidRPr="00E86CD0" w:rsidRDefault="00E86CD0" w:rsidP="67BBF70B">
      <w:pPr>
        <w:rPr>
          <w:u w:val="single"/>
          <w:rPrChange w:id="3978" w:author="Autor">
            <w:rPr>
              <w:color w:val="92D050"/>
              <w:u w:val="single"/>
            </w:rPr>
          </w:rPrChange>
        </w:rPr>
      </w:pPr>
      <w:r w:rsidRPr="00E86CD0">
        <w:rPr>
          <w:color w:val="92D050"/>
          <w:u w:val="single"/>
        </w:rPr>
        <w:tab/>
      </w:r>
      <w:r w:rsidR="314ACC7C" w:rsidRPr="67BBF70B">
        <w:rPr>
          <w:u w:val="single"/>
          <w:rPrChange w:id="3979" w:author="Autor">
            <w:rPr>
              <w:color w:val="92D050"/>
              <w:u w:val="single"/>
            </w:rPr>
          </w:rPrChange>
        </w:rPr>
        <w:t>"</w:t>
      </w:r>
      <w:proofErr w:type="spellStart"/>
      <w:r w:rsidR="314ACC7C" w:rsidRPr="67BBF70B">
        <w:rPr>
          <w:u w:val="single"/>
          <w:rPrChange w:id="3980" w:author="Autor">
            <w:rPr>
              <w:color w:val="92D050"/>
              <w:u w:val="single"/>
            </w:rPr>
          </w:rPrChange>
        </w:rPr>
        <w:t>dataKwarantannyDo</w:t>
      </w:r>
      <w:proofErr w:type="spellEnd"/>
      <w:r w:rsidR="314ACC7C" w:rsidRPr="67BBF70B">
        <w:rPr>
          <w:u w:val="single"/>
          <w:rPrChange w:id="3981" w:author="Autor">
            <w:rPr>
              <w:color w:val="92D050"/>
              <w:u w:val="single"/>
            </w:rPr>
          </w:rPrChange>
        </w:rPr>
        <w:t>": "2022-08-05 01:39:23",</w:t>
      </w:r>
    </w:p>
    <w:p w14:paraId="29F27BD1" w14:textId="77777777" w:rsidR="00E86CD0" w:rsidRPr="00E86CD0" w:rsidRDefault="00E86CD0" w:rsidP="67BBF70B">
      <w:pPr>
        <w:rPr>
          <w:u w:val="single"/>
          <w:rPrChange w:id="3982" w:author="Autor">
            <w:rPr>
              <w:color w:val="92D050"/>
              <w:u w:val="single"/>
            </w:rPr>
          </w:rPrChange>
        </w:rPr>
      </w:pPr>
      <w:r w:rsidRPr="00E86CD0">
        <w:rPr>
          <w:color w:val="92D050"/>
          <w:u w:val="single"/>
        </w:rPr>
        <w:tab/>
      </w:r>
      <w:r w:rsidR="314ACC7C" w:rsidRPr="67BBF70B">
        <w:rPr>
          <w:u w:val="single"/>
          <w:rPrChange w:id="3983" w:author="Autor">
            <w:rPr>
              <w:color w:val="92D050"/>
              <w:u w:val="single"/>
            </w:rPr>
          </w:rPrChange>
        </w:rPr>
        <w:t>"</w:t>
      </w:r>
      <w:proofErr w:type="spellStart"/>
      <w:r w:rsidR="314ACC7C" w:rsidRPr="67BBF70B">
        <w:rPr>
          <w:u w:val="single"/>
          <w:rPrChange w:id="3984" w:author="Autor">
            <w:rPr>
              <w:color w:val="92D050"/>
              <w:u w:val="single"/>
            </w:rPr>
          </w:rPrChange>
        </w:rPr>
        <w:t>idOsoby</w:t>
      </w:r>
      <w:proofErr w:type="spellEnd"/>
      <w:r w:rsidR="314ACC7C" w:rsidRPr="67BBF70B">
        <w:rPr>
          <w:u w:val="single"/>
          <w:rPrChange w:id="3985" w:author="Autor">
            <w:rPr>
              <w:color w:val="92D050"/>
              <w:u w:val="single"/>
            </w:rPr>
          </w:rPrChange>
        </w:rPr>
        <w:t>": "17335193",</w:t>
      </w:r>
    </w:p>
    <w:p w14:paraId="14F3357E" w14:textId="77777777" w:rsidR="00E86CD0" w:rsidRPr="003D244B" w:rsidRDefault="00E86CD0" w:rsidP="67BBF70B">
      <w:pPr>
        <w:rPr>
          <w:u w:val="single"/>
          <w:rPrChange w:id="3986" w:author="Autor">
            <w:rPr>
              <w:color w:val="92D050"/>
              <w:u w:val="single"/>
            </w:rPr>
          </w:rPrChange>
        </w:rPr>
      </w:pPr>
      <w:r w:rsidRPr="00E86CD0">
        <w:rPr>
          <w:color w:val="92D050"/>
          <w:u w:val="single"/>
        </w:rPr>
        <w:tab/>
      </w:r>
      <w:r w:rsidR="314ACC7C" w:rsidRPr="67BBF70B">
        <w:rPr>
          <w:u w:val="single"/>
          <w:rPrChange w:id="3987" w:author="Autor">
            <w:rPr>
              <w:color w:val="92D050"/>
              <w:u w:val="single"/>
            </w:rPr>
          </w:rPrChange>
        </w:rPr>
        <w:t>"</w:t>
      </w:r>
      <w:proofErr w:type="spellStart"/>
      <w:r w:rsidR="314ACC7C" w:rsidRPr="67BBF70B">
        <w:rPr>
          <w:u w:val="single"/>
          <w:rPrChange w:id="3988" w:author="Autor">
            <w:rPr>
              <w:color w:val="92D050"/>
              <w:u w:val="single"/>
            </w:rPr>
          </w:rPrChange>
        </w:rPr>
        <w:t>idPlacowki</w:t>
      </w:r>
      <w:proofErr w:type="spellEnd"/>
      <w:r w:rsidR="314ACC7C" w:rsidRPr="67BBF70B">
        <w:rPr>
          <w:u w:val="single"/>
          <w:rPrChange w:id="3989" w:author="Autor">
            <w:rPr>
              <w:color w:val="92D050"/>
              <w:u w:val="single"/>
            </w:rPr>
          </w:rPrChange>
        </w:rPr>
        <w:t>": "269060",</w:t>
      </w:r>
    </w:p>
    <w:p w14:paraId="07125EE2" w14:textId="77777777" w:rsidR="00E86CD0" w:rsidRPr="003D244B" w:rsidRDefault="00E86CD0" w:rsidP="67BBF70B">
      <w:pPr>
        <w:rPr>
          <w:u w:val="single"/>
          <w:rPrChange w:id="3990" w:author="Autor">
            <w:rPr>
              <w:color w:val="92D050"/>
              <w:u w:val="single"/>
            </w:rPr>
          </w:rPrChange>
        </w:rPr>
      </w:pPr>
      <w:r w:rsidRPr="003D244B">
        <w:rPr>
          <w:color w:val="92D050"/>
          <w:u w:val="single"/>
        </w:rPr>
        <w:tab/>
      </w:r>
      <w:r w:rsidR="314ACC7C" w:rsidRPr="67BBF70B">
        <w:rPr>
          <w:u w:val="single"/>
          <w:rPrChange w:id="3991" w:author="Autor">
            <w:rPr>
              <w:color w:val="92D050"/>
              <w:u w:val="single"/>
            </w:rPr>
          </w:rPrChange>
        </w:rPr>
        <w:t>"</w:t>
      </w:r>
      <w:proofErr w:type="spellStart"/>
      <w:r w:rsidR="314ACC7C" w:rsidRPr="67BBF70B">
        <w:rPr>
          <w:u w:val="single"/>
          <w:rPrChange w:id="3992" w:author="Autor">
            <w:rPr>
              <w:color w:val="92D050"/>
              <w:u w:val="single"/>
            </w:rPr>
          </w:rPrChange>
        </w:rPr>
        <w:t>zlecajacyOidRoot</w:t>
      </w:r>
      <w:proofErr w:type="spellEnd"/>
      <w:r w:rsidR="314ACC7C" w:rsidRPr="67BBF70B">
        <w:rPr>
          <w:u w:val="single"/>
          <w:rPrChange w:id="3993" w:author="Autor">
            <w:rPr>
              <w:color w:val="92D050"/>
              <w:u w:val="single"/>
            </w:rPr>
          </w:rPrChange>
        </w:rPr>
        <w:t>": "2.16.840.1.113883.3.4424.1.236.2",</w:t>
      </w:r>
    </w:p>
    <w:p w14:paraId="78A5DDCB" w14:textId="77777777" w:rsidR="00E86CD0" w:rsidRPr="003D244B" w:rsidRDefault="00E86CD0" w:rsidP="67BBF70B">
      <w:pPr>
        <w:rPr>
          <w:u w:val="single"/>
          <w:rPrChange w:id="3994" w:author="Autor">
            <w:rPr>
              <w:color w:val="92D050"/>
              <w:u w:val="single"/>
            </w:rPr>
          </w:rPrChange>
        </w:rPr>
      </w:pPr>
      <w:r w:rsidRPr="003D244B">
        <w:rPr>
          <w:color w:val="92D050"/>
          <w:u w:val="single"/>
        </w:rPr>
        <w:tab/>
      </w:r>
      <w:r w:rsidR="314ACC7C" w:rsidRPr="67BBF70B">
        <w:rPr>
          <w:u w:val="single"/>
          <w:rPrChange w:id="3995" w:author="Autor">
            <w:rPr>
              <w:color w:val="92D050"/>
              <w:u w:val="single"/>
            </w:rPr>
          </w:rPrChange>
        </w:rPr>
        <w:t>"</w:t>
      </w:r>
      <w:proofErr w:type="spellStart"/>
      <w:r w:rsidR="314ACC7C" w:rsidRPr="67BBF70B">
        <w:rPr>
          <w:u w:val="single"/>
          <w:rPrChange w:id="3996" w:author="Autor">
            <w:rPr>
              <w:color w:val="92D050"/>
              <w:u w:val="single"/>
            </w:rPr>
          </w:rPrChange>
        </w:rPr>
        <w:t>zlecajacyOidExtension</w:t>
      </w:r>
      <w:proofErr w:type="spellEnd"/>
      <w:r w:rsidR="314ACC7C" w:rsidRPr="67BBF70B">
        <w:rPr>
          <w:u w:val="single"/>
          <w:rPrChange w:id="3997" w:author="Autor">
            <w:rPr>
              <w:color w:val="92D050"/>
              <w:u w:val="single"/>
            </w:rPr>
          </w:rPrChange>
        </w:rPr>
        <w:t>": "1680311",</w:t>
      </w:r>
    </w:p>
    <w:p w14:paraId="6B63AF11" w14:textId="77777777" w:rsidR="00E86CD0" w:rsidRPr="003D244B" w:rsidRDefault="00E86CD0" w:rsidP="67BBF70B">
      <w:pPr>
        <w:rPr>
          <w:u w:val="single"/>
          <w:rPrChange w:id="3998" w:author="Autor">
            <w:rPr>
              <w:color w:val="92D050"/>
              <w:u w:val="single"/>
            </w:rPr>
          </w:rPrChange>
        </w:rPr>
      </w:pPr>
      <w:r w:rsidRPr="003D244B">
        <w:rPr>
          <w:color w:val="92D050"/>
          <w:u w:val="single"/>
        </w:rPr>
        <w:tab/>
      </w:r>
      <w:r w:rsidR="314ACC7C" w:rsidRPr="67BBF70B">
        <w:rPr>
          <w:u w:val="single"/>
          <w:rPrChange w:id="3999" w:author="Autor">
            <w:rPr>
              <w:color w:val="92D050"/>
              <w:u w:val="single"/>
            </w:rPr>
          </w:rPrChange>
        </w:rPr>
        <w:t>"</w:t>
      </w:r>
      <w:proofErr w:type="spellStart"/>
      <w:r w:rsidR="314ACC7C" w:rsidRPr="67BBF70B">
        <w:rPr>
          <w:u w:val="single"/>
          <w:rPrChange w:id="4000" w:author="Autor">
            <w:rPr>
              <w:color w:val="92D050"/>
              <w:u w:val="single"/>
            </w:rPr>
          </w:rPrChange>
        </w:rPr>
        <w:t>zlecajacyImie</w:t>
      </w:r>
      <w:proofErr w:type="spellEnd"/>
      <w:r w:rsidR="314ACC7C" w:rsidRPr="67BBF70B">
        <w:rPr>
          <w:u w:val="single"/>
          <w:rPrChange w:id="4001" w:author="Autor">
            <w:rPr>
              <w:color w:val="92D050"/>
              <w:u w:val="single"/>
            </w:rPr>
          </w:rPrChange>
        </w:rPr>
        <w:t>": "Grażyna Maria",</w:t>
      </w:r>
    </w:p>
    <w:p w14:paraId="64ECAB02" w14:textId="77777777" w:rsidR="00E86CD0" w:rsidRPr="00E86CD0" w:rsidRDefault="00E86CD0" w:rsidP="67BBF70B">
      <w:pPr>
        <w:rPr>
          <w:u w:val="single"/>
          <w:rPrChange w:id="4002" w:author="Autor">
            <w:rPr>
              <w:color w:val="92D050"/>
              <w:u w:val="single"/>
            </w:rPr>
          </w:rPrChange>
        </w:rPr>
      </w:pPr>
      <w:r w:rsidRPr="003D244B">
        <w:rPr>
          <w:color w:val="92D050"/>
          <w:u w:val="single"/>
        </w:rPr>
        <w:tab/>
      </w:r>
      <w:r w:rsidR="314ACC7C" w:rsidRPr="67BBF70B">
        <w:rPr>
          <w:u w:val="single"/>
          <w:rPrChange w:id="4003" w:author="Autor">
            <w:rPr>
              <w:color w:val="92D050"/>
              <w:u w:val="single"/>
            </w:rPr>
          </w:rPrChange>
        </w:rPr>
        <w:t>"</w:t>
      </w:r>
      <w:proofErr w:type="spellStart"/>
      <w:r w:rsidR="314ACC7C" w:rsidRPr="67BBF70B">
        <w:rPr>
          <w:u w:val="single"/>
          <w:rPrChange w:id="4004" w:author="Autor">
            <w:rPr>
              <w:color w:val="92D050"/>
              <w:u w:val="single"/>
            </w:rPr>
          </w:rPrChange>
        </w:rPr>
        <w:t>zlecajacyNazwisko</w:t>
      </w:r>
      <w:proofErr w:type="spellEnd"/>
      <w:r w:rsidR="314ACC7C" w:rsidRPr="67BBF70B">
        <w:rPr>
          <w:u w:val="single"/>
          <w:rPrChange w:id="4005" w:author="Autor">
            <w:rPr>
              <w:color w:val="92D050"/>
              <w:u w:val="single"/>
            </w:rPr>
          </w:rPrChange>
        </w:rPr>
        <w:t>": "</w:t>
      </w:r>
      <w:proofErr w:type="spellStart"/>
      <w:r w:rsidR="314ACC7C" w:rsidRPr="67BBF70B">
        <w:rPr>
          <w:u w:val="single"/>
          <w:rPrChange w:id="4006" w:author="Autor">
            <w:rPr>
              <w:color w:val="92D050"/>
              <w:u w:val="single"/>
            </w:rPr>
          </w:rPrChange>
        </w:rPr>
        <w:t>Ycrcifhgks</w:t>
      </w:r>
      <w:proofErr w:type="spellEnd"/>
      <w:r w:rsidR="314ACC7C" w:rsidRPr="67BBF70B">
        <w:rPr>
          <w:u w:val="single"/>
          <w:rPrChange w:id="4007" w:author="Autor">
            <w:rPr>
              <w:color w:val="92D050"/>
              <w:u w:val="single"/>
            </w:rPr>
          </w:rPrChange>
        </w:rPr>
        <w:t>",</w:t>
      </w:r>
    </w:p>
    <w:p w14:paraId="76412B66" w14:textId="77777777" w:rsidR="00E86CD0" w:rsidRPr="00E86CD0" w:rsidRDefault="00E86CD0" w:rsidP="67BBF70B">
      <w:pPr>
        <w:rPr>
          <w:u w:val="single"/>
          <w:rPrChange w:id="4008" w:author="Autor">
            <w:rPr>
              <w:color w:val="92D050"/>
              <w:u w:val="single"/>
            </w:rPr>
          </w:rPrChange>
        </w:rPr>
      </w:pPr>
      <w:r w:rsidRPr="00E86CD0">
        <w:rPr>
          <w:color w:val="92D050"/>
          <w:u w:val="single"/>
        </w:rPr>
        <w:tab/>
      </w:r>
      <w:r w:rsidR="314ACC7C" w:rsidRPr="67BBF70B">
        <w:rPr>
          <w:u w:val="single"/>
          <w:rPrChange w:id="4009" w:author="Autor">
            <w:rPr>
              <w:color w:val="92D050"/>
              <w:u w:val="single"/>
            </w:rPr>
          </w:rPrChange>
        </w:rPr>
        <w:t>"</w:t>
      </w:r>
      <w:proofErr w:type="spellStart"/>
      <w:r w:rsidR="314ACC7C" w:rsidRPr="67BBF70B">
        <w:rPr>
          <w:u w:val="single"/>
          <w:rPrChange w:id="4010" w:author="Autor">
            <w:rPr>
              <w:color w:val="92D050"/>
              <w:u w:val="single"/>
            </w:rPr>
          </w:rPrChange>
        </w:rPr>
        <w:t>zlecajacyTelefon</w:t>
      </w:r>
      <w:proofErr w:type="spellEnd"/>
      <w:r w:rsidR="314ACC7C" w:rsidRPr="67BBF70B">
        <w:rPr>
          <w:u w:val="single"/>
          <w:rPrChange w:id="4011" w:author="Autor">
            <w:rPr>
              <w:color w:val="92D050"/>
              <w:u w:val="single"/>
            </w:rPr>
          </w:rPrChange>
        </w:rPr>
        <w:t>": "+48600900111",</w:t>
      </w:r>
    </w:p>
    <w:p w14:paraId="31EE2035" w14:textId="77777777" w:rsidR="00E86CD0" w:rsidRPr="00E86CD0" w:rsidRDefault="00E86CD0" w:rsidP="67BBF70B">
      <w:pPr>
        <w:rPr>
          <w:u w:val="single"/>
          <w:rPrChange w:id="4012" w:author="Autor">
            <w:rPr>
              <w:color w:val="92D050"/>
              <w:u w:val="single"/>
            </w:rPr>
          </w:rPrChange>
        </w:rPr>
      </w:pPr>
      <w:r w:rsidRPr="00E86CD0">
        <w:rPr>
          <w:color w:val="92D050"/>
          <w:u w:val="single"/>
        </w:rPr>
        <w:tab/>
      </w:r>
      <w:r w:rsidR="314ACC7C" w:rsidRPr="67BBF70B">
        <w:rPr>
          <w:u w:val="single"/>
          <w:rPrChange w:id="4013" w:author="Autor">
            <w:rPr>
              <w:color w:val="92D050"/>
              <w:u w:val="single"/>
            </w:rPr>
          </w:rPrChange>
        </w:rPr>
        <w:t>"komentarz": "osoba objawowa"</w:t>
      </w:r>
    </w:p>
    <w:p w14:paraId="0E4ABECA" w14:textId="77777777" w:rsidR="00E86CD0" w:rsidRPr="003D244B" w:rsidRDefault="00E86CD0" w:rsidP="00E86CD0">
      <w:pPr>
        <w:rPr>
          <w:u w:val="single"/>
        </w:rPr>
      </w:pPr>
      <w:r w:rsidRPr="003D244B">
        <w:rPr>
          <w:u w:val="single"/>
        </w:rPr>
        <w:t>}</w:t>
      </w:r>
    </w:p>
    <w:p w14:paraId="3993E018" w14:textId="77777777" w:rsidR="00791B2D" w:rsidRPr="003D244B" w:rsidDel="007B10C7" w:rsidRDefault="00791B2D" w:rsidP="00791B2D">
      <w:pPr>
        <w:rPr>
          <w:del w:id="4014" w:author="Autor"/>
        </w:rPr>
      </w:pPr>
      <w:del w:id="4015" w:author="Autor">
        <w:r w:rsidRPr="003D244B" w:rsidDel="007B10C7">
          <w:delText>{</w:delText>
        </w:r>
      </w:del>
    </w:p>
    <w:p w14:paraId="43A14CE0" w14:textId="77777777" w:rsidR="00791B2D" w:rsidRPr="003D244B" w:rsidDel="007B10C7" w:rsidRDefault="00791B2D" w:rsidP="00791B2D">
      <w:pPr>
        <w:rPr>
          <w:del w:id="4016" w:author="Autor"/>
        </w:rPr>
      </w:pPr>
      <w:del w:id="4017" w:author="Autor">
        <w:r w:rsidRPr="003D244B" w:rsidDel="007B10C7">
          <w:lastRenderedPageBreak/>
          <w:tab/>
          <w:delText>"typKwarantanny": "ID",</w:delText>
        </w:r>
      </w:del>
    </w:p>
    <w:p w14:paraId="6080EBA1" w14:textId="77777777" w:rsidR="00791B2D" w:rsidDel="007B10C7" w:rsidRDefault="00791B2D" w:rsidP="00791B2D">
      <w:pPr>
        <w:rPr>
          <w:del w:id="4018" w:author="Autor"/>
        </w:rPr>
      </w:pPr>
      <w:del w:id="4019" w:author="Autor">
        <w:r w:rsidRPr="003D244B" w:rsidDel="007B10C7">
          <w:tab/>
        </w:r>
        <w:r w:rsidDel="007B10C7">
          <w:delText>"dataKwarantannyOd": "2020-07-24",</w:delText>
        </w:r>
      </w:del>
    </w:p>
    <w:p w14:paraId="57502E9E" w14:textId="77777777" w:rsidR="00791B2D" w:rsidDel="007B10C7" w:rsidRDefault="00791B2D" w:rsidP="00791B2D">
      <w:pPr>
        <w:rPr>
          <w:del w:id="4020" w:author="Autor"/>
        </w:rPr>
      </w:pPr>
      <w:del w:id="4021" w:author="Autor">
        <w:r w:rsidDel="007B10C7">
          <w:tab/>
          <w:delText>"dataKwarantannyDo": "2020-07-31",</w:delText>
        </w:r>
      </w:del>
    </w:p>
    <w:p w14:paraId="3440483C" w14:textId="77777777" w:rsidR="00791B2D" w:rsidDel="007B10C7" w:rsidRDefault="00791B2D" w:rsidP="00791B2D">
      <w:pPr>
        <w:rPr>
          <w:del w:id="4022" w:author="Autor"/>
        </w:rPr>
      </w:pPr>
      <w:del w:id="4023" w:author="Autor">
        <w:r w:rsidDel="007B10C7">
          <w:tab/>
          <w:delText>"idOsoby": "1890276",</w:delText>
        </w:r>
      </w:del>
    </w:p>
    <w:p w14:paraId="35BE55C3" w14:textId="77777777" w:rsidR="00791B2D" w:rsidDel="007B10C7" w:rsidRDefault="00791B2D" w:rsidP="00791B2D">
      <w:pPr>
        <w:rPr>
          <w:del w:id="4024" w:author="Autor"/>
        </w:rPr>
      </w:pPr>
      <w:del w:id="4025" w:author="Autor">
        <w:r w:rsidDel="007B10C7">
          <w:tab/>
          <w:delText>"idPlacowki": "637",</w:delText>
        </w:r>
      </w:del>
    </w:p>
    <w:p w14:paraId="692DDD4A" w14:textId="77777777" w:rsidR="00791B2D" w:rsidDel="007B10C7" w:rsidRDefault="00791B2D" w:rsidP="00791B2D">
      <w:pPr>
        <w:rPr>
          <w:del w:id="4026" w:author="Autor"/>
        </w:rPr>
      </w:pPr>
      <w:del w:id="4027" w:author="Autor">
        <w:r w:rsidDel="007B10C7">
          <w:tab/>
          <w:delText>"zlecajacyOidRoot": "2.16.840.1.113883.3.4424.1.6.2",</w:delText>
        </w:r>
      </w:del>
    </w:p>
    <w:p w14:paraId="64DD76C3" w14:textId="77777777" w:rsidR="00791B2D" w:rsidDel="007B10C7" w:rsidRDefault="00791B2D" w:rsidP="00791B2D">
      <w:pPr>
        <w:rPr>
          <w:del w:id="4028" w:author="Autor"/>
        </w:rPr>
      </w:pPr>
      <w:del w:id="4029" w:author="Autor">
        <w:r w:rsidDel="007B10C7">
          <w:tab/>
          <w:delText>"zlecajacyOidExtension": "0020181",</w:delText>
        </w:r>
      </w:del>
    </w:p>
    <w:p w14:paraId="6FFF5795" w14:textId="77777777" w:rsidR="00791B2D" w:rsidDel="007B10C7" w:rsidRDefault="00791B2D" w:rsidP="00791B2D">
      <w:pPr>
        <w:rPr>
          <w:del w:id="4030" w:author="Autor"/>
        </w:rPr>
      </w:pPr>
      <w:del w:id="4031" w:author="Autor">
        <w:r w:rsidDel="007B10C7">
          <w:tab/>
          <w:delText>"zlecajacyImie": "MAREK ANDRZEJ",</w:delText>
        </w:r>
      </w:del>
    </w:p>
    <w:p w14:paraId="67B2E0B3" w14:textId="77777777" w:rsidR="00791B2D" w:rsidDel="007B10C7" w:rsidRDefault="00791B2D" w:rsidP="00791B2D">
      <w:pPr>
        <w:rPr>
          <w:del w:id="4032" w:author="Autor"/>
        </w:rPr>
      </w:pPr>
      <w:del w:id="4033" w:author="Autor">
        <w:r w:rsidDel="007B10C7">
          <w:tab/>
          <w:delText>"zlecajacyNazwisko": "MLECZKO",</w:delText>
        </w:r>
      </w:del>
    </w:p>
    <w:p w14:paraId="459E1DAE" w14:textId="77777777" w:rsidR="00791B2D" w:rsidDel="007B10C7" w:rsidRDefault="00791B2D" w:rsidP="00791B2D">
      <w:pPr>
        <w:rPr>
          <w:del w:id="4034" w:author="Autor"/>
        </w:rPr>
      </w:pPr>
      <w:del w:id="4035" w:author="Autor">
        <w:r w:rsidDel="007B10C7">
          <w:tab/>
          <w:delText>"zlecajacyTelefon": "+48600900111",</w:delText>
        </w:r>
      </w:del>
    </w:p>
    <w:p w14:paraId="17D1B807" w14:textId="77777777" w:rsidR="00791B2D" w:rsidDel="007B10C7" w:rsidRDefault="00791B2D" w:rsidP="00791B2D">
      <w:pPr>
        <w:rPr>
          <w:del w:id="4036" w:author="Autor"/>
        </w:rPr>
      </w:pPr>
      <w:del w:id="4037" w:author="Autor">
        <w:r w:rsidDel="007B10C7">
          <w:tab/>
          <w:delText>"komentarz": "osoba objawowa"</w:delText>
        </w:r>
      </w:del>
    </w:p>
    <w:p w14:paraId="695EF200" w14:textId="77777777" w:rsidR="004B485C" w:rsidDel="007B10C7" w:rsidRDefault="00791B2D" w:rsidP="00791B2D">
      <w:pPr>
        <w:rPr>
          <w:del w:id="4038" w:author="Autor"/>
        </w:rPr>
      </w:pPr>
      <w:del w:id="4039" w:author="Autor">
        <w:r w:rsidDel="007B10C7">
          <w:delText>}</w:delText>
        </w:r>
      </w:del>
    </w:p>
    <w:p w14:paraId="2E269B89" w14:textId="77777777" w:rsidR="004B485C" w:rsidRDefault="004B485C" w:rsidP="004B485C">
      <w:pPr>
        <w:rPr>
          <w:u w:val="single"/>
        </w:rPr>
      </w:pPr>
      <w:r>
        <w:rPr>
          <w:u w:val="single"/>
        </w:rPr>
        <w:t xml:space="preserve">Przykładowa odpowiedź: </w:t>
      </w:r>
    </w:p>
    <w:p w14:paraId="4A746C21" w14:textId="77777777" w:rsidR="00E86CD0" w:rsidRPr="00E86CD0" w:rsidRDefault="314ACC7C" w:rsidP="67BBF70B">
      <w:pPr>
        <w:rPr>
          <w:u w:val="single"/>
          <w:rPrChange w:id="4040" w:author="Autor">
            <w:rPr>
              <w:color w:val="92D050"/>
              <w:u w:val="single"/>
            </w:rPr>
          </w:rPrChange>
        </w:rPr>
      </w:pPr>
      <w:r w:rsidRPr="67BBF70B">
        <w:rPr>
          <w:u w:val="single"/>
          <w:rPrChange w:id="4041" w:author="Autor">
            <w:rPr>
              <w:color w:val="92D050"/>
              <w:u w:val="single"/>
            </w:rPr>
          </w:rPrChange>
        </w:rPr>
        <w:t>{"</w:t>
      </w:r>
      <w:proofErr w:type="spellStart"/>
      <w:r w:rsidRPr="67BBF70B">
        <w:rPr>
          <w:u w:val="single"/>
          <w:rPrChange w:id="4042" w:author="Autor">
            <w:rPr>
              <w:color w:val="92D050"/>
              <w:u w:val="single"/>
            </w:rPr>
          </w:rPrChange>
        </w:rPr>
        <w:t>idKwarantanny</w:t>
      </w:r>
      <w:proofErr w:type="spellEnd"/>
      <w:r w:rsidRPr="67BBF70B">
        <w:rPr>
          <w:u w:val="single"/>
          <w:rPrChange w:id="4043" w:author="Autor">
            <w:rPr>
              <w:color w:val="92D050"/>
              <w:u w:val="single"/>
            </w:rPr>
          </w:rPrChange>
        </w:rPr>
        <w:t>": 12251255}</w:t>
      </w:r>
    </w:p>
    <w:p w14:paraId="0E3F2097" w14:textId="77777777" w:rsidR="004B485C" w:rsidDel="007B10C7" w:rsidRDefault="004B485C" w:rsidP="004B485C">
      <w:pPr>
        <w:rPr>
          <w:del w:id="4044" w:author="Autor"/>
        </w:rPr>
      </w:pPr>
      <w:del w:id="4045" w:author="Autor">
        <w:r w:rsidDel="007B10C7">
          <w:delText>{</w:delText>
        </w:r>
      </w:del>
    </w:p>
    <w:p w14:paraId="463F29E8" w14:textId="77777777" w:rsidR="00E86CD0" w:rsidDel="007B10C7" w:rsidRDefault="004B485C" w:rsidP="004B485C">
      <w:pPr>
        <w:rPr>
          <w:del w:id="4046" w:author="Autor"/>
        </w:rPr>
      </w:pPr>
      <w:del w:id="4047" w:author="Autor">
        <w:r w:rsidDel="007B10C7">
          <w:tab/>
        </w:r>
      </w:del>
    </w:p>
    <w:p w14:paraId="63C17FAE" w14:textId="77777777" w:rsidR="004B485C" w:rsidDel="007B10C7" w:rsidRDefault="004B485C" w:rsidP="004B485C">
      <w:pPr>
        <w:rPr>
          <w:del w:id="4048" w:author="Autor"/>
        </w:rPr>
      </w:pPr>
      <w:del w:id="4049" w:author="Autor">
        <w:r w:rsidDel="007B10C7">
          <w:delText>"idKwarantanny": "326280"</w:delText>
        </w:r>
      </w:del>
    </w:p>
    <w:p w14:paraId="4015040A" w14:textId="77777777" w:rsidR="004B485C" w:rsidDel="007B10C7" w:rsidRDefault="004B485C" w:rsidP="004B485C">
      <w:pPr>
        <w:rPr>
          <w:del w:id="4050" w:author="Autor"/>
        </w:rPr>
      </w:pPr>
      <w:del w:id="4051" w:author="Autor">
        <w:r w:rsidDel="007B10C7">
          <w:delText>}</w:delText>
        </w:r>
      </w:del>
    </w:p>
    <w:p w14:paraId="3B7B4B86" w14:textId="77777777" w:rsidR="004E7839" w:rsidRDefault="004E7839" w:rsidP="004B485C"/>
    <w:p w14:paraId="4321AB5B" w14:textId="7F2CCB5C" w:rsidR="004E7839" w:rsidRDefault="6486F657" w:rsidP="7A0285CB">
      <w:pPr>
        <w:pStyle w:val="Nagwek1"/>
        <w:numPr>
          <w:ilvl w:val="1"/>
          <w:numId w:val="20"/>
        </w:numPr>
      </w:pPr>
      <w:bookmarkStart w:id="4052" w:name="_Toc95995796"/>
      <w:bookmarkStart w:id="4053" w:name="_Toc195727994"/>
      <w:bookmarkStart w:id="4054" w:name="_Toc65883619"/>
      <w:bookmarkStart w:id="4055" w:name="_Toc345023259"/>
      <w:bookmarkStart w:id="4056" w:name="_Toc1569125601"/>
      <w:bookmarkStart w:id="4057" w:name="_Toc1281255285"/>
      <w:bookmarkStart w:id="4058" w:name="_Toc1757131964"/>
      <w:bookmarkStart w:id="4059" w:name="_Toc1083740484"/>
      <w:bookmarkStart w:id="4060" w:name="_Toc1442020868"/>
      <w:bookmarkStart w:id="4061" w:name="_Toc810638399"/>
      <w:bookmarkStart w:id="4062" w:name="_Toc4418907"/>
      <w:bookmarkStart w:id="4063" w:name="_Toc981908076"/>
      <w:bookmarkStart w:id="4064" w:name="_Toc1751022084"/>
      <w:bookmarkStart w:id="4065" w:name="_Toc2040322761"/>
      <w:bookmarkStart w:id="4066" w:name="_Toc171859355"/>
      <w:bookmarkStart w:id="4067" w:name="_Toc1185092087"/>
      <w:bookmarkStart w:id="4068" w:name="_Toc566025944"/>
      <w:bookmarkStart w:id="4069" w:name="_Toc897608079"/>
      <w:bookmarkStart w:id="4070" w:name="_Toc439880733"/>
      <w:bookmarkStart w:id="4071" w:name="_Toc385937926"/>
      <w:bookmarkStart w:id="4072" w:name="_Toc607623978"/>
      <w:bookmarkStart w:id="4073" w:name="_Toc414052497"/>
      <w:bookmarkStart w:id="4074" w:name="_Toc1068473659"/>
      <w:bookmarkStart w:id="4075" w:name="_Toc566445164"/>
      <w:bookmarkStart w:id="4076" w:name="_Toc656534563"/>
      <w:bookmarkStart w:id="4077" w:name="_Toc1627520762"/>
      <w:bookmarkStart w:id="4078" w:name="_Toc1091656997"/>
      <w:bookmarkStart w:id="4079" w:name="_Toc994852512"/>
      <w:bookmarkStart w:id="4080" w:name="_Toc1837566354"/>
      <w:bookmarkStart w:id="4081" w:name="_Toc1999691206"/>
      <w:bookmarkStart w:id="4082" w:name="_Toc1343020366"/>
      <w:bookmarkStart w:id="4083" w:name="_Toc1220001276"/>
      <w:bookmarkStart w:id="4084" w:name="_Toc1553871712"/>
      <w:bookmarkStart w:id="4085" w:name="_Toc1629480818"/>
      <w:bookmarkStart w:id="4086" w:name="_Toc454952234"/>
      <w:bookmarkStart w:id="4087" w:name="_Toc289801965"/>
      <w:bookmarkStart w:id="4088" w:name="_Toc1663912646"/>
      <w:bookmarkStart w:id="4089" w:name="_Toc1628517269"/>
      <w:bookmarkStart w:id="4090" w:name="_Toc1830060624"/>
      <w:bookmarkStart w:id="4091" w:name="_Toc108934805"/>
      <w:bookmarkStart w:id="4092" w:name="_Toc1540488658"/>
      <w:bookmarkStart w:id="4093" w:name="_Toc353776612"/>
      <w:bookmarkStart w:id="4094" w:name="_Toc1162254531"/>
      <w:bookmarkStart w:id="4095" w:name="_Toc1205616140"/>
      <w:bookmarkStart w:id="4096" w:name="_Toc1905757851"/>
      <w:bookmarkStart w:id="4097" w:name="_Toc1917381942"/>
      <w:bookmarkStart w:id="4098" w:name="_Toc726697698"/>
      <w:bookmarkStart w:id="4099" w:name="_Toc1804731698"/>
      <w:bookmarkStart w:id="4100" w:name="_Toc1934990213"/>
      <w:bookmarkStart w:id="4101" w:name="_Toc804825556"/>
      <w:bookmarkStart w:id="4102" w:name="_Toc1939951898"/>
      <w:bookmarkStart w:id="4103" w:name="_Toc435989280"/>
      <w:bookmarkStart w:id="4104" w:name="_Toc76876897"/>
      <w:bookmarkStart w:id="4105" w:name="_Toc1881613247"/>
      <w:bookmarkStart w:id="4106" w:name="_Toc167876384"/>
      <w:bookmarkStart w:id="4107" w:name="_Toc1411832757"/>
      <w:bookmarkStart w:id="4108" w:name="_Toc1942965001"/>
      <w:bookmarkStart w:id="4109" w:name="_Toc225049756"/>
      <w:bookmarkStart w:id="4110" w:name="_Toc100041888"/>
      <w:bookmarkStart w:id="4111" w:name="_Toc1212949964"/>
      <w:bookmarkStart w:id="4112" w:name="_Toc763237529"/>
      <w:bookmarkStart w:id="4113" w:name="_Toc1184624908"/>
      <w:bookmarkStart w:id="4114" w:name="_Toc1671367209"/>
      <w:bookmarkStart w:id="4115" w:name="_Toc632282914"/>
      <w:bookmarkStart w:id="4116" w:name="_Toc1698663664"/>
      <w:bookmarkStart w:id="4117" w:name="_Toc829287296"/>
      <w:bookmarkStart w:id="4118" w:name="_Toc94666199"/>
      <w:bookmarkStart w:id="4119" w:name="_Toc950621055"/>
      <w:bookmarkStart w:id="4120" w:name="_Toc705228502"/>
      <w:bookmarkStart w:id="4121" w:name="_Toc489920223"/>
      <w:bookmarkStart w:id="4122" w:name="_Toc1834100640"/>
      <w:bookmarkStart w:id="4123" w:name="_Toc1531920225"/>
      <w:bookmarkStart w:id="4124" w:name="_Toc817328771"/>
      <w:bookmarkStart w:id="4125" w:name="_Toc1228452662"/>
      <w:bookmarkStart w:id="4126" w:name="_Toc570218713"/>
      <w:bookmarkStart w:id="4127" w:name="_Toc938009172"/>
      <w:bookmarkStart w:id="4128" w:name="_Toc1916036805"/>
      <w:bookmarkStart w:id="4129" w:name="_Toc1222203181"/>
      <w:bookmarkStart w:id="4130" w:name="_Toc1334711516"/>
      <w:bookmarkStart w:id="4131" w:name="_Toc1247115329"/>
      <w:bookmarkStart w:id="4132" w:name="_Toc1613060438"/>
      <w:bookmarkStart w:id="4133" w:name="_Toc145106356"/>
      <w:bookmarkStart w:id="4134" w:name="_Toc1318765117"/>
      <w:bookmarkStart w:id="4135" w:name="_Toc1409084661"/>
      <w:bookmarkStart w:id="4136" w:name="_Toc1183453284"/>
      <w:bookmarkStart w:id="4137" w:name="_Toc1975365216"/>
      <w:bookmarkStart w:id="4138" w:name="_Toc1267118444"/>
      <w:bookmarkStart w:id="4139" w:name="_Toc1632024853"/>
      <w:bookmarkStart w:id="4140" w:name="_Toc1133190908"/>
      <w:bookmarkStart w:id="4141" w:name="_Toc217313451"/>
      <w:bookmarkStart w:id="4142" w:name="_Toc785370789"/>
      <w:bookmarkStart w:id="4143" w:name="_Toc288336909"/>
      <w:bookmarkStart w:id="4144" w:name="_Toc1479778781"/>
      <w:bookmarkStart w:id="4145" w:name="_Toc413764251"/>
      <w:bookmarkStart w:id="4146" w:name="_Toc1956398559"/>
      <w:bookmarkStart w:id="4147" w:name="_Toc866528021"/>
      <w:bookmarkStart w:id="4148" w:name="_Toc1773692444"/>
      <w:bookmarkStart w:id="4149" w:name="_Toc1139911515"/>
      <w:bookmarkStart w:id="4150" w:name="_Toc1347327143"/>
      <w:bookmarkStart w:id="4151" w:name="_Toc1891945443"/>
      <w:bookmarkStart w:id="4152" w:name="_Toc964845202"/>
      <w:bookmarkStart w:id="4153" w:name="_Toc474101502"/>
      <w:bookmarkStart w:id="4154" w:name="_Toc1017401376"/>
      <w:bookmarkStart w:id="4155" w:name="_Toc267670157"/>
      <w:bookmarkStart w:id="4156" w:name="_Toc584694361"/>
      <w:bookmarkStart w:id="4157" w:name="_Toc1836989011"/>
      <w:bookmarkStart w:id="4158" w:name="_Toc1006646500"/>
      <w:bookmarkStart w:id="4159" w:name="_Toc923620235"/>
      <w:bookmarkStart w:id="4160" w:name="_Toc1779342506"/>
      <w:bookmarkStart w:id="4161" w:name="_Toc491688172"/>
      <w:bookmarkStart w:id="4162" w:name="_Toc969066575"/>
      <w:bookmarkStart w:id="4163" w:name="_Toc2075830426"/>
      <w:bookmarkStart w:id="4164" w:name="_Toc1142958477"/>
      <w:bookmarkStart w:id="4165" w:name="_Toc909880189"/>
      <w:bookmarkStart w:id="4166" w:name="_Toc2057719660"/>
      <w:bookmarkStart w:id="4167" w:name="_Toc126185920"/>
      <w:bookmarkStart w:id="4168" w:name="_Toc1768377597"/>
      <w:bookmarkStart w:id="4169" w:name="_Toc1812840070"/>
      <w:bookmarkStart w:id="4170" w:name="_Toc1334519689"/>
      <w:bookmarkStart w:id="4171" w:name="_Toc2078981965"/>
      <w:bookmarkStart w:id="4172" w:name="_Toc140834111"/>
      <w:bookmarkStart w:id="4173" w:name="_Toc192761526"/>
      <w:bookmarkStart w:id="4174" w:name="_Toc742201399"/>
      <w:bookmarkStart w:id="4175" w:name="_Toc1288195659"/>
      <w:bookmarkStart w:id="4176" w:name="_Toc88474276"/>
      <w:bookmarkStart w:id="4177" w:name="_Toc418717242"/>
      <w:bookmarkStart w:id="4178" w:name="_Toc450175035"/>
      <w:bookmarkStart w:id="4179" w:name="_Toc361021198"/>
      <w:bookmarkStart w:id="4180" w:name="_Toc384508692"/>
      <w:bookmarkStart w:id="4181" w:name="_Toc1640825225"/>
      <w:bookmarkStart w:id="4182" w:name="_Toc621699500"/>
      <w:bookmarkStart w:id="4183" w:name="_Toc1679263758"/>
      <w:bookmarkStart w:id="4184" w:name="_Toc154664635"/>
      <w:bookmarkStart w:id="4185" w:name="_Toc1075195658"/>
      <w:r>
        <w:lastRenderedPageBreak/>
        <w:t>Operacja edycji izolacji</w:t>
      </w:r>
      <w:r w:rsidR="793D80D6">
        <w:t xml:space="preserve"> domowej</w:t>
      </w:r>
      <w:bookmarkEnd w:id="4052"/>
      <w:r w:rsidR="3F3660BB">
        <w:t xml:space="preserve"> </w:t>
      </w:r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</w:p>
    <w:p w14:paraId="5EA298FA" w14:textId="0AB73301" w:rsidR="004E7839" w:rsidRDefault="4CBBF53A" w:rsidP="6DB35CDD">
      <w:r>
        <w:t xml:space="preserve">W celu wykonania operacji </w:t>
      </w:r>
      <w:r w:rsidR="4022D29E">
        <w:t>edycji</w:t>
      </w:r>
      <w:r w:rsidR="081035A0">
        <w:t xml:space="preserve"> izolacji domowej należy wywołać operację </w:t>
      </w:r>
      <w:r w:rsidR="29A0CEDE" w:rsidRPr="6AF12D69">
        <w:rPr>
          <w:b/>
          <w:bCs/>
        </w:rPr>
        <w:t>/</w:t>
      </w:r>
      <w:del w:id="4186" w:author="Autor">
        <w:r w:rsidR="144D3AF1" w:rsidRPr="6AF12D69" w:rsidDel="29A0CEDE">
          <w:rPr>
            <w:b/>
            <w:bCs/>
          </w:rPr>
          <w:delText>ewp-ez-ext</w:delText>
        </w:r>
      </w:del>
      <w:ins w:id="4187" w:author="Autor">
        <w:r w:rsidR="29A0CEDE" w:rsidRPr="6AF12D69">
          <w:rPr>
            <w:b/>
            <w:bCs/>
          </w:rPr>
          <w:t>ewp-ez-ext-v2</w:t>
        </w:r>
      </w:ins>
      <w:r w:rsidR="081035A0" w:rsidRPr="6AF12D69">
        <w:rPr>
          <w:b/>
          <w:bCs/>
        </w:rPr>
        <w:t>/kwarantanna</w:t>
      </w:r>
      <w:r w:rsidR="4022D29E">
        <w:t xml:space="preserve"> przy wykorzystaniu</w:t>
      </w:r>
      <w:r w:rsidR="081035A0">
        <w:t xml:space="preserve"> metody PUT protokołu HTTP. Operacja umożliwia </w:t>
      </w:r>
      <w:r w:rsidR="1E25A5CD">
        <w:t>edycję</w:t>
      </w:r>
      <w:r w:rsidR="081035A0">
        <w:t xml:space="preserve"> </w:t>
      </w:r>
      <w:r w:rsidR="1E25A5CD">
        <w:t>istniejącej</w:t>
      </w:r>
      <w:r w:rsidR="081035A0">
        <w:t xml:space="preserve"> izolacji domowej dla osoby, która została nią objęta. W celu uzyskania wartości dla atrybutu  </w:t>
      </w:r>
      <w:proofErr w:type="spellStart"/>
      <w:r w:rsidR="081035A0" w:rsidRPr="6AF12D69">
        <w:rPr>
          <w:b/>
          <w:bCs/>
        </w:rPr>
        <w:t>idPlacowki</w:t>
      </w:r>
      <w:proofErr w:type="spellEnd"/>
      <w:r w:rsidR="23F04AC5" w:rsidRPr="6AF12D69">
        <w:rPr>
          <w:b/>
          <w:bCs/>
        </w:rPr>
        <w:t xml:space="preserve"> </w:t>
      </w:r>
      <w:r w:rsidR="23F04AC5">
        <w:t>należy wywołać operację dodania placówki do systemu EWP</w:t>
      </w:r>
      <w:r w:rsidR="081035A0" w:rsidRPr="6AF12D69">
        <w:rPr>
          <w:b/>
          <w:bCs/>
        </w:rPr>
        <w:t xml:space="preserve"> </w:t>
      </w:r>
      <w:r w:rsidR="23F04AC5">
        <w:t>opisaną</w:t>
      </w:r>
      <w:r w:rsidR="081035A0" w:rsidRPr="6AF12D69">
        <w:rPr>
          <w:b/>
          <w:bCs/>
        </w:rPr>
        <w:t xml:space="preserve"> </w:t>
      </w:r>
      <w:r w:rsidR="072515D9">
        <w:t>w rozdziale 4.6</w:t>
      </w:r>
      <w:r w:rsidR="081035A0">
        <w:t xml:space="preserve"> dokumentu.</w:t>
      </w:r>
      <w:r w:rsidR="431BBDFB">
        <w:t xml:space="preserve"> Parametr </w:t>
      </w:r>
      <w:proofErr w:type="spellStart"/>
      <w:r w:rsidR="431BBDFB" w:rsidRPr="6AF12D69">
        <w:rPr>
          <w:b/>
          <w:bCs/>
        </w:rPr>
        <w:t>idKwarantanny</w:t>
      </w:r>
      <w:proofErr w:type="spellEnd"/>
      <w:r w:rsidR="431BBDFB" w:rsidRPr="6AF12D69">
        <w:rPr>
          <w:b/>
          <w:bCs/>
        </w:rPr>
        <w:t xml:space="preserve"> </w:t>
      </w:r>
      <w:r w:rsidR="431BBDFB">
        <w:t>przyjmuje wartość zgodną z odpowiedzią operacji wyszukania a</w:t>
      </w:r>
      <w:r w:rsidR="20B28D61">
        <w:t>ktywnej kwarantanny, opisanej w rozdziale</w:t>
      </w:r>
      <w:r w:rsidR="431BBDFB">
        <w:t xml:space="preserve"> 4.10 dokumentu.</w:t>
      </w:r>
    </w:p>
    <w:p w14:paraId="67D034A7" w14:textId="77777777" w:rsidR="004E7839" w:rsidRDefault="004E7839" w:rsidP="004E7839">
      <w:r>
        <w:t xml:space="preserve">Atrybut </w:t>
      </w:r>
      <w:proofErr w:type="spellStart"/>
      <w:r>
        <w:rPr>
          <w:b/>
        </w:rPr>
        <w:t>zlecajacyOidRoot</w:t>
      </w:r>
      <w:proofErr w:type="spellEnd"/>
      <w:r>
        <w:rPr>
          <w:b/>
        </w:rPr>
        <w:t xml:space="preserve"> oraz </w:t>
      </w:r>
      <w:proofErr w:type="spellStart"/>
      <w:r>
        <w:rPr>
          <w:b/>
        </w:rPr>
        <w:t>zlecajacyOidExtension</w:t>
      </w:r>
      <w:proofErr w:type="spellEnd"/>
      <w:r>
        <w:rPr>
          <w:b/>
        </w:rPr>
        <w:t xml:space="preserve"> </w:t>
      </w:r>
      <w:r>
        <w:t>przyjmuje wartości zgodne z konwencją zapisów OID znanych z innych dokumentów zgodnych ze standardem HL7 CDA.</w:t>
      </w:r>
    </w:p>
    <w:p w14:paraId="28B0098B" w14:textId="77777777" w:rsidR="004E7839" w:rsidRDefault="004E7839" w:rsidP="004E7839">
      <w:pPr>
        <w:rPr>
          <w:b/>
        </w:rPr>
      </w:pPr>
      <w:r>
        <w:t xml:space="preserve">Do wywołania operacji wymagany jest </w:t>
      </w:r>
      <w:proofErr w:type="spellStart"/>
      <w:r>
        <w:t>token</w:t>
      </w:r>
      <w:proofErr w:type="spellEnd"/>
      <w:r>
        <w:t xml:space="preserve"> uzyskany w operacji </w:t>
      </w:r>
      <w:r>
        <w:rPr>
          <w:b/>
        </w:rPr>
        <w:t>/</w:t>
      </w:r>
      <w:proofErr w:type="spellStart"/>
      <w:r>
        <w:rPr>
          <w:b/>
        </w:rPr>
        <w:t>token</w:t>
      </w:r>
      <w:proofErr w:type="spellEnd"/>
      <w:r>
        <w:rPr>
          <w:b/>
        </w:rPr>
        <w:t>.</w:t>
      </w:r>
    </w:p>
    <w:p w14:paraId="5847E5D9" w14:textId="77777777" w:rsidR="00072CC5" w:rsidRPr="0092293D" w:rsidRDefault="00072CC5" w:rsidP="00072CC5">
      <w:r>
        <w:t>Opis parametrów w body żądania:</w:t>
      </w:r>
    </w:p>
    <w:tbl>
      <w:tblPr>
        <w:tblStyle w:val="Tabela-Siatka"/>
        <w:tblW w:w="9288" w:type="dxa"/>
        <w:tblLook w:val="04A0" w:firstRow="1" w:lastRow="0" w:firstColumn="1" w:lastColumn="0" w:noHBand="0" w:noVBand="1"/>
        <w:tblPrChange w:id="4188" w:author="Autor">
          <w:tblPr>
            <w:tblStyle w:val="Tabela-Siatka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698"/>
        <w:gridCol w:w="607"/>
        <w:gridCol w:w="1084"/>
        <w:gridCol w:w="4640"/>
        <w:gridCol w:w="1259"/>
        <w:tblGridChange w:id="4189">
          <w:tblGrid>
            <w:gridCol w:w="1698"/>
            <w:gridCol w:w="607"/>
            <w:gridCol w:w="1084"/>
            <w:gridCol w:w="4640"/>
            <w:gridCol w:w="1259"/>
          </w:tblGrid>
        </w:tblGridChange>
      </w:tblGrid>
      <w:tr w:rsidR="00072CC5" w14:paraId="4A7C4C9A" w14:textId="77777777" w:rsidTr="6AF12D69">
        <w:tc>
          <w:tcPr>
            <w:tcW w:w="1698" w:type="dxa"/>
            <w:shd w:val="clear" w:color="auto" w:fill="17365D" w:themeFill="text2" w:themeFillShade="BF"/>
            <w:tcPrChange w:id="4190" w:author="Autor">
              <w:tcPr>
                <w:tcW w:w="1698" w:type="dxa"/>
                <w:shd w:val="clear" w:color="auto" w:fill="17365D" w:themeFill="text2" w:themeFillShade="BF"/>
              </w:tcPr>
            </w:tcPrChange>
          </w:tcPr>
          <w:p w14:paraId="455C1849" w14:textId="77777777" w:rsidR="00072CC5" w:rsidRDefault="00072CC5" w:rsidP="00014A79">
            <w:pPr>
              <w:pStyle w:val="Tabelanagwekdolewej"/>
              <w:spacing w:before="48" w:after="48"/>
            </w:pPr>
            <w:r>
              <w:t>Nazwa parametru</w:t>
            </w:r>
          </w:p>
        </w:tc>
        <w:tc>
          <w:tcPr>
            <w:tcW w:w="607" w:type="dxa"/>
            <w:shd w:val="clear" w:color="auto" w:fill="17365D" w:themeFill="text2" w:themeFillShade="BF"/>
            <w:tcPrChange w:id="4191" w:author="Autor">
              <w:tcPr>
                <w:tcW w:w="607" w:type="dxa"/>
                <w:shd w:val="clear" w:color="auto" w:fill="17365D" w:themeFill="text2" w:themeFillShade="BF"/>
              </w:tcPr>
            </w:tcPrChange>
          </w:tcPr>
          <w:p w14:paraId="6813E48D" w14:textId="77777777" w:rsidR="00072CC5" w:rsidRDefault="00072CC5" w:rsidP="00014A79">
            <w:pPr>
              <w:pStyle w:val="Tabelanagwekdolewej"/>
              <w:spacing w:before="48" w:after="48"/>
            </w:pPr>
            <w:r>
              <w:t>Typ</w:t>
            </w:r>
          </w:p>
        </w:tc>
        <w:tc>
          <w:tcPr>
            <w:tcW w:w="1084" w:type="dxa"/>
            <w:shd w:val="clear" w:color="auto" w:fill="17365D" w:themeFill="text2" w:themeFillShade="BF"/>
            <w:tcPrChange w:id="4192" w:author="Autor">
              <w:tcPr>
                <w:tcW w:w="1084" w:type="dxa"/>
                <w:shd w:val="clear" w:color="auto" w:fill="17365D" w:themeFill="text2" w:themeFillShade="BF"/>
              </w:tcPr>
            </w:tcPrChange>
          </w:tcPr>
          <w:p w14:paraId="5F0E894B" w14:textId="77777777" w:rsidR="00072CC5" w:rsidRDefault="00072CC5" w:rsidP="00014A79">
            <w:pPr>
              <w:pStyle w:val="Tabelanagwekdolewej"/>
              <w:spacing w:before="48" w:after="48"/>
            </w:pPr>
            <w:r>
              <w:t>Wymagalność</w:t>
            </w:r>
          </w:p>
        </w:tc>
        <w:tc>
          <w:tcPr>
            <w:tcW w:w="3480" w:type="dxa"/>
            <w:shd w:val="clear" w:color="auto" w:fill="17365D" w:themeFill="text2" w:themeFillShade="BF"/>
            <w:tcPrChange w:id="4193" w:author="Autor">
              <w:tcPr>
                <w:tcW w:w="4640" w:type="dxa"/>
                <w:shd w:val="clear" w:color="auto" w:fill="17365D" w:themeFill="text2" w:themeFillShade="BF"/>
              </w:tcPr>
            </w:tcPrChange>
          </w:tcPr>
          <w:p w14:paraId="406C9EB9" w14:textId="77777777" w:rsidR="00072CC5" w:rsidRDefault="00072CC5" w:rsidP="00014A79">
            <w:pPr>
              <w:pStyle w:val="Tabelanagwekdolewej"/>
              <w:spacing w:before="48" w:after="48"/>
            </w:pPr>
            <w:r>
              <w:t>Przykładowa wartość</w:t>
            </w:r>
          </w:p>
        </w:tc>
        <w:tc>
          <w:tcPr>
            <w:tcW w:w="2419" w:type="dxa"/>
            <w:shd w:val="clear" w:color="auto" w:fill="17365D" w:themeFill="text2" w:themeFillShade="BF"/>
            <w:tcPrChange w:id="4194" w:author="Autor">
              <w:tcPr>
                <w:tcW w:w="1259" w:type="dxa"/>
                <w:shd w:val="clear" w:color="auto" w:fill="17365D" w:themeFill="text2" w:themeFillShade="BF"/>
              </w:tcPr>
            </w:tcPrChange>
          </w:tcPr>
          <w:p w14:paraId="0F89973B" w14:textId="77777777" w:rsidR="00072CC5" w:rsidRDefault="00072CC5" w:rsidP="00014A79">
            <w:pPr>
              <w:pStyle w:val="Tabelanagwekdolewej"/>
              <w:spacing w:before="48" w:after="48"/>
            </w:pPr>
            <w:r>
              <w:t>Opis</w:t>
            </w:r>
          </w:p>
        </w:tc>
      </w:tr>
      <w:tr w:rsidR="00072CC5" w14:paraId="315A472E" w14:textId="77777777" w:rsidTr="6AF12D69">
        <w:tc>
          <w:tcPr>
            <w:tcW w:w="1698" w:type="dxa"/>
            <w:tcPrChange w:id="4195" w:author="Autor">
              <w:tcPr>
                <w:tcW w:w="1698" w:type="dxa"/>
              </w:tcPr>
            </w:tcPrChange>
          </w:tcPr>
          <w:p w14:paraId="1DEC214C" w14:textId="77777777" w:rsidR="00072CC5" w:rsidRDefault="00072CC5" w:rsidP="000368D4">
            <w:pPr>
              <w:pStyle w:val="tabelanormalny"/>
            </w:pPr>
            <w:proofErr w:type="spellStart"/>
            <w:r>
              <w:t>idKwarantanny</w:t>
            </w:r>
            <w:proofErr w:type="spellEnd"/>
          </w:p>
        </w:tc>
        <w:tc>
          <w:tcPr>
            <w:tcW w:w="607" w:type="dxa"/>
            <w:tcPrChange w:id="4196" w:author="Autor">
              <w:tcPr>
                <w:tcW w:w="607" w:type="dxa"/>
              </w:tcPr>
            </w:tcPrChange>
          </w:tcPr>
          <w:p w14:paraId="2C1F4F51" w14:textId="77777777" w:rsidR="00072CC5" w:rsidRDefault="00072CC5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4197" w:author="Autor">
              <w:tcPr>
                <w:tcW w:w="1084" w:type="dxa"/>
              </w:tcPr>
            </w:tcPrChange>
          </w:tcPr>
          <w:p w14:paraId="2AEE08B2" w14:textId="77777777" w:rsidR="00072CC5" w:rsidRDefault="00072CC5" w:rsidP="000368D4">
            <w:pPr>
              <w:pStyle w:val="tabelanormalny"/>
            </w:pPr>
            <w:r>
              <w:t>TAK</w:t>
            </w:r>
          </w:p>
        </w:tc>
        <w:tc>
          <w:tcPr>
            <w:tcW w:w="3480" w:type="dxa"/>
            <w:tcPrChange w:id="4198" w:author="Autor">
              <w:tcPr>
                <w:tcW w:w="4640" w:type="dxa"/>
              </w:tcPr>
            </w:tcPrChange>
          </w:tcPr>
          <w:p w14:paraId="02D32482" w14:textId="77777777" w:rsidR="00072CC5" w:rsidRDefault="007B10C7" w:rsidP="000368D4">
            <w:pPr>
              <w:pStyle w:val="tabelanormalny"/>
            </w:pPr>
            <w:ins w:id="4199" w:author="Autor">
              <w:r w:rsidRPr="003D244B">
                <w:rPr>
                  <w:color w:val="92D050"/>
                </w:rPr>
                <w:t>12251255</w:t>
              </w:r>
            </w:ins>
            <w:del w:id="4200" w:author="Autor">
              <w:r w:rsidR="00072CC5" w:rsidDel="007B10C7">
                <w:delText>326280</w:delText>
              </w:r>
            </w:del>
          </w:p>
        </w:tc>
        <w:tc>
          <w:tcPr>
            <w:tcW w:w="2419" w:type="dxa"/>
            <w:tcPrChange w:id="4201" w:author="Autor">
              <w:tcPr>
                <w:tcW w:w="1259" w:type="dxa"/>
              </w:tcPr>
            </w:tcPrChange>
          </w:tcPr>
          <w:p w14:paraId="3A0FF5F2" w14:textId="2CA57262" w:rsidR="00072CC5" w:rsidRDefault="6AF12D69" w:rsidP="000368D4">
            <w:pPr>
              <w:pStyle w:val="tabelanormalny"/>
            </w:pPr>
            <w:proofErr w:type="spellStart"/>
            <w:ins w:id="4202" w:author="Autor">
              <w:r>
                <w:t>IdKwarantanny</w:t>
              </w:r>
              <w:proofErr w:type="spellEnd"/>
              <w:r>
                <w:t xml:space="preserve"> pobrane z systemu EWP</w:t>
              </w:r>
            </w:ins>
          </w:p>
        </w:tc>
      </w:tr>
      <w:tr w:rsidR="001C5476" w14:paraId="68120DC4" w14:textId="77777777" w:rsidTr="6AF12D69">
        <w:tc>
          <w:tcPr>
            <w:tcW w:w="1698" w:type="dxa"/>
            <w:tcPrChange w:id="4203" w:author="Autor">
              <w:tcPr>
                <w:tcW w:w="1698" w:type="dxa"/>
              </w:tcPr>
            </w:tcPrChange>
          </w:tcPr>
          <w:p w14:paraId="42B8DDF7" w14:textId="77777777" w:rsidR="001C5476" w:rsidRDefault="001C5476" w:rsidP="000368D4">
            <w:pPr>
              <w:pStyle w:val="tabelanormalny"/>
            </w:pPr>
            <w:proofErr w:type="spellStart"/>
            <w:r w:rsidRPr="00D82FE8">
              <w:t>dataKwarantannyDo</w:t>
            </w:r>
            <w:proofErr w:type="spellEnd"/>
          </w:p>
        </w:tc>
        <w:tc>
          <w:tcPr>
            <w:tcW w:w="607" w:type="dxa"/>
            <w:tcPrChange w:id="4204" w:author="Autor">
              <w:tcPr>
                <w:tcW w:w="607" w:type="dxa"/>
              </w:tcPr>
            </w:tcPrChange>
          </w:tcPr>
          <w:p w14:paraId="2D53CB14" w14:textId="77777777" w:rsidR="001C5476" w:rsidRDefault="001C5476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4205" w:author="Autor">
              <w:tcPr>
                <w:tcW w:w="1084" w:type="dxa"/>
              </w:tcPr>
            </w:tcPrChange>
          </w:tcPr>
          <w:p w14:paraId="008C324B" w14:textId="77777777" w:rsidR="001C5476" w:rsidRDefault="001C5476" w:rsidP="000368D4">
            <w:pPr>
              <w:pStyle w:val="tabelanormalny"/>
            </w:pPr>
            <w:r>
              <w:t>TAK</w:t>
            </w:r>
          </w:p>
        </w:tc>
        <w:tc>
          <w:tcPr>
            <w:tcW w:w="3480" w:type="dxa"/>
            <w:tcPrChange w:id="4206" w:author="Autor">
              <w:tcPr>
                <w:tcW w:w="4640" w:type="dxa"/>
              </w:tcPr>
            </w:tcPrChange>
          </w:tcPr>
          <w:p w14:paraId="2CD5B6B7" w14:textId="77777777" w:rsidR="001C5476" w:rsidRDefault="00C94962" w:rsidP="000368D4">
            <w:pPr>
              <w:pStyle w:val="tabelanormalny"/>
            </w:pPr>
            <w:ins w:id="4207" w:author="Autor">
              <w:r w:rsidRPr="003D244B">
                <w:rPr>
                  <w:color w:val="92D050"/>
                </w:rPr>
                <w:t>2022-08-05 01:40:42</w:t>
              </w:r>
            </w:ins>
            <w:del w:id="4208" w:author="Autor">
              <w:r w:rsidR="001C5476" w:rsidDel="00C94962">
                <w:delText>2020-07-18</w:delText>
              </w:r>
            </w:del>
          </w:p>
        </w:tc>
        <w:tc>
          <w:tcPr>
            <w:tcW w:w="2419" w:type="dxa"/>
            <w:tcPrChange w:id="4209" w:author="Autor">
              <w:tcPr>
                <w:tcW w:w="1259" w:type="dxa"/>
              </w:tcPr>
            </w:tcPrChange>
          </w:tcPr>
          <w:p w14:paraId="6AAEE998" w14:textId="1125D59C" w:rsidR="001C5476" w:rsidRDefault="7E88C2DA" w:rsidP="000368D4">
            <w:pPr>
              <w:pStyle w:val="tabelanormalny"/>
            </w:pPr>
            <w:r>
              <w:t>Data, do której pacjent ma przebywać na izolacji domowej po zmianie przez</w:t>
            </w:r>
            <w:ins w:id="4210" w:author="Autor">
              <w:r>
                <w:t xml:space="preserve"> </w:t>
              </w:r>
            </w:ins>
            <w:r>
              <w:t>lekarza w formacie RRRR-MM-DD</w:t>
            </w:r>
          </w:p>
        </w:tc>
      </w:tr>
      <w:tr w:rsidR="001C5476" w14:paraId="2CFB373C" w14:textId="77777777" w:rsidTr="6AF12D69">
        <w:tc>
          <w:tcPr>
            <w:tcW w:w="1698" w:type="dxa"/>
            <w:tcPrChange w:id="4211" w:author="Autor">
              <w:tcPr>
                <w:tcW w:w="1698" w:type="dxa"/>
              </w:tcPr>
            </w:tcPrChange>
          </w:tcPr>
          <w:p w14:paraId="49009254" w14:textId="77777777" w:rsidR="001C5476" w:rsidRPr="00D82FE8" w:rsidRDefault="001C5476" w:rsidP="000368D4">
            <w:pPr>
              <w:pStyle w:val="tabelanormalny"/>
            </w:pPr>
            <w:proofErr w:type="spellStart"/>
            <w:r>
              <w:t>idPlacowki</w:t>
            </w:r>
            <w:proofErr w:type="spellEnd"/>
          </w:p>
        </w:tc>
        <w:tc>
          <w:tcPr>
            <w:tcW w:w="607" w:type="dxa"/>
            <w:tcPrChange w:id="4212" w:author="Autor">
              <w:tcPr>
                <w:tcW w:w="607" w:type="dxa"/>
              </w:tcPr>
            </w:tcPrChange>
          </w:tcPr>
          <w:p w14:paraId="3DBCCFA0" w14:textId="77777777" w:rsidR="001C5476" w:rsidRDefault="001C5476" w:rsidP="000368D4">
            <w:pPr>
              <w:pStyle w:val="tabelanormalny"/>
            </w:pPr>
            <w:r>
              <w:t>Stri</w:t>
            </w:r>
            <w:r>
              <w:lastRenderedPageBreak/>
              <w:t>ng</w:t>
            </w:r>
          </w:p>
        </w:tc>
        <w:tc>
          <w:tcPr>
            <w:tcW w:w="1084" w:type="dxa"/>
            <w:tcPrChange w:id="4213" w:author="Autor">
              <w:tcPr>
                <w:tcW w:w="1084" w:type="dxa"/>
              </w:tcPr>
            </w:tcPrChange>
          </w:tcPr>
          <w:p w14:paraId="3A065637" w14:textId="77777777" w:rsidR="001C5476" w:rsidRDefault="001C5476" w:rsidP="000368D4">
            <w:pPr>
              <w:pStyle w:val="tabelanormalny"/>
            </w:pPr>
            <w:r>
              <w:lastRenderedPageBreak/>
              <w:t>TAK</w:t>
            </w:r>
          </w:p>
        </w:tc>
        <w:tc>
          <w:tcPr>
            <w:tcW w:w="3480" w:type="dxa"/>
            <w:tcPrChange w:id="4214" w:author="Autor">
              <w:tcPr>
                <w:tcW w:w="4640" w:type="dxa"/>
              </w:tcPr>
            </w:tcPrChange>
          </w:tcPr>
          <w:p w14:paraId="7F2B6A03" w14:textId="77777777" w:rsidR="001C5476" w:rsidRDefault="00C94962" w:rsidP="000368D4">
            <w:pPr>
              <w:pStyle w:val="tabelanormalny"/>
            </w:pPr>
            <w:ins w:id="4215" w:author="Autor">
              <w:r w:rsidRPr="003D244B">
                <w:rPr>
                  <w:color w:val="92D050"/>
                </w:rPr>
                <w:t>269060</w:t>
              </w:r>
            </w:ins>
            <w:del w:id="4216" w:author="Autor">
              <w:r w:rsidR="001C5476" w:rsidDel="00C94962">
                <w:delText>123</w:delText>
              </w:r>
            </w:del>
          </w:p>
        </w:tc>
        <w:tc>
          <w:tcPr>
            <w:tcW w:w="2419" w:type="dxa"/>
            <w:tcPrChange w:id="4217" w:author="Autor">
              <w:tcPr>
                <w:tcW w:w="1259" w:type="dxa"/>
              </w:tcPr>
            </w:tcPrChange>
          </w:tcPr>
          <w:p w14:paraId="68EFFA9D" w14:textId="77777777" w:rsidR="001C5476" w:rsidRDefault="001C5476" w:rsidP="000368D4">
            <w:pPr>
              <w:pStyle w:val="tabelanormalny"/>
            </w:pPr>
            <w:proofErr w:type="spellStart"/>
            <w:r>
              <w:t>idPlacowki</w:t>
            </w:r>
            <w:proofErr w:type="spellEnd"/>
            <w:r>
              <w:t xml:space="preserve"> </w:t>
            </w:r>
            <w:r>
              <w:lastRenderedPageBreak/>
              <w:t>pobrane z systemu EWP</w:t>
            </w:r>
          </w:p>
        </w:tc>
      </w:tr>
      <w:tr w:rsidR="001C5476" w14:paraId="69809DCD" w14:textId="77777777" w:rsidTr="6AF12D69">
        <w:tc>
          <w:tcPr>
            <w:tcW w:w="1698" w:type="dxa"/>
            <w:tcPrChange w:id="4218" w:author="Autor">
              <w:tcPr>
                <w:tcW w:w="1698" w:type="dxa"/>
              </w:tcPr>
            </w:tcPrChange>
          </w:tcPr>
          <w:p w14:paraId="33081895" w14:textId="77777777" w:rsidR="001C5476" w:rsidRDefault="001C5476" w:rsidP="000368D4">
            <w:pPr>
              <w:pStyle w:val="tabelanormalny"/>
            </w:pPr>
            <w:proofErr w:type="spellStart"/>
            <w:r>
              <w:lastRenderedPageBreak/>
              <w:t>zlecajacyOidRoot</w:t>
            </w:r>
            <w:proofErr w:type="spellEnd"/>
          </w:p>
        </w:tc>
        <w:tc>
          <w:tcPr>
            <w:tcW w:w="607" w:type="dxa"/>
            <w:tcPrChange w:id="4219" w:author="Autor">
              <w:tcPr>
                <w:tcW w:w="607" w:type="dxa"/>
              </w:tcPr>
            </w:tcPrChange>
          </w:tcPr>
          <w:p w14:paraId="146A7A61" w14:textId="77777777" w:rsidR="001C5476" w:rsidRDefault="001C5476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4220" w:author="Autor">
              <w:tcPr>
                <w:tcW w:w="1084" w:type="dxa"/>
              </w:tcPr>
            </w:tcPrChange>
          </w:tcPr>
          <w:p w14:paraId="24DB44B8" w14:textId="77777777" w:rsidR="001C5476" w:rsidRDefault="001C5476" w:rsidP="000368D4">
            <w:pPr>
              <w:pStyle w:val="tabelanormalny"/>
            </w:pPr>
            <w:r>
              <w:t>TAK</w:t>
            </w:r>
          </w:p>
        </w:tc>
        <w:tc>
          <w:tcPr>
            <w:tcW w:w="3480" w:type="dxa"/>
            <w:tcPrChange w:id="4221" w:author="Autor">
              <w:tcPr>
                <w:tcW w:w="4640" w:type="dxa"/>
              </w:tcPr>
            </w:tcPrChange>
          </w:tcPr>
          <w:p w14:paraId="05D51DFE" w14:textId="77777777" w:rsidR="001C5476" w:rsidRDefault="00C94962" w:rsidP="000368D4">
            <w:pPr>
              <w:pStyle w:val="tabelanormalny"/>
            </w:pPr>
            <w:ins w:id="4222" w:author="Autor">
              <w:r w:rsidRPr="003D244B">
                <w:rPr>
                  <w:color w:val="92D050"/>
                </w:rPr>
                <w:t>2.16.840.1.113883.3.4424.1.236.2</w:t>
              </w:r>
            </w:ins>
            <w:del w:id="4223" w:author="Autor">
              <w:r w:rsidR="001C5476" w:rsidRPr="00F35634" w:rsidDel="00C94962">
                <w:delText>2.16.840.1.113883.3.4424.1.6.2</w:delText>
              </w:r>
            </w:del>
          </w:p>
        </w:tc>
        <w:tc>
          <w:tcPr>
            <w:tcW w:w="2419" w:type="dxa"/>
            <w:tcPrChange w:id="4224" w:author="Autor">
              <w:tcPr>
                <w:tcW w:w="1259" w:type="dxa"/>
              </w:tcPr>
            </w:tcPrChange>
          </w:tcPr>
          <w:p w14:paraId="387B7490" w14:textId="77777777" w:rsidR="001C5476" w:rsidRDefault="001C5476" w:rsidP="000368D4">
            <w:pPr>
              <w:pStyle w:val="tabelanormalny"/>
            </w:pPr>
            <w:r>
              <w:t xml:space="preserve">Root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1C5476" w14:paraId="31663E9D" w14:textId="77777777" w:rsidTr="6AF12D69">
        <w:tc>
          <w:tcPr>
            <w:tcW w:w="1698" w:type="dxa"/>
            <w:tcPrChange w:id="4225" w:author="Autor">
              <w:tcPr>
                <w:tcW w:w="1698" w:type="dxa"/>
              </w:tcPr>
            </w:tcPrChange>
          </w:tcPr>
          <w:p w14:paraId="77C1012D" w14:textId="77777777" w:rsidR="001C5476" w:rsidRDefault="001C5476" w:rsidP="000368D4">
            <w:pPr>
              <w:pStyle w:val="tabelanormalny"/>
            </w:pPr>
            <w:proofErr w:type="spellStart"/>
            <w:r>
              <w:t>zlecajacyOidExtension</w:t>
            </w:r>
            <w:proofErr w:type="spellEnd"/>
          </w:p>
        </w:tc>
        <w:tc>
          <w:tcPr>
            <w:tcW w:w="607" w:type="dxa"/>
            <w:tcPrChange w:id="4226" w:author="Autor">
              <w:tcPr>
                <w:tcW w:w="607" w:type="dxa"/>
              </w:tcPr>
            </w:tcPrChange>
          </w:tcPr>
          <w:p w14:paraId="48C595E2" w14:textId="77777777" w:rsidR="001C5476" w:rsidRDefault="001C5476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4227" w:author="Autor">
              <w:tcPr>
                <w:tcW w:w="1084" w:type="dxa"/>
              </w:tcPr>
            </w:tcPrChange>
          </w:tcPr>
          <w:p w14:paraId="094BAC61" w14:textId="77777777" w:rsidR="001C5476" w:rsidRDefault="001C5476" w:rsidP="000368D4">
            <w:pPr>
              <w:pStyle w:val="tabelanormalny"/>
            </w:pPr>
            <w:r>
              <w:t>TAK</w:t>
            </w:r>
          </w:p>
        </w:tc>
        <w:tc>
          <w:tcPr>
            <w:tcW w:w="3480" w:type="dxa"/>
            <w:tcPrChange w:id="4228" w:author="Autor">
              <w:tcPr>
                <w:tcW w:w="4640" w:type="dxa"/>
              </w:tcPr>
            </w:tcPrChange>
          </w:tcPr>
          <w:p w14:paraId="28104F9D" w14:textId="77777777" w:rsidR="001C5476" w:rsidRDefault="00C94962" w:rsidP="000368D4">
            <w:pPr>
              <w:pStyle w:val="tabelanormalny"/>
            </w:pPr>
            <w:ins w:id="4229" w:author="Autor">
              <w:r w:rsidRPr="003D244B">
                <w:rPr>
                  <w:color w:val="92D050"/>
                </w:rPr>
                <w:t>0025182</w:t>
              </w:r>
            </w:ins>
            <w:del w:id="4230" w:author="Autor">
              <w:r w:rsidR="001C5476" w:rsidDel="00C94962">
                <w:delText>1234567</w:delText>
              </w:r>
            </w:del>
          </w:p>
        </w:tc>
        <w:tc>
          <w:tcPr>
            <w:tcW w:w="2419" w:type="dxa"/>
            <w:tcPrChange w:id="4231" w:author="Autor">
              <w:tcPr>
                <w:tcW w:w="1259" w:type="dxa"/>
              </w:tcPr>
            </w:tcPrChange>
          </w:tcPr>
          <w:p w14:paraId="744FE491" w14:textId="77777777" w:rsidR="001C5476" w:rsidRDefault="001C5476" w:rsidP="000368D4">
            <w:pPr>
              <w:pStyle w:val="tabelanormalny"/>
            </w:pPr>
            <w:r>
              <w:t xml:space="preserve">Extension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1C5476" w14:paraId="2754DFAE" w14:textId="77777777" w:rsidTr="6AF12D69">
        <w:tc>
          <w:tcPr>
            <w:tcW w:w="1698" w:type="dxa"/>
            <w:tcPrChange w:id="4232" w:author="Autor">
              <w:tcPr>
                <w:tcW w:w="1698" w:type="dxa"/>
              </w:tcPr>
            </w:tcPrChange>
          </w:tcPr>
          <w:p w14:paraId="3AACAE32" w14:textId="77777777" w:rsidR="001C5476" w:rsidRDefault="001C5476" w:rsidP="000368D4">
            <w:pPr>
              <w:pStyle w:val="tabelanormalny"/>
            </w:pPr>
            <w:proofErr w:type="spellStart"/>
            <w:r>
              <w:t>zlecajacyImie</w:t>
            </w:r>
            <w:proofErr w:type="spellEnd"/>
          </w:p>
        </w:tc>
        <w:tc>
          <w:tcPr>
            <w:tcW w:w="607" w:type="dxa"/>
            <w:tcPrChange w:id="4233" w:author="Autor">
              <w:tcPr>
                <w:tcW w:w="607" w:type="dxa"/>
              </w:tcPr>
            </w:tcPrChange>
          </w:tcPr>
          <w:p w14:paraId="16B2F14E" w14:textId="77777777" w:rsidR="001C5476" w:rsidRDefault="001C5476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4234" w:author="Autor">
              <w:tcPr>
                <w:tcW w:w="1084" w:type="dxa"/>
              </w:tcPr>
            </w:tcPrChange>
          </w:tcPr>
          <w:p w14:paraId="149794D6" w14:textId="77777777" w:rsidR="001C5476" w:rsidRDefault="001C5476" w:rsidP="000368D4">
            <w:pPr>
              <w:pStyle w:val="tabelanormalny"/>
            </w:pPr>
            <w:r>
              <w:t>TAK</w:t>
            </w:r>
          </w:p>
        </w:tc>
        <w:tc>
          <w:tcPr>
            <w:tcW w:w="3480" w:type="dxa"/>
            <w:tcPrChange w:id="4235" w:author="Autor">
              <w:tcPr>
                <w:tcW w:w="4640" w:type="dxa"/>
              </w:tcPr>
            </w:tcPrChange>
          </w:tcPr>
          <w:p w14:paraId="5ED3F473" w14:textId="77777777" w:rsidR="001C5476" w:rsidRDefault="00C94962" w:rsidP="000368D4">
            <w:pPr>
              <w:pStyle w:val="tabelanormalny"/>
            </w:pPr>
            <w:ins w:id="4236" w:author="Autor">
              <w:r w:rsidRPr="002C7032">
                <w:rPr>
                  <w:color w:val="92D050"/>
                </w:rPr>
                <w:t>WANDA</w:t>
              </w:r>
            </w:ins>
            <w:del w:id="4237" w:author="Autor">
              <w:r w:rsidR="001C5476" w:rsidDel="00C94962">
                <w:delText>Adam</w:delText>
              </w:r>
            </w:del>
          </w:p>
        </w:tc>
        <w:tc>
          <w:tcPr>
            <w:tcW w:w="2419" w:type="dxa"/>
            <w:tcPrChange w:id="4238" w:author="Autor">
              <w:tcPr>
                <w:tcW w:w="1259" w:type="dxa"/>
              </w:tcPr>
            </w:tcPrChange>
          </w:tcPr>
          <w:p w14:paraId="355D98FE" w14:textId="77777777" w:rsidR="001C5476" w:rsidRDefault="001C5476" w:rsidP="000368D4">
            <w:pPr>
              <w:pStyle w:val="tabelanormalny"/>
            </w:pPr>
            <w:r>
              <w:t>Imię pracownika medycznego zlecającego badanie</w:t>
            </w:r>
          </w:p>
        </w:tc>
      </w:tr>
      <w:tr w:rsidR="001C5476" w14:paraId="790DE2C6" w14:textId="77777777" w:rsidTr="6AF12D69">
        <w:tc>
          <w:tcPr>
            <w:tcW w:w="1698" w:type="dxa"/>
            <w:tcPrChange w:id="4239" w:author="Autor">
              <w:tcPr>
                <w:tcW w:w="1698" w:type="dxa"/>
              </w:tcPr>
            </w:tcPrChange>
          </w:tcPr>
          <w:p w14:paraId="14B99194" w14:textId="77777777" w:rsidR="001C5476" w:rsidRDefault="001C5476" w:rsidP="000368D4">
            <w:pPr>
              <w:pStyle w:val="tabelanormalny"/>
            </w:pPr>
            <w:proofErr w:type="spellStart"/>
            <w:r>
              <w:t>zlecajacyNazwisko</w:t>
            </w:r>
            <w:proofErr w:type="spellEnd"/>
          </w:p>
        </w:tc>
        <w:tc>
          <w:tcPr>
            <w:tcW w:w="607" w:type="dxa"/>
            <w:tcPrChange w:id="4240" w:author="Autor">
              <w:tcPr>
                <w:tcW w:w="607" w:type="dxa"/>
              </w:tcPr>
            </w:tcPrChange>
          </w:tcPr>
          <w:p w14:paraId="0AFC7A61" w14:textId="77777777" w:rsidR="001C5476" w:rsidRDefault="001C5476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4241" w:author="Autor">
              <w:tcPr>
                <w:tcW w:w="1084" w:type="dxa"/>
              </w:tcPr>
            </w:tcPrChange>
          </w:tcPr>
          <w:p w14:paraId="05D29D84" w14:textId="77777777" w:rsidR="001C5476" w:rsidRDefault="001C5476" w:rsidP="000368D4">
            <w:pPr>
              <w:pStyle w:val="tabelanormalny"/>
            </w:pPr>
            <w:r>
              <w:t>TAK</w:t>
            </w:r>
          </w:p>
        </w:tc>
        <w:tc>
          <w:tcPr>
            <w:tcW w:w="3480" w:type="dxa"/>
            <w:tcPrChange w:id="4242" w:author="Autor">
              <w:tcPr>
                <w:tcW w:w="4640" w:type="dxa"/>
              </w:tcPr>
            </w:tcPrChange>
          </w:tcPr>
          <w:p w14:paraId="19A5B364" w14:textId="77777777" w:rsidR="001C5476" w:rsidRDefault="00C94962" w:rsidP="000368D4">
            <w:pPr>
              <w:pStyle w:val="tabelanormalny"/>
            </w:pPr>
            <w:ins w:id="4243" w:author="Autor">
              <w:r w:rsidRPr="002C7032">
                <w:rPr>
                  <w:color w:val="92D050"/>
                </w:rPr>
                <w:t>KORZYMSKA</w:t>
              </w:r>
            </w:ins>
            <w:del w:id="4244" w:author="Autor">
              <w:r w:rsidR="001C5476" w:rsidDel="00C94962">
                <w:delText>Nowak</w:delText>
              </w:r>
            </w:del>
          </w:p>
        </w:tc>
        <w:tc>
          <w:tcPr>
            <w:tcW w:w="2419" w:type="dxa"/>
            <w:tcPrChange w:id="4245" w:author="Autor">
              <w:tcPr>
                <w:tcW w:w="1259" w:type="dxa"/>
              </w:tcPr>
            </w:tcPrChange>
          </w:tcPr>
          <w:p w14:paraId="640AF9FA" w14:textId="77777777" w:rsidR="001C5476" w:rsidRDefault="001C5476" w:rsidP="000368D4">
            <w:pPr>
              <w:pStyle w:val="tabelanormalny"/>
            </w:pPr>
            <w:r>
              <w:t>Nazwisko pracownika medycznego zlecającego badanie</w:t>
            </w:r>
          </w:p>
        </w:tc>
      </w:tr>
      <w:tr w:rsidR="001C5476" w14:paraId="18BEA4CC" w14:textId="77777777" w:rsidTr="6AF12D69">
        <w:tc>
          <w:tcPr>
            <w:tcW w:w="1698" w:type="dxa"/>
            <w:tcPrChange w:id="4246" w:author="Autor">
              <w:tcPr>
                <w:tcW w:w="1698" w:type="dxa"/>
              </w:tcPr>
            </w:tcPrChange>
          </w:tcPr>
          <w:p w14:paraId="494CE7D4" w14:textId="77777777" w:rsidR="001C5476" w:rsidRDefault="001C5476" w:rsidP="000368D4">
            <w:pPr>
              <w:pStyle w:val="tabelanormalny"/>
            </w:pPr>
            <w:proofErr w:type="spellStart"/>
            <w:r>
              <w:t>zlecajacyTelefon</w:t>
            </w:r>
            <w:proofErr w:type="spellEnd"/>
          </w:p>
        </w:tc>
        <w:tc>
          <w:tcPr>
            <w:tcW w:w="607" w:type="dxa"/>
            <w:tcPrChange w:id="4247" w:author="Autor">
              <w:tcPr>
                <w:tcW w:w="607" w:type="dxa"/>
              </w:tcPr>
            </w:tcPrChange>
          </w:tcPr>
          <w:p w14:paraId="24677F1E" w14:textId="77777777" w:rsidR="001C5476" w:rsidRDefault="001C5476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4248" w:author="Autor">
              <w:tcPr>
                <w:tcW w:w="1084" w:type="dxa"/>
              </w:tcPr>
            </w:tcPrChange>
          </w:tcPr>
          <w:p w14:paraId="76E38555" w14:textId="77777777" w:rsidR="001C5476" w:rsidRDefault="001C5476" w:rsidP="000368D4">
            <w:pPr>
              <w:pStyle w:val="tabelanormalny"/>
            </w:pPr>
            <w:r>
              <w:t>TAK</w:t>
            </w:r>
          </w:p>
        </w:tc>
        <w:tc>
          <w:tcPr>
            <w:tcW w:w="3480" w:type="dxa"/>
            <w:tcPrChange w:id="4249" w:author="Autor">
              <w:tcPr>
                <w:tcW w:w="4640" w:type="dxa"/>
              </w:tcPr>
            </w:tcPrChange>
          </w:tcPr>
          <w:p w14:paraId="53BBBF6A" w14:textId="77777777" w:rsidR="001C5476" w:rsidRDefault="005A35D7" w:rsidP="000368D4">
            <w:pPr>
              <w:pStyle w:val="tabelanormalny"/>
            </w:pPr>
            <w:ins w:id="4250" w:author="Autor">
              <w:r w:rsidRPr="002C7032">
                <w:rPr>
                  <w:color w:val="92D050"/>
                </w:rPr>
                <w:t>+48600999200</w:t>
              </w:r>
            </w:ins>
            <w:del w:id="4251" w:author="Autor">
              <w:r w:rsidR="001C5476" w:rsidDel="005A35D7">
                <w:delText>+48501000000</w:delText>
              </w:r>
            </w:del>
          </w:p>
        </w:tc>
        <w:tc>
          <w:tcPr>
            <w:tcW w:w="2419" w:type="dxa"/>
            <w:tcPrChange w:id="4252" w:author="Autor">
              <w:tcPr>
                <w:tcW w:w="1259" w:type="dxa"/>
              </w:tcPr>
            </w:tcPrChange>
          </w:tcPr>
          <w:p w14:paraId="0D92E6F8" w14:textId="77777777" w:rsidR="001C5476" w:rsidRDefault="001C5476" w:rsidP="000368D4">
            <w:pPr>
              <w:pStyle w:val="tabelanormalny"/>
            </w:pPr>
            <w:r>
              <w:t xml:space="preserve">Numer telefonu pracownika medycznego zlecającego badanie poprzedzony </w:t>
            </w:r>
            <w:proofErr w:type="spellStart"/>
            <w:r>
              <w:lastRenderedPageBreak/>
              <w:t>prefixem</w:t>
            </w:r>
            <w:proofErr w:type="spellEnd"/>
            <w:r>
              <w:t xml:space="preserve"> +48</w:t>
            </w:r>
          </w:p>
        </w:tc>
      </w:tr>
      <w:tr w:rsidR="001C5476" w14:paraId="4F903BFB" w14:textId="77777777" w:rsidTr="6AF12D69">
        <w:tc>
          <w:tcPr>
            <w:tcW w:w="1698" w:type="dxa"/>
            <w:tcPrChange w:id="4253" w:author="Autor">
              <w:tcPr>
                <w:tcW w:w="1698" w:type="dxa"/>
              </w:tcPr>
            </w:tcPrChange>
          </w:tcPr>
          <w:p w14:paraId="1E5D224B" w14:textId="77777777" w:rsidR="001C5476" w:rsidRDefault="001C5476" w:rsidP="000368D4">
            <w:pPr>
              <w:pStyle w:val="tabelanormalny"/>
            </w:pPr>
            <w:r w:rsidRPr="00D82FE8">
              <w:lastRenderedPageBreak/>
              <w:t>komentarz</w:t>
            </w:r>
          </w:p>
        </w:tc>
        <w:tc>
          <w:tcPr>
            <w:tcW w:w="607" w:type="dxa"/>
            <w:tcPrChange w:id="4254" w:author="Autor">
              <w:tcPr>
                <w:tcW w:w="607" w:type="dxa"/>
              </w:tcPr>
            </w:tcPrChange>
          </w:tcPr>
          <w:p w14:paraId="79FFBEE1" w14:textId="77777777" w:rsidR="001C5476" w:rsidRDefault="001C5476" w:rsidP="000368D4">
            <w:pPr>
              <w:pStyle w:val="tabelanormalny"/>
            </w:pPr>
            <w:r>
              <w:t>String</w:t>
            </w:r>
          </w:p>
        </w:tc>
        <w:tc>
          <w:tcPr>
            <w:tcW w:w="1084" w:type="dxa"/>
            <w:tcPrChange w:id="4255" w:author="Autor">
              <w:tcPr>
                <w:tcW w:w="1084" w:type="dxa"/>
              </w:tcPr>
            </w:tcPrChange>
          </w:tcPr>
          <w:p w14:paraId="78395A7E" w14:textId="77777777" w:rsidR="001C5476" w:rsidRDefault="001C5476" w:rsidP="000368D4">
            <w:pPr>
              <w:pStyle w:val="tabelanormalny"/>
            </w:pPr>
            <w:r>
              <w:t>TAK, w przypadku braku uzupełnić wartością „”</w:t>
            </w:r>
          </w:p>
        </w:tc>
        <w:tc>
          <w:tcPr>
            <w:tcW w:w="3480" w:type="dxa"/>
            <w:tcPrChange w:id="4256" w:author="Autor">
              <w:tcPr>
                <w:tcW w:w="4640" w:type="dxa"/>
              </w:tcPr>
            </w:tcPrChange>
          </w:tcPr>
          <w:p w14:paraId="355A03C2" w14:textId="77777777" w:rsidR="001C5476" w:rsidRDefault="001C5476" w:rsidP="000368D4">
            <w:pPr>
              <w:pStyle w:val="tabelanormalny"/>
            </w:pPr>
            <w:r>
              <w:t>Osoba objawowa</w:t>
            </w:r>
          </w:p>
        </w:tc>
        <w:tc>
          <w:tcPr>
            <w:tcW w:w="2419" w:type="dxa"/>
            <w:tcPrChange w:id="4257" w:author="Autor">
              <w:tcPr>
                <w:tcW w:w="1259" w:type="dxa"/>
              </w:tcPr>
            </w:tcPrChange>
          </w:tcPr>
          <w:p w14:paraId="1BE560B9" w14:textId="77777777" w:rsidR="001C5476" w:rsidRDefault="001C5476" w:rsidP="000368D4">
            <w:pPr>
              <w:pStyle w:val="tabelanormalny"/>
            </w:pPr>
            <w:r>
              <w:t>Komentarz lekarza do edycji izolacji osoby. W przypadku braku należy uzupełnić pustą wartością („ „)</w:t>
            </w:r>
          </w:p>
        </w:tc>
      </w:tr>
    </w:tbl>
    <w:p w14:paraId="2FE99ED1" w14:textId="5F4DA043" w:rsidR="00D40E93" w:rsidRPr="00E14DE4" w:rsidRDefault="4484685F" w:rsidP="00D40E93">
      <w:pPr>
        <w:pStyle w:val="Legenda"/>
        <w:rPr>
          <w:rFonts w:ascii="Calibri" w:hAnsi="Calibri" w:cs="Times New Roman"/>
          <w:sz w:val="20"/>
          <w:szCs w:val="20"/>
        </w:rPr>
      </w:pPr>
      <w:r>
        <w:t>Tabela 10 Tabela opisów parametrów w metodzie /</w:t>
      </w:r>
      <w:del w:id="4258" w:author="Autor">
        <w:r w:rsidR="00D40E93" w:rsidDel="4484685F">
          <w:delText>ewp-ez-ext</w:delText>
        </w:r>
      </w:del>
      <w:ins w:id="4259" w:author="Autor">
        <w:r>
          <w:t>ewp-ez-ext-v2</w:t>
        </w:r>
      </w:ins>
      <w:r>
        <w:t>/kwarantanna</w:t>
      </w:r>
    </w:p>
    <w:p w14:paraId="5630AD66" w14:textId="77777777" w:rsidR="00072CC5" w:rsidRDefault="00072CC5" w:rsidP="004E7839">
      <w:pPr>
        <w:rPr>
          <w:b/>
        </w:rPr>
      </w:pPr>
    </w:p>
    <w:p w14:paraId="2AAED01A" w14:textId="77777777" w:rsidR="004E7839" w:rsidRDefault="004E7839" w:rsidP="004E7839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14:paraId="3A4D8DB2" w14:textId="4F2786A8" w:rsidR="004E7839" w:rsidRDefault="081035A0" w:rsidP="004E7839">
      <w:r>
        <w:t xml:space="preserve">PUT </w:t>
      </w:r>
      <w:r w:rsidR="0C27AAF9">
        <w:t>/</w:t>
      </w:r>
      <w:del w:id="4260" w:author="Autor">
        <w:r w:rsidR="004E7839" w:rsidDel="0C27AAF9">
          <w:delText>ewp-ez-ext</w:delText>
        </w:r>
      </w:del>
      <w:ins w:id="4261" w:author="Autor">
        <w:r w:rsidR="0C27AAF9">
          <w:t>ewp-ez-ext-v2</w:t>
        </w:r>
      </w:ins>
      <w:r>
        <w:t>/kwarantanna HTTP/1.1</w:t>
      </w:r>
    </w:p>
    <w:p w14:paraId="4D6BE5D8" w14:textId="77777777" w:rsidR="004E7839" w:rsidRPr="007531DA" w:rsidRDefault="004E7839" w:rsidP="004E7839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14:paraId="6F30565C" w14:textId="77777777" w:rsidR="004E7839" w:rsidRPr="007531DA" w:rsidRDefault="004E7839" w:rsidP="004E7839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14:paraId="1369785B" w14:textId="77777777" w:rsidR="004E7839" w:rsidRPr="007531DA" w:rsidRDefault="004E7839" w:rsidP="004E7839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14:paraId="5F66527B" w14:textId="77777777" w:rsidR="00387481" w:rsidRDefault="03D4B47E" w:rsidP="004E7839">
      <w:pPr>
        <w:rPr>
          <w:lang w:val="en-US"/>
        </w:rPr>
      </w:pPr>
      <w:proofErr w:type="spellStart"/>
      <w:r w:rsidRPr="67BBF70B">
        <w:rPr>
          <w:lang w:val="en-US"/>
        </w:rPr>
        <w:t>Kontekst-uuidZdarzeniaInicjujacego</w:t>
      </w:r>
      <w:proofErr w:type="spellEnd"/>
      <w:r w:rsidRPr="67BBF70B">
        <w:rPr>
          <w:lang w:val="en-US"/>
        </w:rPr>
        <w:t xml:space="preserve">: </w:t>
      </w:r>
      <w:del w:id="4262" w:author="Autor">
        <w:r w:rsidR="00387481" w:rsidRPr="67BBF70B" w:rsidDel="03D4B47E">
          <w:rPr>
            <w:lang w:val="en-US"/>
          </w:rPr>
          <w:delText>0d8aa4b1-816d-4186-84a2-923e50f7e561</w:delText>
        </w:r>
      </w:del>
    </w:p>
    <w:p w14:paraId="7FE402E3" w14:textId="77777777" w:rsidR="002C7032" w:rsidRPr="002C7032" w:rsidRDefault="058DDB53" w:rsidP="67BBF70B">
      <w:pPr>
        <w:rPr>
          <w:lang w:val="en-US"/>
          <w:rPrChange w:id="4263" w:author="Autor">
            <w:rPr>
              <w:color w:val="92D050"/>
              <w:lang w:val="en-US"/>
            </w:rPr>
          </w:rPrChange>
        </w:rPr>
      </w:pPr>
      <w:r w:rsidRPr="67BBF70B">
        <w:rPr>
          <w:lang w:val="en-US"/>
          <w:rPrChange w:id="4264" w:author="Autor">
            <w:rPr>
              <w:color w:val="92D050"/>
              <w:lang w:val="en-US"/>
            </w:rPr>
          </w:rPrChange>
        </w:rPr>
        <w:t>21d2e01e-9341-48ad-b270-fdc3325674b0</w:t>
      </w:r>
    </w:p>
    <w:p w14:paraId="5183F56F" w14:textId="77777777" w:rsidR="004E7839" w:rsidRPr="003D244B" w:rsidRDefault="004E7839" w:rsidP="004E7839">
      <w:pPr>
        <w:rPr>
          <w:u w:val="single"/>
        </w:rPr>
      </w:pPr>
      <w:r w:rsidRPr="003D244B">
        <w:rPr>
          <w:u w:val="single"/>
        </w:rPr>
        <w:t>Body:</w:t>
      </w:r>
    </w:p>
    <w:p w14:paraId="13EB8332" w14:textId="77777777" w:rsidR="002C7032" w:rsidRPr="003D244B" w:rsidRDefault="058DDB53" w:rsidP="67BBF70B">
      <w:pPr>
        <w:rPr>
          <w:rPrChange w:id="4265" w:author="Autor">
            <w:rPr>
              <w:color w:val="92D050"/>
            </w:rPr>
          </w:rPrChange>
        </w:rPr>
      </w:pPr>
      <w:r w:rsidRPr="67BBF70B">
        <w:rPr>
          <w:rPrChange w:id="4266" w:author="Autor">
            <w:rPr>
              <w:color w:val="92D050"/>
            </w:rPr>
          </w:rPrChange>
        </w:rPr>
        <w:t>{</w:t>
      </w:r>
    </w:p>
    <w:p w14:paraId="2281CA63" w14:textId="77777777" w:rsidR="002C7032" w:rsidRPr="003D244B" w:rsidRDefault="002C7032" w:rsidP="67BBF70B">
      <w:pPr>
        <w:rPr>
          <w:rPrChange w:id="4267" w:author="Autor">
            <w:rPr>
              <w:color w:val="92D050"/>
            </w:rPr>
          </w:rPrChange>
        </w:rPr>
      </w:pPr>
      <w:r w:rsidRPr="003D244B">
        <w:rPr>
          <w:color w:val="92D050"/>
        </w:rPr>
        <w:tab/>
      </w:r>
      <w:r w:rsidR="058DDB53" w:rsidRPr="67BBF70B">
        <w:rPr>
          <w:rPrChange w:id="4268" w:author="Autor">
            <w:rPr>
              <w:color w:val="92D050"/>
            </w:rPr>
          </w:rPrChange>
        </w:rPr>
        <w:t>"</w:t>
      </w:r>
      <w:proofErr w:type="spellStart"/>
      <w:r w:rsidR="058DDB53" w:rsidRPr="67BBF70B">
        <w:rPr>
          <w:rPrChange w:id="4269" w:author="Autor">
            <w:rPr>
              <w:color w:val="92D050"/>
            </w:rPr>
          </w:rPrChange>
        </w:rPr>
        <w:t>idKwarantanny</w:t>
      </w:r>
      <w:proofErr w:type="spellEnd"/>
      <w:r w:rsidR="058DDB53" w:rsidRPr="67BBF70B">
        <w:rPr>
          <w:rPrChange w:id="4270" w:author="Autor">
            <w:rPr>
              <w:color w:val="92D050"/>
            </w:rPr>
          </w:rPrChange>
        </w:rPr>
        <w:t>": "12251255",</w:t>
      </w:r>
    </w:p>
    <w:p w14:paraId="7436B331" w14:textId="77777777" w:rsidR="002C7032" w:rsidRPr="003D244B" w:rsidRDefault="002C7032" w:rsidP="67BBF70B">
      <w:pPr>
        <w:rPr>
          <w:rPrChange w:id="4271" w:author="Autor">
            <w:rPr>
              <w:color w:val="92D050"/>
            </w:rPr>
          </w:rPrChange>
        </w:rPr>
      </w:pPr>
      <w:r w:rsidRPr="003D244B">
        <w:rPr>
          <w:color w:val="92D050"/>
        </w:rPr>
        <w:tab/>
      </w:r>
      <w:r w:rsidR="058DDB53" w:rsidRPr="67BBF70B">
        <w:rPr>
          <w:rPrChange w:id="4272" w:author="Autor">
            <w:rPr>
              <w:color w:val="92D050"/>
            </w:rPr>
          </w:rPrChange>
        </w:rPr>
        <w:t>"</w:t>
      </w:r>
      <w:proofErr w:type="spellStart"/>
      <w:r w:rsidR="058DDB53" w:rsidRPr="67BBF70B">
        <w:rPr>
          <w:rPrChange w:id="4273" w:author="Autor">
            <w:rPr>
              <w:color w:val="92D050"/>
            </w:rPr>
          </w:rPrChange>
        </w:rPr>
        <w:t>dataKwarantannyDo</w:t>
      </w:r>
      <w:proofErr w:type="spellEnd"/>
      <w:r w:rsidR="058DDB53" w:rsidRPr="67BBF70B">
        <w:rPr>
          <w:rPrChange w:id="4274" w:author="Autor">
            <w:rPr>
              <w:color w:val="92D050"/>
            </w:rPr>
          </w:rPrChange>
        </w:rPr>
        <w:t>": "2022-08-05 01:40:42",</w:t>
      </w:r>
    </w:p>
    <w:p w14:paraId="6C294359" w14:textId="77777777" w:rsidR="002C7032" w:rsidRPr="003D244B" w:rsidRDefault="002C7032" w:rsidP="67BBF70B">
      <w:pPr>
        <w:rPr>
          <w:rPrChange w:id="4275" w:author="Autor">
            <w:rPr>
              <w:color w:val="92D050"/>
            </w:rPr>
          </w:rPrChange>
        </w:rPr>
      </w:pPr>
      <w:r w:rsidRPr="003D244B">
        <w:rPr>
          <w:color w:val="92D050"/>
        </w:rPr>
        <w:tab/>
      </w:r>
      <w:r w:rsidR="058DDB53" w:rsidRPr="67BBF70B">
        <w:rPr>
          <w:rPrChange w:id="4276" w:author="Autor">
            <w:rPr>
              <w:color w:val="92D050"/>
            </w:rPr>
          </w:rPrChange>
        </w:rPr>
        <w:t>"</w:t>
      </w:r>
      <w:proofErr w:type="spellStart"/>
      <w:r w:rsidR="058DDB53" w:rsidRPr="67BBF70B">
        <w:rPr>
          <w:rPrChange w:id="4277" w:author="Autor">
            <w:rPr>
              <w:color w:val="92D050"/>
            </w:rPr>
          </w:rPrChange>
        </w:rPr>
        <w:t>idPlacowki</w:t>
      </w:r>
      <w:proofErr w:type="spellEnd"/>
      <w:r w:rsidR="058DDB53" w:rsidRPr="67BBF70B">
        <w:rPr>
          <w:rPrChange w:id="4278" w:author="Autor">
            <w:rPr>
              <w:color w:val="92D050"/>
            </w:rPr>
          </w:rPrChange>
        </w:rPr>
        <w:t>": "269060",</w:t>
      </w:r>
    </w:p>
    <w:p w14:paraId="33B9838C" w14:textId="77777777" w:rsidR="002C7032" w:rsidRPr="003D244B" w:rsidRDefault="002C7032" w:rsidP="67BBF70B">
      <w:pPr>
        <w:rPr>
          <w:rPrChange w:id="4279" w:author="Autor">
            <w:rPr>
              <w:color w:val="92D050"/>
            </w:rPr>
          </w:rPrChange>
        </w:rPr>
      </w:pPr>
      <w:r w:rsidRPr="003D244B">
        <w:rPr>
          <w:color w:val="92D050"/>
        </w:rPr>
        <w:tab/>
      </w:r>
      <w:r w:rsidR="058DDB53" w:rsidRPr="67BBF70B">
        <w:rPr>
          <w:rPrChange w:id="4280" w:author="Autor">
            <w:rPr>
              <w:color w:val="92D050"/>
            </w:rPr>
          </w:rPrChange>
        </w:rPr>
        <w:t>"</w:t>
      </w:r>
      <w:proofErr w:type="spellStart"/>
      <w:r w:rsidR="058DDB53" w:rsidRPr="67BBF70B">
        <w:rPr>
          <w:rPrChange w:id="4281" w:author="Autor">
            <w:rPr>
              <w:color w:val="92D050"/>
            </w:rPr>
          </w:rPrChange>
        </w:rPr>
        <w:t>zlecajacyOidRoot</w:t>
      </w:r>
      <w:proofErr w:type="spellEnd"/>
      <w:r w:rsidR="058DDB53" w:rsidRPr="67BBF70B">
        <w:rPr>
          <w:rPrChange w:id="4282" w:author="Autor">
            <w:rPr>
              <w:color w:val="92D050"/>
            </w:rPr>
          </w:rPrChange>
        </w:rPr>
        <w:t>": "2.16.840.1.113883.3.4424.1.236.2",</w:t>
      </w:r>
    </w:p>
    <w:p w14:paraId="48615461" w14:textId="77777777" w:rsidR="002C7032" w:rsidRPr="003D244B" w:rsidRDefault="002C7032" w:rsidP="67BBF70B">
      <w:pPr>
        <w:rPr>
          <w:rPrChange w:id="4283" w:author="Autor">
            <w:rPr>
              <w:color w:val="92D050"/>
            </w:rPr>
          </w:rPrChange>
        </w:rPr>
      </w:pPr>
      <w:r w:rsidRPr="003D244B">
        <w:rPr>
          <w:color w:val="92D050"/>
        </w:rPr>
        <w:tab/>
      </w:r>
      <w:r w:rsidR="058DDB53" w:rsidRPr="67BBF70B">
        <w:rPr>
          <w:rPrChange w:id="4284" w:author="Autor">
            <w:rPr>
              <w:color w:val="92D050"/>
            </w:rPr>
          </w:rPrChange>
        </w:rPr>
        <w:t>"</w:t>
      </w:r>
      <w:proofErr w:type="spellStart"/>
      <w:r w:rsidR="058DDB53" w:rsidRPr="67BBF70B">
        <w:rPr>
          <w:rPrChange w:id="4285" w:author="Autor">
            <w:rPr>
              <w:color w:val="92D050"/>
            </w:rPr>
          </w:rPrChange>
        </w:rPr>
        <w:t>zlecajacyOidExtension</w:t>
      </w:r>
      <w:proofErr w:type="spellEnd"/>
      <w:r w:rsidR="058DDB53" w:rsidRPr="67BBF70B">
        <w:rPr>
          <w:rPrChange w:id="4286" w:author="Autor">
            <w:rPr>
              <w:color w:val="92D050"/>
            </w:rPr>
          </w:rPrChange>
        </w:rPr>
        <w:t>": "0025182",</w:t>
      </w:r>
    </w:p>
    <w:p w14:paraId="576D2E79" w14:textId="77777777" w:rsidR="002C7032" w:rsidRPr="002C7032" w:rsidRDefault="002C7032" w:rsidP="67BBF70B">
      <w:pPr>
        <w:rPr>
          <w:rPrChange w:id="4287" w:author="Autor">
            <w:rPr>
              <w:color w:val="92D050"/>
            </w:rPr>
          </w:rPrChange>
        </w:rPr>
      </w:pPr>
      <w:r w:rsidRPr="003D244B">
        <w:rPr>
          <w:color w:val="92D050"/>
        </w:rPr>
        <w:lastRenderedPageBreak/>
        <w:tab/>
      </w:r>
      <w:r w:rsidR="058DDB53" w:rsidRPr="67BBF70B">
        <w:rPr>
          <w:rPrChange w:id="4288" w:author="Autor">
            <w:rPr>
              <w:color w:val="92D050"/>
            </w:rPr>
          </w:rPrChange>
        </w:rPr>
        <w:t>"</w:t>
      </w:r>
      <w:proofErr w:type="spellStart"/>
      <w:r w:rsidR="058DDB53" w:rsidRPr="67BBF70B">
        <w:rPr>
          <w:rPrChange w:id="4289" w:author="Autor">
            <w:rPr>
              <w:color w:val="92D050"/>
            </w:rPr>
          </w:rPrChange>
        </w:rPr>
        <w:t>zlecajacyImie</w:t>
      </w:r>
      <w:proofErr w:type="spellEnd"/>
      <w:r w:rsidR="058DDB53" w:rsidRPr="67BBF70B">
        <w:rPr>
          <w:rPrChange w:id="4290" w:author="Autor">
            <w:rPr>
              <w:color w:val="92D050"/>
            </w:rPr>
          </w:rPrChange>
        </w:rPr>
        <w:t>": "WANDA",</w:t>
      </w:r>
    </w:p>
    <w:p w14:paraId="2852C74B" w14:textId="77777777" w:rsidR="002C7032" w:rsidRPr="002C7032" w:rsidRDefault="002C7032" w:rsidP="67BBF70B">
      <w:pPr>
        <w:rPr>
          <w:rPrChange w:id="4291" w:author="Autor">
            <w:rPr>
              <w:color w:val="92D050"/>
            </w:rPr>
          </w:rPrChange>
        </w:rPr>
      </w:pPr>
      <w:r w:rsidRPr="002C7032">
        <w:rPr>
          <w:color w:val="92D050"/>
        </w:rPr>
        <w:tab/>
      </w:r>
      <w:r w:rsidR="058DDB53" w:rsidRPr="67BBF70B">
        <w:rPr>
          <w:rPrChange w:id="4292" w:author="Autor">
            <w:rPr>
              <w:color w:val="92D050"/>
            </w:rPr>
          </w:rPrChange>
        </w:rPr>
        <w:t>"</w:t>
      </w:r>
      <w:proofErr w:type="spellStart"/>
      <w:r w:rsidR="058DDB53" w:rsidRPr="67BBF70B">
        <w:rPr>
          <w:rPrChange w:id="4293" w:author="Autor">
            <w:rPr>
              <w:color w:val="92D050"/>
            </w:rPr>
          </w:rPrChange>
        </w:rPr>
        <w:t>zlecajacyNazwisko</w:t>
      </w:r>
      <w:proofErr w:type="spellEnd"/>
      <w:r w:rsidR="058DDB53" w:rsidRPr="67BBF70B">
        <w:rPr>
          <w:rPrChange w:id="4294" w:author="Autor">
            <w:rPr>
              <w:color w:val="92D050"/>
            </w:rPr>
          </w:rPrChange>
        </w:rPr>
        <w:t>": "KORZYMSKA",</w:t>
      </w:r>
    </w:p>
    <w:p w14:paraId="2A42E721" w14:textId="77777777" w:rsidR="002C7032" w:rsidRPr="002C7032" w:rsidRDefault="002C7032" w:rsidP="67BBF70B">
      <w:pPr>
        <w:rPr>
          <w:rPrChange w:id="4295" w:author="Autor">
            <w:rPr>
              <w:color w:val="92D050"/>
            </w:rPr>
          </w:rPrChange>
        </w:rPr>
      </w:pPr>
      <w:r w:rsidRPr="002C7032">
        <w:rPr>
          <w:color w:val="92D050"/>
        </w:rPr>
        <w:tab/>
      </w:r>
      <w:r w:rsidR="058DDB53" w:rsidRPr="67BBF70B">
        <w:rPr>
          <w:rPrChange w:id="4296" w:author="Autor">
            <w:rPr>
              <w:color w:val="92D050"/>
            </w:rPr>
          </w:rPrChange>
        </w:rPr>
        <w:t>"</w:t>
      </w:r>
      <w:proofErr w:type="spellStart"/>
      <w:r w:rsidR="058DDB53" w:rsidRPr="67BBF70B">
        <w:rPr>
          <w:rPrChange w:id="4297" w:author="Autor">
            <w:rPr>
              <w:color w:val="92D050"/>
            </w:rPr>
          </w:rPrChange>
        </w:rPr>
        <w:t>zlecajacyTelefon</w:t>
      </w:r>
      <w:proofErr w:type="spellEnd"/>
      <w:r w:rsidR="058DDB53" w:rsidRPr="67BBF70B">
        <w:rPr>
          <w:rPrChange w:id="4298" w:author="Autor">
            <w:rPr>
              <w:color w:val="92D050"/>
            </w:rPr>
          </w:rPrChange>
        </w:rPr>
        <w:t>": "+48600999200",</w:t>
      </w:r>
    </w:p>
    <w:p w14:paraId="700D52D5" w14:textId="77777777" w:rsidR="002C7032" w:rsidRPr="003D244B" w:rsidRDefault="002C7032" w:rsidP="67BBF70B">
      <w:pPr>
        <w:rPr>
          <w:rPrChange w:id="4299" w:author="Autor">
            <w:rPr>
              <w:color w:val="92D050"/>
            </w:rPr>
          </w:rPrChange>
        </w:rPr>
      </w:pPr>
      <w:r w:rsidRPr="002C7032">
        <w:rPr>
          <w:color w:val="92D050"/>
        </w:rPr>
        <w:tab/>
      </w:r>
      <w:r w:rsidR="058DDB53" w:rsidRPr="67BBF70B">
        <w:rPr>
          <w:rPrChange w:id="4300" w:author="Autor">
            <w:rPr>
              <w:color w:val="92D050"/>
            </w:rPr>
          </w:rPrChange>
        </w:rPr>
        <w:t>"komentarz": "osoba bezobjawowa"</w:t>
      </w:r>
    </w:p>
    <w:p w14:paraId="5704204E" w14:textId="77777777" w:rsidR="002C7032" w:rsidRPr="003D244B" w:rsidRDefault="058DDB53" w:rsidP="67BBF70B">
      <w:pPr>
        <w:rPr>
          <w:u w:val="single"/>
        </w:rPr>
      </w:pPr>
      <w:r w:rsidRPr="67BBF70B">
        <w:rPr>
          <w:u w:val="single"/>
        </w:rPr>
        <w:t>}</w:t>
      </w:r>
    </w:p>
    <w:p w14:paraId="328249EC" w14:textId="77777777" w:rsidR="004E7839" w:rsidRPr="003D244B" w:rsidDel="007B10C7" w:rsidRDefault="004E7839" w:rsidP="004E7839">
      <w:pPr>
        <w:rPr>
          <w:del w:id="4301" w:author="Autor"/>
        </w:rPr>
      </w:pPr>
      <w:del w:id="4302" w:author="Autor">
        <w:r w:rsidRPr="003D244B" w:rsidDel="007B10C7">
          <w:delText>{</w:delText>
        </w:r>
      </w:del>
    </w:p>
    <w:p w14:paraId="31F273C1" w14:textId="77777777" w:rsidR="004E7839" w:rsidRPr="003D244B" w:rsidDel="007B10C7" w:rsidRDefault="004E7839" w:rsidP="004E7839">
      <w:pPr>
        <w:rPr>
          <w:del w:id="4303" w:author="Autor"/>
        </w:rPr>
      </w:pPr>
      <w:del w:id="4304" w:author="Autor">
        <w:r w:rsidRPr="003D244B" w:rsidDel="007B10C7">
          <w:tab/>
          <w:delText>"idKwarantanny": "326280",</w:delText>
        </w:r>
      </w:del>
    </w:p>
    <w:p w14:paraId="5797DB63" w14:textId="77777777" w:rsidR="004E7839" w:rsidRPr="003D244B" w:rsidDel="007B10C7" w:rsidRDefault="004E7839" w:rsidP="004E7839">
      <w:pPr>
        <w:rPr>
          <w:del w:id="4305" w:author="Autor"/>
        </w:rPr>
      </w:pPr>
      <w:del w:id="4306" w:author="Autor">
        <w:r w:rsidRPr="003D244B" w:rsidDel="007B10C7">
          <w:tab/>
          <w:delText>"dataKwarantannyDo": "2020-09-18",</w:delText>
        </w:r>
      </w:del>
    </w:p>
    <w:p w14:paraId="52C933E4" w14:textId="77777777" w:rsidR="004E7839" w:rsidRPr="003D244B" w:rsidDel="007B10C7" w:rsidRDefault="004E7839" w:rsidP="004E7839">
      <w:pPr>
        <w:rPr>
          <w:del w:id="4307" w:author="Autor"/>
        </w:rPr>
      </w:pPr>
      <w:del w:id="4308" w:author="Autor">
        <w:r w:rsidRPr="003D244B" w:rsidDel="007B10C7">
          <w:tab/>
          <w:delText>"idPlacowki": "637",</w:delText>
        </w:r>
      </w:del>
    </w:p>
    <w:p w14:paraId="44675586" w14:textId="77777777" w:rsidR="004E7839" w:rsidRPr="003D244B" w:rsidDel="007B10C7" w:rsidRDefault="004E7839" w:rsidP="004E7839">
      <w:pPr>
        <w:rPr>
          <w:del w:id="4309" w:author="Autor"/>
        </w:rPr>
      </w:pPr>
      <w:del w:id="4310" w:author="Autor">
        <w:r w:rsidRPr="003D244B" w:rsidDel="007B10C7">
          <w:tab/>
          <w:delText>"zlecajacyOidRoot": "2.16.840.1.113883.3.4424.1.6.2",</w:delText>
        </w:r>
      </w:del>
    </w:p>
    <w:p w14:paraId="7081BB27" w14:textId="77777777" w:rsidR="004E7839" w:rsidRPr="003D244B" w:rsidDel="007B10C7" w:rsidRDefault="004E7839" w:rsidP="004E7839">
      <w:pPr>
        <w:rPr>
          <w:del w:id="4311" w:author="Autor"/>
        </w:rPr>
      </w:pPr>
      <w:del w:id="4312" w:author="Autor">
        <w:r w:rsidRPr="003D244B" w:rsidDel="007B10C7">
          <w:tab/>
          <w:delText>"zlecajacyOidExtension": "0025182",</w:delText>
        </w:r>
      </w:del>
    </w:p>
    <w:p w14:paraId="15BAB27B" w14:textId="77777777" w:rsidR="004E7839" w:rsidRPr="003D244B" w:rsidDel="007B10C7" w:rsidRDefault="004E7839" w:rsidP="004E7839">
      <w:pPr>
        <w:rPr>
          <w:del w:id="4313" w:author="Autor"/>
        </w:rPr>
      </w:pPr>
      <w:del w:id="4314" w:author="Autor">
        <w:r w:rsidRPr="003D244B" w:rsidDel="007B10C7">
          <w:tab/>
          <w:delText>"zlecajacyImie": "WANDA",</w:delText>
        </w:r>
      </w:del>
    </w:p>
    <w:p w14:paraId="1AFC3E75" w14:textId="77777777" w:rsidR="004E7839" w:rsidDel="007B10C7" w:rsidRDefault="004E7839" w:rsidP="004E7839">
      <w:pPr>
        <w:rPr>
          <w:del w:id="4315" w:author="Autor"/>
        </w:rPr>
      </w:pPr>
      <w:del w:id="4316" w:author="Autor">
        <w:r w:rsidRPr="003D244B" w:rsidDel="007B10C7">
          <w:tab/>
        </w:r>
        <w:r w:rsidDel="007B10C7">
          <w:delText>"zlecajacyNazwisko": "</w:delText>
        </w:r>
        <w:r w:rsidR="005254D7" w:rsidDel="007B10C7">
          <w:delText>KOWALSKA</w:delText>
        </w:r>
        <w:r w:rsidDel="007B10C7">
          <w:delText>",</w:delText>
        </w:r>
      </w:del>
    </w:p>
    <w:p w14:paraId="69724C6E" w14:textId="77777777" w:rsidR="004E7839" w:rsidDel="007B10C7" w:rsidRDefault="004E7839" w:rsidP="004E7839">
      <w:pPr>
        <w:rPr>
          <w:del w:id="4317" w:author="Autor"/>
        </w:rPr>
      </w:pPr>
      <w:del w:id="4318" w:author="Autor">
        <w:r w:rsidDel="007B10C7">
          <w:tab/>
          <w:delText>"zlecajacyTelefon": "+48600999200",</w:delText>
        </w:r>
      </w:del>
    </w:p>
    <w:p w14:paraId="1BDD4D1B" w14:textId="77777777" w:rsidR="004E7839" w:rsidDel="007B10C7" w:rsidRDefault="004E7839" w:rsidP="004E7839">
      <w:pPr>
        <w:rPr>
          <w:del w:id="4319" w:author="Autor"/>
        </w:rPr>
      </w:pPr>
      <w:del w:id="4320" w:author="Autor">
        <w:r w:rsidDel="007B10C7">
          <w:tab/>
          <w:delText>"komentarz": "osoba bezobjawowa"</w:delText>
        </w:r>
      </w:del>
    </w:p>
    <w:p w14:paraId="3DFC34E5" w14:textId="77777777" w:rsidR="004E7839" w:rsidDel="007B10C7" w:rsidRDefault="004E7839" w:rsidP="004E7839">
      <w:pPr>
        <w:rPr>
          <w:del w:id="4321" w:author="Autor"/>
        </w:rPr>
      </w:pPr>
      <w:del w:id="4322" w:author="Autor">
        <w:r w:rsidDel="007B10C7">
          <w:delText>}</w:delText>
        </w:r>
      </w:del>
    </w:p>
    <w:p w14:paraId="61829076" w14:textId="77777777" w:rsidR="004E7839" w:rsidRDefault="004E7839" w:rsidP="004E7839"/>
    <w:p w14:paraId="2BA226A1" w14:textId="77777777" w:rsidR="004E7839" w:rsidRDefault="004E7839" w:rsidP="004E7839"/>
    <w:p w14:paraId="1822B558" w14:textId="77777777" w:rsidR="004E7839" w:rsidRDefault="004E7839" w:rsidP="004E7839">
      <w:pPr>
        <w:rPr>
          <w:u w:val="single"/>
        </w:rPr>
      </w:pPr>
      <w:r>
        <w:rPr>
          <w:u w:val="single"/>
        </w:rPr>
        <w:t>Przykładowa odpowiedź:</w:t>
      </w:r>
    </w:p>
    <w:p w14:paraId="583F33AA" w14:textId="77777777" w:rsidR="002C7032" w:rsidRPr="002C7032" w:rsidRDefault="058DDB53" w:rsidP="67BBF70B">
      <w:pPr>
        <w:rPr>
          <w:u w:val="single"/>
          <w:rPrChange w:id="4323" w:author="Autor">
            <w:rPr>
              <w:color w:val="92D050"/>
              <w:u w:val="single"/>
            </w:rPr>
          </w:rPrChange>
        </w:rPr>
      </w:pPr>
      <w:r w:rsidRPr="67BBF70B">
        <w:rPr>
          <w:u w:val="single"/>
          <w:rPrChange w:id="4324" w:author="Autor">
            <w:rPr>
              <w:color w:val="92D050"/>
              <w:u w:val="single"/>
            </w:rPr>
          </w:rPrChange>
        </w:rPr>
        <w:t>{"</w:t>
      </w:r>
      <w:proofErr w:type="spellStart"/>
      <w:r w:rsidRPr="67BBF70B">
        <w:rPr>
          <w:u w:val="single"/>
          <w:rPrChange w:id="4325" w:author="Autor">
            <w:rPr>
              <w:color w:val="92D050"/>
              <w:u w:val="single"/>
            </w:rPr>
          </w:rPrChange>
        </w:rPr>
        <w:t>idKwarantanny</w:t>
      </w:r>
      <w:proofErr w:type="spellEnd"/>
      <w:r w:rsidRPr="67BBF70B">
        <w:rPr>
          <w:u w:val="single"/>
          <w:rPrChange w:id="4326" w:author="Autor">
            <w:rPr>
              <w:color w:val="92D050"/>
              <w:u w:val="single"/>
            </w:rPr>
          </w:rPrChange>
        </w:rPr>
        <w:t>": 12251255}</w:t>
      </w:r>
    </w:p>
    <w:p w14:paraId="5FFD42A4" w14:textId="77777777" w:rsidR="004E7839" w:rsidDel="007B10C7" w:rsidRDefault="004E7839" w:rsidP="004E7839">
      <w:pPr>
        <w:rPr>
          <w:del w:id="4327" w:author="Autor"/>
        </w:rPr>
      </w:pPr>
      <w:del w:id="4328" w:author="Autor">
        <w:r w:rsidDel="007B10C7">
          <w:delText>{</w:delText>
        </w:r>
      </w:del>
    </w:p>
    <w:p w14:paraId="2CCD21B6" w14:textId="77777777" w:rsidR="004E7839" w:rsidDel="007B10C7" w:rsidRDefault="004E7839" w:rsidP="004E7839">
      <w:pPr>
        <w:rPr>
          <w:del w:id="4329" w:author="Autor"/>
        </w:rPr>
      </w:pPr>
      <w:del w:id="4330" w:author="Autor">
        <w:r w:rsidDel="007B10C7">
          <w:tab/>
          <w:delText>"idKwarantanny": "326280"</w:delText>
        </w:r>
      </w:del>
    </w:p>
    <w:p w14:paraId="64E32B64" w14:textId="77777777" w:rsidR="004E7839" w:rsidRPr="004E7839" w:rsidDel="007B10C7" w:rsidRDefault="036EA9AF" w:rsidP="004E7839">
      <w:pPr>
        <w:rPr>
          <w:del w:id="4331" w:author="Autor"/>
        </w:rPr>
      </w:pPr>
      <w:del w:id="4332" w:author="Autor">
        <w:r w:rsidDel="007B10C7">
          <w:delText>}</w:delText>
        </w:r>
      </w:del>
    </w:p>
    <w:p w14:paraId="17AD93B2" w14:textId="77777777" w:rsidR="78A2D3F2" w:rsidRDefault="78A2D3F2" w:rsidP="78A2D3F2"/>
    <w:p w14:paraId="731F737B" w14:textId="77777777" w:rsidR="006011A6" w:rsidRPr="006011A6" w:rsidRDefault="081035A0" w:rsidP="006011A6">
      <w:pPr>
        <w:pStyle w:val="Nagwek1"/>
        <w:numPr>
          <w:ilvl w:val="1"/>
          <w:numId w:val="20"/>
        </w:numPr>
      </w:pPr>
      <w:bookmarkStart w:id="4333" w:name="_Toc95995797"/>
      <w:bookmarkStart w:id="4334" w:name="_Toc1002777079"/>
      <w:bookmarkStart w:id="4335" w:name="_Toc1436673465"/>
      <w:bookmarkStart w:id="4336" w:name="_Toc1518742215"/>
      <w:bookmarkStart w:id="4337" w:name="_Toc2096824582"/>
      <w:bookmarkStart w:id="4338" w:name="_Toc2130638111"/>
      <w:bookmarkStart w:id="4339" w:name="_Toc328433106"/>
      <w:bookmarkStart w:id="4340" w:name="_Toc2108952959"/>
      <w:bookmarkStart w:id="4341" w:name="_Toc1948400662"/>
      <w:bookmarkStart w:id="4342" w:name="_Toc135401953"/>
      <w:bookmarkStart w:id="4343" w:name="_Toc87804287"/>
      <w:bookmarkStart w:id="4344" w:name="_Toc1942457086"/>
      <w:bookmarkStart w:id="4345" w:name="_Toc2074440989"/>
      <w:bookmarkStart w:id="4346" w:name="_Toc939908441"/>
      <w:bookmarkStart w:id="4347" w:name="_Toc1647825766"/>
      <w:bookmarkStart w:id="4348" w:name="_Toc382847227"/>
      <w:bookmarkStart w:id="4349" w:name="_Toc1676552240"/>
      <w:bookmarkStart w:id="4350" w:name="_Toc2117138648"/>
      <w:bookmarkStart w:id="4351" w:name="_Toc127290298"/>
      <w:bookmarkStart w:id="4352" w:name="_Toc31706603"/>
      <w:bookmarkStart w:id="4353" w:name="_Toc1059792768"/>
      <w:bookmarkStart w:id="4354" w:name="_Toc1318084763"/>
      <w:bookmarkStart w:id="4355" w:name="_Toc118437891"/>
      <w:bookmarkStart w:id="4356" w:name="_Toc979606106"/>
      <w:bookmarkStart w:id="4357" w:name="_Toc1696611275"/>
      <w:bookmarkStart w:id="4358" w:name="_Toc1911685675"/>
      <w:bookmarkStart w:id="4359" w:name="_Toc568350639"/>
      <w:bookmarkStart w:id="4360" w:name="_Toc1278778585"/>
      <w:bookmarkStart w:id="4361" w:name="_Toc1486856520"/>
      <w:bookmarkStart w:id="4362" w:name="_Toc407758214"/>
      <w:bookmarkStart w:id="4363" w:name="_Toc565682484"/>
      <w:bookmarkStart w:id="4364" w:name="_Toc1301317310"/>
      <w:bookmarkStart w:id="4365" w:name="_Toc1321786655"/>
      <w:bookmarkStart w:id="4366" w:name="_Toc1248753841"/>
      <w:bookmarkStart w:id="4367" w:name="_Toc1695578805"/>
      <w:bookmarkStart w:id="4368" w:name="_Toc594700095"/>
      <w:bookmarkStart w:id="4369" w:name="_Toc1826428772"/>
      <w:bookmarkStart w:id="4370" w:name="_Toc688977684"/>
      <w:bookmarkStart w:id="4371" w:name="_Toc1671178626"/>
      <w:bookmarkStart w:id="4372" w:name="_Toc1070233954"/>
      <w:bookmarkStart w:id="4373" w:name="_Toc1661802969"/>
      <w:bookmarkStart w:id="4374" w:name="_Toc1337953192"/>
      <w:bookmarkStart w:id="4375" w:name="_Toc1395816676"/>
      <w:bookmarkStart w:id="4376" w:name="_Toc482659762"/>
      <w:bookmarkStart w:id="4377" w:name="_Toc1850894479"/>
      <w:bookmarkStart w:id="4378" w:name="_Toc1994795100"/>
      <w:bookmarkStart w:id="4379" w:name="_Toc588985224"/>
      <w:bookmarkStart w:id="4380" w:name="_Toc2370746"/>
      <w:bookmarkStart w:id="4381" w:name="_Toc757670667"/>
      <w:bookmarkStart w:id="4382" w:name="_Toc1503201719"/>
      <w:bookmarkStart w:id="4383" w:name="_Toc854488632"/>
      <w:bookmarkStart w:id="4384" w:name="_Toc1593487511"/>
      <w:bookmarkStart w:id="4385" w:name="_Toc455645120"/>
      <w:bookmarkStart w:id="4386" w:name="_Toc119001889"/>
      <w:bookmarkStart w:id="4387" w:name="_Toc444826582"/>
      <w:bookmarkStart w:id="4388" w:name="_Toc363022914"/>
      <w:bookmarkStart w:id="4389" w:name="_Toc640035036"/>
      <w:bookmarkStart w:id="4390" w:name="_Toc1552827250"/>
      <w:bookmarkStart w:id="4391" w:name="_Toc2040532218"/>
      <w:bookmarkStart w:id="4392" w:name="_Toc1050647135"/>
      <w:bookmarkStart w:id="4393" w:name="_Toc1815793305"/>
      <w:bookmarkStart w:id="4394" w:name="_Toc1905146240"/>
      <w:bookmarkStart w:id="4395" w:name="_Toc755390895"/>
      <w:bookmarkStart w:id="4396" w:name="_Toc168416456"/>
      <w:bookmarkStart w:id="4397" w:name="_Toc398337342"/>
      <w:bookmarkStart w:id="4398" w:name="_Toc1367581032"/>
      <w:bookmarkStart w:id="4399" w:name="_Toc773541428"/>
      <w:bookmarkStart w:id="4400" w:name="_Toc841060543"/>
      <w:bookmarkStart w:id="4401" w:name="_Toc471218755"/>
      <w:bookmarkStart w:id="4402" w:name="_Toc412919531"/>
      <w:bookmarkStart w:id="4403" w:name="_Toc1370296427"/>
      <w:bookmarkStart w:id="4404" w:name="_Toc1269448930"/>
      <w:bookmarkStart w:id="4405" w:name="_Toc100393670"/>
      <w:bookmarkStart w:id="4406" w:name="_Toc1349226812"/>
      <w:bookmarkStart w:id="4407" w:name="_Toc1798864062"/>
      <w:bookmarkStart w:id="4408" w:name="_Toc451953271"/>
      <w:bookmarkStart w:id="4409" w:name="_Toc736823057"/>
      <w:bookmarkStart w:id="4410" w:name="_Toc1122916978"/>
      <w:bookmarkStart w:id="4411" w:name="_Toc1666118360"/>
      <w:bookmarkStart w:id="4412" w:name="_Toc1476181857"/>
      <w:bookmarkStart w:id="4413" w:name="_Toc1345292392"/>
      <w:bookmarkStart w:id="4414" w:name="_Toc1254190363"/>
      <w:bookmarkStart w:id="4415" w:name="_Toc1817134471"/>
      <w:bookmarkStart w:id="4416" w:name="_Toc2047812356"/>
      <w:bookmarkStart w:id="4417" w:name="_Toc1986051646"/>
      <w:bookmarkStart w:id="4418" w:name="_Toc227628876"/>
      <w:bookmarkStart w:id="4419" w:name="_Toc1133020814"/>
      <w:bookmarkStart w:id="4420" w:name="_Toc937941497"/>
      <w:bookmarkStart w:id="4421" w:name="_Toc649536856"/>
      <w:bookmarkStart w:id="4422" w:name="_Toc1976205981"/>
      <w:bookmarkStart w:id="4423" w:name="_Toc602695242"/>
      <w:bookmarkStart w:id="4424" w:name="_Toc1672103871"/>
      <w:bookmarkStart w:id="4425" w:name="_Toc1825471801"/>
      <w:bookmarkStart w:id="4426" w:name="_Toc1459492717"/>
      <w:bookmarkStart w:id="4427" w:name="_Toc558300769"/>
      <w:bookmarkStart w:id="4428" w:name="_Toc1706593855"/>
      <w:bookmarkStart w:id="4429" w:name="_Toc1372171790"/>
      <w:bookmarkStart w:id="4430" w:name="_Toc1743761265"/>
      <w:bookmarkStart w:id="4431" w:name="_Toc2066178157"/>
      <w:bookmarkStart w:id="4432" w:name="_Toc1280591909"/>
      <w:bookmarkStart w:id="4433" w:name="_Toc1894947859"/>
      <w:bookmarkStart w:id="4434" w:name="_Toc344509992"/>
      <w:bookmarkStart w:id="4435" w:name="_Toc1106136963"/>
      <w:bookmarkStart w:id="4436" w:name="_Toc1142762181"/>
      <w:bookmarkStart w:id="4437" w:name="_Toc1571243347"/>
      <w:bookmarkStart w:id="4438" w:name="_Toc1329526519"/>
      <w:bookmarkStart w:id="4439" w:name="_Toc1880312137"/>
      <w:bookmarkStart w:id="4440" w:name="_Toc336596203"/>
      <w:bookmarkStart w:id="4441" w:name="_Toc971612346"/>
      <w:bookmarkStart w:id="4442" w:name="_Toc385273410"/>
      <w:bookmarkStart w:id="4443" w:name="_Toc308351863"/>
      <w:bookmarkStart w:id="4444" w:name="_Toc316265746"/>
      <w:bookmarkStart w:id="4445" w:name="_Toc1435551169"/>
      <w:bookmarkStart w:id="4446" w:name="_Toc1501360658"/>
      <w:bookmarkStart w:id="4447" w:name="_Toc1700983954"/>
      <w:bookmarkStart w:id="4448" w:name="_Toc596657869"/>
      <w:bookmarkStart w:id="4449" w:name="_Toc2056605763"/>
      <w:bookmarkStart w:id="4450" w:name="_Toc630763695"/>
      <w:bookmarkStart w:id="4451" w:name="_Toc1792248798"/>
      <w:bookmarkStart w:id="4452" w:name="_Toc1875061106"/>
      <w:bookmarkStart w:id="4453" w:name="_Toc558731081"/>
      <w:bookmarkStart w:id="4454" w:name="_Toc2077667819"/>
      <w:bookmarkStart w:id="4455" w:name="_Toc686614582"/>
      <w:bookmarkStart w:id="4456" w:name="_Toc867410457"/>
      <w:bookmarkStart w:id="4457" w:name="_Toc995178845"/>
      <w:bookmarkStart w:id="4458" w:name="_Toc1239709573"/>
      <w:bookmarkStart w:id="4459" w:name="_Toc1614513014"/>
      <w:bookmarkStart w:id="4460" w:name="_Toc625306046"/>
      <w:bookmarkStart w:id="4461" w:name="_Toc1761913520"/>
      <w:bookmarkStart w:id="4462" w:name="_Toc2141736113"/>
      <w:bookmarkStart w:id="4463" w:name="_Toc1334237127"/>
      <w:bookmarkStart w:id="4464" w:name="_Toc307954467"/>
      <w:bookmarkStart w:id="4465" w:name="_Toc1939841878"/>
      <w:bookmarkStart w:id="4466" w:name="_Toc184624442"/>
      <w:r>
        <w:lastRenderedPageBreak/>
        <w:t>Operacja pobrania raportu pacjentów dla lekarza P</w:t>
      </w:r>
      <w:r w:rsidR="5AB113FF">
        <w:t>OZ</w:t>
      </w:r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</w:p>
    <w:p w14:paraId="6521BC7F" w14:textId="77777777" w:rsidR="004E7839" w:rsidRDefault="115CEEDA" w:rsidP="6DB35CDD">
      <w:r>
        <w:t>O</w:t>
      </w:r>
      <w:r w:rsidR="00971042">
        <w:t>peracj</w:t>
      </w:r>
      <w:r w:rsidR="0CDF60FF">
        <w:t>a</w:t>
      </w:r>
      <w:r w:rsidR="00971042">
        <w:t xml:space="preserve"> </w:t>
      </w:r>
      <w:r w:rsidR="00550B9B">
        <w:t xml:space="preserve">pobrania raportu pacjentów dla lekarza POZ </w:t>
      </w:r>
      <w:r w:rsidR="6002E9F3">
        <w:t>polega na wywołaniu metody</w:t>
      </w:r>
      <w:r w:rsidR="00550B9B">
        <w:t xml:space="preserve"> </w:t>
      </w:r>
      <w:r w:rsidR="00550B9B" w:rsidRPr="2F9999DA">
        <w:rPr>
          <w:b/>
          <w:bCs/>
        </w:rPr>
        <w:t>/raport-</w:t>
      </w:r>
      <w:proofErr w:type="spellStart"/>
      <w:r w:rsidR="00550B9B" w:rsidRPr="2F9999DA">
        <w:rPr>
          <w:b/>
          <w:bCs/>
        </w:rPr>
        <w:t>ext</w:t>
      </w:r>
      <w:proofErr w:type="spellEnd"/>
      <w:r w:rsidR="00550B9B" w:rsidRPr="2F9999DA">
        <w:rPr>
          <w:b/>
          <w:bCs/>
        </w:rPr>
        <w:t>/poz</w:t>
      </w:r>
      <w:r w:rsidR="00550B9B">
        <w:t>. Operacja pozwala na pobranie raportu</w:t>
      </w:r>
      <w:r w:rsidR="1F783E6A">
        <w:t xml:space="preserve"> </w:t>
      </w:r>
      <w:r w:rsidR="7B7E20B7">
        <w:t xml:space="preserve">przez </w:t>
      </w:r>
      <w:r w:rsidR="00550B9B">
        <w:t>lekarz</w:t>
      </w:r>
      <w:r w:rsidR="40EDCE90">
        <w:t>a</w:t>
      </w:r>
      <w:r w:rsidR="7DC9E36B">
        <w:t xml:space="preserve"> </w:t>
      </w:r>
      <w:r w:rsidR="00550B9B">
        <w:t>POZ</w:t>
      </w:r>
      <w:r w:rsidR="00C54611">
        <w:t>, zawier</w:t>
      </w:r>
      <w:r w:rsidR="00613A23">
        <w:t>a</w:t>
      </w:r>
      <w:r w:rsidR="72938856">
        <w:t>jącego</w:t>
      </w:r>
      <w:r w:rsidR="00613A23">
        <w:t xml:space="preserve"> informacje odnośnie pacjentów przypisanych </w:t>
      </w:r>
      <w:r w:rsidR="578B5CB8">
        <w:t xml:space="preserve">deklaracjami </w:t>
      </w:r>
      <w:r w:rsidR="00613A23">
        <w:t>do</w:t>
      </w:r>
      <w:r w:rsidR="7CA20F0B">
        <w:t xml:space="preserve"> </w:t>
      </w:r>
      <w:r w:rsidR="0EF1660E">
        <w:t xml:space="preserve">placówki </w:t>
      </w:r>
      <w:r w:rsidR="00613A23">
        <w:t>POZ</w:t>
      </w:r>
      <w:r w:rsidR="1C0652C3">
        <w:t xml:space="preserve"> tego lekarza</w:t>
      </w:r>
      <w:r w:rsidR="6BA4FE7B">
        <w:t xml:space="preserve"> i będących obecnie (na dzień pobrania raportu) na kwarantannie z powodu COVID</w:t>
      </w:r>
      <w:r w:rsidR="0C417715">
        <w:t>-</w:t>
      </w:r>
      <w:r w:rsidR="6BA4FE7B">
        <w:t>19</w:t>
      </w:r>
      <w:r w:rsidR="00613A23">
        <w:t xml:space="preserve">. Istnieje </w:t>
      </w:r>
      <w:r w:rsidR="0EB0D33C">
        <w:t xml:space="preserve">także </w:t>
      </w:r>
      <w:r w:rsidR="00613A23">
        <w:t>możliwość pobrania raportu tylko dla jedn</w:t>
      </w:r>
      <w:r w:rsidR="4B528C23">
        <w:t>ego</w:t>
      </w:r>
      <w:r w:rsidR="00613A23">
        <w:t xml:space="preserve"> pacjenta uzupełniając poprawnie sekcję </w:t>
      </w:r>
      <w:r w:rsidR="00613A23" w:rsidRPr="2F9999DA">
        <w:rPr>
          <w:b/>
          <w:bCs/>
        </w:rPr>
        <w:t xml:space="preserve">Pacjent </w:t>
      </w:r>
      <w:r w:rsidR="00613A23">
        <w:t xml:space="preserve">w body żądania. </w:t>
      </w:r>
      <w:r w:rsidR="7BB7B991">
        <w:t>W</w:t>
      </w:r>
      <w:r w:rsidR="4358EA16">
        <w:t xml:space="preserve"> </w:t>
      </w:r>
      <w:r w:rsidR="7BB7B991">
        <w:t>przypadku pobierania danych dla jednego pacjenta warunek dot. aktywnej kwarantan</w:t>
      </w:r>
      <w:r w:rsidR="6A9B2AF6">
        <w:t>n</w:t>
      </w:r>
      <w:r w:rsidR="7BB7B991">
        <w:t xml:space="preserve">y nie jest weryfikowany. </w:t>
      </w:r>
      <w:r w:rsidR="00613A23">
        <w:t xml:space="preserve">Możliwość wywołania </w:t>
      </w:r>
      <w:r w:rsidR="579371BE">
        <w:t xml:space="preserve">w obecnej wersji </w:t>
      </w:r>
      <w:r w:rsidR="00613A23">
        <w:t>usługi</w:t>
      </w:r>
      <w:r w:rsidR="41422F4C">
        <w:t xml:space="preserve"> </w:t>
      </w:r>
      <w:r w:rsidR="00613A23">
        <w:t>ma</w:t>
      </w:r>
      <w:r w:rsidR="5181C573">
        <w:t xml:space="preserve"> jedynie </w:t>
      </w:r>
      <w:r w:rsidR="00613A23">
        <w:t>rol</w:t>
      </w:r>
      <w:r w:rsidR="3356E5D2">
        <w:t>a</w:t>
      </w:r>
      <w:r w:rsidR="00613A23">
        <w:t xml:space="preserve"> „LEK”</w:t>
      </w:r>
      <w:r w:rsidR="0D42A88F">
        <w:t>.</w:t>
      </w:r>
    </w:p>
    <w:p w14:paraId="2F565064" w14:textId="77777777" w:rsidR="00394298" w:rsidRDefault="00394298" w:rsidP="004E7839">
      <w:r>
        <w:t>Atry</w:t>
      </w:r>
      <w:r w:rsidR="008675CE">
        <w:t>buty wejściowe zawarte w odpowiednich sekcjach należy wskazać</w:t>
      </w:r>
      <w:r>
        <w:t>:</w:t>
      </w:r>
    </w:p>
    <w:p w14:paraId="5473EBFC" w14:textId="77777777" w:rsidR="005A29FB" w:rsidRDefault="008675CE" w:rsidP="00394298">
      <w:pPr>
        <w:pStyle w:val="Akapitzlist"/>
        <w:numPr>
          <w:ilvl w:val="0"/>
          <w:numId w:val="37"/>
        </w:numPr>
      </w:pPr>
      <w:proofErr w:type="spellStart"/>
      <w:r>
        <w:t>Uzytkownik</w:t>
      </w:r>
      <w:proofErr w:type="spellEnd"/>
    </w:p>
    <w:p w14:paraId="13319A5E" w14:textId="77777777" w:rsidR="005A29FB" w:rsidRDefault="005A29FB" w:rsidP="005A29FB">
      <w:pPr>
        <w:pStyle w:val="Akapitzlist"/>
        <w:numPr>
          <w:ilvl w:val="1"/>
          <w:numId w:val="37"/>
        </w:numPr>
      </w:pPr>
      <w:r>
        <w:t xml:space="preserve">Atrybut </w:t>
      </w:r>
      <w:r w:rsidRPr="005A29FB">
        <w:rPr>
          <w:b/>
        </w:rPr>
        <w:t>Root</w:t>
      </w:r>
      <w:r>
        <w:rPr>
          <w:b/>
        </w:rPr>
        <w:t xml:space="preserve"> – </w:t>
      </w:r>
      <w:r w:rsidR="00DE0186">
        <w:t xml:space="preserve">zgodny z innymi z dokumentami w standardzie HL7 CDA, atrybut przyjmuje wartość zgodnie z rolą wywołania, np. </w:t>
      </w:r>
      <w:proofErr w:type="spellStart"/>
      <w:r w:rsidR="00DE0186">
        <w:t>root</w:t>
      </w:r>
      <w:proofErr w:type="spellEnd"/>
      <w:r w:rsidR="00DE0186">
        <w:t xml:space="preserve"> wpisu lekarza, </w:t>
      </w:r>
      <w:proofErr w:type="spellStart"/>
      <w:r w:rsidR="00DE0186">
        <w:t>root</w:t>
      </w:r>
      <w:proofErr w:type="spellEnd"/>
      <w:r w:rsidR="00DE0186">
        <w:t xml:space="preserve"> wpisu pielęgniarki</w:t>
      </w:r>
    </w:p>
    <w:p w14:paraId="01136672" w14:textId="77777777" w:rsidR="005A29FB" w:rsidRDefault="005A29FB" w:rsidP="005A29FB">
      <w:pPr>
        <w:pStyle w:val="Akapitzlist"/>
        <w:numPr>
          <w:ilvl w:val="1"/>
          <w:numId w:val="37"/>
        </w:numPr>
      </w:pPr>
      <w:r>
        <w:t xml:space="preserve">Atrybut </w:t>
      </w:r>
      <w:proofErr w:type="spellStart"/>
      <w:r w:rsidRPr="005A29FB">
        <w:rPr>
          <w:b/>
        </w:rPr>
        <w:t>Ext</w:t>
      </w:r>
      <w:proofErr w:type="spellEnd"/>
      <w:r w:rsidR="00DE0186">
        <w:rPr>
          <w:b/>
        </w:rPr>
        <w:t xml:space="preserve"> – </w:t>
      </w:r>
      <w:r w:rsidR="00DE0186">
        <w:t xml:space="preserve">zgodny z innymi z dokumentami w standardzie HL7 CDA, atrybut powinien przyjąć numer PWZ </w:t>
      </w:r>
    </w:p>
    <w:p w14:paraId="7492C3CB" w14:textId="77777777" w:rsidR="00394298" w:rsidRDefault="008675CE" w:rsidP="00394298">
      <w:pPr>
        <w:pStyle w:val="Akapitzlist"/>
        <w:numPr>
          <w:ilvl w:val="0"/>
          <w:numId w:val="37"/>
        </w:numPr>
      </w:pPr>
      <w:proofErr w:type="spellStart"/>
      <w:r>
        <w:t>Wlascic</w:t>
      </w:r>
      <w:r w:rsidR="3C8D5DDD">
        <w:t>i</w:t>
      </w:r>
      <w:r>
        <w:t>el</w:t>
      </w:r>
      <w:proofErr w:type="spellEnd"/>
    </w:p>
    <w:p w14:paraId="6BE6A24C" w14:textId="77777777" w:rsidR="00394298" w:rsidRDefault="00394298" w:rsidP="00394298">
      <w:pPr>
        <w:pStyle w:val="Akapitzlist"/>
        <w:numPr>
          <w:ilvl w:val="1"/>
          <w:numId w:val="37"/>
        </w:numPr>
      </w:pPr>
      <w:r>
        <w:t xml:space="preserve">Atrybut </w:t>
      </w:r>
      <w:r w:rsidRPr="553F71D6">
        <w:rPr>
          <w:b/>
          <w:bCs/>
        </w:rPr>
        <w:t xml:space="preserve">Root – </w:t>
      </w:r>
      <w:r>
        <w:t xml:space="preserve">zgodny z innymi z dokumentami w standardzie HL7 CDA, przekazywana wartość odpowiednio dla </w:t>
      </w:r>
      <w:r w:rsidR="005A29FB">
        <w:t xml:space="preserve">miejsc udzielania świadczeń </w:t>
      </w:r>
      <w:r w:rsidR="0AFCD88B">
        <w:t xml:space="preserve">(MUŚ) </w:t>
      </w:r>
      <w:r w:rsidR="005A29FB">
        <w:t>podmiotów leczniczych bądź praktyk zawodowych:</w:t>
      </w:r>
    </w:p>
    <w:p w14:paraId="30583A65" w14:textId="77777777" w:rsidR="005A29FB" w:rsidRDefault="005A29FB" w:rsidP="005A29FB">
      <w:pPr>
        <w:pStyle w:val="Akapitzlist"/>
        <w:numPr>
          <w:ilvl w:val="2"/>
          <w:numId w:val="37"/>
        </w:numPr>
      </w:pPr>
      <w:r>
        <w:t>Podmioty lecznicze:</w:t>
      </w:r>
    </w:p>
    <w:p w14:paraId="704C0A6A" w14:textId="77777777" w:rsidR="005A29FB" w:rsidRDefault="005A29FB" w:rsidP="00DE0186">
      <w:pPr>
        <w:pStyle w:val="Akapitzlist"/>
        <w:numPr>
          <w:ilvl w:val="3"/>
          <w:numId w:val="37"/>
        </w:numPr>
      </w:pPr>
      <w:r>
        <w:t>Jednostka organizacyjna</w:t>
      </w:r>
      <w:r w:rsidR="00DE0186">
        <w:t xml:space="preserve"> - </w:t>
      </w:r>
      <w:r w:rsidR="00DE0186" w:rsidRPr="00DE0186">
        <w:t>2.16.840.1.113883.3.4424.2.3.2</w:t>
      </w:r>
    </w:p>
    <w:p w14:paraId="2611BFFB" w14:textId="77777777" w:rsidR="005A29FB" w:rsidRDefault="005A29FB" w:rsidP="00DE0186">
      <w:pPr>
        <w:pStyle w:val="Akapitzlist"/>
        <w:numPr>
          <w:ilvl w:val="3"/>
          <w:numId w:val="37"/>
        </w:numPr>
      </w:pPr>
      <w:r>
        <w:t>Komórka organizacyjna</w:t>
      </w:r>
      <w:r w:rsidR="00DE0186">
        <w:t xml:space="preserve"> - 2.16.840.1.113883.3.4424.2.3.3</w:t>
      </w:r>
    </w:p>
    <w:p w14:paraId="56E75BEF" w14:textId="77777777" w:rsidR="116EDCEA" w:rsidRDefault="116EDCEA" w:rsidP="357A6DB2">
      <w:pPr>
        <w:pStyle w:val="Akapitzlist"/>
        <w:numPr>
          <w:ilvl w:val="2"/>
          <w:numId w:val="37"/>
        </w:numPr>
      </w:pPr>
      <w:r>
        <w:t>Lekarskie p</w:t>
      </w:r>
      <w:r w:rsidR="5D927AD3">
        <w:t xml:space="preserve">raktyki zawodowe - </w:t>
      </w:r>
      <w:r w:rsidR="53F2E10F">
        <w:t>2.16.840.1.113883.3.4424.2.4.</w:t>
      </w:r>
      <w:r w:rsidR="288C60BB">
        <w:t>x</w:t>
      </w:r>
    </w:p>
    <w:p w14:paraId="453358B1" w14:textId="77777777" w:rsidR="00394298" w:rsidRDefault="00394298" w:rsidP="00394298">
      <w:pPr>
        <w:pStyle w:val="Akapitzlist"/>
        <w:numPr>
          <w:ilvl w:val="1"/>
          <w:numId w:val="37"/>
        </w:numPr>
      </w:pPr>
      <w:r>
        <w:t xml:space="preserve">Atrybut </w:t>
      </w:r>
      <w:proofErr w:type="spellStart"/>
      <w:r w:rsidRPr="3183A8CC">
        <w:rPr>
          <w:b/>
          <w:bCs/>
        </w:rPr>
        <w:t>Ext</w:t>
      </w:r>
      <w:proofErr w:type="spellEnd"/>
      <w:r w:rsidRPr="3183A8CC">
        <w:rPr>
          <w:b/>
          <w:bCs/>
        </w:rPr>
        <w:t xml:space="preserve"> – </w:t>
      </w:r>
      <w:r>
        <w:t>zgodny z innymi dokumentami w standardzie HL7 CDA, przekazywana wartość</w:t>
      </w:r>
      <w:r w:rsidR="00DE0186">
        <w:t xml:space="preserve"> zawiera</w:t>
      </w:r>
      <w:r w:rsidR="000F3C7E">
        <w:t xml:space="preserve"> numer księgi rejestrowej oraz odpowiednio wskazanej struktury organizacyjnej</w:t>
      </w:r>
      <w:r w:rsidR="22392F2B">
        <w:t xml:space="preserve"> do której złożono deklarację POZ</w:t>
      </w:r>
      <w:r w:rsidR="000F3C7E">
        <w:t xml:space="preserve">, np. dla komórki: 000000000123-011, dla jednostki: 000000000123-01 </w:t>
      </w:r>
    </w:p>
    <w:p w14:paraId="4876A340" w14:textId="77777777" w:rsidR="00394298" w:rsidRDefault="00394298" w:rsidP="00394298">
      <w:pPr>
        <w:pStyle w:val="Akapitzlist"/>
        <w:numPr>
          <w:ilvl w:val="0"/>
          <w:numId w:val="37"/>
        </w:numPr>
      </w:pPr>
      <w:r>
        <w:t>Paginacja</w:t>
      </w:r>
    </w:p>
    <w:p w14:paraId="50BD0EA3" w14:textId="77777777" w:rsidR="00394298" w:rsidRPr="00394298" w:rsidRDefault="00394298" w:rsidP="00394298">
      <w:pPr>
        <w:pStyle w:val="Akapitzlist"/>
        <w:numPr>
          <w:ilvl w:val="1"/>
          <w:numId w:val="37"/>
        </w:numPr>
      </w:pPr>
      <w:r>
        <w:t xml:space="preserve">Atrybut </w:t>
      </w:r>
      <w:proofErr w:type="spellStart"/>
      <w:r w:rsidRPr="00394298">
        <w:rPr>
          <w:b/>
        </w:rPr>
        <w:t>LiczbaWierszy</w:t>
      </w:r>
      <w:proofErr w:type="spellEnd"/>
      <w:r w:rsidR="002C26EB">
        <w:rPr>
          <w:b/>
        </w:rPr>
        <w:t xml:space="preserve"> – </w:t>
      </w:r>
      <w:r w:rsidR="002C26EB">
        <w:t xml:space="preserve">służy do ustalania ilości przekazywanych osób w sekcji </w:t>
      </w:r>
      <w:r w:rsidR="002C26EB">
        <w:rPr>
          <w:b/>
        </w:rPr>
        <w:t>Data</w:t>
      </w:r>
      <w:r w:rsidR="002C26EB">
        <w:t xml:space="preserve"> w odpowiedzi usługi</w:t>
      </w:r>
    </w:p>
    <w:p w14:paraId="0ADD1707" w14:textId="77777777" w:rsidR="00394298" w:rsidRDefault="00394298" w:rsidP="00394298">
      <w:pPr>
        <w:pStyle w:val="Akapitzlist"/>
        <w:numPr>
          <w:ilvl w:val="1"/>
          <w:numId w:val="37"/>
        </w:numPr>
      </w:pPr>
      <w:r>
        <w:t xml:space="preserve">Atrybut </w:t>
      </w:r>
      <w:r w:rsidR="002C26EB">
        <w:rPr>
          <w:b/>
        </w:rPr>
        <w:t xml:space="preserve">Strona – </w:t>
      </w:r>
      <w:r w:rsidR="002C26EB">
        <w:t xml:space="preserve">służy do ustalenia strony, która ma zostać zwrócona w sekcji </w:t>
      </w:r>
      <w:r w:rsidR="002C26EB">
        <w:rPr>
          <w:b/>
        </w:rPr>
        <w:t>Data</w:t>
      </w:r>
      <w:r w:rsidR="002C26EB">
        <w:t xml:space="preserve"> w odpowiedzi usługi</w:t>
      </w:r>
    </w:p>
    <w:p w14:paraId="116A81C3" w14:textId="77777777" w:rsidR="00394298" w:rsidRPr="00394298" w:rsidRDefault="00394298" w:rsidP="00394298">
      <w:pPr>
        <w:pStyle w:val="Akapitzlist"/>
        <w:numPr>
          <w:ilvl w:val="0"/>
          <w:numId w:val="37"/>
        </w:numPr>
      </w:pPr>
      <w:r>
        <w:lastRenderedPageBreak/>
        <w:t xml:space="preserve">Atrybut </w:t>
      </w:r>
      <w:r>
        <w:rPr>
          <w:b/>
        </w:rPr>
        <w:t>Lista</w:t>
      </w:r>
      <w:r w:rsidR="00520407">
        <w:rPr>
          <w:b/>
        </w:rPr>
        <w:t xml:space="preserve"> – </w:t>
      </w:r>
      <w:r w:rsidR="00520407">
        <w:t>pozostaje bez zmian w stosunku do przekazanego przykładu</w:t>
      </w:r>
    </w:p>
    <w:p w14:paraId="7E0F4236" w14:textId="77777777" w:rsidR="00FC2824" w:rsidRDefault="00394298" w:rsidP="004E7839">
      <w:pPr>
        <w:pStyle w:val="Akapitzlist"/>
        <w:numPr>
          <w:ilvl w:val="0"/>
          <w:numId w:val="37"/>
        </w:numPr>
      </w:pPr>
      <w:r>
        <w:t xml:space="preserve">Atrybut </w:t>
      </w:r>
      <w:r w:rsidRPr="2E8DE63F">
        <w:rPr>
          <w:b/>
          <w:bCs/>
        </w:rPr>
        <w:t>Zakres</w:t>
      </w:r>
      <w:r>
        <w:t xml:space="preserve"> </w:t>
      </w:r>
      <w:r w:rsidR="00520407" w:rsidRPr="2E8DE63F">
        <w:rPr>
          <w:b/>
          <w:bCs/>
        </w:rPr>
        <w:t xml:space="preserve">– </w:t>
      </w:r>
      <w:r w:rsidR="00520407">
        <w:t>pozostaje bez zmian w stosunku do przekazanego przykładu</w:t>
      </w:r>
    </w:p>
    <w:p w14:paraId="6FCF2B08" w14:textId="77777777" w:rsidR="093F1266" w:rsidRDefault="093F1266" w:rsidP="2E8DE63F">
      <w:pPr>
        <w:pStyle w:val="Akapitzlist"/>
        <w:numPr>
          <w:ilvl w:val="0"/>
          <w:numId w:val="37"/>
        </w:numPr>
      </w:pPr>
      <w:r>
        <w:t xml:space="preserve">Atrybut </w:t>
      </w:r>
      <w:r w:rsidRPr="2E8DE63F">
        <w:rPr>
          <w:b/>
          <w:bCs/>
        </w:rPr>
        <w:t>Atencja</w:t>
      </w:r>
    </w:p>
    <w:p w14:paraId="1A1B886C" w14:textId="77777777" w:rsidR="093F1266" w:rsidRDefault="093F1266" w:rsidP="2E8DE63F">
      <w:pPr>
        <w:pStyle w:val="Akapitzlist"/>
        <w:numPr>
          <w:ilvl w:val="1"/>
          <w:numId w:val="37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2E8DE63F">
        <w:t xml:space="preserve">Atencja dla kwarantanny </w:t>
      </w:r>
      <w:r w:rsidR="634C760D" w:rsidRPr="2E8DE63F">
        <w:t>(o najmłodszej dacie rozpoczęcia)</w:t>
      </w:r>
    </w:p>
    <w:p w14:paraId="00A6746A" w14:textId="77777777" w:rsidR="093F1266" w:rsidRDefault="093F1266" w:rsidP="2E8DE63F">
      <w:pPr>
        <w:pStyle w:val="Akapitzlist"/>
        <w:numPr>
          <w:ilvl w:val="2"/>
          <w:numId w:val="37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2E8DE63F">
        <w:t>jeśli pacjent ma kwarantannę rozpoczętą na dzień generacji raportu lub dzień poprzedni – ma atencję R (red)</w:t>
      </w:r>
    </w:p>
    <w:p w14:paraId="51374E2A" w14:textId="77777777" w:rsidR="093F1266" w:rsidRDefault="093F1266" w:rsidP="2E8DE63F">
      <w:pPr>
        <w:pStyle w:val="Akapitzlist"/>
        <w:numPr>
          <w:ilvl w:val="2"/>
          <w:numId w:val="37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2E8DE63F">
        <w:t>jeśli pacjent ma kwarantannę rozpoczętą 2, 3 lub 4 dni od dnia generacji rapor</w:t>
      </w:r>
      <w:r w:rsidR="42E19ADB" w:rsidRPr="2E8DE63F">
        <w:t>tu</w:t>
      </w:r>
      <w:r w:rsidRPr="2E8DE63F">
        <w:t>, wtedy ma atencję Y (</w:t>
      </w:r>
      <w:proofErr w:type="spellStart"/>
      <w:r w:rsidRPr="2E8DE63F">
        <w:t>yellow</w:t>
      </w:r>
      <w:proofErr w:type="spellEnd"/>
      <w:r w:rsidRPr="2E8DE63F">
        <w:t>)</w:t>
      </w:r>
    </w:p>
    <w:p w14:paraId="57E5373E" w14:textId="77777777" w:rsidR="093F1266" w:rsidRDefault="093F1266" w:rsidP="2E8DE63F">
      <w:pPr>
        <w:pStyle w:val="Akapitzlist"/>
        <w:numPr>
          <w:ilvl w:val="2"/>
          <w:numId w:val="37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2E8DE63F">
        <w:t>jeśli kwarantanna nie spełnia powyższych warunków – atencja jest G (</w:t>
      </w:r>
      <w:proofErr w:type="spellStart"/>
      <w:r w:rsidRPr="2E8DE63F">
        <w:t>green</w:t>
      </w:r>
      <w:proofErr w:type="spellEnd"/>
      <w:r w:rsidRPr="2E8DE63F">
        <w:t>)</w:t>
      </w:r>
    </w:p>
    <w:p w14:paraId="55FB8305" w14:textId="77777777" w:rsidR="093F1266" w:rsidRDefault="093F1266" w:rsidP="2E8DE63F">
      <w:pPr>
        <w:pStyle w:val="Akapitzlist"/>
        <w:numPr>
          <w:ilvl w:val="1"/>
          <w:numId w:val="37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2E8DE63F">
        <w:t>Atencja dla testu (</w:t>
      </w:r>
      <w:r w:rsidR="16BF179C" w:rsidRPr="2E8DE63F">
        <w:t>o najmłodszej dacie uzyskania wyniku</w:t>
      </w:r>
      <w:r w:rsidRPr="2E8DE63F">
        <w:t>)</w:t>
      </w:r>
    </w:p>
    <w:p w14:paraId="7230F591" w14:textId="77777777" w:rsidR="093F1266" w:rsidRDefault="093F1266" w:rsidP="2E8DE63F">
      <w:pPr>
        <w:pStyle w:val="Akapitzlist"/>
        <w:numPr>
          <w:ilvl w:val="2"/>
          <w:numId w:val="37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2E8DE63F">
        <w:t xml:space="preserve">jeśli pacjent ma wynik testu pozytywny </w:t>
      </w:r>
      <w:r w:rsidR="7779BEFE" w:rsidRPr="2E8DE63F">
        <w:t xml:space="preserve">na dzień generacji raportu lub dzień poprzedni </w:t>
      </w:r>
      <w:r w:rsidRPr="2E8DE63F">
        <w:t>– ma atencję R (red)</w:t>
      </w:r>
    </w:p>
    <w:p w14:paraId="2ABC5717" w14:textId="77777777" w:rsidR="093F1266" w:rsidRDefault="093F1266" w:rsidP="2E8DE63F">
      <w:pPr>
        <w:pStyle w:val="Akapitzlist"/>
        <w:numPr>
          <w:ilvl w:val="2"/>
          <w:numId w:val="37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2E8DE63F">
        <w:t xml:space="preserve">jeśli pacjent ma wynik testu pozytywny </w:t>
      </w:r>
      <w:r w:rsidR="70886522" w:rsidRPr="2E8DE63F">
        <w:t xml:space="preserve">z </w:t>
      </w:r>
      <w:r w:rsidRPr="2E8DE63F">
        <w:t>2, 3 lub 4 dni od d</w:t>
      </w:r>
      <w:r w:rsidR="49E2642A" w:rsidRPr="2E8DE63F">
        <w:t>nia generacji raportu</w:t>
      </w:r>
      <w:r w:rsidRPr="2E8DE63F">
        <w:t>, wtedy ma atencję Y (</w:t>
      </w:r>
      <w:proofErr w:type="spellStart"/>
      <w:r w:rsidRPr="2E8DE63F">
        <w:t>yellow</w:t>
      </w:r>
      <w:proofErr w:type="spellEnd"/>
      <w:r w:rsidRPr="2E8DE63F">
        <w:t>)</w:t>
      </w:r>
    </w:p>
    <w:p w14:paraId="489B3FB9" w14:textId="77777777" w:rsidR="093F1266" w:rsidRDefault="093F1266" w:rsidP="2E8DE63F">
      <w:pPr>
        <w:pStyle w:val="Akapitzlist"/>
        <w:numPr>
          <w:ilvl w:val="2"/>
          <w:numId w:val="37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2E8DE63F">
        <w:t xml:space="preserve">jeśli test nie spełnia powyższych warunków – atencja </w:t>
      </w:r>
      <w:r w:rsidR="3DE7584F" w:rsidRPr="2E8DE63F">
        <w:t xml:space="preserve">dla testu </w:t>
      </w:r>
      <w:r w:rsidRPr="2E8DE63F">
        <w:t>jest G (</w:t>
      </w:r>
      <w:proofErr w:type="spellStart"/>
      <w:r w:rsidRPr="2E8DE63F">
        <w:t>green</w:t>
      </w:r>
      <w:proofErr w:type="spellEnd"/>
      <w:r w:rsidRPr="2E8DE63F">
        <w:t>)</w:t>
      </w:r>
    </w:p>
    <w:p w14:paraId="45BFC131" w14:textId="77777777" w:rsidR="093F1266" w:rsidRDefault="093F1266" w:rsidP="2E8DE63F">
      <w:pPr>
        <w:pStyle w:val="Akapitzlist"/>
        <w:numPr>
          <w:ilvl w:val="1"/>
          <w:numId w:val="37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2E8DE63F">
        <w:t>Atencja wypadkowa</w:t>
      </w:r>
    </w:p>
    <w:p w14:paraId="3B0430C7" w14:textId="77777777" w:rsidR="093F1266" w:rsidRDefault="093F1266" w:rsidP="2E8DE63F">
      <w:pPr>
        <w:pStyle w:val="Akapitzlist"/>
        <w:numPr>
          <w:ilvl w:val="2"/>
          <w:numId w:val="37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2E8DE63F">
        <w:t xml:space="preserve">Wyliczana dla pacjenta jako </w:t>
      </w:r>
      <w:proofErr w:type="spellStart"/>
      <w:r w:rsidRPr="2E8DE63F">
        <w:t>worst</w:t>
      </w:r>
      <w:proofErr w:type="spellEnd"/>
      <w:r w:rsidRPr="2E8DE63F">
        <w:t xml:space="preserve"> </w:t>
      </w:r>
      <w:proofErr w:type="spellStart"/>
      <w:r w:rsidRPr="2E8DE63F">
        <w:t>case</w:t>
      </w:r>
      <w:proofErr w:type="spellEnd"/>
      <w:r w:rsidRPr="2E8DE63F">
        <w:t xml:space="preserve"> dla kwarantanny i testu (G  i R -&gt; R; Y i G -&gt; Y </w:t>
      </w:r>
      <w:proofErr w:type="spellStart"/>
      <w:r w:rsidRPr="2E8DE63F">
        <w:t>etc</w:t>
      </w:r>
      <w:proofErr w:type="spellEnd"/>
      <w:r w:rsidRPr="2E8DE63F">
        <w:t>).</w:t>
      </w:r>
    </w:p>
    <w:p w14:paraId="31F48947" w14:textId="77777777" w:rsidR="238776B7" w:rsidRDefault="238776B7" w:rsidP="2E8DE63F">
      <w:pPr>
        <w:ind w:left="720"/>
      </w:pPr>
      <w:r w:rsidRPr="2E8DE63F">
        <w:t>Atencja jest parametrem opcjonalnym. Jeśli zostanie podana, zwróceni zostaną tylko pacjenci z odpowiednią atencją.</w:t>
      </w:r>
    </w:p>
    <w:p w14:paraId="0DE4B5B7" w14:textId="77777777" w:rsidR="2E8DE63F" w:rsidRDefault="2E8DE63F" w:rsidP="2E8DE63F">
      <w:pPr>
        <w:rPr>
          <w:b/>
          <w:bCs/>
        </w:rPr>
      </w:pPr>
    </w:p>
    <w:p w14:paraId="06D925CA" w14:textId="77777777" w:rsidR="00FC2824" w:rsidRPr="0092293D" w:rsidRDefault="00FC2824" w:rsidP="00FC2824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89"/>
        <w:gridCol w:w="750"/>
        <w:gridCol w:w="1076"/>
        <w:gridCol w:w="2449"/>
        <w:gridCol w:w="2024"/>
      </w:tblGrid>
      <w:tr w:rsidR="00FC2824" w14:paraId="42D5E66C" w14:textId="77777777" w:rsidTr="00D40E93">
        <w:tc>
          <w:tcPr>
            <w:tcW w:w="2911" w:type="dxa"/>
            <w:shd w:val="clear" w:color="auto" w:fill="17365D" w:themeFill="text2" w:themeFillShade="BF"/>
          </w:tcPr>
          <w:p w14:paraId="589D4305" w14:textId="77777777" w:rsidR="00FC2824" w:rsidRDefault="00FC2824" w:rsidP="00014A79">
            <w:pPr>
              <w:pStyle w:val="Tabelanagwekdolewej"/>
              <w:spacing w:before="48" w:after="48"/>
            </w:pPr>
            <w:r>
              <w:t>Nazwa parametru</w:t>
            </w:r>
          </w:p>
        </w:tc>
        <w:tc>
          <w:tcPr>
            <w:tcW w:w="735" w:type="dxa"/>
            <w:shd w:val="clear" w:color="auto" w:fill="17365D" w:themeFill="text2" w:themeFillShade="BF"/>
          </w:tcPr>
          <w:p w14:paraId="7F1E737E" w14:textId="77777777" w:rsidR="00FC2824" w:rsidRDefault="00FC2824" w:rsidP="00014A79">
            <w:pPr>
              <w:pStyle w:val="Tabelanagwekdolewej"/>
              <w:spacing w:before="48" w:after="48"/>
            </w:pPr>
            <w:r>
              <w:t>Typ</w:t>
            </w:r>
          </w:p>
        </w:tc>
        <w:tc>
          <w:tcPr>
            <w:tcW w:w="1053" w:type="dxa"/>
            <w:shd w:val="clear" w:color="auto" w:fill="17365D" w:themeFill="text2" w:themeFillShade="BF"/>
          </w:tcPr>
          <w:p w14:paraId="48FBBFAE" w14:textId="77777777" w:rsidR="00FC2824" w:rsidRDefault="00FC2824" w:rsidP="00014A79">
            <w:pPr>
              <w:pStyle w:val="Tabelanagwekdolewej"/>
              <w:spacing w:before="48" w:after="48"/>
            </w:pPr>
            <w:r>
              <w:t>Wymagalność</w:t>
            </w:r>
          </w:p>
        </w:tc>
        <w:tc>
          <w:tcPr>
            <w:tcW w:w="2388" w:type="dxa"/>
            <w:shd w:val="clear" w:color="auto" w:fill="17365D" w:themeFill="text2" w:themeFillShade="BF"/>
          </w:tcPr>
          <w:p w14:paraId="00D87171" w14:textId="77777777" w:rsidR="00FC2824" w:rsidRDefault="00FC2824" w:rsidP="00014A79">
            <w:pPr>
              <w:pStyle w:val="Tabelanagwekdolewej"/>
              <w:spacing w:before="48" w:after="48"/>
            </w:pPr>
            <w:r>
              <w:t>Przykładowa wartość</w:t>
            </w:r>
          </w:p>
        </w:tc>
        <w:tc>
          <w:tcPr>
            <w:tcW w:w="1975" w:type="dxa"/>
            <w:shd w:val="clear" w:color="auto" w:fill="17365D" w:themeFill="text2" w:themeFillShade="BF"/>
          </w:tcPr>
          <w:p w14:paraId="559402F1" w14:textId="77777777" w:rsidR="00FC2824" w:rsidRDefault="00FC2824" w:rsidP="00014A79">
            <w:pPr>
              <w:pStyle w:val="Tabelanagwekdolewej"/>
              <w:spacing w:before="48" w:after="48"/>
            </w:pPr>
            <w:r>
              <w:t>Opis</w:t>
            </w:r>
          </w:p>
        </w:tc>
      </w:tr>
      <w:tr w:rsidR="00FC2824" w14:paraId="47386282" w14:textId="77777777" w:rsidTr="00D40E93">
        <w:tc>
          <w:tcPr>
            <w:tcW w:w="2911" w:type="dxa"/>
          </w:tcPr>
          <w:p w14:paraId="5B0E71A0" w14:textId="77777777" w:rsidR="00FC2824" w:rsidRDefault="00FC2824" w:rsidP="000368D4">
            <w:pPr>
              <w:pStyle w:val="tabelanormalny"/>
            </w:pPr>
            <w:r>
              <w:t>Services</w:t>
            </w:r>
          </w:p>
        </w:tc>
        <w:tc>
          <w:tcPr>
            <w:tcW w:w="735" w:type="dxa"/>
          </w:tcPr>
          <w:p w14:paraId="5C47482B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14:paraId="6C6F69BB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14:paraId="7608D6D0" w14:textId="77777777" w:rsidR="00FC2824" w:rsidRDefault="00FC2824" w:rsidP="000368D4">
            <w:pPr>
              <w:pStyle w:val="tabelanormalny"/>
            </w:pPr>
            <w:r>
              <w:t>MZT.POZ</w:t>
            </w:r>
          </w:p>
        </w:tc>
        <w:tc>
          <w:tcPr>
            <w:tcW w:w="1975" w:type="dxa"/>
          </w:tcPr>
          <w:p w14:paraId="74B7436E" w14:textId="77777777" w:rsidR="00FC2824" w:rsidRDefault="00FC2824" w:rsidP="000368D4">
            <w:pPr>
              <w:pStyle w:val="tabelanormalny"/>
            </w:pPr>
            <w:r>
              <w:t>Wartość przyjmuje stałą wartość potrzebną do poprawnego wywołania usługi pobrania raportu</w:t>
            </w:r>
          </w:p>
        </w:tc>
      </w:tr>
      <w:tr w:rsidR="00FC2824" w14:paraId="756383A3" w14:textId="77777777" w:rsidTr="00D40E93">
        <w:tc>
          <w:tcPr>
            <w:tcW w:w="2911" w:type="dxa"/>
          </w:tcPr>
          <w:p w14:paraId="06DFDEAE" w14:textId="77777777" w:rsidR="00FC2824" w:rsidRDefault="00FC2824" w:rsidP="000368D4">
            <w:pPr>
              <w:pStyle w:val="tabelanormalny"/>
            </w:pPr>
            <w:proofErr w:type="spellStart"/>
            <w:r>
              <w:t>Records.Data.Kanal</w:t>
            </w:r>
            <w:proofErr w:type="spellEnd"/>
          </w:p>
        </w:tc>
        <w:tc>
          <w:tcPr>
            <w:tcW w:w="735" w:type="dxa"/>
          </w:tcPr>
          <w:p w14:paraId="12FA1633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14:paraId="0DBE1706" w14:textId="77777777" w:rsidR="00FC2824" w:rsidRDefault="00FC2824" w:rsidP="000368D4">
            <w:pPr>
              <w:pStyle w:val="tabelanormalny"/>
            </w:pPr>
            <w:r>
              <w:t>NIE</w:t>
            </w:r>
          </w:p>
        </w:tc>
        <w:tc>
          <w:tcPr>
            <w:tcW w:w="2388" w:type="dxa"/>
          </w:tcPr>
          <w:p w14:paraId="0C2BD606" w14:textId="77777777" w:rsidR="00FC2824" w:rsidRPr="00CF65CF" w:rsidRDefault="5229559D" w:rsidP="000368D4">
            <w:pPr>
              <w:pStyle w:val="tabelanormalny"/>
            </w:pPr>
            <w:r>
              <w:t>Gabinet</w:t>
            </w:r>
          </w:p>
        </w:tc>
        <w:tc>
          <w:tcPr>
            <w:tcW w:w="1975" w:type="dxa"/>
          </w:tcPr>
          <w:p w14:paraId="11F450EC" w14:textId="77777777" w:rsidR="00FC2824" w:rsidRDefault="352B4F0A" w:rsidP="000368D4">
            <w:pPr>
              <w:pStyle w:val="tabelanormalny"/>
            </w:pPr>
            <w:r>
              <w:t xml:space="preserve">Opisowa wartość przekazywana przez system wywołujący usługę. Wartość nie jest weryfikowana, a jedynie logowana. </w:t>
            </w:r>
          </w:p>
        </w:tc>
      </w:tr>
      <w:tr w:rsidR="00FC2824" w14:paraId="03DB35D1" w14:textId="77777777" w:rsidTr="00D40E93">
        <w:tc>
          <w:tcPr>
            <w:tcW w:w="2911" w:type="dxa"/>
          </w:tcPr>
          <w:p w14:paraId="5E19DD26" w14:textId="77777777" w:rsidR="00FC2824" w:rsidRDefault="00FC2824" w:rsidP="000368D4">
            <w:pPr>
              <w:pStyle w:val="tabelanormalny"/>
            </w:pPr>
            <w:proofErr w:type="spellStart"/>
            <w:r>
              <w:lastRenderedPageBreak/>
              <w:t>Records.Data.Uzytkownik.Root</w:t>
            </w:r>
            <w:proofErr w:type="spellEnd"/>
          </w:p>
        </w:tc>
        <w:tc>
          <w:tcPr>
            <w:tcW w:w="735" w:type="dxa"/>
          </w:tcPr>
          <w:p w14:paraId="1536E682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14:paraId="789F7A43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14:paraId="2CE74F57" w14:textId="77777777" w:rsidR="00FC2824" w:rsidRPr="00CF65CF" w:rsidRDefault="00FC2824" w:rsidP="000368D4">
            <w:pPr>
              <w:pStyle w:val="tabelanormalny"/>
            </w:pPr>
            <w:r w:rsidRPr="00CF65CF">
              <w:t>2.16.840.1.113883.3.4424.1.6.2</w:t>
            </w:r>
          </w:p>
        </w:tc>
        <w:tc>
          <w:tcPr>
            <w:tcW w:w="1975" w:type="dxa"/>
          </w:tcPr>
          <w:p w14:paraId="3A52A210" w14:textId="77777777" w:rsidR="00FC2824" w:rsidRDefault="00FC2824" w:rsidP="000368D4">
            <w:pPr>
              <w:pStyle w:val="tabelanormalny"/>
            </w:pPr>
            <w:r>
              <w:t xml:space="preserve">Root </w:t>
            </w:r>
            <w:proofErr w:type="spellStart"/>
            <w:r>
              <w:t>OIDu</w:t>
            </w:r>
            <w:proofErr w:type="spellEnd"/>
            <w:r>
              <w:t xml:space="preserve"> dla odpowiedniego pracownika wywołującego usługę pobrania raportu</w:t>
            </w:r>
          </w:p>
        </w:tc>
      </w:tr>
      <w:tr w:rsidR="00FC2824" w14:paraId="676B3FDB" w14:textId="77777777" w:rsidTr="00D40E93">
        <w:tc>
          <w:tcPr>
            <w:tcW w:w="2911" w:type="dxa"/>
          </w:tcPr>
          <w:p w14:paraId="1CA29572" w14:textId="77777777" w:rsidR="00FC2824" w:rsidRDefault="00FC2824" w:rsidP="000368D4">
            <w:pPr>
              <w:pStyle w:val="tabelanormalny"/>
            </w:pPr>
            <w:proofErr w:type="spellStart"/>
            <w:r>
              <w:t>Records.Data.Uzytkownik.Ext</w:t>
            </w:r>
            <w:proofErr w:type="spellEnd"/>
          </w:p>
        </w:tc>
        <w:tc>
          <w:tcPr>
            <w:tcW w:w="735" w:type="dxa"/>
          </w:tcPr>
          <w:p w14:paraId="3C10328E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14:paraId="53F4D815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14:paraId="6651F14E" w14:textId="77777777" w:rsidR="00FC2824" w:rsidRPr="00CF65CF" w:rsidRDefault="00FC2824" w:rsidP="000368D4">
            <w:pPr>
              <w:pStyle w:val="tabelanormalny"/>
            </w:pPr>
            <w:r>
              <w:t>1234567</w:t>
            </w:r>
          </w:p>
        </w:tc>
        <w:tc>
          <w:tcPr>
            <w:tcW w:w="1975" w:type="dxa"/>
          </w:tcPr>
          <w:p w14:paraId="65062E82" w14:textId="77777777" w:rsidR="00FC2824" w:rsidRDefault="00FC2824" w:rsidP="000368D4">
            <w:pPr>
              <w:pStyle w:val="tabelanormalny"/>
            </w:pPr>
            <w:r>
              <w:t xml:space="preserve">Extension </w:t>
            </w:r>
            <w:proofErr w:type="spellStart"/>
            <w:r>
              <w:t>OIDu</w:t>
            </w:r>
            <w:proofErr w:type="spellEnd"/>
            <w:r>
              <w:t xml:space="preserve"> dla odpowiedniego pracownika wywołującego usługę pobrania raportu</w:t>
            </w:r>
          </w:p>
        </w:tc>
      </w:tr>
      <w:tr w:rsidR="00FC2824" w14:paraId="1C7396E8" w14:textId="77777777" w:rsidTr="00D40E93">
        <w:tc>
          <w:tcPr>
            <w:tcW w:w="2911" w:type="dxa"/>
          </w:tcPr>
          <w:p w14:paraId="4D818670" w14:textId="77777777" w:rsidR="00FC2824" w:rsidRPr="007531DA" w:rsidRDefault="00FC2824" w:rsidP="000368D4">
            <w:pPr>
              <w:pStyle w:val="tabelanormalny"/>
              <w:rPr>
                <w:lang w:val="en-US"/>
              </w:rPr>
            </w:pPr>
            <w:proofErr w:type="spellStart"/>
            <w:r w:rsidRPr="007531DA">
              <w:rPr>
                <w:lang w:val="en-US"/>
              </w:rPr>
              <w:t>Records.Data.Filtr.Wlasciciel.Root</w:t>
            </w:r>
            <w:proofErr w:type="spellEnd"/>
          </w:p>
        </w:tc>
        <w:tc>
          <w:tcPr>
            <w:tcW w:w="735" w:type="dxa"/>
          </w:tcPr>
          <w:p w14:paraId="7470C75B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14:paraId="2409FB0D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14:paraId="78D14750" w14:textId="77777777" w:rsidR="00FC2824" w:rsidRDefault="00FC2824" w:rsidP="000368D4">
            <w:pPr>
              <w:pStyle w:val="tabelanormalny"/>
            </w:pPr>
            <w:r>
              <w:t>2.16.840.1.113883.3.4424.2.3.3</w:t>
            </w:r>
          </w:p>
        </w:tc>
        <w:tc>
          <w:tcPr>
            <w:tcW w:w="1975" w:type="dxa"/>
          </w:tcPr>
          <w:p w14:paraId="371FE22C" w14:textId="77777777" w:rsidR="00FC2824" w:rsidRDefault="00FC2824" w:rsidP="000368D4">
            <w:pPr>
              <w:pStyle w:val="tabelanormalny"/>
            </w:pPr>
            <w:r>
              <w:t>Root miejsca udzielania świadczeń dla placówek POZ</w:t>
            </w:r>
          </w:p>
        </w:tc>
      </w:tr>
      <w:tr w:rsidR="00FC2824" w14:paraId="519C67DF" w14:textId="77777777" w:rsidTr="00D40E93">
        <w:tc>
          <w:tcPr>
            <w:tcW w:w="2911" w:type="dxa"/>
          </w:tcPr>
          <w:p w14:paraId="2E2C8596" w14:textId="77777777" w:rsidR="00FC2824" w:rsidRPr="007531DA" w:rsidRDefault="00FC2824" w:rsidP="000368D4">
            <w:pPr>
              <w:pStyle w:val="tabelanormalny"/>
              <w:rPr>
                <w:lang w:val="en-US"/>
              </w:rPr>
            </w:pPr>
            <w:proofErr w:type="spellStart"/>
            <w:r w:rsidRPr="007531DA">
              <w:rPr>
                <w:lang w:val="en-US"/>
              </w:rPr>
              <w:t>Records.Data.Filtr.Wlasciciel.Ext</w:t>
            </w:r>
            <w:proofErr w:type="spellEnd"/>
          </w:p>
        </w:tc>
        <w:tc>
          <w:tcPr>
            <w:tcW w:w="735" w:type="dxa"/>
          </w:tcPr>
          <w:p w14:paraId="1E14D927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14:paraId="60766CFD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14:paraId="3386DDF1" w14:textId="77777777" w:rsidR="00FC2824" w:rsidRDefault="00FC2824" w:rsidP="000368D4">
            <w:pPr>
              <w:pStyle w:val="tabelanormalny"/>
            </w:pPr>
            <w:r w:rsidRPr="00BF4580">
              <w:t>012345678910</w:t>
            </w:r>
            <w:r>
              <w:t>-001</w:t>
            </w:r>
          </w:p>
        </w:tc>
        <w:tc>
          <w:tcPr>
            <w:tcW w:w="1975" w:type="dxa"/>
          </w:tcPr>
          <w:p w14:paraId="3A1C5B56" w14:textId="77777777" w:rsidR="00FC2824" w:rsidRDefault="00FC2824" w:rsidP="000368D4">
            <w:pPr>
              <w:pStyle w:val="tabelanormalny"/>
            </w:pPr>
            <w:r>
              <w:t xml:space="preserve">Extension miejsca udzielania świadczeń dla placówek POZ zgodnie z konwencją zapisu </w:t>
            </w:r>
            <w:proofErr w:type="spellStart"/>
            <w:r>
              <w:t>numerKsiegiRejestrwej-kodJednostkiOrganizacyjnej</w:t>
            </w:r>
            <w:proofErr w:type="spellEnd"/>
            <w:r>
              <w:t xml:space="preserve"> bądź </w:t>
            </w:r>
            <w:proofErr w:type="spellStart"/>
            <w:r>
              <w:t>numerKsiegiRejestrwej-kodKomórkiOrganizacyjnej</w:t>
            </w:r>
            <w:proofErr w:type="spellEnd"/>
            <w:r>
              <w:t xml:space="preserve">, w zależności od użytego </w:t>
            </w:r>
            <w:proofErr w:type="spellStart"/>
            <w:r>
              <w:t>root</w:t>
            </w:r>
            <w:proofErr w:type="spellEnd"/>
            <w:r>
              <w:t xml:space="preserve"> miejsca</w:t>
            </w:r>
          </w:p>
        </w:tc>
      </w:tr>
      <w:tr w:rsidR="00FC2824" w14:paraId="7DB07204" w14:textId="77777777" w:rsidTr="00D40E93">
        <w:tc>
          <w:tcPr>
            <w:tcW w:w="2911" w:type="dxa"/>
          </w:tcPr>
          <w:p w14:paraId="0D40F879" w14:textId="77777777" w:rsidR="00FC2824" w:rsidRDefault="00FC2824" w:rsidP="000368D4">
            <w:pPr>
              <w:pStyle w:val="tabelanormalny"/>
            </w:pPr>
            <w:proofErr w:type="spellStart"/>
            <w:r>
              <w:t>Records.Data.Filtr.Pacjent.Root</w:t>
            </w:r>
            <w:proofErr w:type="spellEnd"/>
          </w:p>
        </w:tc>
        <w:tc>
          <w:tcPr>
            <w:tcW w:w="735" w:type="dxa"/>
          </w:tcPr>
          <w:p w14:paraId="0931CE53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14:paraId="6837F829" w14:textId="77777777" w:rsidR="00FC2824" w:rsidRDefault="00FC2824" w:rsidP="000368D4">
            <w:pPr>
              <w:pStyle w:val="tabelanormalny"/>
            </w:pPr>
            <w:r>
              <w:t xml:space="preserve">NIE, w przypadku braku nie wymaga się </w:t>
            </w:r>
            <w:r>
              <w:lastRenderedPageBreak/>
              <w:t>umieszczania sekcji Pacjent</w:t>
            </w:r>
          </w:p>
        </w:tc>
        <w:tc>
          <w:tcPr>
            <w:tcW w:w="2388" w:type="dxa"/>
          </w:tcPr>
          <w:p w14:paraId="43FDFD3A" w14:textId="77777777" w:rsidR="00FC2824" w:rsidRPr="00BF4580" w:rsidRDefault="00FC2824" w:rsidP="000368D4">
            <w:pPr>
              <w:pStyle w:val="tabelanormalny"/>
            </w:pPr>
            <w:r w:rsidRPr="008925F4">
              <w:lastRenderedPageBreak/>
              <w:t>2.16.840.1.113883.3.4424.1.1.616</w:t>
            </w:r>
          </w:p>
        </w:tc>
        <w:tc>
          <w:tcPr>
            <w:tcW w:w="1975" w:type="dxa"/>
          </w:tcPr>
          <w:p w14:paraId="598BD1F8" w14:textId="77777777" w:rsidR="00FC2824" w:rsidRDefault="00FC2824" w:rsidP="000368D4">
            <w:pPr>
              <w:pStyle w:val="tabelanormalny"/>
            </w:pPr>
            <w:r>
              <w:t>Root identyfikatora pacjenta, dla którego chcemy uzyskać dane</w:t>
            </w:r>
          </w:p>
        </w:tc>
      </w:tr>
      <w:tr w:rsidR="00FC2824" w14:paraId="7A0E7EAA" w14:textId="77777777" w:rsidTr="00D40E93">
        <w:tc>
          <w:tcPr>
            <w:tcW w:w="2911" w:type="dxa"/>
          </w:tcPr>
          <w:p w14:paraId="0DF55765" w14:textId="77777777" w:rsidR="00FC2824" w:rsidRDefault="00FC2824" w:rsidP="000368D4">
            <w:pPr>
              <w:pStyle w:val="tabelanormalny"/>
            </w:pPr>
            <w:proofErr w:type="spellStart"/>
            <w:r>
              <w:t>Records.Data.Filtr.Pacjent.Ext</w:t>
            </w:r>
            <w:proofErr w:type="spellEnd"/>
          </w:p>
        </w:tc>
        <w:tc>
          <w:tcPr>
            <w:tcW w:w="735" w:type="dxa"/>
          </w:tcPr>
          <w:p w14:paraId="58BE617F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14:paraId="41FAE82A" w14:textId="77777777" w:rsidR="00FC2824" w:rsidRDefault="00FC2824" w:rsidP="000368D4">
            <w:pPr>
              <w:pStyle w:val="tabelanormalny"/>
            </w:pPr>
            <w:r>
              <w:t>NIE, w przypadku braku nie wymaga się umieszczania sekcji Pacjent</w:t>
            </w:r>
          </w:p>
        </w:tc>
        <w:tc>
          <w:tcPr>
            <w:tcW w:w="2388" w:type="dxa"/>
          </w:tcPr>
          <w:p w14:paraId="7312B739" w14:textId="77777777" w:rsidR="00FC2824" w:rsidRPr="00BF4580" w:rsidRDefault="00FC2824" w:rsidP="000368D4">
            <w:pPr>
              <w:pStyle w:val="tabelanormalny"/>
            </w:pPr>
            <w:r>
              <w:t>0000000000</w:t>
            </w:r>
          </w:p>
        </w:tc>
        <w:tc>
          <w:tcPr>
            <w:tcW w:w="1975" w:type="dxa"/>
          </w:tcPr>
          <w:p w14:paraId="640636EB" w14:textId="77777777" w:rsidR="00FC2824" w:rsidRDefault="00FC2824" w:rsidP="000368D4">
            <w:pPr>
              <w:pStyle w:val="tabelanormalny"/>
            </w:pPr>
            <w:r>
              <w:t>Extension identyfikatora pacjenta, dla którego chcemy uzyskać dane. Może przyjmować PESEL, numer i serię dowodu osobistego lub paszportu</w:t>
            </w:r>
          </w:p>
        </w:tc>
      </w:tr>
      <w:tr w:rsidR="00FC2824" w14:paraId="304F3899" w14:textId="77777777" w:rsidTr="00D40E93">
        <w:tc>
          <w:tcPr>
            <w:tcW w:w="2911" w:type="dxa"/>
          </w:tcPr>
          <w:p w14:paraId="74FB6DBA" w14:textId="77777777" w:rsidR="00FC2824" w:rsidRDefault="00FC2824" w:rsidP="000368D4">
            <w:pPr>
              <w:pStyle w:val="tabelanormalny"/>
            </w:pPr>
            <w:proofErr w:type="spellStart"/>
            <w:r>
              <w:t>Records.Data.Filtr.Paginacja.LiczbaWierszy</w:t>
            </w:r>
            <w:proofErr w:type="spellEnd"/>
          </w:p>
        </w:tc>
        <w:tc>
          <w:tcPr>
            <w:tcW w:w="735" w:type="dxa"/>
          </w:tcPr>
          <w:p w14:paraId="563CC88B" w14:textId="77777777" w:rsidR="00FC2824" w:rsidRDefault="00FC2824" w:rsidP="000368D4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053" w:type="dxa"/>
          </w:tcPr>
          <w:p w14:paraId="0CD4CA48" w14:textId="77777777" w:rsidR="00FC2824" w:rsidRDefault="00FC2824" w:rsidP="000368D4">
            <w:pPr>
              <w:pStyle w:val="tabelanormalny"/>
            </w:pPr>
            <w:r>
              <w:t>TAK, jeżeli chcemy uzyskać listę wyników</w:t>
            </w:r>
          </w:p>
        </w:tc>
        <w:tc>
          <w:tcPr>
            <w:tcW w:w="2388" w:type="dxa"/>
          </w:tcPr>
          <w:p w14:paraId="0CCF700D" w14:textId="77777777" w:rsidR="00FC2824" w:rsidRDefault="00FC2824" w:rsidP="000368D4">
            <w:pPr>
              <w:pStyle w:val="tabelanormalny"/>
            </w:pPr>
            <w:r>
              <w:t>100</w:t>
            </w:r>
          </w:p>
        </w:tc>
        <w:tc>
          <w:tcPr>
            <w:tcW w:w="1975" w:type="dxa"/>
          </w:tcPr>
          <w:p w14:paraId="35BF4B37" w14:textId="77777777" w:rsidR="00FC2824" w:rsidRDefault="00FC2824" w:rsidP="000368D4">
            <w:pPr>
              <w:pStyle w:val="tabelanormalny"/>
            </w:pPr>
            <w:r>
              <w:t xml:space="preserve">Liczba wierszy, która ma być zwrócona </w:t>
            </w:r>
          </w:p>
        </w:tc>
      </w:tr>
      <w:tr w:rsidR="00FC2824" w14:paraId="047A88DA" w14:textId="77777777" w:rsidTr="00D40E93">
        <w:tc>
          <w:tcPr>
            <w:tcW w:w="2911" w:type="dxa"/>
          </w:tcPr>
          <w:p w14:paraId="2991090C" w14:textId="77777777" w:rsidR="00FC2824" w:rsidRPr="007531DA" w:rsidRDefault="00FC2824" w:rsidP="000368D4">
            <w:pPr>
              <w:pStyle w:val="tabelanormalny"/>
              <w:rPr>
                <w:lang w:val="en-US"/>
              </w:rPr>
            </w:pPr>
            <w:proofErr w:type="spellStart"/>
            <w:r w:rsidRPr="007531DA">
              <w:rPr>
                <w:lang w:val="en-US"/>
              </w:rPr>
              <w:t>Records.Data.Filtr.Paginacja.Strona</w:t>
            </w:r>
            <w:proofErr w:type="spellEnd"/>
          </w:p>
        </w:tc>
        <w:tc>
          <w:tcPr>
            <w:tcW w:w="735" w:type="dxa"/>
          </w:tcPr>
          <w:p w14:paraId="0888800A" w14:textId="77777777" w:rsidR="00FC2824" w:rsidRDefault="00FC2824" w:rsidP="000368D4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053" w:type="dxa"/>
          </w:tcPr>
          <w:p w14:paraId="1E5D633A" w14:textId="77777777" w:rsidR="00FC2824" w:rsidRDefault="00FC2824" w:rsidP="000368D4">
            <w:pPr>
              <w:pStyle w:val="tabelanormalny"/>
            </w:pPr>
            <w:r>
              <w:t>Tak, jeżeli chcemy uzyskać listę wyników</w:t>
            </w:r>
          </w:p>
        </w:tc>
        <w:tc>
          <w:tcPr>
            <w:tcW w:w="2388" w:type="dxa"/>
          </w:tcPr>
          <w:p w14:paraId="19F14E3C" w14:textId="77777777" w:rsidR="00FC2824" w:rsidRDefault="00FC2824" w:rsidP="000368D4">
            <w:pPr>
              <w:pStyle w:val="tabelanormalny"/>
            </w:pPr>
            <w:r>
              <w:t>1</w:t>
            </w:r>
          </w:p>
        </w:tc>
        <w:tc>
          <w:tcPr>
            <w:tcW w:w="1975" w:type="dxa"/>
          </w:tcPr>
          <w:p w14:paraId="5F983374" w14:textId="77777777" w:rsidR="00FC2824" w:rsidRDefault="00FC2824" w:rsidP="000368D4">
            <w:pPr>
              <w:pStyle w:val="tabelanormalny"/>
            </w:pPr>
            <w:r>
              <w:t>Numer strony wyników, którą chcemy otrzymać</w:t>
            </w:r>
          </w:p>
        </w:tc>
      </w:tr>
      <w:tr w:rsidR="00FC2824" w14:paraId="54D4A3BF" w14:textId="77777777" w:rsidTr="00D40E93">
        <w:tc>
          <w:tcPr>
            <w:tcW w:w="2911" w:type="dxa"/>
          </w:tcPr>
          <w:p w14:paraId="15A7A410" w14:textId="77777777" w:rsidR="00FC2824" w:rsidRDefault="00FC2824" w:rsidP="000368D4">
            <w:pPr>
              <w:pStyle w:val="tabelanormalny"/>
            </w:pPr>
            <w:proofErr w:type="spellStart"/>
            <w:r>
              <w:t>Records.Data.Filtr.Lista</w:t>
            </w:r>
            <w:proofErr w:type="spellEnd"/>
          </w:p>
        </w:tc>
        <w:tc>
          <w:tcPr>
            <w:tcW w:w="735" w:type="dxa"/>
          </w:tcPr>
          <w:p w14:paraId="12C89E41" w14:textId="77777777" w:rsidR="00FC2824" w:rsidRDefault="00FC2824" w:rsidP="000368D4">
            <w:pPr>
              <w:pStyle w:val="tabelanormalny"/>
            </w:pPr>
            <w:proofErr w:type="spellStart"/>
            <w:r>
              <w:t>Boolean</w:t>
            </w:r>
            <w:proofErr w:type="spellEnd"/>
          </w:p>
        </w:tc>
        <w:tc>
          <w:tcPr>
            <w:tcW w:w="1053" w:type="dxa"/>
          </w:tcPr>
          <w:p w14:paraId="4B9082BB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14:paraId="27952858" w14:textId="77777777" w:rsidR="00FC2824" w:rsidRDefault="00FC2824" w:rsidP="000368D4">
            <w:pPr>
              <w:pStyle w:val="tabelanormalny"/>
            </w:pPr>
            <w:r>
              <w:t>True/</w:t>
            </w:r>
            <w:proofErr w:type="spellStart"/>
            <w:r>
              <w:t>false</w:t>
            </w:r>
            <w:proofErr w:type="spellEnd"/>
          </w:p>
        </w:tc>
        <w:tc>
          <w:tcPr>
            <w:tcW w:w="1975" w:type="dxa"/>
          </w:tcPr>
          <w:p w14:paraId="51587863" w14:textId="77777777" w:rsidR="00FC2824" w:rsidRDefault="00FC2824" w:rsidP="000368D4">
            <w:pPr>
              <w:pStyle w:val="tabelanormalny"/>
            </w:pPr>
            <w:r>
              <w:t xml:space="preserve">Wartość </w:t>
            </w:r>
            <w:proofErr w:type="spellStart"/>
            <w:r>
              <w:t>true</w:t>
            </w:r>
            <w:proofErr w:type="spellEnd"/>
            <w:r>
              <w:t xml:space="preserve"> służy do uzyskania listy wyników dla wskazanych parametrów </w:t>
            </w:r>
            <w:proofErr w:type="spellStart"/>
            <w:r>
              <w:t>wyszukwiania</w:t>
            </w:r>
            <w:proofErr w:type="spellEnd"/>
            <w:r>
              <w:t xml:space="preserve"> </w:t>
            </w:r>
            <w:proofErr w:type="spellStart"/>
            <w:r>
              <w:t>Filtr.Wlasciciel</w:t>
            </w:r>
            <w:proofErr w:type="spellEnd"/>
            <w:r>
              <w:t xml:space="preserve"> oraz </w:t>
            </w:r>
            <w:proofErr w:type="spellStart"/>
            <w:r>
              <w:t>Filtr.Pacjent</w:t>
            </w:r>
            <w:proofErr w:type="spellEnd"/>
            <w:r>
              <w:t>.</w:t>
            </w:r>
          </w:p>
          <w:p w14:paraId="0AF4EF5F" w14:textId="77777777" w:rsidR="00FC2824" w:rsidRDefault="00FC2824" w:rsidP="000368D4">
            <w:pPr>
              <w:pStyle w:val="tabelanormalny"/>
            </w:pPr>
            <w:proofErr w:type="spellStart"/>
            <w:r>
              <w:t>Wartośc</w:t>
            </w:r>
            <w:proofErr w:type="spellEnd"/>
            <w:r>
              <w:t xml:space="preserve"> </w:t>
            </w:r>
            <w:proofErr w:type="spellStart"/>
            <w:r>
              <w:t>false</w:t>
            </w:r>
            <w:proofErr w:type="spellEnd"/>
            <w:r>
              <w:t xml:space="preserve"> zwraca ogólną liczbę rekordów, jaka zostanie zwrócona dla </w:t>
            </w:r>
            <w:r>
              <w:lastRenderedPageBreak/>
              <w:t xml:space="preserve">zadanych </w:t>
            </w:r>
            <w:proofErr w:type="spellStart"/>
            <w:r>
              <w:t>filrtów</w:t>
            </w:r>
            <w:proofErr w:type="spellEnd"/>
          </w:p>
        </w:tc>
      </w:tr>
      <w:tr w:rsidR="00FC2824" w14:paraId="1722553F" w14:textId="77777777" w:rsidTr="00D40E93">
        <w:tc>
          <w:tcPr>
            <w:tcW w:w="2911" w:type="dxa"/>
          </w:tcPr>
          <w:p w14:paraId="13847736" w14:textId="77777777" w:rsidR="00FC2824" w:rsidRDefault="00FC2824" w:rsidP="000368D4">
            <w:pPr>
              <w:pStyle w:val="tabelanormalny"/>
            </w:pPr>
            <w:proofErr w:type="spellStart"/>
            <w:r>
              <w:lastRenderedPageBreak/>
              <w:t>Records.Data.Zakres</w:t>
            </w:r>
            <w:proofErr w:type="spellEnd"/>
          </w:p>
        </w:tc>
        <w:tc>
          <w:tcPr>
            <w:tcW w:w="735" w:type="dxa"/>
          </w:tcPr>
          <w:p w14:paraId="5872620A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14:paraId="78EB29DA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14:paraId="066DDAA3" w14:textId="77777777" w:rsidR="00FC2824" w:rsidRDefault="00FC2824" w:rsidP="000368D4">
            <w:pPr>
              <w:pStyle w:val="tabelanormalny"/>
            </w:pPr>
            <w:r>
              <w:t>S</w:t>
            </w:r>
          </w:p>
        </w:tc>
        <w:tc>
          <w:tcPr>
            <w:tcW w:w="1975" w:type="dxa"/>
          </w:tcPr>
          <w:p w14:paraId="1020E4AB" w14:textId="77777777" w:rsidR="00FC2824" w:rsidRDefault="255597DC" w:rsidP="000368D4">
            <w:pPr>
              <w:pStyle w:val="tabelanormalny"/>
            </w:pPr>
            <w:r>
              <w:t xml:space="preserve">Zakres zwracanych </w:t>
            </w:r>
            <w:proofErr w:type="spellStart"/>
            <w:r>
              <w:t>infromacji</w:t>
            </w:r>
            <w:proofErr w:type="spellEnd"/>
            <w:r>
              <w:t xml:space="preserve">. </w:t>
            </w:r>
          </w:p>
          <w:p w14:paraId="5FDD173A" w14:textId="77777777" w:rsidR="00FC2824" w:rsidRDefault="255597DC" w:rsidP="000368D4">
            <w:pPr>
              <w:pStyle w:val="tabelanormalny"/>
            </w:pPr>
            <w:r>
              <w:t>S – zakres skrócony (tylko najbardziej aktualne informacje dot. deklaracji, kwarantann, testów)</w:t>
            </w:r>
          </w:p>
          <w:p w14:paraId="731B82ED" w14:textId="77777777" w:rsidR="00FC2824" w:rsidRDefault="255597DC" w:rsidP="000368D4">
            <w:pPr>
              <w:pStyle w:val="tabelanormalny"/>
            </w:pPr>
            <w:r>
              <w:t xml:space="preserve">P – zakres pełny (dane o wszystkich deklaracjach, kwarantannach  i testach). </w:t>
            </w:r>
          </w:p>
          <w:p w14:paraId="29176E5B" w14:textId="77777777" w:rsidR="00FC2824" w:rsidRDefault="255597DC" w:rsidP="000368D4">
            <w:pPr>
              <w:pStyle w:val="tabelanormalny"/>
            </w:pPr>
            <w:r>
              <w:t xml:space="preserve">Obecnie obsługiwany jest tylko zakres o wartości S.  </w:t>
            </w:r>
          </w:p>
        </w:tc>
      </w:tr>
    </w:tbl>
    <w:p w14:paraId="608F2FAB" w14:textId="77777777" w:rsidR="00D40E93" w:rsidRPr="00E14DE4" w:rsidRDefault="00D40E93" w:rsidP="00D40E93">
      <w:pPr>
        <w:pStyle w:val="Legenda"/>
        <w:rPr>
          <w:rFonts w:ascii="Calibri" w:hAnsi="Calibri" w:cs="Times New Roman"/>
          <w:sz w:val="20"/>
          <w:szCs w:val="20"/>
        </w:rPr>
      </w:pPr>
      <w:r>
        <w:t>Tabela 10 Tabela opisów parametrów w metodzie /raport-</w:t>
      </w:r>
      <w:proofErr w:type="spellStart"/>
      <w:r>
        <w:t>ext</w:t>
      </w:r>
      <w:proofErr w:type="spellEnd"/>
      <w:r>
        <w:t>/</w:t>
      </w:r>
      <w:proofErr w:type="spellStart"/>
      <w:r>
        <w:t>poz</w:t>
      </w:r>
      <w:proofErr w:type="spellEnd"/>
    </w:p>
    <w:p w14:paraId="66204FF1" w14:textId="77777777" w:rsidR="00FC2824" w:rsidRDefault="00FC2824" w:rsidP="004E7839"/>
    <w:p w14:paraId="68E9A777" w14:textId="77777777" w:rsidR="00971042" w:rsidRDefault="00971042" w:rsidP="004E7839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14:paraId="2E8FC934" w14:textId="77777777" w:rsidR="00971042" w:rsidRDefault="00971042" w:rsidP="00971042">
      <w:r>
        <w:t>POST /raport-</w:t>
      </w:r>
      <w:proofErr w:type="spellStart"/>
      <w:r>
        <w:t>ext</w:t>
      </w:r>
      <w:proofErr w:type="spellEnd"/>
      <w:r>
        <w:t>/</w:t>
      </w:r>
      <w:proofErr w:type="spellStart"/>
      <w:r>
        <w:t>poz</w:t>
      </w:r>
      <w:proofErr w:type="spellEnd"/>
      <w:r>
        <w:t xml:space="preserve"> HTTP/1.1</w:t>
      </w:r>
    </w:p>
    <w:p w14:paraId="1C7FFB8B" w14:textId="77777777" w:rsidR="00971042" w:rsidRPr="00A67AC7" w:rsidRDefault="00971042" w:rsidP="00971042">
      <w:pPr>
        <w:rPr>
          <w:lang w:val="en-US"/>
        </w:rPr>
      </w:pPr>
      <w:r w:rsidRPr="00A67AC7">
        <w:rPr>
          <w:lang w:val="en-US"/>
        </w:rPr>
        <w:t xml:space="preserve">Accept-Encoding: </w:t>
      </w:r>
      <w:proofErr w:type="spellStart"/>
      <w:r w:rsidRPr="00A67AC7">
        <w:rPr>
          <w:lang w:val="en-US"/>
        </w:rPr>
        <w:t>gzip,deflate</w:t>
      </w:r>
      <w:proofErr w:type="spellEnd"/>
    </w:p>
    <w:p w14:paraId="268B77E5" w14:textId="77777777" w:rsidR="00971042" w:rsidRPr="00A67AC7" w:rsidRDefault="00971042" w:rsidP="00971042">
      <w:pPr>
        <w:rPr>
          <w:lang w:val="en-US"/>
        </w:rPr>
      </w:pPr>
      <w:r w:rsidRPr="00A67AC7">
        <w:rPr>
          <w:lang w:val="en-US"/>
        </w:rPr>
        <w:t>Authorization: Bearer {TOKEN_DOSTEPOWY}</w:t>
      </w:r>
    </w:p>
    <w:p w14:paraId="078C9052" w14:textId="77777777" w:rsidR="00971042" w:rsidRPr="00A67AC7" w:rsidRDefault="00971042" w:rsidP="00971042">
      <w:pPr>
        <w:rPr>
          <w:lang w:val="en-US"/>
        </w:rPr>
      </w:pPr>
      <w:r w:rsidRPr="00A67AC7">
        <w:rPr>
          <w:lang w:val="en-US"/>
        </w:rPr>
        <w:t>Content-Type: application/json</w:t>
      </w:r>
    </w:p>
    <w:p w14:paraId="57194566" w14:textId="77777777" w:rsidR="00F02664" w:rsidRPr="00A67AC7" w:rsidRDefault="00F02664" w:rsidP="00F02664">
      <w:pPr>
        <w:rPr>
          <w:lang w:val="en-US"/>
        </w:rPr>
      </w:pPr>
      <w:proofErr w:type="spellStart"/>
      <w:r w:rsidRPr="00A67AC7">
        <w:rPr>
          <w:lang w:val="en-US"/>
        </w:rPr>
        <w:t>Kontekst-uuidZdarzeniaInicjujacego</w:t>
      </w:r>
      <w:proofErr w:type="spellEnd"/>
      <w:r w:rsidRPr="00A67AC7">
        <w:rPr>
          <w:lang w:val="en-US"/>
        </w:rPr>
        <w:t>: 0d8aa4b1-816d-4186-84a2-923e50f7e561</w:t>
      </w:r>
    </w:p>
    <w:p w14:paraId="5A5F741F" w14:textId="77777777" w:rsidR="00971042" w:rsidRPr="00A67AC7" w:rsidRDefault="00971042" w:rsidP="00971042">
      <w:pPr>
        <w:rPr>
          <w:u w:val="single"/>
          <w:lang w:val="en-US"/>
        </w:rPr>
      </w:pPr>
      <w:r w:rsidRPr="00A67AC7">
        <w:rPr>
          <w:u w:val="single"/>
          <w:lang w:val="en-US"/>
        </w:rPr>
        <w:t>Body:</w:t>
      </w:r>
    </w:p>
    <w:p w14:paraId="6F4F3F02" w14:textId="77777777" w:rsidR="00971042" w:rsidRPr="00A67AC7" w:rsidRDefault="00971042" w:rsidP="00971042">
      <w:pPr>
        <w:rPr>
          <w:lang w:val="en-US"/>
        </w:rPr>
      </w:pPr>
      <w:r w:rsidRPr="00A67AC7">
        <w:rPr>
          <w:lang w:val="en-US"/>
        </w:rPr>
        <w:t>{</w:t>
      </w:r>
    </w:p>
    <w:p w14:paraId="38E708A0" w14:textId="77777777" w:rsidR="00971042" w:rsidRPr="00A67AC7" w:rsidRDefault="00971042" w:rsidP="00971042">
      <w:pPr>
        <w:rPr>
          <w:lang w:val="en-US"/>
        </w:rPr>
      </w:pPr>
      <w:r w:rsidRPr="00A67AC7">
        <w:rPr>
          <w:lang w:val="en-US"/>
        </w:rPr>
        <w:tab/>
        <w:t>"Records": [{</w:t>
      </w:r>
    </w:p>
    <w:p w14:paraId="033FF79D" w14:textId="77777777" w:rsidR="00971042" w:rsidRDefault="00971042" w:rsidP="00971042">
      <w:r w:rsidRPr="00A67AC7">
        <w:rPr>
          <w:lang w:val="en-US"/>
        </w:rPr>
        <w:tab/>
      </w:r>
      <w:r w:rsidRPr="00A67AC7">
        <w:rPr>
          <w:lang w:val="en-US"/>
        </w:rPr>
        <w:tab/>
      </w:r>
      <w:r w:rsidRPr="00A67AC7">
        <w:rPr>
          <w:lang w:val="en-US"/>
        </w:rPr>
        <w:tab/>
      </w:r>
      <w:r>
        <w:t>"Data": {</w:t>
      </w:r>
    </w:p>
    <w:p w14:paraId="645ECD3C" w14:textId="77777777" w:rsidR="00971042" w:rsidRDefault="00971042" w:rsidP="00971042">
      <w:r>
        <w:tab/>
      </w:r>
      <w:r>
        <w:tab/>
      </w:r>
      <w:r>
        <w:tab/>
      </w:r>
      <w:r>
        <w:tab/>
        <w:t>"</w:t>
      </w:r>
      <w:proofErr w:type="spellStart"/>
      <w:r>
        <w:t>KontekstUid</w:t>
      </w:r>
      <w:proofErr w:type="spellEnd"/>
      <w:r>
        <w:t>": "</w:t>
      </w:r>
      <w:r w:rsidR="00CC191F" w:rsidRPr="00387481">
        <w:t>0d8aa4b1-816d-4186-84a2-923e50f7e561</w:t>
      </w:r>
      <w:r>
        <w:t>",</w:t>
      </w:r>
    </w:p>
    <w:p w14:paraId="427F7E1B" w14:textId="77777777" w:rsidR="00971042" w:rsidRDefault="00971042" w:rsidP="00971042">
      <w:r>
        <w:lastRenderedPageBreak/>
        <w:tab/>
      </w:r>
      <w:r>
        <w:tab/>
      </w:r>
      <w:r>
        <w:tab/>
      </w:r>
      <w:r>
        <w:tab/>
        <w:t>"</w:t>
      </w:r>
      <w:proofErr w:type="spellStart"/>
      <w:r>
        <w:t>Kanal</w:t>
      </w:r>
      <w:proofErr w:type="spellEnd"/>
      <w:r>
        <w:t>": "",</w:t>
      </w:r>
    </w:p>
    <w:p w14:paraId="79268D56" w14:textId="77777777" w:rsidR="00971042" w:rsidRPr="008675CE" w:rsidRDefault="00971042" w:rsidP="00DF1DC9">
      <w:pPr>
        <w:rPr>
          <w:rFonts w:ascii="Calibri" w:hAnsi="Calibri" w:cs="Calibri"/>
          <w:color w:val="000000"/>
          <w:szCs w:val="22"/>
          <w:lang w:eastAsia="pl-PL"/>
        </w:rPr>
      </w:pPr>
      <w:r>
        <w:tab/>
      </w:r>
      <w:r>
        <w:tab/>
      </w:r>
      <w:r>
        <w:tab/>
      </w:r>
      <w:r>
        <w:tab/>
        <w:t>"</w:t>
      </w:r>
      <w:proofErr w:type="spellStart"/>
      <w:r>
        <w:t>Uzytkownik</w:t>
      </w:r>
      <w:proofErr w:type="spellEnd"/>
      <w:r>
        <w:t>": {</w:t>
      </w:r>
      <w:r w:rsidR="00DF1DC9">
        <w:tab/>
      </w:r>
      <w:r w:rsidR="00DF1DC9">
        <w:tab/>
      </w:r>
      <w:r w:rsidR="00DF1DC9">
        <w:tab/>
      </w:r>
      <w:r w:rsidR="00DF1DC9">
        <w:tab/>
      </w:r>
      <w:r w:rsidR="00DF1DC9">
        <w:tab/>
      </w:r>
      <w:r w:rsidR="00DF1DC9">
        <w:tab/>
      </w:r>
      <w:r w:rsidR="00DF1DC9">
        <w:tab/>
      </w:r>
      <w:r>
        <w:tab/>
      </w:r>
      <w:r>
        <w:tab/>
      </w:r>
      <w:r>
        <w:tab/>
      </w:r>
      <w:r>
        <w:tab/>
      </w:r>
      <w:r>
        <w:tab/>
      </w:r>
      <w:bookmarkStart w:id="4467" w:name="_Toc52198546"/>
      <w:bookmarkStart w:id="4468" w:name="_Toc52222354"/>
      <w:bookmarkStart w:id="4469" w:name="_Toc52222416"/>
      <w:r>
        <w:t>"Root": "</w:t>
      </w:r>
      <w:r w:rsidR="008675CE" w:rsidRPr="008675CE">
        <w:rPr>
          <w:rFonts w:ascii="Calibri" w:hAnsi="Calibri" w:cs="Calibri"/>
          <w:color w:val="000000"/>
          <w:szCs w:val="22"/>
          <w:lang w:eastAsia="pl-PL"/>
        </w:rPr>
        <w:t>2.16.840.1.113883.3.4424.1.6.2</w:t>
      </w:r>
      <w:r>
        <w:t>",</w:t>
      </w:r>
      <w:bookmarkEnd w:id="4467"/>
      <w:bookmarkEnd w:id="4468"/>
      <w:bookmarkEnd w:id="4469"/>
    </w:p>
    <w:p w14:paraId="63EEAA31" w14:textId="77777777" w:rsidR="00971042" w:rsidRDefault="00971042" w:rsidP="00971042">
      <w:r>
        <w:tab/>
      </w:r>
      <w:r>
        <w:tab/>
      </w:r>
      <w:r>
        <w:tab/>
      </w:r>
      <w:r>
        <w:tab/>
      </w:r>
      <w:r>
        <w:tab/>
        <w:t>"</w:t>
      </w:r>
      <w:proofErr w:type="spellStart"/>
      <w:r>
        <w:t>Ext</w:t>
      </w:r>
      <w:proofErr w:type="spellEnd"/>
      <w:r>
        <w:t>": "</w:t>
      </w:r>
      <w:proofErr w:type="spellStart"/>
      <w:r>
        <w:t>ext</w:t>
      </w:r>
      <w:proofErr w:type="spellEnd"/>
      <w:r>
        <w:t>"</w:t>
      </w:r>
    </w:p>
    <w:p w14:paraId="36129902" w14:textId="77777777" w:rsidR="00971042" w:rsidRDefault="00971042" w:rsidP="00971042">
      <w:r>
        <w:tab/>
      </w:r>
      <w:r>
        <w:tab/>
      </w:r>
      <w:r>
        <w:tab/>
      </w:r>
      <w:r>
        <w:tab/>
        <w:t>},</w:t>
      </w:r>
    </w:p>
    <w:p w14:paraId="56AB9943" w14:textId="77777777" w:rsidR="00971042" w:rsidRDefault="00971042" w:rsidP="00971042">
      <w:r>
        <w:tab/>
      </w:r>
      <w:r>
        <w:tab/>
      </w:r>
      <w:r>
        <w:tab/>
      </w:r>
      <w:r>
        <w:tab/>
        <w:t>"Filtr": {</w:t>
      </w:r>
    </w:p>
    <w:p w14:paraId="7B5F0FC2" w14:textId="77777777" w:rsidR="00971042" w:rsidRDefault="00971042" w:rsidP="00971042">
      <w:r>
        <w:tab/>
      </w:r>
      <w:r>
        <w:tab/>
      </w:r>
      <w:r>
        <w:tab/>
      </w:r>
      <w:r>
        <w:tab/>
      </w:r>
      <w:r>
        <w:tab/>
        <w:t>"</w:t>
      </w:r>
      <w:proofErr w:type="spellStart"/>
      <w:r>
        <w:t>Wlasciciel</w:t>
      </w:r>
      <w:proofErr w:type="spellEnd"/>
      <w:r>
        <w:t>": {</w:t>
      </w:r>
      <w:r w:rsidR="00CD6C6B">
        <w:tab/>
      </w:r>
      <w:r w:rsidR="00CD6C6B">
        <w:tab/>
      </w:r>
      <w:r w:rsidR="00CD6C6B">
        <w:tab/>
      </w:r>
      <w:r w:rsidR="00CD6C6B">
        <w:tab/>
      </w:r>
      <w:r w:rsidR="00CD6C6B">
        <w:tab/>
      </w:r>
      <w:r w:rsidR="00CD6C6B">
        <w:tab/>
      </w:r>
      <w:r w:rsidR="00CD6C6B">
        <w:tab/>
      </w:r>
      <w:r w:rsidR="002B139D">
        <w:tab/>
      </w:r>
      <w:r w:rsidR="002B139D">
        <w:tab/>
      </w:r>
      <w:r w:rsidR="002B139D">
        <w:tab/>
      </w:r>
      <w:r w:rsidR="002B139D">
        <w:tab/>
      </w:r>
      <w:r w:rsidR="002B139D">
        <w:tab/>
      </w:r>
      <w:r w:rsidR="003B5FEA">
        <w:t>„</w:t>
      </w:r>
      <w:r w:rsidR="009E7142">
        <w:t>Root": "2.16.840.1.113883.3.4424.2.4.62",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B139D">
        <w:tab/>
      </w:r>
      <w:r>
        <w:t>"</w:t>
      </w:r>
      <w:proofErr w:type="spellStart"/>
      <w:r>
        <w:t>Ext</w:t>
      </w:r>
      <w:proofErr w:type="spellEnd"/>
      <w:r>
        <w:t>": "000000154871"</w:t>
      </w:r>
    </w:p>
    <w:p w14:paraId="5A01B289" w14:textId="77777777" w:rsidR="00971042" w:rsidRDefault="00971042" w:rsidP="00971042">
      <w:r>
        <w:tab/>
      </w:r>
      <w:r>
        <w:tab/>
      </w:r>
      <w:r>
        <w:tab/>
      </w:r>
      <w:r>
        <w:tab/>
      </w:r>
      <w:r>
        <w:tab/>
        <w:t>},</w:t>
      </w:r>
    </w:p>
    <w:p w14:paraId="4B00BE7C" w14:textId="77777777" w:rsidR="00971042" w:rsidRDefault="00971042" w:rsidP="00971042">
      <w:r>
        <w:tab/>
      </w:r>
      <w:r>
        <w:tab/>
      </w:r>
      <w:r>
        <w:tab/>
      </w:r>
      <w:r>
        <w:tab/>
      </w:r>
      <w:r>
        <w:tab/>
        <w:t>"Paginacja": {</w:t>
      </w:r>
    </w:p>
    <w:p w14:paraId="5319DB96" w14:textId="77777777" w:rsidR="00971042" w:rsidRDefault="00971042" w:rsidP="00971042">
      <w:r>
        <w:tab/>
      </w:r>
      <w:r>
        <w:tab/>
      </w:r>
      <w:r>
        <w:tab/>
      </w:r>
      <w:r>
        <w:tab/>
      </w:r>
      <w:r>
        <w:tab/>
      </w:r>
      <w:r>
        <w:tab/>
        <w:t>"</w:t>
      </w:r>
      <w:proofErr w:type="spellStart"/>
      <w:r>
        <w:t>LiczbaWierszy</w:t>
      </w:r>
      <w:proofErr w:type="spellEnd"/>
      <w:r>
        <w:t>": 100,</w:t>
      </w:r>
    </w:p>
    <w:p w14:paraId="16374740" w14:textId="77777777" w:rsidR="00971042" w:rsidRDefault="00971042" w:rsidP="00971042">
      <w:r>
        <w:tab/>
      </w:r>
      <w:r>
        <w:tab/>
      </w:r>
      <w:r>
        <w:tab/>
      </w:r>
      <w:r>
        <w:tab/>
      </w:r>
      <w:r>
        <w:tab/>
      </w:r>
      <w:r>
        <w:tab/>
        <w:t>"Strona": 15</w:t>
      </w:r>
    </w:p>
    <w:p w14:paraId="0EFE5820" w14:textId="77777777" w:rsidR="00971042" w:rsidRDefault="00971042" w:rsidP="00971042">
      <w:r>
        <w:tab/>
      </w:r>
      <w:r>
        <w:tab/>
      </w:r>
      <w:r>
        <w:tab/>
      </w:r>
      <w:r>
        <w:tab/>
      </w:r>
      <w:r>
        <w:tab/>
        <w:t>},</w:t>
      </w:r>
    </w:p>
    <w:p w14:paraId="734EE41A" w14:textId="77777777" w:rsidR="00971042" w:rsidRDefault="00971042" w:rsidP="00971042">
      <w:r>
        <w:tab/>
      </w:r>
      <w:r>
        <w:tab/>
      </w:r>
      <w:r>
        <w:tab/>
      </w:r>
      <w:r>
        <w:tab/>
      </w:r>
      <w:r>
        <w:tab/>
        <w:t xml:space="preserve">"Lista": </w:t>
      </w:r>
      <w:proofErr w:type="spellStart"/>
      <w:r>
        <w:t>true</w:t>
      </w:r>
      <w:proofErr w:type="spellEnd"/>
      <w:r>
        <w:t>,</w:t>
      </w:r>
    </w:p>
    <w:p w14:paraId="27711118" w14:textId="77777777" w:rsidR="00971042" w:rsidRDefault="00971042" w:rsidP="00971042">
      <w:r>
        <w:tab/>
      </w:r>
      <w:r>
        <w:tab/>
      </w:r>
      <w:r>
        <w:tab/>
      </w:r>
      <w:r>
        <w:tab/>
      </w:r>
      <w:r>
        <w:tab/>
        <w:t>"Zakres": "S"</w:t>
      </w:r>
      <w:r w:rsidR="38C06838">
        <w:t xml:space="preserve">, </w:t>
      </w:r>
    </w:p>
    <w:p w14:paraId="426FCFD6" w14:textId="77777777" w:rsidR="38C06838" w:rsidRDefault="38C06838" w:rsidP="2E8DE63F">
      <w:pPr>
        <w:ind w:left="2832" w:firstLine="708"/>
      </w:pPr>
      <w:r>
        <w:t>"Atencja": "Y",</w:t>
      </w:r>
    </w:p>
    <w:p w14:paraId="30B7C85B" w14:textId="77777777" w:rsidR="00971042" w:rsidRDefault="00971042" w:rsidP="00971042">
      <w:r>
        <w:tab/>
      </w:r>
      <w:r>
        <w:tab/>
      </w:r>
      <w:r>
        <w:tab/>
      </w:r>
      <w:r>
        <w:tab/>
        <w:t>}</w:t>
      </w:r>
    </w:p>
    <w:p w14:paraId="1229F6F1" w14:textId="77777777" w:rsidR="00971042" w:rsidRDefault="00971042" w:rsidP="00971042">
      <w:r>
        <w:tab/>
      </w:r>
      <w:r>
        <w:tab/>
      </w:r>
      <w:r>
        <w:tab/>
        <w:t>}</w:t>
      </w:r>
    </w:p>
    <w:p w14:paraId="1F2D33A5" w14:textId="77777777" w:rsidR="00971042" w:rsidRDefault="00971042" w:rsidP="00971042">
      <w:r>
        <w:tab/>
      </w:r>
      <w:r>
        <w:tab/>
        <w:t>}</w:t>
      </w:r>
    </w:p>
    <w:p w14:paraId="2E701FF9" w14:textId="77777777" w:rsidR="00971042" w:rsidRDefault="00971042" w:rsidP="00971042">
      <w:r>
        <w:tab/>
        <w:t>]</w:t>
      </w:r>
    </w:p>
    <w:p w14:paraId="580CF373" w14:textId="77777777" w:rsidR="00971042" w:rsidRDefault="00971042" w:rsidP="00971042">
      <w:r>
        <w:t>}</w:t>
      </w:r>
    </w:p>
    <w:p w14:paraId="2DBF0D7D" w14:textId="77777777" w:rsidR="00971042" w:rsidRDefault="00971042" w:rsidP="00971042"/>
    <w:p w14:paraId="1535F6BB" w14:textId="77777777" w:rsidR="000E2612" w:rsidRDefault="00971042" w:rsidP="6DB35CDD">
      <w:pPr>
        <w:rPr>
          <w:b/>
          <w:bCs/>
        </w:rPr>
      </w:pPr>
      <w:r w:rsidRPr="6DB35CDD">
        <w:rPr>
          <w:b/>
          <w:bCs/>
          <w:u w:val="single"/>
        </w:rPr>
        <w:t>Przykładowa odpowiedź</w:t>
      </w:r>
      <w:r w:rsidR="000E2612" w:rsidRPr="6DB35CDD">
        <w:rPr>
          <w:b/>
          <w:bCs/>
          <w:u w:val="single"/>
        </w:rPr>
        <w:t>:</w:t>
      </w:r>
      <w:r w:rsidR="000E2612" w:rsidRPr="6DB35CDD">
        <w:rPr>
          <w:b/>
          <w:bCs/>
        </w:rPr>
        <w:t xml:space="preserve"> </w:t>
      </w:r>
    </w:p>
    <w:p w14:paraId="1D203404" w14:textId="77777777" w:rsidR="00971042" w:rsidRDefault="000E2612" w:rsidP="00971042">
      <w:r w:rsidRPr="000E2612">
        <w:t xml:space="preserve">dołączona do dokumentacji plik o nazwie: </w:t>
      </w:r>
      <w:proofErr w:type="spellStart"/>
      <w:r w:rsidRPr="000E2612">
        <w:t>resposne_pobieranie_raportu_poz.json</w:t>
      </w:r>
      <w:proofErr w:type="spellEnd"/>
    </w:p>
    <w:p w14:paraId="74DE12CD" w14:textId="77777777" w:rsidR="00FC2824" w:rsidRDefault="00FC2824" w:rsidP="00971042">
      <w:r>
        <w:t xml:space="preserve">Opis pól przychodzących w body </w:t>
      </w:r>
      <w:proofErr w:type="spellStart"/>
      <w:r>
        <w:t>request</w:t>
      </w:r>
      <w:proofErr w:type="spellEnd"/>
      <w:r>
        <w:t>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  <w:tblPrChange w:id="4470" w:author="Autor">
          <w:tblPr>
            <w:tblStyle w:val="Tabela-Siatka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3450"/>
        <w:gridCol w:w="1140"/>
        <w:gridCol w:w="1110"/>
        <w:gridCol w:w="1125"/>
        <w:gridCol w:w="2237"/>
        <w:tblGridChange w:id="4471">
          <w:tblGrid>
            <w:gridCol w:w="4515"/>
            <w:gridCol w:w="867"/>
            <w:gridCol w:w="1133"/>
            <w:gridCol w:w="1135"/>
            <w:gridCol w:w="1412"/>
          </w:tblGrid>
        </w:tblGridChange>
      </w:tblGrid>
      <w:tr w:rsidR="00FC2824" w14:paraId="2ABB2117" w14:textId="77777777" w:rsidTr="6AF12D69">
        <w:tc>
          <w:tcPr>
            <w:tcW w:w="3450" w:type="dxa"/>
            <w:shd w:val="clear" w:color="auto" w:fill="17365D" w:themeFill="text2" w:themeFillShade="BF"/>
            <w:tcPrChange w:id="4472" w:author="Autor">
              <w:tcPr>
                <w:tcW w:w="4515" w:type="dxa"/>
                <w:shd w:val="clear" w:color="auto" w:fill="17365D" w:themeFill="text2" w:themeFillShade="BF"/>
              </w:tcPr>
            </w:tcPrChange>
          </w:tcPr>
          <w:p w14:paraId="54C2E17B" w14:textId="77777777" w:rsidR="00FC2824" w:rsidRDefault="00FC2824" w:rsidP="00014A79">
            <w:pPr>
              <w:pStyle w:val="Tabelanagwekdolewej"/>
              <w:spacing w:before="48" w:after="48"/>
            </w:pPr>
            <w:r>
              <w:lastRenderedPageBreak/>
              <w:t>Nazwa parametru</w:t>
            </w:r>
          </w:p>
        </w:tc>
        <w:tc>
          <w:tcPr>
            <w:tcW w:w="1140" w:type="dxa"/>
            <w:shd w:val="clear" w:color="auto" w:fill="17365D" w:themeFill="text2" w:themeFillShade="BF"/>
            <w:tcPrChange w:id="4473" w:author="Autor">
              <w:tcPr>
                <w:tcW w:w="867" w:type="dxa"/>
                <w:shd w:val="clear" w:color="auto" w:fill="17365D" w:themeFill="text2" w:themeFillShade="BF"/>
              </w:tcPr>
            </w:tcPrChange>
          </w:tcPr>
          <w:p w14:paraId="59EE95F1" w14:textId="77777777" w:rsidR="00FC2824" w:rsidRDefault="00FC2824" w:rsidP="00014A79">
            <w:pPr>
              <w:pStyle w:val="Tabelanagwekdolewej"/>
              <w:spacing w:before="48" w:after="48"/>
            </w:pPr>
            <w:r>
              <w:t>Typ</w:t>
            </w:r>
          </w:p>
        </w:tc>
        <w:tc>
          <w:tcPr>
            <w:tcW w:w="1110" w:type="dxa"/>
            <w:shd w:val="clear" w:color="auto" w:fill="17365D" w:themeFill="text2" w:themeFillShade="BF"/>
            <w:tcPrChange w:id="4474" w:author="Autor">
              <w:tcPr>
                <w:tcW w:w="1133" w:type="dxa"/>
                <w:shd w:val="clear" w:color="auto" w:fill="17365D" w:themeFill="text2" w:themeFillShade="BF"/>
              </w:tcPr>
            </w:tcPrChange>
          </w:tcPr>
          <w:p w14:paraId="5BEFD8E2" w14:textId="77777777" w:rsidR="00FC2824" w:rsidRDefault="00FC2824" w:rsidP="00014A79">
            <w:pPr>
              <w:pStyle w:val="Tabelanagwekdolewej"/>
              <w:spacing w:before="48" w:after="48"/>
            </w:pPr>
            <w:r>
              <w:t>Wymagalność</w:t>
            </w:r>
          </w:p>
        </w:tc>
        <w:tc>
          <w:tcPr>
            <w:tcW w:w="1125" w:type="dxa"/>
            <w:shd w:val="clear" w:color="auto" w:fill="17365D" w:themeFill="text2" w:themeFillShade="BF"/>
            <w:tcPrChange w:id="4475" w:author="Autor">
              <w:tcPr>
                <w:tcW w:w="1135" w:type="dxa"/>
                <w:shd w:val="clear" w:color="auto" w:fill="17365D" w:themeFill="text2" w:themeFillShade="BF"/>
              </w:tcPr>
            </w:tcPrChange>
          </w:tcPr>
          <w:p w14:paraId="38543221" w14:textId="77777777" w:rsidR="00FC2824" w:rsidRDefault="00FC2824" w:rsidP="00014A79">
            <w:pPr>
              <w:pStyle w:val="Tabelanagwekdolewej"/>
              <w:spacing w:before="48" w:after="48"/>
            </w:pPr>
            <w:r>
              <w:t>Przykładowa wartość</w:t>
            </w:r>
          </w:p>
        </w:tc>
        <w:tc>
          <w:tcPr>
            <w:tcW w:w="2237" w:type="dxa"/>
            <w:shd w:val="clear" w:color="auto" w:fill="17365D" w:themeFill="text2" w:themeFillShade="BF"/>
            <w:tcPrChange w:id="4476" w:author="Autor">
              <w:tcPr>
                <w:tcW w:w="1412" w:type="dxa"/>
                <w:shd w:val="clear" w:color="auto" w:fill="17365D" w:themeFill="text2" w:themeFillShade="BF"/>
              </w:tcPr>
            </w:tcPrChange>
          </w:tcPr>
          <w:p w14:paraId="7476EF06" w14:textId="77777777" w:rsidR="00FC2824" w:rsidRDefault="00FC2824" w:rsidP="00014A79">
            <w:pPr>
              <w:pStyle w:val="Tabelanagwekdolewej"/>
              <w:spacing w:before="48" w:after="48"/>
            </w:pPr>
            <w:r>
              <w:t>Opis</w:t>
            </w:r>
          </w:p>
        </w:tc>
      </w:tr>
      <w:tr w:rsidR="00FC2824" w14:paraId="592CAC8B" w14:textId="77777777" w:rsidTr="6AF12D69">
        <w:tc>
          <w:tcPr>
            <w:tcW w:w="3450" w:type="dxa"/>
            <w:tcPrChange w:id="4477" w:author="Autor">
              <w:tcPr>
                <w:tcW w:w="4515" w:type="dxa"/>
              </w:tcPr>
            </w:tcPrChange>
          </w:tcPr>
          <w:p w14:paraId="4C708F49" w14:textId="77777777" w:rsidR="00FC2824" w:rsidRDefault="00FC2824" w:rsidP="000368D4">
            <w:pPr>
              <w:pStyle w:val="tabelanormalny"/>
            </w:pPr>
            <w:proofErr w:type="spellStart"/>
            <w:r>
              <w:t>Dane.OsobaId</w:t>
            </w:r>
            <w:proofErr w:type="spellEnd"/>
          </w:p>
        </w:tc>
        <w:tc>
          <w:tcPr>
            <w:tcW w:w="1140" w:type="dxa"/>
            <w:tcPrChange w:id="4478" w:author="Autor">
              <w:tcPr>
                <w:tcW w:w="867" w:type="dxa"/>
              </w:tcPr>
            </w:tcPrChange>
          </w:tcPr>
          <w:p w14:paraId="5391D5A2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479" w:author="Autor">
              <w:tcPr>
                <w:tcW w:w="1133" w:type="dxa"/>
              </w:tcPr>
            </w:tcPrChange>
          </w:tcPr>
          <w:p w14:paraId="4E18B0B0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480" w:author="Autor">
              <w:tcPr>
                <w:tcW w:w="1135" w:type="dxa"/>
              </w:tcPr>
            </w:tcPrChange>
          </w:tcPr>
          <w:p w14:paraId="1D22B8ED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481" w:author="Autor">
              <w:tcPr>
                <w:tcW w:w="1412" w:type="dxa"/>
              </w:tcPr>
            </w:tcPrChange>
          </w:tcPr>
          <w:p w14:paraId="0CED972C" w14:textId="77777777" w:rsidR="00FC2824" w:rsidRDefault="00FC2824" w:rsidP="000368D4">
            <w:pPr>
              <w:pStyle w:val="tabelanormalny"/>
            </w:pPr>
            <w:r>
              <w:t xml:space="preserve">Sekcja, która zawiera wszystkie identyfikatory pacjenta zapisane w systemie P1. W przypadku braku sekcji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2F3DAB62" w14:textId="77777777" w:rsidTr="6AF12D69">
        <w:tc>
          <w:tcPr>
            <w:tcW w:w="3450" w:type="dxa"/>
            <w:tcPrChange w:id="4482" w:author="Autor">
              <w:tcPr>
                <w:tcW w:w="4515" w:type="dxa"/>
              </w:tcPr>
            </w:tcPrChange>
          </w:tcPr>
          <w:p w14:paraId="386BC6CD" w14:textId="77777777" w:rsidR="00FC2824" w:rsidRDefault="00FC2824" w:rsidP="000368D4">
            <w:pPr>
              <w:pStyle w:val="tabelanormalny"/>
            </w:pPr>
            <w:proofErr w:type="spellStart"/>
            <w:r>
              <w:t>Dane.OsobaId.Naturalne</w:t>
            </w:r>
            <w:proofErr w:type="spellEnd"/>
          </w:p>
        </w:tc>
        <w:tc>
          <w:tcPr>
            <w:tcW w:w="1140" w:type="dxa"/>
            <w:tcPrChange w:id="4483" w:author="Autor">
              <w:tcPr>
                <w:tcW w:w="867" w:type="dxa"/>
              </w:tcPr>
            </w:tcPrChange>
          </w:tcPr>
          <w:p w14:paraId="2A8A6032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484" w:author="Autor">
              <w:tcPr>
                <w:tcW w:w="1133" w:type="dxa"/>
              </w:tcPr>
            </w:tcPrChange>
          </w:tcPr>
          <w:p w14:paraId="69BC44E6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485" w:author="Autor">
              <w:tcPr>
                <w:tcW w:w="1135" w:type="dxa"/>
              </w:tcPr>
            </w:tcPrChange>
          </w:tcPr>
          <w:p w14:paraId="23601EB8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486" w:author="Autor">
              <w:tcPr>
                <w:tcW w:w="1412" w:type="dxa"/>
              </w:tcPr>
            </w:tcPrChange>
          </w:tcPr>
          <w:p w14:paraId="74B4012F" w14:textId="77777777" w:rsidR="00FC2824" w:rsidRDefault="00FC2824" w:rsidP="000368D4">
            <w:pPr>
              <w:pStyle w:val="tabelanormalny"/>
            </w:pPr>
            <w:r>
              <w:t>Sekcja zawierające dane identyfikacyjne osoby</w:t>
            </w:r>
          </w:p>
        </w:tc>
      </w:tr>
      <w:tr w:rsidR="00FC2824" w14:paraId="78EC4AC3" w14:textId="77777777" w:rsidTr="6AF12D69">
        <w:tc>
          <w:tcPr>
            <w:tcW w:w="3450" w:type="dxa"/>
            <w:tcPrChange w:id="4487" w:author="Autor">
              <w:tcPr>
                <w:tcW w:w="4515" w:type="dxa"/>
              </w:tcPr>
            </w:tcPrChange>
          </w:tcPr>
          <w:p w14:paraId="6D1AE450" w14:textId="77777777" w:rsidR="00FC2824" w:rsidRDefault="00FC2824" w:rsidP="000368D4">
            <w:pPr>
              <w:pStyle w:val="tabelanormalny"/>
            </w:pPr>
            <w:proofErr w:type="spellStart"/>
            <w:r>
              <w:t>Dane.OsobaId.Naturalne.PESEL</w:t>
            </w:r>
            <w:proofErr w:type="spellEnd"/>
          </w:p>
        </w:tc>
        <w:tc>
          <w:tcPr>
            <w:tcW w:w="1140" w:type="dxa"/>
            <w:tcPrChange w:id="4488" w:author="Autor">
              <w:tcPr>
                <w:tcW w:w="867" w:type="dxa"/>
              </w:tcPr>
            </w:tcPrChange>
          </w:tcPr>
          <w:p w14:paraId="7C8FB4E0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489" w:author="Autor">
              <w:tcPr>
                <w:tcW w:w="1133" w:type="dxa"/>
              </w:tcPr>
            </w:tcPrChange>
          </w:tcPr>
          <w:p w14:paraId="37625B62" w14:textId="77777777" w:rsidR="00FC2824" w:rsidRDefault="00FC2824" w:rsidP="000368D4">
            <w:pPr>
              <w:pStyle w:val="tabelanormalny"/>
            </w:pPr>
            <w:r>
              <w:t>NIE</w:t>
            </w:r>
          </w:p>
        </w:tc>
        <w:tc>
          <w:tcPr>
            <w:tcW w:w="1125" w:type="dxa"/>
            <w:tcPrChange w:id="4490" w:author="Autor">
              <w:tcPr>
                <w:tcW w:w="1135" w:type="dxa"/>
              </w:tcPr>
            </w:tcPrChange>
          </w:tcPr>
          <w:p w14:paraId="2D265996" w14:textId="77777777" w:rsidR="00FC2824" w:rsidRDefault="00FC2824" w:rsidP="000368D4">
            <w:pPr>
              <w:pStyle w:val="tabelanormalny"/>
            </w:pPr>
            <w:r>
              <w:t>12345678910</w:t>
            </w:r>
          </w:p>
        </w:tc>
        <w:tc>
          <w:tcPr>
            <w:tcW w:w="2237" w:type="dxa"/>
            <w:tcPrChange w:id="4491" w:author="Autor">
              <w:tcPr>
                <w:tcW w:w="1412" w:type="dxa"/>
              </w:tcPr>
            </w:tcPrChange>
          </w:tcPr>
          <w:p w14:paraId="640487AF" w14:textId="77777777" w:rsidR="00FC2824" w:rsidRDefault="00FC2824" w:rsidP="000368D4">
            <w:pPr>
              <w:pStyle w:val="tabelanormalny"/>
            </w:pPr>
            <w:r>
              <w:t xml:space="preserve">Numer PESEL osoby, dla której zostały zwrócone dane.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2C58A270" w14:textId="77777777" w:rsidTr="6AF12D69">
        <w:tc>
          <w:tcPr>
            <w:tcW w:w="3450" w:type="dxa"/>
            <w:tcPrChange w:id="4492" w:author="Autor">
              <w:tcPr>
                <w:tcW w:w="4515" w:type="dxa"/>
              </w:tcPr>
            </w:tcPrChange>
          </w:tcPr>
          <w:p w14:paraId="138BB641" w14:textId="77777777" w:rsidR="00FC2824" w:rsidRDefault="00FC2824" w:rsidP="000368D4">
            <w:pPr>
              <w:pStyle w:val="tabelanormalny"/>
            </w:pPr>
            <w:proofErr w:type="spellStart"/>
            <w:r>
              <w:t>Dane.OsobaId.Naturalne.Paszport</w:t>
            </w:r>
            <w:proofErr w:type="spellEnd"/>
          </w:p>
        </w:tc>
        <w:tc>
          <w:tcPr>
            <w:tcW w:w="1140" w:type="dxa"/>
            <w:tcPrChange w:id="4493" w:author="Autor">
              <w:tcPr>
                <w:tcW w:w="867" w:type="dxa"/>
              </w:tcPr>
            </w:tcPrChange>
          </w:tcPr>
          <w:p w14:paraId="4FDDAA2F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494" w:author="Autor">
              <w:tcPr>
                <w:tcW w:w="1133" w:type="dxa"/>
              </w:tcPr>
            </w:tcPrChange>
          </w:tcPr>
          <w:p w14:paraId="6701C103" w14:textId="77777777" w:rsidR="00FC2824" w:rsidRDefault="00FC2824" w:rsidP="000368D4">
            <w:pPr>
              <w:pStyle w:val="tabelanormalny"/>
            </w:pPr>
            <w:r>
              <w:t>NIE</w:t>
            </w:r>
          </w:p>
        </w:tc>
        <w:tc>
          <w:tcPr>
            <w:tcW w:w="1125" w:type="dxa"/>
            <w:tcPrChange w:id="4495" w:author="Autor">
              <w:tcPr>
                <w:tcW w:w="1135" w:type="dxa"/>
              </w:tcPr>
            </w:tcPrChange>
          </w:tcPr>
          <w:p w14:paraId="25B88E99" w14:textId="77777777" w:rsidR="00FC2824" w:rsidRDefault="00FC2824" w:rsidP="000368D4">
            <w:pPr>
              <w:pStyle w:val="tabelanormalny"/>
            </w:pPr>
            <w:r>
              <w:t>ABC12345</w:t>
            </w:r>
          </w:p>
        </w:tc>
        <w:tc>
          <w:tcPr>
            <w:tcW w:w="2237" w:type="dxa"/>
            <w:tcPrChange w:id="4496" w:author="Autor">
              <w:tcPr>
                <w:tcW w:w="1412" w:type="dxa"/>
              </w:tcPr>
            </w:tcPrChange>
          </w:tcPr>
          <w:p w14:paraId="1DC0E495" w14:textId="77777777" w:rsidR="00FC2824" w:rsidRDefault="00FC2824" w:rsidP="000368D4">
            <w:pPr>
              <w:pStyle w:val="tabelanormalny"/>
            </w:pPr>
            <w:r>
              <w:t xml:space="preserve">Seria i numer paszportu osoby, dla której zostały zwrócone dane. W przypadku brak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7713225E" w14:textId="77777777" w:rsidTr="6AF12D69">
        <w:tc>
          <w:tcPr>
            <w:tcW w:w="3450" w:type="dxa"/>
            <w:tcPrChange w:id="4497" w:author="Autor">
              <w:tcPr>
                <w:tcW w:w="4515" w:type="dxa"/>
              </w:tcPr>
            </w:tcPrChange>
          </w:tcPr>
          <w:p w14:paraId="6429D305" w14:textId="77777777" w:rsidR="00FC2824" w:rsidRDefault="00FC2824" w:rsidP="000368D4">
            <w:pPr>
              <w:pStyle w:val="tabelanormalny"/>
            </w:pPr>
            <w:proofErr w:type="spellStart"/>
            <w:r>
              <w:t>Dane.OsobaId.Naturalne.DowodOsobisty</w:t>
            </w:r>
            <w:proofErr w:type="spellEnd"/>
          </w:p>
        </w:tc>
        <w:tc>
          <w:tcPr>
            <w:tcW w:w="1140" w:type="dxa"/>
            <w:tcPrChange w:id="4498" w:author="Autor">
              <w:tcPr>
                <w:tcW w:w="867" w:type="dxa"/>
              </w:tcPr>
            </w:tcPrChange>
          </w:tcPr>
          <w:p w14:paraId="71C9102A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499" w:author="Autor">
              <w:tcPr>
                <w:tcW w:w="1133" w:type="dxa"/>
              </w:tcPr>
            </w:tcPrChange>
          </w:tcPr>
          <w:p w14:paraId="247B7100" w14:textId="77777777" w:rsidR="00FC2824" w:rsidRDefault="00FC2824" w:rsidP="000368D4">
            <w:pPr>
              <w:pStyle w:val="tabelanormalny"/>
            </w:pPr>
            <w:r>
              <w:t>NIE</w:t>
            </w:r>
          </w:p>
        </w:tc>
        <w:tc>
          <w:tcPr>
            <w:tcW w:w="1125" w:type="dxa"/>
            <w:tcPrChange w:id="4500" w:author="Autor">
              <w:tcPr>
                <w:tcW w:w="1135" w:type="dxa"/>
              </w:tcPr>
            </w:tcPrChange>
          </w:tcPr>
          <w:p w14:paraId="4168EFD4" w14:textId="77777777" w:rsidR="00FC2824" w:rsidRDefault="00FC2824" w:rsidP="000368D4">
            <w:pPr>
              <w:pStyle w:val="tabelanormalny"/>
            </w:pPr>
            <w:r>
              <w:t>ABC12345</w:t>
            </w:r>
          </w:p>
        </w:tc>
        <w:tc>
          <w:tcPr>
            <w:tcW w:w="2237" w:type="dxa"/>
            <w:tcPrChange w:id="4501" w:author="Autor">
              <w:tcPr>
                <w:tcW w:w="1412" w:type="dxa"/>
              </w:tcPr>
            </w:tcPrChange>
          </w:tcPr>
          <w:p w14:paraId="120ED450" w14:textId="77777777" w:rsidR="00FC2824" w:rsidRDefault="00FC2824" w:rsidP="000368D4">
            <w:pPr>
              <w:pStyle w:val="tabelanormalny"/>
            </w:pPr>
            <w:r>
              <w:t xml:space="preserve">Seria i numer dowodu osobistego osoby, dla której zostały zwrócone dane. W przypadku brak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18A44E2B" w14:textId="77777777" w:rsidTr="6AF12D69">
        <w:tc>
          <w:tcPr>
            <w:tcW w:w="3450" w:type="dxa"/>
            <w:tcPrChange w:id="4502" w:author="Autor">
              <w:tcPr>
                <w:tcW w:w="4515" w:type="dxa"/>
              </w:tcPr>
            </w:tcPrChange>
          </w:tcPr>
          <w:p w14:paraId="3CD69CA0" w14:textId="77777777" w:rsidR="00FC2824" w:rsidRDefault="00FC2824" w:rsidP="000368D4">
            <w:pPr>
              <w:pStyle w:val="tabelanormalny"/>
            </w:pPr>
            <w:proofErr w:type="spellStart"/>
            <w:r>
              <w:t>Dane.OsobaId.Naturalne.Npwz</w:t>
            </w:r>
            <w:proofErr w:type="spellEnd"/>
          </w:p>
        </w:tc>
        <w:tc>
          <w:tcPr>
            <w:tcW w:w="1140" w:type="dxa"/>
            <w:tcPrChange w:id="4503" w:author="Autor">
              <w:tcPr>
                <w:tcW w:w="867" w:type="dxa"/>
              </w:tcPr>
            </w:tcPrChange>
          </w:tcPr>
          <w:p w14:paraId="5DF5D095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504" w:author="Autor">
              <w:tcPr>
                <w:tcW w:w="1133" w:type="dxa"/>
              </w:tcPr>
            </w:tcPrChange>
          </w:tcPr>
          <w:p w14:paraId="52118C5B" w14:textId="77777777" w:rsidR="00FC2824" w:rsidRDefault="00FC2824" w:rsidP="000368D4">
            <w:pPr>
              <w:pStyle w:val="tabelanormalny"/>
            </w:pPr>
            <w:r>
              <w:t>NIE</w:t>
            </w:r>
          </w:p>
        </w:tc>
        <w:tc>
          <w:tcPr>
            <w:tcW w:w="1125" w:type="dxa"/>
            <w:tcPrChange w:id="4505" w:author="Autor">
              <w:tcPr>
                <w:tcW w:w="1135" w:type="dxa"/>
              </w:tcPr>
            </w:tcPrChange>
          </w:tcPr>
          <w:p w14:paraId="7AB1086A" w14:textId="77777777" w:rsidR="00FC2824" w:rsidRDefault="00FC2824" w:rsidP="000368D4">
            <w:pPr>
              <w:pStyle w:val="tabelanormalny"/>
            </w:pPr>
            <w:r>
              <w:t>ABC12345</w:t>
            </w:r>
          </w:p>
        </w:tc>
        <w:tc>
          <w:tcPr>
            <w:tcW w:w="2237" w:type="dxa"/>
            <w:tcPrChange w:id="4506" w:author="Autor">
              <w:tcPr>
                <w:tcW w:w="1412" w:type="dxa"/>
              </w:tcPr>
            </w:tcPrChange>
          </w:tcPr>
          <w:p w14:paraId="4E6DF879" w14:textId="77777777" w:rsidR="00FC2824" w:rsidRDefault="00FC2824" w:rsidP="000368D4">
            <w:pPr>
              <w:pStyle w:val="tabelanormalny"/>
            </w:pPr>
            <w:r>
              <w:t xml:space="preserve">Numer Prawa Wykonywania Zawodu, dla której zostały zwrócone </w:t>
            </w:r>
            <w:r>
              <w:lastRenderedPageBreak/>
              <w:t xml:space="preserve">dane. W przypadku brak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0EDD735E" w14:textId="77777777" w:rsidTr="6AF12D69">
        <w:tc>
          <w:tcPr>
            <w:tcW w:w="3450" w:type="dxa"/>
            <w:tcPrChange w:id="4507" w:author="Autor">
              <w:tcPr>
                <w:tcW w:w="4515" w:type="dxa"/>
              </w:tcPr>
            </w:tcPrChange>
          </w:tcPr>
          <w:p w14:paraId="0C577F35" w14:textId="77777777" w:rsidR="00FC2824" w:rsidRDefault="00FC2824" w:rsidP="000368D4">
            <w:pPr>
              <w:pStyle w:val="tabelanormalny"/>
            </w:pPr>
            <w:proofErr w:type="spellStart"/>
            <w:r>
              <w:lastRenderedPageBreak/>
              <w:t>Dane.OsobaId.Techniczne</w:t>
            </w:r>
            <w:proofErr w:type="spellEnd"/>
          </w:p>
        </w:tc>
        <w:tc>
          <w:tcPr>
            <w:tcW w:w="1140" w:type="dxa"/>
            <w:tcPrChange w:id="4508" w:author="Autor">
              <w:tcPr>
                <w:tcW w:w="867" w:type="dxa"/>
              </w:tcPr>
            </w:tcPrChange>
          </w:tcPr>
          <w:p w14:paraId="3BF42224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509" w:author="Autor">
              <w:tcPr>
                <w:tcW w:w="1133" w:type="dxa"/>
              </w:tcPr>
            </w:tcPrChange>
          </w:tcPr>
          <w:p w14:paraId="115B966C" w14:textId="77777777" w:rsidR="00FC2824" w:rsidRDefault="00FC2824" w:rsidP="000368D4">
            <w:pPr>
              <w:pStyle w:val="tabelanormalny"/>
            </w:pPr>
            <w:r>
              <w:t>NIE</w:t>
            </w:r>
          </w:p>
        </w:tc>
        <w:tc>
          <w:tcPr>
            <w:tcW w:w="1125" w:type="dxa"/>
            <w:tcPrChange w:id="4510" w:author="Autor">
              <w:tcPr>
                <w:tcW w:w="1135" w:type="dxa"/>
              </w:tcPr>
            </w:tcPrChange>
          </w:tcPr>
          <w:p w14:paraId="09F45041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511" w:author="Autor">
              <w:tcPr>
                <w:tcW w:w="1412" w:type="dxa"/>
              </w:tcPr>
            </w:tcPrChange>
          </w:tcPr>
          <w:p w14:paraId="6FDEEF31" w14:textId="77777777" w:rsidR="00FC2824" w:rsidRDefault="00FC2824" w:rsidP="000368D4">
            <w:pPr>
              <w:pStyle w:val="tabelanormalny"/>
            </w:pPr>
            <w:r>
              <w:t xml:space="preserve">Sekcja zawierające techniczne identyfikatory osób, dla których </w:t>
            </w:r>
          </w:p>
        </w:tc>
      </w:tr>
      <w:tr w:rsidR="00FC2824" w14:paraId="174DC365" w14:textId="77777777" w:rsidTr="6AF12D69">
        <w:tc>
          <w:tcPr>
            <w:tcW w:w="3450" w:type="dxa"/>
            <w:tcPrChange w:id="4512" w:author="Autor">
              <w:tcPr>
                <w:tcW w:w="4515" w:type="dxa"/>
              </w:tcPr>
            </w:tcPrChange>
          </w:tcPr>
          <w:p w14:paraId="7191CFA9" w14:textId="77777777" w:rsidR="00FC2824" w:rsidRDefault="00FC2824" w:rsidP="000368D4">
            <w:pPr>
              <w:pStyle w:val="tabelanormalny"/>
            </w:pPr>
            <w:proofErr w:type="spellStart"/>
            <w:r>
              <w:t>Dane.OsobaId.Techniczne.Ewp</w:t>
            </w:r>
            <w:proofErr w:type="spellEnd"/>
          </w:p>
        </w:tc>
        <w:tc>
          <w:tcPr>
            <w:tcW w:w="1140" w:type="dxa"/>
            <w:tcPrChange w:id="4513" w:author="Autor">
              <w:tcPr>
                <w:tcW w:w="867" w:type="dxa"/>
              </w:tcPr>
            </w:tcPrChange>
          </w:tcPr>
          <w:p w14:paraId="78ECAC28" w14:textId="77777777" w:rsidR="00FC2824" w:rsidRDefault="00FC2824" w:rsidP="000368D4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110" w:type="dxa"/>
            <w:tcPrChange w:id="4514" w:author="Autor">
              <w:tcPr>
                <w:tcW w:w="1133" w:type="dxa"/>
              </w:tcPr>
            </w:tcPrChange>
          </w:tcPr>
          <w:p w14:paraId="3B9EC164" w14:textId="77777777" w:rsidR="00FC2824" w:rsidRDefault="00FC2824" w:rsidP="000368D4">
            <w:pPr>
              <w:pStyle w:val="tabelanormalny"/>
            </w:pPr>
            <w:r>
              <w:t>NIE</w:t>
            </w:r>
          </w:p>
        </w:tc>
        <w:tc>
          <w:tcPr>
            <w:tcW w:w="1125" w:type="dxa"/>
            <w:tcPrChange w:id="4515" w:author="Autor">
              <w:tcPr>
                <w:tcW w:w="1135" w:type="dxa"/>
              </w:tcPr>
            </w:tcPrChange>
          </w:tcPr>
          <w:p w14:paraId="1A63E2D3" w14:textId="77777777" w:rsidR="00FC2824" w:rsidRDefault="00FC2824" w:rsidP="000368D4">
            <w:pPr>
              <w:pStyle w:val="tabelanormalny"/>
            </w:pPr>
            <w:r>
              <w:t>123</w:t>
            </w:r>
          </w:p>
        </w:tc>
        <w:tc>
          <w:tcPr>
            <w:tcW w:w="2237" w:type="dxa"/>
            <w:tcPrChange w:id="4516" w:author="Autor">
              <w:tcPr>
                <w:tcW w:w="1412" w:type="dxa"/>
              </w:tcPr>
            </w:tcPrChange>
          </w:tcPr>
          <w:p w14:paraId="3709C985" w14:textId="77777777" w:rsidR="00FC2824" w:rsidRDefault="00FC2824" w:rsidP="000368D4">
            <w:pPr>
              <w:pStyle w:val="tabelanormalny"/>
            </w:pPr>
            <w:r>
              <w:t xml:space="preserve">Identyfikator techniczny z systemu EWP.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62A2E935" w14:textId="77777777" w:rsidTr="6AF12D69">
        <w:tc>
          <w:tcPr>
            <w:tcW w:w="3450" w:type="dxa"/>
            <w:tcPrChange w:id="4517" w:author="Autor">
              <w:tcPr>
                <w:tcW w:w="4515" w:type="dxa"/>
              </w:tcPr>
            </w:tcPrChange>
          </w:tcPr>
          <w:p w14:paraId="6B24488B" w14:textId="77777777" w:rsidR="00FC2824" w:rsidRDefault="00FC2824" w:rsidP="000368D4">
            <w:pPr>
              <w:pStyle w:val="tabelanormalny"/>
            </w:pPr>
            <w:proofErr w:type="spellStart"/>
            <w:r>
              <w:t>Dane.OsobaId.Techniczne.Hd</w:t>
            </w:r>
            <w:proofErr w:type="spellEnd"/>
          </w:p>
        </w:tc>
        <w:tc>
          <w:tcPr>
            <w:tcW w:w="1140" w:type="dxa"/>
            <w:tcPrChange w:id="4518" w:author="Autor">
              <w:tcPr>
                <w:tcW w:w="867" w:type="dxa"/>
              </w:tcPr>
            </w:tcPrChange>
          </w:tcPr>
          <w:p w14:paraId="03D5CBE1" w14:textId="77777777" w:rsidR="00FC2824" w:rsidRDefault="00FC2824" w:rsidP="000368D4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110" w:type="dxa"/>
            <w:tcPrChange w:id="4519" w:author="Autor">
              <w:tcPr>
                <w:tcW w:w="1133" w:type="dxa"/>
              </w:tcPr>
            </w:tcPrChange>
          </w:tcPr>
          <w:p w14:paraId="5C10AFD0" w14:textId="77777777" w:rsidR="00FC2824" w:rsidRDefault="00FC2824" w:rsidP="000368D4">
            <w:pPr>
              <w:pStyle w:val="tabelanormalny"/>
            </w:pPr>
            <w:r>
              <w:t>NIE</w:t>
            </w:r>
          </w:p>
        </w:tc>
        <w:tc>
          <w:tcPr>
            <w:tcW w:w="1125" w:type="dxa"/>
            <w:tcPrChange w:id="4520" w:author="Autor">
              <w:tcPr>
                <w:tcW w:w="1135" w:type="dxa"/>
              </w:tcPr>
            </w:tcPrChange>
          </w:tcPr>
          <w:p w14:paraId="2839DAE5" w14:textId="77777777" w:rsidR="00FC2824" w:rsidRDefault="00FC2824" w:rsidP="000368D4">
            <w:pPr>
              <w:pStyle w:val="tabelanormalny"/>
            </w:pPr>
            <w:r>
              <w:t>123</w:t>
            </w:r>
          </w:p>
        </w:tc>
        <w:tc>
          <w:tcPr>
            <w:tcW w:w="2237" w:type="dxa"/>
            <w:tcPrChange w:id="4521" w:author="Autor">
              <w:tcPr>
                <w:tcW w:w="1412" w:type="dxa"/>
              </w:tcPr>
            </w:tcPrChange>
          </w:tcPr>
          <w:p w14:paraId="68A03C57" w14:textId="77777777" w:rsidR="00FC2824" w:rsidRDefault="00FC2824" w:rsidP="000368D4">
            <w:pPr>
              <w:pStyle w:val="tabelanormalny"/>
            </w:pPr>
            <w:r>
              <w:t>Identyfikator techniczny z systemu</w:t>
            </w:r>
            <w:r w:rsidR="5C5FDBA8">
              <w:t xml:space="preserve"> hurtowni danych</w:t>
            </w:r>
            <w:r>
              <w:t xml:space="preserve"> P1.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673A7D9D" w14:textId="77777777" w:rsidTr="6AF12D69">
        <w:tc>
          <w:tcPr>
            <w:tcW w:w="3450" w:type="dxa"/>
            <w:tcPrChange w:id="4522" w:author="Autor">
              <w:tcPr>
                <w:tcW w:w="4515" w:type="dxa"/>
              </w:tcPr>
            </w:tcPrChange>
          </w:tcPr>
          <w:p w14:paraId="153EA144" w14:textId="77777777" w:rsidR="00FC2824" w:rsidRDefault="00FC2824" w:rsidP="000368D4">
            <w:pPr>
              <w:pStyle w:val="tabelanormalny"/>
            </w:pPr>
            <w:proofErr w:type="spellStart"/>
            <w:r>
              <w:t>Dane.OsobaDanePodstawowe</w:t>
            </w:r>
            <w:proofErr w:type="spellEnd"/>
          </w:p>
        </w:tc>
        <w:tc>
          <w:tcPr>
            <w:tcW w:w="1140" w:type="dxa"/>
            <w:tcPrChange w:id="4523" w:author="Autor">
              <w:tcPr>
                <w:tcW w:w="867" w:type="dxa"/>
              </w:tcPr>
            </w:tcPrChange>
          </w:tcPr>
          <w:p w14:paraId="57E8E0EC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524" w:author="Autor">
              <w:tcPr>
                <w:tcW w:w="1133" w:type="dxa"/>
              </w:tcPr>
            </w:tcPrChange>
          </w:tcPr>
          <w:p w14:paraId="4F6C960D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25" w:author="Autor">
              <w:tcPr>
                <w:tcW w:w="1135" w:type="dxa"/>
              </w:tcPr>
            </w:tcPrChange>
          </w:tcPr>
          <w:p w14:paraId="0A2FF1E2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526" w:author="Autor">
              <w:tcPr>
                <w:tcW w:w="1412" w:type="dxa"/>
              </w:tcPr>
            </w:tcPrChange>
          </w:tcPr>
          <w:p w14:paraId="4386B763" w14:textId="77777777" w:rsidR="00FC2824" w:rsidRDefault="00FC2824" w:rsidP="000368D4">
            <w:pPr>
              <w:pStyle w:val="tabelanormalny"/>
            </w:pPr>
            <w:r>
              <w:t xml:space="preserve">Sekcja zawiera dane podstawowe osoby, które zostały zwrócone.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4E6A219C" w14:textId="77777777" w:rsidTr="6AF12D69">
        <w:tc>
          <w:tcPr>
            <w:tcW w:w="3450" w:type="dxa"/>
            <w:tcPrChange w:id="4527" w:author="Autor">
              <w:tcPr>
                <w:tcW w:w="4515" w:type="dxa"/>
              </w:tcPr>
            </w:tcPrChange>
          </w:tcPr>
          <w:p w14:paraId="16FC024A" w14:textId="77777777" w:rsidR="00FC2824" w:rsidRDefault="00FC2824" w:rsidP="000368D4">
            <w:pPr>
              <w:pStyle w:val="tabelanormalny"/>
            </w:pPr>
            <w:proofErr w:type="spellStart"/>
            <w:r>
              <w:t>Dane.OsobaDanePodstawowe.Imie</w:t>
            </w:r>
            <w:proofErr w:type="spellEnd"/>
          </w:p>
        </w:tc>
        <w:tc>
          <w:tcPr>
            <w:tcW w:w="1140" w:type="dxa"/>
            <w:tcPrChange w:id="4528" w:author="Autor">
              <w:tcPr>
                <w:tcW w:w="867" w:type="dxa"/>
              </w:tcPr>
            </w:tcPrChange>
          </w:tcPr>
          <w:p w14:paraId="4EA2838B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529" w:author="Autor">
              <w:tcPr>
                <w:tcW w:w="1133" w:type="dxa"/>
              </w:tcPr>
            </w:tcPrChange>
          </w:tcPr>
          <w:p w14:paraId="7BDB7843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30" w:author="Autor">
              <w:tcPr>
                <w:tcW w:w="1135" w:type="dxa"/>
              </w:tcPr>
            </w:tcPrChange>
          </w:tcPr>
          <w:p w14:paraId="27DFCE6D" w14:textId="77777777" w:rsidR="00FC2824" w:rsidRDefault="00FC2824" w:rsidP="000368D4">
            <w:pPr>
              <w:pStyle w:val="tabelanormalny"/>
            </w:pPr>
            <w:r>
              <w:t>Adam</w:t>
            </w:r>
          </w:p>
        </w:tc>
        <w:tc>
          <w:tcPr>
            <w:tcW w:w="2237" w:type="dxa"/>
            <w:tcPrChange w:id="4531" w:author="Autor">
              <w:tcPr>
                <w:tcW w:w="1412" w:type="dxa"/>
              </w:tcPr>
            </w:tcPrChange>
          </w:tcPr>
          <w:p w14:paraId="5C75E1C8" w14:textId="77777777" w:rsidR="00FC2824" w:rsidRDefault="00FC2824" w:rsidP="000368D4">
            <w:pPr>
              <w:pStyle w:val="tabelanormalny"/>
            </w:pPr>
            <w:r>
              <w:t xml:space="preserve">Imię osoby, której dane zostały zwrócone. W 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3A09F331" w14:textId="77777777" w:rsidTr="6AF12D69">
        <w:tc>
          <w:tcPr>
            <w:tcW w:w="3450" w:type="dxa"/>
            <w:tcPrChange w:id="4532" w:author="Autor">
              <w:tcPr>
                <w:tcW w:w="4515" w:type="dxa"/>
              </w:tcPr>
            </w:tcPrChange>
          </w:tcPr>
          <w:p w14:paraId="6461D9B7" w14:textId="77777777" w:rsidR="00FC2824" w:rsidRDefault="00FC2824" w:rsidP="000368D4">
            <w:pPr>
              <w:pStyle w:val="tabelanormalny"/>
            </w:pPr>
            <w:proofErr w:type="spellStart"/>
            <w:r>
              <w:t>Dane.OsobaDanePodstawowe.Nazwisko</w:t>
            </w:r>
            <w:proofErr w:type="spellEnd"/>
          </w:p>
        </w:tc>
        <w:tc>
          <w:tcPr>
            <w:tcW w:w="1140" w:type="dxa"/>
            <w:tcPrChange w:id="4533" w:author="Autor">
              <w:tcPr>
                <w:tcW w:w="867" w:type="dxa"/>
              </w:tcPr>
            </w:tcPrChange>
          </w:tcPr>
          <w:p w14:paraId="3C9ABC25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534" w:author="Autor">
              <w:tcPr>
                <w:tcW w:w="1133" w:type="dxa"/>
              </w:tcPr>
            </w:tcPrChange>
          </w:tcPr>
          <w:p w14:paraId="72E32F75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35" w:author="Autor">
              <w:tcPr>
                <w:tcW w:w="1135" w:type="dxa"/>
              </w:tcPr>
            </w:tcPrChange>
          </w:tcPr>
          <w:p w14:paraId="1F4AFE4D" w14:textId="77777777" w:rsidR="00FC2824" w:rsidRDefault="00FC2824" w:rsidP="000368D4">
            <w:pPr>
              <w:pStyle w:val="tabelanormalny"/>
            </w:pPr>
            <w:r>
              <w:t>Abacki</w:t>
            </w:r>
          </w:p>
        </w:tc>
        <w:tc>
          <w:tcPr>
            <w:tcW w:w="2237" w:type="dxa"/>
            <w:tcPrChange w:id="4536" w:author="Autor">
              <w:tcPr>
                <w:tcW w:w="1412" w:type="dxa"/>
              </w:tcPr>
            </w:tcPrChange>
          </w:tcPr>
          <w:p w14:paraId="5A741B97" w14:textId="77777777" w:rsidR="00FC2824" w:rsidRDefault="00FC2824" w:rsidP="000368D4">
            <w:pPr>
              <w:pStyle w:val="tabelanormalny"/>
            </w:pPr>
            <w:r>
              <w:t xml:space="preserve">Nazwisko osoby, której dane zostały zwrócone. W  przypadku braku parametr przyjmuje </w:t>
            </w:r>
            <w:r>
              <w:lastRenderedPageBreak/>
              <w:t xml:space="preserve">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31AB948F" w14:textId="77777777" w:rsidTr="6AF12D69">
        <w:tc>
          <w:tcPr>
            <w:tcW w:w="3450" w:type="dxa"/>
            <w:tcPrChange w:id="4537" w:author="Autor">
              <w:tcPr>
                <w:tcW w:w="4515" w:type="dxa"/>
              </w:tcPr>
            </w:tcPrChange>
          </w:tcPr>
          <w:p w14:paraId="14AD8BA5" w14:textId="77777777" w:rsidR="00FC2824" w:rsidRDefault="00FC2824" w:rsidP="000368D4">
            <w:pPr>
              <w:pStyle w:val="tabelanormalny"/>
            </w:pPr>
            <w:proofErr w:type="spellStart"/>
            <w:r>
              <w:lastRenderedPageBreak/>
              <w:t>Dane.OsobaDanePodstawowe.IdZawodMedyczny</w:t>
            </w:r>
            <w:proofErr w:type="spellEnd"/>
          </w:p>
        </w:tc>
        <w:tc>
          <w:tcPr>
            <w:tcW w:w="1140" w:type="dxa"/>
            <w:tcPrChange w:id="4538" w:author="Autor">
              <w:tcPr>
                <w:tcW w:w="867" w:type="dxa"/>
              </w:tcPr>
            </w:tcPrChange>
          </w:tcPr>
          <w:p w14:paraId="648E8F81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539" w:author="Autor">
              <w:tcPr>
                <w:tcW w:w="1133" w:type="dxa"/>
              </w:tcPr>
            </w:tcPrChange>
          </w:tcPr>
          <w:p w14:paraId="739B2A7A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40" w:author="Autor">
              <w:tcPr>
                <w:tcW w:w="1135" w:type="dxa"/>
              </w:tcPr>
            </w:tcPrChange>
          </w:tcPr>
          <w:p w14:paraId="61AE512C" w14:textId="77777777" w:rsidR="00FC2824" w:rsidRDefault="00FC2824" w:rsidP="000368D4">
            <w:pPr>
              <w:pStyle w:val="tabelanormalny"/>
            </w:pPr>
            <w:r>
              <w:t>LEKARZ</w:t>
            </w:r>
          </w:p>
        </w:tc>
        <w:tc>
          <w:tcPr>
            <w:tcW w:w="2237" w:type="dxa"/>
            <w:tcPrChange w:id="4541" w:author="Autor">
              <w:tcPr>
                <w:tcW w:w="1412" w:type="dxa"/>
              </w:tcPr>
            </w:tcPrChange>
          </w:tcPr>
          <w:p w14:paraId="3ADE1EF3" w14:textId="77777777" w:rsidR="00FC2824" w:rsidRDefault="00FC2824" w:rsidP="000368D4">
            <w:pPr>
              <w:pStyle w:val="tabelanormalny"/>
            </w:pPr>
            <w:r>
              <w:t xml:space="preserve">Nazwa zawodu medycznego, osoby, której dane zostały zwrócone.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0503747B" w14:textId="77777777" w:rsidTr="6AF12D69">
        <w:tc>
          <w:tcPr>
            <w:tcW w:w="3450" w:type="dxa"/>
            <w:tcPrChange w:id="4542" w:author="Autor">
              <w:tcPr>
                <w:tcW w:w="4515" w:type="dxa"/>
              </w:tcPr>
            </w:tcPrChange>
          </w:tcPr>
          <w:p w14:paraId="61FF4BE6" w14:textId="77777777" w:rsidR="00FC2824" w:rsidRDefault="00FC2824" w:rsidP="000368D4">
            <w:pPr>
              <w:pStyle w:val="tabelanormalny"/>
            </w:pPr>
            <w:proofErr w:type="spellStart"/>
            <w:r>
              <w:t>Dane.DeklaracjePOZLekarska</w:t>
            </w:r>
            <w:proofErr w:type="spellEnd"/>
          </w:p>
        </w:tc>
        <w:tc>
          <w:tcPr>
            <w:tcW w:w="1140" w:type="dxa"/>
            <w:tcPrChange w:id="4543" w:author="Autor">
              <w:tcPr>
                <w:tcW w:w="867" w:type="dxa"/>
              </w:tcPr>
            </w:tcPrChange>
          </w:tcPr>
          <w:p w14:paraId="1998B035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544" w:author="Autor">
              <w:tcPr>
                <w:tcW w:w="1133" w:type="dxa"/>
              </w:tcPr>
            </w:tcPrChange>
          </w:tcPr>
          <w:p w14:paraId="1E2C0778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45" w:author="Autor">
              <w:tcPr>
                <w:tcW w:w="1135" w:type="dxa"/>
              </w:tcPr>
            </w:tcPrChange>
          </w:tcPr>
          <w:p w14:paraId="7E375518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546" w:author="Autor">
              <w:tcPr>
                <w:tcW w:w="1412" w:type="dxa"/>
              </w:tcPr>
            </w:tcPrChange>
          </w:tcPr>
          <w:p w14:paraId="020DCE69" w14:textId="77777777" w:rsidR="00FC2824" w:rsidRDefault="00FC2824" w:rsidP="000368D4">
            <w:pPr>
              <w:pStyle w:val="tabelanormalny"/>
            </w:pPr>
            <w:r>
              <w:t xml:space="preserve">Sekcja zawierająca dane dotyczące deklaracji POZ osoby, której dane zostały zwrócone.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5FC42B0F" w14:textId="77777777" w:rsidTr="6AF12D69">
        <w:tc>
          <w:tcPr>
            <w:tcW w:w="3450" w:type="dxa"/>
            <w:tcPrChange w:id="4547" w:author="Autor">
              <w:tcPr>
                <w:tcW w:w="4515" w:type="dxa"/>
              </w:tcPr>
            </w:tcPrChange>
          </w:tcPr>
          <w:p w14:paraId="2F93175D" w14:textId="77777777" w:rsidR="00FC2824" w:rsidRDefault="00FC2824" w:rsidP="000368D4">
            <w:pPr>
              <w:pStyle w:val="tabelanormalny"/>
            </w:pPr>
            <w:proofErr w:type="spellStart"/>
            <w:r>
              <w:t>Dane.DeklaracjePOZLekarska.Id</w:t>
            </w:r>
            <w:proofErr w:type="spellEnd"/>
          </w:p>
        </w:tc>
        <w:tc>
          <w:tcPr>
            <w:tcW w:w="1140" w:type="dxa"/>
            <w:tcPrChange w:id="4548" w:author="Autor">
              <w:tcPr>
                <w:tcW w:w="867" w:type="dxa"/>
              </w:tcPr>
            </w:tcPrChange>
          </w:tcPr>
          <w:p w14:paraId="7AC652F4" w14:textId="77777777" w:rsidR="00FC2824" w:rsidRDefault="00FC2824" w:rsidP="000368D4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110" w:type="dxa"/>
            <w:tcPrChange w:id="4549" w:author="Autor">
              <w:tcPr>
                <w:tcW w:w="1133" w:type="dxa"/>
              </w:tcPr>
            </w:tcPrChange>
          </w:tcPr>
          <w:p w14:paraId="10747732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50" w:author="Autor">
              <w:tcPr>
                <w:tcW w:w="1135" w:type="dxa"/>
              </w:tcPr>
            </w:tcPrChange>
          </w:tcPr>
          <w:p w14:paraId="75C3CF3E" w14:textId="77777777" w:rsidR="00FC2824" w:rsidRDefault="00FC2824" w:rsidP="000368D4">
            <w:pPr>
              <w:pStyle w:val="tabelanormalny"/>
            </w:pPr>
            <w:r>
              <w:t>123</w:t>
            </w:r>
          </w:p>
        </w:tc>
        <w:tc>
          <w:tcPr>
            <w:tcW w:w="2237" w:type="dxa"/>
            <w:tcPrChange w:id="4551" w:author="Autor">
              <w:tcPr>
                <w:tcW w:w="1412" w:type="dxa"/>
              </w:tcPr>
            </w:tcPrChange>
          </w:tcPr>
          <w:p w14:paraId="32C801AB" w14:textId="77777777" w:rsidR="00FC2824" w:rsidRDefault="00FC2824" w:rsidP="000368D4">
            <w:pPr>
              <w:pStyle w:val="tabelanormalny"/>
            </w:pPr>
            <w:r>
              <w:t>Identyfikator techniczny deklaracji POZ osoby</w:t>
            </w:r>
          </w:p>
        </w:tc>
      </w:tr>
      <w:tr w:rsidR="00FC2824" w14:paraId="34EC8C61" w14:textId="77777777" w:rsidTr="6AF12D69">
        <w:tc>
          <w:tcPr>
            <w:tcW w:w="3450" w:type="dxa"/>
            <w:tcPrChange w:id="4552" w:author="Autor">
              <w:tcPr>
                <w:tcW w:w="4515" w:type="dxa"/>
              </w:tcPr>
            </w:tcPrChange>
          </w:tcPr>
          <w:p w14:paraId="23AB2310" w14:textId="77777777" w:rsidR="00FC2824" w:rsidRDefault="00FC2824" w:rsidP="000368D4">
            <w:pPr>
              <w:pStyle w:val="tabelanormalny"/>
            </w:pPr>
            <w:proofErr w:type="spellStart"/>
            <w:r>
              <w:t>Dane.DeklaracjePOZLekarska.Data</w:t>
            </w:r>
            <w:proofErr w:type="spellEnd"/>
          </w:p>
        </w:tc>
        <w:tc>
          <w:tcPr>
            <w:tcW w:w="1140" w:type="dxa"/>
            <w:tcPrChange w:id="4553" w:author="Autor">
              <w:tcPr>
                <w:tcW w:w="867" w:type="dxa"/>
              </w:tcPr>
            </w:tcPrChange>
          </w:tcPr>
          <w:p w14:paraId="0890DD11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554" w:author="Autor">
              <w:tcPr>
                <w:tcW w:w="1133" w:type="dxa"/>
              </w:tcPr>
            </w:tcPrChange>
          </w:tcPr>
          <w:p w14:paraId="4060EE57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55" w:author="Autor">
              <w:tcPr>
                <w:tcW w:w="1135" w:type="dxa"/>
              </w:tcPr>
            </w:tcPrChange>
          </w:tcPr>
          <w:p w14:paraId="0229A529" w14:textId="77777777" w:rsidR="00FC2824" w:rsidRDefault="00FC2824" w:rsidP="000368D4">
            <w:pPr>
              <w:pStyle w:val="tabelanormalny"/>
            </w:pPr>
            <w:r>
              <w:t>2020-01-01</w:t>
            </w:r>
          </w:p>
        </w:tc>
        <w:tc>
          <w:tcPr>
            <w:tcW w:w="2237" w:type="dxa"/>
            <w:tcPrChange w:id="4556" w:author="Autor">
              <w:tcPr>
                <w:tcW w:w="1412" w:type="dxa"/>
              </w:tcPr>
            </w:tcPrChange>
          </w:tcPr>
          <w:p w14:paraId="5EA57B14" w14:textId="77777777" w:rsidR="00FC2824" w:rsidRDefault="00FC2824" w:rsidP="000368D4">
            <w:pPr>
              <w:pStyle w:val="tabelanormalny"/>
            </w:pPr>
            <w:r>
              <w:t>Data złożenia deklaracji POZ osoby, której dane zostały zwracane. Data w formacie RRRR-MM-DD</w:t>
            </w:r>
          </w:p>
        </w:tc>
      </w:tr>
      <w:tr w:rsidR="00FC2824" w14:paraId="16E38B5C" w14:textId="77777777" w:rsidTr="6AF12D69">
        <w:tc>
          <w:tcPr>
            <w:tcW w:w="3450" w:type="dxa"/>
            <w:tcPrChange w:id="4557" w:author="Autor">
              <w:tcPr>
                <w:tcW w:w="4515" w:type="dxa"/>
              </w:tcPr>
            </w:tcPrChange>
          </w:tcPr>
          <w:p w14:paraId="014BA89F" w14:textId="77777777" w:rsidR="00FC2824" w:rsidRDefault="00FC2824" w:rsidP="000368D4">
            <w:pPr>
              <w:pStyle w:val="tabelanormalny"/>
            </w:pPr>
            <w:proofErr w:type="spellStart"/>
            <w:r>
              <w:t>Dane.DeklaracjePOZLekarska.Numer</w:t>
            </w:r>
            <w:proofErr w:type="spellEnd"/>
          </w:p>
        </w:tc>
        <w:tc>
          <w:tcPr>
            <w:tcW w:w="1140" w:type="dxa"/>
            <w:tcPrChange w:id="4558" w:author="Autor">
              <w:tcPr>
                <w:tcW w:w="867" w:type="dxa"/>
              </w:tcPr>
            </w:tcPrChange>
          </w:tcPr>
          <w:p w14:paraId="4025974B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559" w:author="Autor">
              <w:tcPr>
                <w:tcW w:w="1133" w:type="dxa"/>
              </w:tcPr>
            </w:tcPrChange>
          </w:tcPr>
          <w:p w14:paraId="2C0F71CB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60" w:author="Autor">
              <w:tcPr>
                <w:tcW w:w="1135" w:type="dxa"/>
              </w:tcPr>
            </w:tcPrChange>
          </w:tcPr>
          <w:p w14:paraId="768E030E" w14:textId="77777777" w:rsidR="00FC2824" w:rsidRDefault="00FC2824" w:rsidP="000368D4">
            <w:pPr>
              <w:pStyle w:val="tabelanormalny"/>
            </w:pPr>
            <w:r w:rsidRPr="001E0488">
              <w:t>64ab0b78-c03f-4444-9543-aeb911d94afe</w:t>
            </w:r>
          </w:p>
        </w:tc>
        <w:tc>
          <w:tcPr>
            <w:tcW w:w="2237" w:type="dxa"/>
            <w:tcPrChange w:id="4561" w:author="Autor">
              <w:tcPr>
                <w:tcW w:w="1412" w:type="dxa"/>
              </w:tcPr>
            </w:tcPrChange>
          </w:tcPr>
          <w:p w14:paraId="0443B19C" w14:textId="77777777" w:rsidR="00FC2824" w:rsidRDefault="00FC2824" w:rsidP="000368D4">
            <w:pPr>
              <w:pStyle w:val="tabelanormalny"/>
            </w:pPr>
            <w:r>
              <w:t>Numer deklaracji POZ osoby, której dane zostały zwrócone</w:t>
            </w:r>
          </w:p>
        </w:tc>
      </w:tr>
      <w:tr w:rsidR="00FC2824" w14:paraId="635CAEBA" w14:textId="77777777" w:rsidTr="6AF12D69">
        <w:tc>
          <w:tcPr>
            <w:tcW w:w="3450" w:type="dxa"/>
            <w:tcPrChange w:id="4562" w:author="Autor">
              <w:tcPr>
                <w:tcW w:w="4515" w:type="dxa"/>
              </w:tcPr>
            </w:tcPrChange>
          </w:tcPr>
          <w:p w14:paraId="6885D13C" w14:textId="77777777" w:rsidR="00FC2824" w:rsidRDefault="00FC2824" w:rsidP="000368D4">
            <w:pPr>
              <w:pStyle w:val="tabelanormalny"/>
            </w:pPr>
            <w:proofErr w:type="spellStart"/>
            <w:r>
              <w:t>Dane.DeklaracjePOZLekarska.Kanal</w:t>
            </w:r>
            <w:proofErr w:type="spellEnd"/>
          </w:p>
        </w:tc>
        <w:tc>
          <w:tcPr>
            <w:tcW w:w="1140" w:type="dxa"/>
            <w:tcPrChange w:id="4563" w:author="Autor">
              <w:tcPr>
                <w:tcW w:w="867" w:type="dxa"/>
              </w:tcPr>
            </w:tcPrChange>
          </w:tcPr>
          <w:p w14:paraId="4CEAC417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564" w:author="Autor">
              <w:tcPr>
                <w:tcW w:w="1133" w:type="dxa"/>
              </w:tcPr>
            </w:tcPrChange>
          </w:tcPr>
          <w:p w14:paraId="37C515AB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65" w:author="Autor">
              <w:tcPr>
                <w:tcW w:w="1135" w:type="dxa"/>
              </w:tcPr>
            </w:tcPrChange>
          </w:tcPr>
          <w:p w14:paraId="65AEDD99" w14:textId="77777777" w:rsidR="00FC2824" w:rsidRDefault="00FC2824" w:rsidP="000368D4">
            <w:pPr>
              <w:pStyle w:val="tabelanormalny"/>
            </w:pPr>
            <w:r>
              <w:t>E</w:t>
            </w:r>
          </w:p>
        </w:tc>
        <w:tc>
          <w:tcPr>
            <w:tcW w:w="2237" w:type="dxa"/>
            <w:tcPrChange w:id="4566" w:author="Autor">
              <w:tcPr>
                <w:tcW w:w="1412" w:type="dxa"/>
              </w:tcPr>
            </w:tcPrChange>
          </w:tcPr>
          <w:p w14:paraId="37521346" w14:textId="77777777" w:rsidR="00FC2824" w:rsidRDefault="00FC2824" w:rsidP="000368D4">
            <w:pPr>
              <w:pStyle w:val="tabelanormalny"/>
            </w:pPr>
            <w:r>
              <w:t xml:space="preserve">Rodzaj kanału złożenia deklaracji POZ przez osobę. </w:t>
            </w:r>
            <w:r>
              <w:br/>
              <w:t>E – deklaracja złożona elektronicznie</w:t>
            </w:r>
            <w:r>
              <w:br/>
              <w:t>P – deklaracja złożona w postaci papierowej</w:t>
            </w:r>
          </w:p>
        </w:tc>
      </w:tr>
      <w:tr w:rsidR="00FC2824" w14:paraId="66A2E7A5" w14:textId="77777777" w:rsidTr="6AF12D69">
        <w:tc>
          <w:tcPr>
            <w:tcW w:w="3450" w:type="dxa"/>
            <w:tcPrChange w:id="4567" w:author="Autor">
              <w:tcPr>
                <w:tcW w:w="4515" w:type="dxa"/>
              </w:tcPr>
            </w:tcPrChange>
          </w:tcPr>
          <w:p w14:paraId="06C64B3A" w14:textId="77777777" w:rsidR="00FC2824" w:rsidRDefault="00FC2824" w:rsidP="000368D4">
            <w:pPr>
              <w:pStyle w:val="tabelanormalny"/>
            </w:pPr>
            <w:proofErr w:type="spellStart"/>
            <w:r>
              <w:lastRenderedPageBreak/>
              <w:t>Dane.DeklaracjePOZLekarska.Wlasciciel</w:t>
            </w:r>
            <w:proofErr w:type="spellEnd"/>
          </w:p>
        </w:tc>
        <w:tc>
          <w:tcPr>
            <w:tcW w:w="1140" w:type="dxa"/>
            <w:tcPrChange w:id="4568" w:author="Autor">
              <w:tcPr>
                <w:tcW w:w="867" w:type="dxa"/>
              </w:tcPr>
            </w:tcPrChange>
          </w:tcPr>
          <w:p w14:paraId="04CBF862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569" w:author="Autor">
              <w:tcPr>
                <w:tcW w:w="1133" w:type="dxa"/>
              </w:tcPr>
            </w:tcPrChange>
          </w:tcPr>
          <w:p w14:paraId="7A97DED0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70" w:author="Autor">
              <w:tcPr>
                <w:tcW w:w="1135" w:type="dxa"/>
              </w:tcPr>
            </w:tcPrChange>
          </w:tcPr>
          <w:p w14:paraId="046AE216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571" w:author="Autor">
              <w:tcPr>
                <w:tcW w:w="1412" w:type="dxa"/>
              </w:tcPr>
            </w:tcPrChange>
          </w:tcPr>
          <w:p w14:paraId="1009DABB" w14:textId="77777777" w:rsidR="00FC2824" w:rsidRDefault="00FC2824" w:rsidP="000368D4">
            <w:pPr>
              <w:pStyle w:val="tabelanormalny"/>
            </w:pPr>
            <w:r>
              <w:t xml:space="preserve">Sekcja zawiera </w:t>
            </w:r>
            <w:proofErr w:type="spellStart"/>
            <w:r>
              <w:t>root</w:t>
            </w:r>
            <w:proofErr w:type="spellEnd"/>
            <w:r>
              <w:t xml:space="preserve"> oraz </w:t>
            </w:r>
            <w:proofErr w:type="spellStart"/>
            <w:r>
              <w:t>extension</w:t>
            </w:r>
            <w:proofErr w:type="spellEnd"/>
            <w:r>
              <w:t xml:space="preserve"> właściciela ( miejsca udzielania świadczenia) deklaracji POZ</w:t>
            </w:r>
          </w:p>
        </w:tc>
      </w:tr>
      <w:tr w:rsidR="00FC2824" w14:paraId="3C931378" w14:textId="77777777" w:rsidTr="6AF12D69">
        <w:tc>
          <w:tcPr>
            <w:tcW w:w="3450" w:type="dxa"/>
            <w:tcPrChange w:id="4572" w:author="Autor">
              <w:tcPr>
                <w:tcW w:w="4515" w:type="dxa"/>
              </w:tcPr>
            </w:tcPrChange>
          </w:tcPr>
          <w:p w14:paraId="4C7C2AFB" w14:textId="77777777" w:rsidR="00FC2824" w:rsidRDefault="00FC2824" w:rsidP="000368D4">
            <w:pPr>
              <w:pStyle w:val="tabelanormalny"/>
            </w:pPr>
            <w:proofErr w:type="spellStart"/>
            <w:r>
              <w:t>Dane.DeklaracjePOZLekarska.Wlasciciel.Root</w:t>
            </w:r>
            <w:proofErr w:type="spellEnd"/>
          </w:p>
        </w:tc>
        <w:tc>
          <w:tcPr>
            <w:tcW w:w="1140" w:type="dxa"/>
            <w:tcPrChange w:id="4573" w:author="Autor">
              <w:tcPr>
                <w:tcW w:w="867" w:type="dxa"/>
              </w:tcPr>
            </w:tcPrChange>
          </w:tcPr>
          <w:p w14:paraId="1EA03DA1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574" w:author="Autor">
              <w:tcPr>
                <w:tcW w:w="1133" w:type="dxa"/>
              </w:tcPr>
            </w:tcPrChange>
          </w:tcPr>
          <w:p w14:paraId="13509688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75" w:author="Autor">
              <w:tcPr>
                <w:tcW w:w="1135" w:type="dxa"/>
              </w:tcPr>
            </w:tcPrChange>
          </w:tcPr>
          <w:p w14:paraId="34BF702F" w14:textId="77777777" w:rsidR="00FC2824" w:rsidRDefault="00FC2824" w:rsidP="000368D4">
            <w:pPr>
              <w:pStyle w:val="tabelanormalny"/>
            </w:pPr>
            <w:r>
              <w:t>2.16.840.1.113883.3.4424.2.3.3</w:t>
            </w:r>
          </w:p>
        </w:tc>
        <w:tc>
          <w:tcPr>
            <w:tcW w:w="2237" w:type="dxa"/>
            <w:tcPrChange w:id="4576" w:author="Autor">
              <w:tcPr>
                <w:tcW w:w="1412" w:type="dxa"/>
              </w:tcPr>
            </w:tcPrChange>
          </w:tcPr>
          <w:p w14:paraId="611FFD86" w14:textId="77777777" w:rsidR="00FC2824" w:rsidRDefault="00FC2824" w:rsidP="000368D4">
            <w:pPr>
              <w:pStyle w:val="tabelanormalny"/>
            </w:pPr>
            <w:r>
              <w:t>Root miejsca udzielania świadczeń dla placówek POZ</w:t>
            </w:r>
          </w:p>
        </w:tc>
      </w:tr>
      <w:tr w:rsidR="00FC2824" w14:paraId="01599900" w14:textId="77777777" w:rsidTr="6AF12D69">
        <w:tc>
          <w:tcPr>
            <w:tcW w:w="3450" w:type="dxa"/>
            <w:tcPrChange w:id="4577" w:author="Autor">
              <w:tcPr>
                <w:tcW w:w="4515" w:type="dxa"/>
              </w:tcPr>
            </w:tcPrChange>
          </w:tcPr>
          <w:p w14:paraId="66E824FE" w14:textId="77777777" w:rsidR="00FC2824" w:rsidRDefault="00FC2824" w:rsidP="000368D4">
            <w:pPr>
              <w:pStyle w:val="tabelanormalny"/>
            </w:pPr>
            <w:proofErr w:type="spellStart"/>
            <w:r>
              <w:t>Dane.DeklaracjePOZLekarska.Wlasciciel.Extension</w:t>
            </w:r>
            <w:proofErr w:type="spellEnd"/>
          </w:p>
        </w:tc>
        <w:tc>
          <w:tcPr>
            <w:tcW w:w="1140" w:type="dxa"/>
            <w:tcPrChange w:id="4578" w:author="Autor">
              <w:tcPr>
                <w:tcW w:w="867" w:type="dxa"/>
              </w:tcPr>
            </w:tcPrChange>
          </w:tcPr>
          <w:p w14:paraId="718F1458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579" w:author="Autor">
              <w:tcPr>
                <w:tcW w:w="1133" w:type="dxa"/>
              </w:tcPr>
            </w:tcPrChange>
          </w:tcPr>
          <w:p w14:paraId="4F8F3A5A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80" w:author="Autor">
              <w:tcPr>
                <w:tcW w:w="1135" w:type="dxa"/>
              </w:tcPr>
            </w:tcPrChange>
          </w:tcPr>
          <w:p w14:paraId="238A9A9D" w14:textId="77777777" w:rsidR="00FC2824" w:rsidRDefault="00FC2824" w:rsidP="000368D4">
            <w:pPr>
              <w:pStyle w:val="tabelanormalny"/>
            </w:pPr>
            <w:r w:rsidRPr="00BF4580">
              <w:t>012345678910</w:t>
            </w:r>
            <w:r>
              <w:t>-001</w:t>
            </w:r>
          </w:p>
        </w:tc>
        <w:tc>
          <w:tcPr>
            <w:tcW w:w="2237" w:type="dxa"/>
            <w:tcPrChange w:id="4581" w:author="Autor">
              <w:tcPr>
                <w:tcW w:w="1412" w:type="dxa"/>
              </w:tcPr>
            </w:tcPrChange>
          </w:tcPr>
          <w:p w14:paraId="2A9C2DBE" w14:textId="77777777" w:rsidR="00FC2824" w:rsidRDefault="00FC2824" w:rsidP="000368D4">
            <w:pPr>
              <w:pStyle w:val="tabelanormalny"/>
            </w:pPr>
            <w:r>
              <w:t xml:space="preserve">Extension miejsca udzielania świadczeń dla placówek POZ zgodnie z konwencją zapisu </w:t>
            </w:r>
            <w:proofErr w:type="spellStart"/>
            <w:r>
              <w:t>numerKsiegiRejestrwej-kodJednostkiOrganizacyjnej</w:t>
            </w:r>
            <w:proofErr w:type="spellEnd"/>
            <w:r>
              <w:t xml:space="preserve"> bądź </w:t>
            </w:r>
            <w:proofErr w:type="spellStart"/>
            <w:r>
              <w:t>numerKsiegiRejestrwej-kodKomórkiOrganizacyjnej</w:t>
            </w:r>
            <w:proofErr w:type="spellEnd"/>
            <w:r>
              <w:t xml:space="preserve">, w zależności od użytego </w:t>
            </w:r>
            <w:proofErr w:type="spellStart"/>
            <w:r>
              <w:t>root</w:t>
            </w:r>
            <w:proofErr w:type="spellEnd"/>
            <w:r>
              <w:t xml:space="preserve"> miejsca</w:t>
            </w:r>
          </w:p>
        </w:tc>
      </w:tr>
      <w:tr w:rsidR="00FC2824" w14:paraId="4CE0C85A" w14:textId="77777777" w:rsidTr="6AF12D69">
        <w:tc>
          <w:tcPr>
            <w:tcW w:w="3450" w:type="dxa"/>
            <w:tcPrChange w:id="4582" w:author="Autor">
              <w:tcPr>
                <w:tcW w:w="4515" w:type="dxa"/>
              </w:tcPr>
            </w:tcPrChange>
          </w:tcPr>
          <w:p w14:paraId="3486EDAF" w14:textId="77777777" w:rsidR="00FC2824" w:rsidRDefault="00FC2824" w:rsidP="000368D4">
            <w:pPr>
              <w:pStyle w:val="tabelanormalny"/>
            </w:pPr>
            <w:proofErr w:type="spellStart"/>
            <w:r>
              <w:t>Dane.Kwarantanny</w:t>
            </w:r>
            <w:proofErr w:type="spellEnd"/>
          </w:p>
        </w:tc>
        <w:tc>
          <w:tcPr>
            <w:tcW w:w="1140" w:type="dxa"/>
            <w:tcPrChange w:id="4583" w:author="Autor">
              <w:tcPr>
                <w:tcW w:w="867" w:type="dxa"/>
              </w:tcPr>
            </w:tcPrChange>
          </w:tcPr>
          <w:p w14:paraId="506FA548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584" w:author="Autor">
              <w:tcPr>
                <w:tcW w:w="1133" w:type="dxa"/>
              </w:tcPr>
            </w:tcPrChange>
          </w:tcPr>
          <w:p w14:paraId="5FF3A31D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85" w:author="Autor">
              <w:tcPr>
                <w:tcW w:w="1135" w:type="dxa"/>
              </w:tcPr>
            </w:tcPrChange>
          </w:tcPr>
          <w:p w14:paraId="561E260A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586" w:author="Autor">
              <w:tcPr>
                <w:tcW w:w="1412" w:type="dxa"/>
              </w:tcPr>
            </w:tcPrChange>
          </w:tcPr>
          <w:p w14:paraId="481D3A05" w14:textId="77777777" w:rsidR="00FC2824" w:rsidRDefault="00FC2824" w:rsidP="000368D4">
            <w:pPr>
              <w:pStyle w:val="tabelanormalny"/>
            </w:pPr>
            <w:r>
              <w:t xml:space="preserve">Sekcja zawiera dane dotyczące kwarantann osoby, której dane zostały zwrócone.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2849A102" w14:textId="77777777" w:rsidTr="6AF12D69">
        <w:tc>
          <w:tcPr>
            <w:tcW w:w="3450" w:type="dxa"/>
            <w:tcPrChange w:id="4587" w:author="Autor">
              <w:tcPr>
                <w:tcW w:w="4515" w:type="dxa"/>
              </w:tcPr>
            </w:tcPrChange>
          </w:tcPr>
          <w:p w14:paraId="422D6566" w14:textId="77777777" w:rsidR="00FC2824" w:rsidRDefault="00FC2824" w:rsidP="000368D4">
            <w:pPr>
              <w:pStyle w:val="tabelanormalny"/>
            </w:pPr>
            <w:proofErr w:type="spellStart"/>
            <w:r>
              <w:t>Dane.Kwarantanny.Id</w:t>
            </w:r>
            <w:proofErr w:type="spellEnd"/>
          </w:p>
        </w:tc>
        <w:tc>
          <w:tcPr>
            <w:tcW w:w="1140" w:type="dxa"/>
            <w:tcPrChange w:id="4588" w:author="Autor">
              <w:tcPr>
                <w:tcW w:w="867" w:type="dxa"/>
              </w:tcPr>
            </w:tcPrChange>
          </w:tcPr>
          <w:p w14:paraId="70DAD555" w14:textId="77777777" w:rsidR="00FC2824" w:rsidRDefault="00FC2824" w:rsidP="000368D4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110" w:type="dxa"/>
            <w:tcPrChange w:id="4589" w:author="Autor">
              <w:tcPr>
                <w:tcW w:w="1133" w:type="dxa"/>
              </w:tcPr>
            </w:tcPrChange>
          </w:tcPr>
          <w:p w14:paraId="6C5FFD1A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90" w:author="Autor">
              <w:tcPr>
                <w:tcW w:w="1135" w:type="dxa"/>
              </w:tcPr>
            </w:tcPrChange>
          </w:tcPr>
          <w:p w14:paraId="63828E34" w14:textId="77777777" w:rsidR="00FC2824" w:rsidRDefault="00FC2824" w:rsidP="000368D4">
            <w:pPr>
              <w:pStyle w:val="tabelanormalny"/>
            </w:pPr>
            <w:r>
              <w:t>123</w:t>
            </w:r>
          </w:p>
        </w:tc>
        <w:tc>
          <w:tcPr>
            <w:tcW w:w="2237" w:type="dxa"/>
            <w:tcPrChange w:id="4591" w:author="Autor">
              <w:tcPr>
                <w:tcW w:w="1412" w:type="dxa"/>
              </w:tcPr>
            </w:tcPrChange>
          </w:tcPr>
          <w:p w14:paraId="152D1FA2" w14:textId="77777777" w:rsidR="00FC2824" w:rsidRDefault="00FC2824" w:rsidP="000368D4">
            <w:pPr>
              <w:pStyle w:val="tabelanormalny"/>
            </w:pPr>
            <w:r>
              <w:t>Identyfikator techniczny kwarantanny</w:t>
            </w:r>
          </w:p>
        </w:tc>
      </w:tr>
      <w:tr w:rsidR="00FC2824" w14:paraId="2DC7046B" w14:textId="77777777" w:rsidTr="6AF12D69">
        <w:tc>
          <w:tcPr>
            <w:tcW w:w="3450" w:type="dxa"/>
            <w:tcPrChange w:id="4592" w:author="Autor">
              <w:tcPr>
                <w:tcW w:w="4515" w:type="dxa"/>
              </w:tcPr>
            </w:tcPrChange>
          </w:tcPr>
          <w:p w14:paraId="438984AB" w14:textId="77777777" w:rsidR="00FC2824" w:rsidRDefault="00FC2824" w:rsidP="000368D4">
            <w:pPr>
              <w:pStyle w:val="tabelanormalny"/>
            </w:pPr>
            <w:proofErr w:type="spellStart"/>
            <w:r>
              <w:t>Dane.Kwarantanny.Typ</w:t>
            </w:r>
            <w:proofErr w:type="spellEnd"/>
          </w:p>
        </w:tc>
        <w:tc>
          <w:tcPr>
            <w:tcW w:w="1140" w:type="dxa"/>
            <w:tcPrChange w:id="4593" w:author="Autor">
              <w:tcPr>
                <w:tcW w:w="867" w:type="dxa"/>
              </w:tcPr>
            </w:tcPrChange>
          </w:tcPr>
          <w:p w14:paraId="44A47C05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594" w:author="Autor">
              <w:tcPr>
                <w:tcW w:w="1133" w:type="dxa"/>
              </w:tcPr>
            </w:tcPrChange>
          </w:tcPr>
          <w:p w14:paraId="1E8B5387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595" w:author="Autor">
              <w:tcPr>
                <w:tcW w:w="1135" w:type="dxa"/>
              </w:tcPr>
            </w:tcPrChange>
          </w:tcPr>
          <w:p w14:paraId="3188F376" w14:textId="77777777" w:rsidR="00FC2824" w:rsidRDefault="00FC2824" w:rsidP="000368D4">
            <w:pPr>
              <w:pStyle w:val="tabelanormalny"/>
            </w:pPr>
            <w:r>
              <w:t>KW</w:t>
            </w:r>
          </w:p>
        </w:tc>
        <w:tc>
          <w:tcPr>
            <w:tcW w:w="2237" w:type="dxa"/>
            <w:tcPrChange w:id="4596" w:author="Autor">
              <w:tcPr>
                <w:tcW w:w="1412" w:type="dxa"/>
              </w:tcPr>
            </w:tcPrChange>
          </w:tcPr>
          <w:p w14:paraId="42AA677D" w14:textId="77777777" w:rsidR="00FC2824" w:rsidRDefault="00FC2824" w:rsidP="000368D4">
            <w:pPr>
              <w:pStyle w:val="tabelanormalny"/>
            </w:pPr>
            <w:r>
              <w:t>Typ kwarantanny zgodny ze słownikiem opisanym w rozdziale 7 dokumentu</w:t>
            </w:r>
          </w:p>
        </w:tc>
      </w:tr>
      <w:tr w:rsidR="00FC2824" w14:paraId="2A19FD23" w14:textId="77777777" w:rsidTr="6AF12D69">
        <w:tc>
          <w:tcPr>
            <w:tcW w:w="3450" w:type="dxa"/>
            <w:tcPrChange w:id="4597" w:author="Autor">
              <w:tcPr>
                <w:tcW w:w="4515" w:type="dxa"/>
              </w:tcPr>
            </w:tcPrChange>
          </w:tcPr>
          <w:p w14:paraId="78D40096" w14:textId="77777777" w:rsidR="00FC2824" w:rsidRDefault="00FC2824" w:rsidP="000368D4">
            <w:pPr>
              <w:pStyle w:val="tabelanormalny"/>
            </w:pPr>
            <w:proofErr w:type="spellStart"/>
            <w:r>
              <w:lastRenderedPageBreak/>
              <w:t>Dane.Kwarantanny.DataRozpoczecia</w:t>
            </w:r>
            <w:proofErr w:type="spellEnd"/>
          </w:p>
        </w:tc>
        <w:tc>
          <w:tcPr>
            <w:tcW w:w="1140" w:type="dxa"/>
            <w:tcPrChange w:id="4598" w:author="Autor">
              <w:tcPr>
                <w:tcW w:w="867" w:type="dxa"/>
              </w:tcPr>
            </w:tcPrChange>
          </w:tcPr>
          <w:p w14:paraId="61B04617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599" w:author="Autor">
              <w:tcPr>
                <w:tcW w:w="1133" w:type="dxa"/>
              </w:tcPr>
            </w:tcPrChange>
          </w:tcPr>
          <w:p w14:paraId="094EE98A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00" w:author="Autor">
              <w:tcPr>
                <w:tcW w:w="1135" w:type="dxa"/>
              </w:tcPr>
            </w:tcPrChange>
          </w:tcPr>
          <w:p w14:paraId="553E7C37" w14:textId="77777777" w:rsidR="00FC2824" w:rsidRDefault="00FC2824" w:rsidP="000368D4">
            <w:pPr>
              <w:pStyle w:val="tabelanormalny"/>
            </w:pPr>
            <w:r>
              <w:t>2020-09-01</w:t>
            </w:r>
          </w:p>
        </w:tc>
        <w:tc>
          <w:tcPr>
            <w:tcW w:w="2237" w:type="dxa"/>
            <w:tcPrChange w:id="4601" w:author="Autor">
              <w:tcPr>
                <w:tcW w:w="1412" w:type="dxa"/>
              </w:tcPr>
            </w:tcPrChange>
          </w:tcPr>
          <w:p w14:paraId="37924344" w14:textId="77777777" w:rsidR="00FC2824" w:rsidRDefault="00FC2824" w:rsidP="000368D4">
            <w:pPr>
              <w:pStyle w:val="tabelanormalny"/>
            </w:pPr>
            <w:r>
              <w:t>Data rozpoczęcia kwarantanny przez osobę, dla której dane zostały zwrócone. Data w formacie RRRR-MM-DD</w:t>
            </w:r>
          </w:p>
        </w:tc>
      </w:tr>
      <w:tr w:rsidR="00FC2824" w14:paraId="2958C92E" w14:textId="77777777" w:rsidTr="6AF12D69">
        <w:tc>
          <w:tcPr>
            <w:tcW w:w="3450" w:type="dxa"/>
            <w:tcPrChange w:id="4602" w:author="Autor">
              <w:tcPr>
                <w:tcW w:w="4515" w:type="dxa"/>
              </w:tcPr>
            </w:tcPrChange>
          </w:tcPr>
          <w:p w14:paraId="2C72DD94" w14:textId="77777777" w:rsidR="00FC2824" w:rsidRDefault="00FC2824" w:rsidP="000368D4">
            <w:pPr>
              <w:pStyle w:val="tabelanormalny"/>
            </w:pPr>
            <w:proofErr w:type="spellStart"/>
            <w:r>
              <w:t>Dane.Kwarantanny.DataZakonczenia</w:t>
            </w:r>
            <w:proofErr w:type="spellEnd"/>
          </w:p>
        </w:tc>
        <w:tc>
          <w:tcPr>
            <w:tcW w:w="1140" w:type="dxa"/>
            <w:tcPrChange w:id="4603" w:author="Autor">
              <w:tcPr>
                <w:tcW w:w="867" w:type="dxa"/>
              </w:tcPr>
            </w:tcPrChange>
          </w:tcPr>
          <w:p w14:paraId="565A0C85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04" w:author="Autor">
              <w:tcPr>
                <w:tcW w:w="1133" w:type="dxa"/>
              </w:tcPr>
            </w:tcPrChange>
          </w:tcPr>
          <w:p w14:paraId="4F0097FF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05" w:author="Autor">
              <w:tcPr>
                <w:tcW w:w="1135" w:type="dxa"/>
              </w:tcPr>
            </w:tcPrChange>
          </w:tcPr>
          <w:p w14:paraId="22DE2016" w14:textId="77777777" w:rsidR="00FC2824" w:rsidRDefault="00FC2824" w:rsidP="000368D4">
            <w:pPr>
              <w:pStyle w:val="tabelanormalny"/>
            </w:pPr>
            <w:r>
              <w:t>2020-09-15</w:t>
            </w:r>
          </w:p>
        </w:tc>
        <w:tc>
          <w:tcPr>
            <w:tcW w:w="2237" w:type="dxa"/>
            <w:tcPrChange w:id="4606" w:author="Autor">
              <w:tcPr>
                <w:tcW w:w="1412" w:type="dxa"/>
              </w:tcPr>
            </w:tcPrChange>
          </w:tcPr>
          <w:p w14:paraId="10CA4A31" w14:textId="77777777" w:rsidR="00FC2824" w:rsidRDefault="00FC2824" w:rsidP="000368D4">
            <w:pPr>
              <w:pStyle w:val="tabelanormalny"/>
            </w:pPr>
            <w:r>
              <w:t>Data zakończenia kwarantanny przez osobę, dla której dane zostały zwrócone. Data w formacie RRRR-MM-DD</w:t>
            </w:r>
          </w:p>
        </w:tc>
      </w:tr>
      <w:tr w:rsidR="00FC2824" w14:paraId="451B986F" w14:textId="77777777" w:rsidTr="6AF12D69">
        <w:tc>
          <w:tcPr>
            <w:tcW w:w="3450" w:type="dxa"/>
            <w:tcPrChange w:id="4607" w:author="Autor">
              <w:tcPr>
                <w:tcW w:w="4515" w:type="dxa"/>
              </w:tcPr>
            </w:tcPrChange>
          </w:tcPr>
          <w:p w14:paraId="596C85EC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</w:t>
            </w:r>
            <w:proofErr w:type="spellEnd"/>
          </w:p>
        </w:tc>
        <w:tc>
          <w:tcPr>
            <w:tcW w:w="1140" w:type="dxa"/>
            <w:tcPrChange w:id="4608" w:author="Autor">
              <w:tcPr>
                <w:tcW w:w="867" w:type="dxa"/>
              </w:tcPr>
            </w:tcPrChange>
          </w:tcPr>
          <w:p w14:paraId="7846A5C8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609" w:author="Autor">
              <w:tcPr>
                <w:tcW w:w="1133" w:type="dxa"/>
              </w:tcPr>
            </w:tcPrChange>
          </w:tcPr>
          <w:p w14:paraId="7D2948BC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10" w:author="Autor">
              <w:tcPr>
                <w:tcW w:w="1135" w:type="dxa"/>
              </w:tcPr>
            </w:tcPrChange>
          </w:tcPr>
          <w:p w14:paraId="2DE36461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611" w:author="Autor">
              <w:tcPr>
                <w:tcW w:w="1412" w:type="dxa"/>
              </w:tcPr>
            </w:tcPrChange>
          </w:tcPr>
          <w:p w14:paraId="418A333B" w14:textId="77777777" w:rsidR="00FC2824" w:rsidRDefault="00FC2824" w:rsidP="000368D4">
            <w:pPr>
              <w:pStyle w:val="tabelanormalny"/>
            </w:pPr>
            <w:r>
              <w:t>Sekcja zawierające dane kontaktowe do osoby, której dane zostały zwrócone</w:t>
            </w:r>
          </w:p>
        </w:tc>
      </w:tr>
      <w:tr w:rsidR="00FC2824" w14:paraId="4F509F1B" w14:textId="77777777" w:rsidTr="6AF12D69">
        <w:tc>
          <w:tcPr>
            <w:tcW w:w="3450" w:type="dxa"/>
            <w:tcPrChange w:id="4612" w:author="Autor">
              <w:tcPr>
                <w:tcW w:w="4515" w:type="dxa"/>
              </w:tcPr>
            </w:tcPrChange>
          </w:tcPr>
          <w:p w14:paraId="47F2B3D8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Dane.Kwarantanny.Kontakt.Telefon</w:t>
            </w:r>
            <w:proofErr w:type="spellEnd"/>
          </w:p>
        </w:tc>
        <w:tc>
          <w:tcPr>
            <w:tcW w:w="1140" w:type="dxa"/>
            <w:tcPrChange w:id="4613" w:author="Autor">
              <w:tcPr>
                <w:tcW w:w="867" w:type="dxa"/>
              </w:tcPr>
            </w:tcPrChange>
          </w:tcPr>
          <w:p w14:paraId="2E3EC7D3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614" w:author="Autor">
              <w:tcPr>
                <w:tcW w:w="1133" w:type="dxa"/>
              </w:tcPr>
            </w:tcPrChange>
          </w:tcPr>
          <w:p w14:paraId="152125F3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15" w:author="Autor">
              <w:tcPr>
                <w:tcW w:w="1135" w:type="dxa"/>
              </w:tcPr>
            </w:tcPrChange>
          </w:tcPr>
          <w:p w14:paraId="789B978F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616" w:author="Autor">
              <w:tcPr>
                <w:tcW w:w="1412" w:type="dxa"/>
              </w:tcPr>
            </w:tcPrChange>
          </w:tcPr>
          <w:p w14:paraId="00E43666" w14:textId="77777777" w:rsidR="00FC2824" w:rsidRDefault="00FC2824" w:rsidP="000368D4">
            <w:pPr>
              <w:pStyle w:val="tabelanormalny"/>
            </w:pPr>
            <w:r>
              <w:t>Sekcja zawierająca telefon kontaktowy do osoby, której dane zostały zwrócone</w:t>
            </w:r>
          </w:p>
        </w:tc>
      </w:tr>
      <w:tr w:rsidR="00FC2824" w14:paraId="57ADE9CC" w14:textId="77777777" w:rsidTr="6AF12D69">
        <w:tc>
          <w:tcPr>
            <w:tcW w:w="3450" w:type="dxa"/>
            <w:tcPrChange w:id="4617" w:author="Autor">
              <w:tcPr>
                <w:tcW w:w="4515" w:type="dxa"/>
              </w:tcPr>
            </w:tcPrChange>
          </w:tcPr>
          <w:p w14:paraId="4AE96E44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Dane.Kwarantanny.Kontakt.Telefon.Wartosc</w:t>
            </w:r>
            <w:proofErr w:type="spellEnd"/>
          </w:p>
        </w:tc>
        <w:tc>
          <w:tcPr>
            <w:tcW w:w="1140" w:type="dxa"/>
            <w:tcPrChange w:id="4618" w:author="Autor">
              <w:tcPr>
                <w:tcW w:w="867" w:type="dxa"/>
              </w:tcPr>
            </w:tcPrChange>
          </w:tcPr>
          <w:p w14:paraId="2ED28BF3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19" w:author="Autor">
              <w:tcPr>
                <w:tcW w:w="1133" w:type="dxa"/>
              </w:tcPr>
            </w:tcPrChange>
          </w:tcPr>
          <w:p w14:paraId="41FD054F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20" w:author="Autor">
              <w:tcPr>
                <w:tcW w:w="1135" w:type="dxa"/>
              </w:tcPr>
            </w:tcPrChange>
          </w:tcPr>
          <w:p w14:paraId="01F83597" w14:textId="77777777" w:rsidR="00FC2824" w:rsidRDefault="00FC2824" w:rsidP="000368D4">
            <w:pPr>
              <w:pStyle w:val="tabelanormalny"/>
            </w:pPr>
            <w:r>
              <w:t>123 123 123</w:t>
            </w:r>
          </w:p>
        </w:tc>
        <w:tc>
          <w:tcPr>
            <w:tcW w:w="2237" w:type="dxa"/>
            <w:tcPrChange w:id="4621" w:author="Autor">
              <w:tcPr>
                <w:tcW w:w="1412" w:type="dxa"/>
              </w:tcPr>
            </w:tcPrChange>
          </w:tcPr>
          <w:p w14:paraId="542EAC13" w14:textId="77777777" w:rsidR="00FC2824" w:rsidRDefault="00FC2824" w:rsidP="000368D4">
            <w:pPr>
              <w:pStyle w:val="tabelanormalny"/>
            </w:pPr>
            <w:r>
              <w:t xml:space="preserve">Numer telefonu osoby, której dane zostały zwrócone.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3F787248" w14:textId="77777777" w:rsidTr="6AF12D69">
        <w:tc>
          <w:tcPr>
            <w:tcW w:w="3450" w:type="dxa"/>
            <w:tcPrChange w:id="4622" w:author="Autor">
              <w:tcPr>
                <w:tcW w:w="4515" w:type="dxa"/>
              </w:tcPr>
            </w:tcPrChange>
          </w:tcPr>
          <w:p w14:paraId="2FB411A8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Dane.Kwarantanny.Kontakt.Email</w:t>
            </w:r>
            <w:proofErr w:type="spellEnd"/>
          </w:p>
        </w:tc>
        <w:tc>
          <w:tcPr>
            <w:tcW w:w="1140" w:type="dxa"/>
            <w:tcPrChange w:id="4623" w:author="Autor">
              <w:tcPr>
                <w:tcW w:w="867" w:type="dxa"/>
              </w:tcPr>
            </w:tcPrChange>
          </w:tcPr>
          <w:p w14:paraId="5C462E79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624" w:author="Autor">
              <w:tcPr>
                <w:tcW w:w="1133" w:type="dxa"/>
              </w:tcPr>
            </w:tcPrChange>
          </w:tcPr>
          <w:p w14:paraId="7DA13EAB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25" w:author="Autor">
              <w:tcPr>
                <w:tcW w:w="1135" w:type="dxa"/>
              </w:tcPr>
            </w:tcPrChange>
          </w:tcPr>
          <w:p w14:paraId="0ACD2A6A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626" w:author="Autor">
              <w:tcPr>
                <w:tcW w:w="1412" w:type="dxa"/>
              </w:tcPr>
            </w:tcPrChange>
          </w:tcPr>
          <w:p w14:paraId="680FBE7A" w14:textId="77777777" w:rsidR="00FC2824" w:rsidRDefault="00FC2824" w:rsidP="000368D4">
            <w:pPr>
              <w:pStyle w:val="tabelanormalny"/>
            </w:pPr>
            <w:r>
              <w:t>Sekcja zawierająca adres email do osoby, której dane zostały zwrócone</w:t>
            </w:r>
          </w:p>
        </w:tc>
      </w:tr>
      <w:tr w:rsidR="00FC2824" w14:paraId="21EA59E7" w14:textId="77777777" w:rsidTr="6AF12D69">
        <w:tc>
          <w:tcPr>
            <w:tcW w:w="3450" w:type="dxa"/>
            <w:tcPrChange w:id="4627" w:author="Autor">
              <w:tcPr>
                <w:tcW w:w="4515" w:type="dxa"/>
              </w:tcPr>
            </w:tcPrChange>
          </w:tcPr>
          <w:p w14:paraId="546D447D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Dane.Kwarantanny.Kontakt.Email.Wartosc</w:t>
            </w:r>
            <w:proofErr w:type="spellEnd"/>
          </w:p>
        </w:tc>
        <w:tc>
          <w:tcPr>
            <w:tcW w:w="1140" w:type="dxa"/>
            <w:tcPrChange w:id="4628" w:author="Autor">
              <w:tcPr>
                <w:tcW w:w="867" w:type="dxa"/>
              </w:tcPr>
            </w:tcPrChange>
          </w:tcPr>
          <w:p w14:paraId="561D16BE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29" w:author="Autor">
              <w:tcPr>
                <w:tcW w:w="1133" w:type="dxa"/>
              </w:tcPr>
            </w:tcPrChange>
          </w:tcPr>
          <w:p w14:paraId="4BEB1071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30" w:author="Autor">
              <w:tcPr>
                <w:tcW w:w="1135" w:type="dxa"/>
              </w:tcPr>
            </w:tcPrChange>
          </w:tcPr>
          <w:p w14:paraId="7AD81C55" w14:textId="77777777" w:rsidR="00FC2824" w:rsidRDefault="00FC2824" w:rsidP="000368D4">
            <w:pPr>
              <w:pStyle w:val="tabelanormalny"/>
            </w:pPr>
            <w:r w:rsidRPr="00BC60EB">
              <w:t>adres@mailowy.pl</w:t>
            </w:r>
          </w:p>
        </w:tc>
        <w:tc>
          <w:tcPr>
            <w:tcW w:w="2237" w:type="dxa"/>
            <w:tcPrChange w:id="4631" w:author="Autor">
              <w:tcPr>
                <w:tcW w:w="1412" w:type="dxa"/>
              </w:tcPr>
            </w:tcPrChange>
          </w:tcPr>
          <w:p w14:paraId="15963470" w14:textId="77777777" w:rsidR="00FC2824" w:rsidRDefault="00FC2824" w:rsidP="000368D4">
            <w:pPr>
              <w:pStyle w:val="tabelanormalny"/>
            </w:pPr>
            <w:r>
              <w:t xml:space="preserve">Adres email osoby, której dane zostały zwrócone.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00AA6489" w14:textId="77777777" w:rsidTr="6AF12D69">
        <w:tc>
          <w:tcPr>
            <w:tcW w:w="3450" w:type="dxa"/>
            <w:tcPrChange w:id="4632" w:author="Autor">
              <w:tcPr>
                <w:tcW w:w="4515" w:type="dxa"/>
              </w:tcPr>
            </w:tcPrChange>
          </w:tcPr>
          <w:p w14:paraId="5736BC83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</w:t>
            </w:r>
            <w:proofErr w:type="spellEnd"/>
          </w:p>
        </w:tc>
        <w:tc>
          <w:tcPr>
            <w:tcW w:w="1140" w:type="dxa"/>
            <w:tcPrChange w:id="4633" w:author="Autor">
              <w:tcPr>
                <w:tcW w:w="867" w:type="dxa"/>
              </w:tcPr>
            </w:tcPrChange>
          </w:tcPr>
          <w:p w14:paraId="7290B8F6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634" w:author="Autor">
              <w:tcPr>
                <w:tcW w:w="1133" w:type="dxa"/>
              </w:tcPr>
            </w:tcPrChange>
          </w:tcPr>
          <w:p w14:paraId="657CDA25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35" w:author="Autor">
              <w:tcPr>
                <w:tcW w:w="1135" w:type="dxa"/>
              </w:tcPr>
            </w:tcPrChange>
          </w:tcPr>
          <w:p w14:paraId="44824D9C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636" w:author="Autor">
              <w:tcPr>
                <w:tcW w:w="1412" w:type="dxa"/>
              </w:tcPr>
            </w:tcPrChange>
          </w:tcPr>
          <w:p w14:paraId="5C2D6E9C" w14:textId="77777777" w:rsidR="00FC2824" w:rsidRDefault="00FC2824" w:rsidP="000368D4">
            <w:pPr>
              <w:pStyle w:val="tabelanormalny"/>
            </w:pPr>
            <w:r>
              <w:t xml:space="preserve">Sekcja zawiera informacje na temat </w:t>
            </w:r>
            <w:r>
              <w:lastRenderedPageBreak/>
              <w:t xml:space="preserve">adresu odbywania kwarantanny przez osobę, której dane zostały zwrócone </w:t>
            </w:r>
          </w:p>
        </w:tc>
      </w:tr>
      <w:tr w:rsidR="00FC2824" w14:paraId="6C13AF9F" w14:textId="77777777" w:rsidTr="6AF12D69">
        <w:tc>
          <w:tcPr>
            <w:tcW w:w="3450" w:type="dxa"/>
            <w:tcPrChange w:id="4637" w:author="Autor">
              <w:tcPr>
                <w:tcW w:w="4515" w:type="dxa"/>
              </w:tcPr>
            </w:tcPrChange>
          </w:tcPr>
          <w:p w14:paraId="1DE89D91" w14:textId="77777777" w:rsidR="00FC2824" w:rsidRDefault="00FC2824" w:rsidP="000368D4">
            <w:pPr>
              <w:pStyle w:val="tabelanormalny"/>
            </w:pPr>
            <w:proofErr w:type="spellStart"/>
            <w:r>
              <w:lastRenderedPageBreak/>
              <w:t>Dane.Kwarantanny.Kontakt.Adres.WojewodztwoTeryt</w:t>
            </w:r>
            <w:proofErr w:type="spellEnd"/>
          </w:p>
        </w:tc>
        <w:tc>
          <w:tcPr>
            <w:tcW w:w="1140" w:type="dxa"/>
            <w:tcPrChange w:id="4638" w:author="Autor">
              <w:tcPr>
                <w:tcW w:w="867" w:type="dxa"/>
              </w:tcPr>
            </w:tcPrChange>
          </w:tcPr>
          <w:p w14:paraId="7ECD50D3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39" w:author="Autor">
              <w:tcPr>
                <w:tcW w:w="1133" w:type="dxa"/>
              </w:tcPr>
            </w:tcPrChange>
          </w:tcPr>
          <w:p w14:paraId="5F31250D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40" w:author="Autor">
              <w:tcPr>
                <w:tcW w:w="1135" w:type="dxa"/>
              </w:tcPr>
            </w:tcPrChange>
          </w:tcPr>
          <w:p w14:paraId="1D8EB8EE" w14:textId="77777777" w:rsidR="00FC2824" w:rsidRDefault="00FC2824" w:rsidP="000368D4">
            <w:pPr>
              <w:pStyle w:val="tabelanormalny"/>
            </w:pPr>
            <w:r>
              <w:t>24</w:t>
            </w:r>
          </w:p>
        </w:tc>
        <w:tc>
          <w:tcPr>
            <w:tcW w:w="2237" w:type="dxa"/>
            <w:tcPrChange w:id="4641" w:author="Autor">
              <w:tcPr>
                <w:tcW w:w="1412" w:type="dxa"/>
              </w:tcPr>
            </w:tcPrChange>
          </w:tcPr>
          <w:p w14:paraId="0C5DC534" w14:textId="77777777" w:rsidR="00FC2824" w:rsidRDefault="00FC2824" w:rsidP="000368D4">
            <w:pPr>
              <w:pStyle w:val="tabelanormalny"/>
            </w:pPr>
            <w:r>
              <w:t>Identyfikator województwa zgodny z rejestrem TERYT</w:t>
            </w:r>
          </w:p>
        </w:tc>
      </w:tr>
      <w:tr w:rsidR="00FC2824" w14:paraId="29F18373" w14:textId="77777777" w:rsidTr="6AF12D69">
        <w:tc>
          <w:tcPr>
            <w:tcW w:w="3450" w:type="dxa"/>
            <w:tcPrChange w:id="4642" w:author="Autor">
              <w:tcPr>
                <w:tcW w:w="4515" w:type="dxa"/>
              </w:tcPr>
            </w:tcPrChange>
          </w:tcPr>
          <w:p w14:paraId="4FB2088D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Dane.Kwarantanny.Kontakt.Adres.Wojewodztwo</w:t>
            </w:r>
            <w:proofErr w:type="spellEnd"/>
          </w:p>
        </w:tc>
        <w:tc>
          <w:tcPr>
            <w:tcW w:w="1140" w:type="dxa"/>
            <w:tcPrChange w:id="4643" w:author="Autor">
              <w:tcPr>
                <w:tcW w:w="867" w:type="dxa"/>
              </w:tcPr>
            </w:tcPrChange>
          </w:tcPr>
          <w:p w14:paraId="7FD87710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44" w:author="Autor">
              <w:tcPr>
                <w:tcW w:w="1133" w:type="dxa"/>
              </w:tcPr>
            </w:tcPrChange>
          </w:tcPr>
          <w:p w14:paraId="333DD785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45" w:author="Autor">
              <w:tcPr>
                <w:tcW w:w="1135" w:type="dxa"/>
              </w:tcPr>
            </w:tcPrChange>
          </w:tcPr>
          <w:p w14:paraId="6899062D" w14:textId="77777777" w:rsidR="00FC2824" w:rsidRDefault="00FC2824" w:rsidP="000368D4">
            <w:pPr>
              <w:pStyle w:val="tabelanormalny"/>
            </w:pPr>
            <w:r>
              <w:t>ŚLĄSKIE</w:t>
            </w:r>
          </w:p>
        </w:tc>
        <w:tc>
          <w:tcPr>
            <w:tcW w:w="2237" w:type="dxa"/>
            <w:tcPrChange w:id="4646" w:author="Autor">
              <w:tcPr>
                <w:tcW w:w="1412" w:type="dxa"/>
              </w:tcPr>
            </w:tcPrChange>
          </w:tcPr>
          <w:p w14:paraId="78FA3A0D" w14:textId="77777777" w:rsidR="00FC2824" w:rsidRDefault="00FC2824" w:rsidP="000368D4">
            <w:pPr>
              <w:pStyle w:val="tabelanormalny"/>
            </w:pPr>
            <w:r>
              <w:t>Nazwa województwa</w:t>
            </w:r>
          </w:p>
        </w:tc>
      </w:tr>
      <w:tr w:rsidR="00FC2824" w14:paraId="6D1FB619" w14:textId="77777777" w:rsidTr="6AF12D69">
        <w:tc>
          <w:tcPr>
            <w:tcW w:w="3450" w:type="dxa"/>
            <w:tcPrChange w:id="4647" w:author="Autor">
              <w:tcPr>
                <w:tcW w:w="4515" w:type="dxa"/>
              </w:tcPr>
            </w:tcPrChange>
          </w:tcPr>
          <w:p w14:paraId="731A27B8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Dane.Kwarantanny.Kontakt.Adres.PowiatTeryt</w:t>
            </w:r>
            <w:proofErr w:type="spellEnd"/>
          </w:p>
        </w:tc>
        <w:tc>
          <w:tcPr>
            <w:tcW w:w="1140" w:type="dxa"/>
            <w:tcPrChange w:id="4648" w:author="Autor">
              <w:tcPr>
                <w:tcW w:w="867" w:type="dxa"/>
              </w:tcPr>
            </w:tcPrChange>
          </w:tcPr>
          <w:p w14:paraId="73B08625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49" w:author="Autor">
              <w:tcPr>
                <w:tcW w:w="1133" w:type="dxa"/>
              </w:tcPr>
            </w:tcPrChange>
          </w:tcPr>
          <w:p w14:paraId="3F73DFF6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50" w:author="Autor">
              <w:tcPr>
                <w:tcW w:w="1135" w:type="dxa"/>
              </w:tcPr>
            </w:tcPrChange>
          </w:tcPr>
          <w:p w14:paraId="48DF98D7" w14:textId="77777777" w:rsidR="00FC2824" w:rsidRDefault="00FC2824" w:rsidP="000368D4">
            <w:pPr>
              <w:pStyle w:val="tabelanormalny"/>
            </w:pPr>
            <w:r>
              <w:t>12</w:t>
            </w:r>
          </w:p>
        </w:tc>
        <w:tc>
          <w:tcPr>
            <w:tcW w:w="2237" w:type="dxa"/>
            <w:tcPrChange w:id="4651" w:author="Autor">
              <w:tcPr>
                <w:tcW w:w="1412" w:type="dxa"/>
              </w:tcPr>
            </w:tcPrChange>
          </w:tcPr>
          <w:p w14:paraId="6BA9C4B8" w14:textId="77777777" w:rsidR="00FC2824" w:rsidRDefault="00FC2824" w:rsidP="000368D4">
            <w:pPr>
              <w:pStyle w:val="tabelanormalny"/>
            </w:pPr>
            <w:r>
              <w:t>Identyfikator powiatu zgodny z rejestrem TERYT</w:t>
            </w:r>
          </w:p>
        </w:tc>
      </w:tr>
      <w:tr w:rsidR="00FC2824" w14:paraId="7151D3C0" w14:textId="77777777" w:rsidTr="6AF12D69">
        <w:tc>
          <w:tcPr>
            <w:tcW w:w="3450" w:type="dxa"/>
            <w:tcPrChange w:id="4652" w:author="Autor">
              <w:tcPr>
                <w:tcW w:w="4515" w:type="dxa"/>
              </w:tcPr>
            </w:tcPrChange>
          </w:tcPr>
          <w:p w14:paraId="346F5936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Dane.Kwarantanny.Kontakt.Adres.Powiat</w:t>
            </w:r>
            <w:proofErr w:type="spellEnd"/>
          </w:p>
        </w:tc>
        <w:tc>
          <w:tcPr>
            <w:tcW w:w="1140" w:type="dxa"/>
            <w:tcPrChange w:id="4653" w:author="Autor">
              <w:tcPr>
                <w:tcW w:w="867" w:type="dxa"/>
              </w:tcPr>
            </w:tcPrChange>
          </w:tcPr>
          <w:p w14:paraId="76C80853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54" w:author="Autor">
              <w:tcPr>
                <w:tcW w:w="1133" w:type="dxa"/>
              </w:tcPr>
            </w:tcPrChange>
          </w:tcPr>
          <w:p w14:paraId="62B7B738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55" w:author="Autor">
              <w:tcPr>
                <w:tcW w:w="1135" w:type="dxa"/>
              </w:tcPr>
            </w:tcPrChange>
          </w:tcPr>
          <w:p w14:paraId="7ECB1118" w14:textId="77777777" w:rsidR="00FC2824" w:rsidRDefault="00FC2824" w:rsidP="000368D4">
            <w:pPr>
              <w:pStyle w:val="tabelanormalny"/>
            </w:pPr>
            <w:r>
              <w:t>rybnicki</w:t>
            </w:r>
          </w:p>
        </w:tc>
        <w:tc>
          <w:tcPr>
            <w:tcW w:w="2237" w:type="dxa"/>
            <w:tcPrChange w:id="4656" w:author="Autor">
              <w:tcPr>
                <w:tcW w:w="1412" w:type="dxa"/>
              </w:tcPr>
            </w:tcPrChange>
          </w:tcPr>
          <w:p w14:paraId="74847F63" w14:textId="77777777" w:rsidR="00FC2824" w:rsidRDefault="00FC2824" w:rsidP="000368D4">
            <w:pPr>
              <w:pStyle w:val="tabelanormalny"/>
            </w:pPr>
            <w:r>
              <w:t>Nazwa powiatu</w:t>
            </w:r>
          </w:p>
        </w:tc>
      </w:tr>
      <w:tr w:rsidR="00FC2824" w14:paraId="679E2C86" w14:textId="77777777" w:rsidTr="6AF12D69">
        <w:tc>
          <w:tcPr>
            <w:tcW w:w="3450" w:type="dxa"/>
            <w:tcPrChange w:id="4657" w:author="Autor">
              <w:tcPr>
                <w:tcW w:w="4515" w:type="dxa"/>
              </w:tcPr>
            </w:tcPrChange>
          </w:tcPr>
          <w:p w14:paraId="32D6CC84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Dane.Kwarantanny.Kontakt.Adres.GminaTeryt</w:t>
            </w:r>
            <w:proofErr w:type="spellEnd"/>
          </w:p>
        </w:tc>
        <w:tc>
          <w:tcPr>
            <w:tcW w:w="1140" w:type="dxa"/>
            <w:tcPrChange w:id="4658" w:author="Autor">
              <w:tcPr>
                <w:tcW w:w="867" w:type="dxa"/>
              </w:tcPr>
            </w:tcPrChange>
          </w:tcPr>
          <w:p w14:paraId="2B91717E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59" w:author="Autor">
              <w:tcPr>
                <w:tcW w:w="1133" w:type="dxa"/>
              </w:tcPr>
            </w:tcPrChange>
          </w:tcPr>
          <w:p w14:paraId="76B2D814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60" w:author="Autor">
              <w:tcPr>
                <w:tcW w:w="1135" w:type="dxa"/>
              </w:tcPr>
            </w:tcPrChange>
          </w:tcPr>
          <w:p w14:paraId="394C502F" w14:textId="77777777" w:rsidR="00FC2824" w:rsidRDefault="00FC2824" w:rsidP="000368D4">
            <w:pPr>
              <w:pStyle w:val="tabelanormalny"/>
            </w:pPr>
            <w:r>
              <w:t>12</w:t>
            </w:r>
          </w:p>
        </w:tc>
        <w:tc>
          <w:tcPr>
            <w:tcW w:w="2237" w:type="dxa"/>
            <w:tcPrChange w:id="4661" w:author="Autor">
              <w:tcPr>
                <w:tcW w:w="1412" w:type="dxa"/>
              </w:tcPr>
            </w:tcPrChange>
          </w:tcPr>
          <w:p w14:paraId="101364E9" w14:textId="77777777" w:rsidR="00FC2824" w:rsidRDefault="00FC2824" w:rsidP="000368D4">
            <w:pPr>
              <w:pStyle w:val="tabelanormalny"/>
            </w:pPr>
            <w:r>
              <w:t>Identyfikator gminy zgodny z rejestrem TERYT</w:t>
            </w:r>
          </w:p>
        </w:tc>
      </w:tr>
      <w:tr w:rsidR="00FC2824" w14:paraId="66CB512C" w14:textId="77777777" w:rsidTr="6AF12D69">
        <w:tc>
          <w:tcPr>
            <w:tcW w:w="3450" w:type="dxa"/>
            <w:tcPrChange w:id="4662" w:author="Autor">
              <w:tcPr>
                <w:tcW w:w="4515" w:type="dxa"/>
              </w:tcPr>
            </w:tcPrChange>
          </w:tcPr>
          <w:p w14:paraId="5D00C178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Dane.Kwarantanny.Kontakt.Adres.Gmina</w:t>
            </w:r>
            <w:proofErr w:type="spellEnd"/>
          </w:p>
        </w:tc>
        <w:tc>
          <w:tcPr>
            <w:tcW w:w="1140" w:type="dxa"/>
            <w:tcPrChange w:id="4663" w:author="Autor">
              <w:tcPr>
                <w:tcW w:w="867" w:type="dxa"/>
              </w:tcPr>
            </w:tcPrChange>
          </w:tcPr>
          <w:p w14:paraId="50DEDB34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64" w:author="Autor">
              <w:tcPr>
                <w:tcW w:w="1133" w:type="dxa"/>
              </w:tcPr>
            </w:tcPrChange>
          </w:tcPr>
          <w:p w14:paraId="31F09ED9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65" w:author="Autor">
              <w:tcPr>
                <w:tcW w:w="1135" w:type="dxa"/>
              </w:tcPr>
            </w:tcPrChange>
          </w:tcPr>
          <w:p w14:paraId="6B7636E5" w14:textId="77777777" w:rsidR="00FC2824" w:rsidRDefault="00FC2824" w:rsidP="000368D4">
            <w:pPr>
              <w:pStyle w:val="tabelanormalny"/>
            </w:pPr>
            <w:r>
              <w:t>Rybnik</w:t>
            </w:r>
          </w:p>
        </w:tc>
        <w:tc>
          <w:tcPr>
            <w:tcW w:w="2237" w:type="dxa"/>
            <w:tcPrChange w:id="4666" w:author="Autor">
              <w:tcPr>
                <w:tcW w:w="1412" w:type="dxa"/>
              </w:tcPr>
            </w:tcPrChange>
          </w:tcPr>
          <w:p w14:paraId="20A9F838" w14:textId="77777777" w:rsidR="00FC2824" w:rsidRDefault="00FC2824" w:rsidP="000368D4">
            <w:pPr>
              <w:pStyle w:val="tabelanormalny"/>
            </w:pPr>
            <w:r>
              <w:t>Nazwa gminy</w:t>
            </w:r>
          </w:p>
        </w:tc>
      </w:tr>
      <w:tr w:rsidR="00FC2824" w14:paraId="1F65AD3D" w14:textId="77777777" w:rsidTr="6AF12D69">
        <w:tc>
          <w:tcPr>
            <w:tcW w:w="3450" w:type="dxa"/>
            <w:tcPrChange w:id="4667" w:author="Autor">
              <w:tcPr>
                <w:tcW w:w="4515" w:type="dxa"/>
              </w:tcPr>
            </w:tcPrChange>
          </w:tcPr>
          <w:p w14:paraId="3EE45481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Dane.Kwarantanny.Kontakt.Adres.MiejscowoscTeryt</w:t>
            </w:r>
            <w:proofErr w:type="spellEnd"/>
          </w:p>
        </w:tc>
        <w:tc>
          <w:tcPr>
            <w:tcW w:w="1140" w:type="dxa"/>
            <w:tcPrChange w:id="4668" w:author="Autor">
              <w:tcPr>
                <w:tcW w:w="867" w:type="dxa"/>
              </w:tcPr>
            </w:tcPrChange>
          </w:tcPr>
          <w:p w14:paraId="498E42A0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69" w:author="Autor">
              <w:tcPr>
                <w:tcW w:w="1133" w:type="dxa"/>
              </w:tcPr>
            </w:tcPrChange>
          </w:tcPr>
          <w:p w14:paraId="0D3D70CC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70" w:author="Autor">
              <w:tcPr>
                <w:tcW w:w="1135" w:type="dxa"/>
              </w:tcPr>
            </w:tcPrChange>
          </w:tcPr>
          <w:p w14:paraId="02B72823" w14:textId="77777777" w:rsidR="00FC2824" w:rsidRDefault="00FC2824" w:rsidP="000368D4">
            <w:pPr>
              <w:pStyle w:val="tabelanormalny"/>
            </w:pPr>
            <w:r>
              <w:t>100</w:t>
            </w:r>
          </w:p>
        </w:tc>
        <w:tc>
          <w:tcPr>
            <w:tcW w:w="2237" w:type="dxa"/>
            <w:tcPrChange w:id="4671" w:author="Autor">
              <w:tcPr>
                <w:tcW w:w="1412" w:type="dxa"/>
              </w:tcPr>
            </w:tcPrChange>
          </w:tcPr>
          <w:p w14:paraId="69658FD5" w14:textId="77777777" w:rsidR="00FC2824" w:rsidRDefault="00FC2824" w:rsidP="000368D4">
            <w:pPr>
              <w:pStyle w:val="tabelanormalny"/>
            </w:pPr>
            <w:r>
              <w:t>Identyfikator miejscowości zgodny z rejestrem TERYT</w:t>
            </w:r>
          </w:p>
        </w:tc>
      </w:tr>
      <w:tr w:rsidR="00FC2824" w14:paraId="137B69D4" w14:textId="77777777" w:rsidTr="6AF12D69">
        <w:tc>
          <w:tcPr>
            <w:tcW w:w="3450" w:type="dxa"/>
            <w:tcPrChange w:id="4672" w:author="Autor">
              <w:tcPr>
                <w:tcW w:w="4515" w:type="dxa"/>
              </w:tcPr>
            </w:tcPrChange>
          </w:tcPr>
          <w:p w14:paraId="048A2AB9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Dane.Kwarantanny.Kontakt.Adres.Miejscowosc</w:t>
            </w:r>
            <w:proofErr w:type="spellEnd"/>
          </w:p>
        </w:tc>
        <w:tc>
          <w:tcPr>
            <w:tcW w:w="1140" w:type="dxa"/>
            <w:tcPrChange w:id="4673" w:author="Autor">
              <w:tcPr>
                <w:tcW w:w="867" w:type="dxa"/>
              </w:tcPr>
            </w:tcPrChange>
          </w:tcPr>
          <w:p w14:paraId="368DF02C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74" w:author="Autor">
              <w:tcPr>
                <w:tcW w:w="1133" w:type="dxa"/>
              </w:tcPr>
            </w:tcPrChange>
          </w:tcPr>
          <w:p w14:paraId="09AC5C87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75" w:author="Autor">
              <w:tcPr>
                <w:tcW w:w="1135" w:type="dxa"/>
              </w:tcPr>
            </w:tcPrChange>
          </w:tcPr>
          <w:p w14:paraId="655BA8FD" w14:textId="77777777" w:rsidR="00FC2824" w:rsidRDefault="00FC2824" w:rsidP="000368D4">
            <w:pPr>
              <w:pStyle w:val="tabelanormalny"/>
            </w:pPr>
            <w:r>
              <w:t>Rybnik</w:t>
            </w:r>
          </w:p>
        </w:tc>
        <w:tc>
          <w:tcPr>
            <w:tcW w:w="2237" w:type="dxa"/>
            <w:tcPrChange w:id="4676" w:author="Autor">
              <w:tcPr>
                <w:tcW w:w="1412" w:type="dxa"/>
              </w:tcPr>
            </w:tcPrChange>
          </w:tcPr>
          <w:p w14:paraId="483911A9" w14:textId="77777777" w:rsidR="00FC2824" w:rsidRDefault="00FC2824" w:rsidP="000368D4">
            <w:pPr>
              <w:pStyle w:val="tabelanormalny"/>
            </w:pPr>
            <w:r>
              <w:t>Nazwa miejscowości</w:t>
            </w:r>
          </w:p>
        </w:tc>
      </w:tr>
      <w:tr w:rsidR="00FC2824" w14:paraId="5E0CA395" w14:textId="77777777" w:rsidTr="6AF12D69">
        <w:tc>
          <w:tcPr>
            <w:tcW w:w="3450" w:type="dxa"/>
            <w:tcPrChange w:id="4677" w:author="Autor">
              <w:tcPr>
                <w:tcW w:w="4515" w:type="dxa"/>
              </w:tcPr>
            </w:tcPrChange>
          </w:tcPr>
          <w:p w14:paraId="763C4946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Dane.Kwarantanny.Kontakt.Adres.Dzielnica</w:t>
            </w:r>
            <w:proofErr w:type="spellEnd"/>
          </w:p>
        </w:tc>
        <w:tc>
          <w:tcPr>
            <w:tcW w:w="1140" w:type="dxa"/>
            <w:tcPrChange w:id="4678" w:author="Autor">
              <w:tcPr>
                <w:tcW w:w="867" w:type="dxa"/>
              </w:tcPr>
            </w:tcPrChange>
          </w:tcPr>
          <w:p w14:paraId="06FF327B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79" w:author="Autor">
              <w:tcPr>
                <w:tcW w:w="1133" w:type="dxa"/>
              </w:tcPr>
            </w:tcPrChange>
          </w:tcPr>
          <w:p w14:paraId="4217738C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80" w:author="Autor">
              <w:tcPr>
                <w:tcW w:w="1135" w:type="dxa"/>
              </w:tcPr>
            </w:tcPrChange>
          </w:tcPr>
          <w:p w14:paraId="55C35408" w14:textId="77777777" w:rsidR="00FC2824" w:rsidRDefault="00FC2824" w:rsidP="000368D4">
            <w:pPr>
              <w:pStyle w:val="tabelanormalny"/>
            </w:pPr>
            <w:r>
              <w:t>Śródmieście</w:t>
            </w:r>
          </w:p>
        </w:tc>
        <w:tc>
          <w:tcPr>
            <w:tcW w:w="2237" w:type="dxa"/>
            <w:tcPrChange w:id="4681" w:author="Autor">
              <w:tcPr>
                <w:tcW w:w="1412" w:type="dxa"/>
              </w:tcPr>
            </w:tcPrChange>
          </w:tcPr>
          <w:p w14:paraId="1C1E075F" w14:textId="77777777" w:rsidR="00FC2824" w:rsidRDefault="00FC2824" w:rsidP="000368D4">
            <w:pPr>
              <w:pStyle w:val="tabelanormalny"/>
            </w:pPr>
            <w:r>
              <w:t xml:space="preserve">Nazwa dzielnicy miejscowości w przypadku jej posiadania lub </w:t>
            </w:r>
            <w:proofErr w:type="spellStart"/>
            <w:r>
              <w:t>null</w:t>
            </w:r>
            <w:proofErr w:type="spellEnd"/>
            <w:r>
              <w:t xml:space="preserve"> przy braku dzielnic w miejscowości</w:t>
            </w:r>
          </w:p>
        </w:tc>
      </w:tr>
      <w:tr w:rsidR="00FC2824" w14:paraId="3CC42384" w14:textId="77777777" w:rsidTr="6AF12D69">
        <w:tc>
          <w:tcPr>
            <w:tcW w:w="3450" w:type="dxa"/>
            <w:tcPrChange w:id="4682" w:author="Autor">
              <w:tcPr>
                <w:tcW w:w="4515" w:type="dxa"/>
              </w:tcPr>
            </w:tcPrChange>
          </w:tcPr>
          <w:p w14:paraId="2F3CF2B3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Dane.Kwarantanny.Kontakt.Adres.UlicaTeryt</w:t>
            </w:r>
            <w:proofErr w:type="spellEnd"/>
          </w:p>
        </w:tc>
        <w:tc>
          <w:tcPr>
            <w:tcW w:w="1140" w:type="dxa"/>
            <w:tcPrChange w:id="4683" w:author="Autor">
              <w:tcPr>
                <w:tcW w:w="867" w:type="dxa"/>
              </w:tcPr>
            </w:tcPrChange>
          </w:tcPr>
          <w:p w14:paraId="024ED4B0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84" w:author="Autor">
              <w:tcPr>
                <w:tcW w:w="1133" w:type="dxa"/>
              </w:tcPr>
            </w:tcPrChange>
          </w:tcPr>
          <w:p w14:paraId="14CA86ED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85" w:author="Autor">
              <w:tcPr>
                <w:tcW w:w="1135" w:type="dxa"/>
              </w:tcPr>
            </w:tcPrChange>
          </w:tcPr>
          <w:p w14:paraId="6666C624" w14:textId="77777777" w:rsidR="00FC2824" w:rsidRDefault="00FC2824" w:rsidP="000368D4">
            <w:pPr>
              <w:pStyle w:val="tabelanormalny"/>
            </w:pPr>
            <w:r>
              <w:t>101</w:t>
            </w:r>
          </w:p>
        </w:tc>
        <w:tc>
          <w:tcPr>
            <w:tcW w:w="2237" w:type="dxa"/>
            <w:tcPrChange w:id="4686" w:author="Autor">
              <w:tcPr>
                <w:tcW w:w="1412" w:type="dxa"/>
              </w:tcPr>
            </w:tcPrChange>
          </w:tcPr>
          <w:p w14:paraId="205F871F" w14:textId="77777777" w:rsidR="00FC2824" w:rsidRDefault="00FC2824" w:rsidP="000368D4">
            <w:pPr>
              <w:pStyle w:val="tabelanormalny"/>
            </w:pPr>
            <w:r>
              <w:t xml:space="preserve">Identyfikator ulicy zgodny z rejestrem TERYT.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2FD6CB3D" w14:textId="77777777" w:rsidTr="6AF12D69">
        <w:tc>
          <w:tcPr>
            <w:tcW w:w="3450" w:type="dxa"/>
            <w:tcPrChange w:id="4687" w:author="Autor">
              <w:tcPr>
                <w:tcW w:w="4515" w:type="dxa"/>
              </w:tcPr>
            </w:tcPrChange>
          </w:tcPr>
          <w:p w14:paraId="5AC44C8B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Dane.Kwarantanny.Kontakt.Adres.U</w:t>
            </w:r>
            <w:r>
              <w:lastRenderedPageBreak/>
              <w:t>licaPrefix</w:t>
            </w:r>
            <w:proofErr w:type="spellEnd"/>
          </w:p>
        </w:tc>
        <w:tc>
          <w:tcPr>
            <w:tcW w:w="1140" w:type="dxa"/>
            <w:tcPrChange w:id="4688" w:author="Autor">
              <w:tcPr>
                <w:tcW w:w="867" w:type="dxa"/>
              </w:tcPr>
            </w:tcPrChange>
          </w:tcPr>
          <w:p w14:paraId="32BF6C9C" w14:textId="77777777" w:rsidR="00FC2824" w:rsidRDefault="00FC2824" w:rsidP="000368D4">
            <w:pPr>
              <w:pStyle w:val="tabelanormalny"/>
            </w:pPr>
            <w:r>
              <w:lastRenderedPageBreak/>
              <w:t>String</w:t>
            </w:r>
          </w:p>
        </w:tc>
        <w:tc>
          <w:tcPr>
            <w:tcW w:w="1110" w:type="dxa"/>
            <w:tcPrChange w:id="4689" w:author="Autor">
              <w:tcPr>
                <w:tcW w:w="1133" w:type="dxa"/>
              </w:tcPr>
            </w:tcPrChange>
          </w:tcPr>
          <w:p w14:paraId="703B879C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90" w:author="Autor">
              <w:tcPr>
                <w:tcW w:w="1135" w:type="dxa"/>
              </w:tcPr>
            </w:tcPrChange>
          </w:tcPr>
          <w:p w14:paraId="63548E02" w14:textId="77777777" w:rsidR="00FC2824" w:rsidRDefault="00FC2824" w:rsidP="000368D4">
            <w:pPr>
              <w:pStyle w:val="tabelanormalny"/>
            </w:pPr>
            <w:r>
              <w:t>Ul.</w:t>
            </w:r>
          </w:p>
        </w:tc>
        <w:tc>
          <w:tcPr>
            <w:tcW w:w="2237" w:type="dxa"/>
            <w:tcPrChange w:id="4691" w:author="Autor">
              <w:tcPr>
                <w:tcW w:w="1412" w:type="dxa"/>
              </w:tcPr>
            </w:tcPrChange>
          </w:tcPr>
          <w:p w14:paraId="6871312A" w14:textId="77777777" w:rsidR="00FC2824" w:rsidRDefault="00FC2824" w:rsidP="000368D4">
            <w:pPr>
              <w:pStyle w:val="tabelanormalny"/>
            </w:pPr>
            <w:proofErr w:type="spellStart"/>
            <w:r>
              <w:t>Prefix</w:t>
            </w:r>
            <w:proofErr w:type="spellEnd"/>
            <w:r>
              <w:t xml:space="preserve"> nazwy ulicy </w:t>
            </w:r>
            <w:r>
              <w:lastRenderedPageBreak/>
              <w:t xml:space="preserve">zgodny z rejestrem TERYT.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1AD68AAD" w14:textId="77777777" w:rsidTr="6AF12D69">
        <w:tc>
          <w:tcPr>
            <w:tcW w:w="3450" w:type="dxa"/>
            <w:tcPrChange w:id="4692" w:author="Autor">
              <w:tcPr>
                <w:tcW w:w="4515" w:type="dxa"/>
              </w:tcPr>
            </w:tcPrChange>
          </w:tcPr>
          <w:p w14:paraId="025FECAC" w14:textId="77777777" w:rsidR="00FC2824" w:rsidRDefault="00FC2824" w:rsidP="000368D4">
            <w:pPr>
              <w:pStyle w:val="tabelanormalny"/>
            </w:pPr>
            <w:proofErr w:type="spellStart"/>
            <w:r>
              <w:lastRenderedPageBreak/>
              <w:t>Dane.Kwarantanny.Kontakt.Adres.UlicaNazwa</w:t>
            </w:r>
            <w:proofErr w:type="spellEnd"/>
          </w:p>
        </w:tc>
        <w:tc>
          <w:tcPr>
            <w:tcW w:w="1140" w:type="dxa"/>
            <w:tcPrChange w:id="4693" w:author="Autor">
              <w:tcPr>
                <w:tcW w:w="867" w:type="dxa"/>
              </w:tcPr>
            </w:tcPrChange>
          </w:tcPr>
          <w:p w14:paraId="2CEAFA98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94" w:author="Autor">
              <w:tcPr>
                <w:tcW w:w="1133" w:type="dxa"/>
              </w:tcPr>
            </w:tcPrChange>
          </w:tcPr>
          <w:p w14:paraId="0BA6B3F4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695" w:author="Autor">
              <w:tcPr>
                <w:tcW w:w="1135" w:type="dxa"/>
              </w:tcPr>
            </w:tcPrChange>
          </w:tcPr>
          <w:p w14:paraId="1860B2CF" w14:textId="77777777" w:rsidR="00FC2824" w:rsidRDefault="00FC2824" w:rsidP="000368D4">
            <w:pPr>
              <w:pStyle w:val="tabelanormalny"/>
            </w:pPr>
            <w:r>
              <w:t>Abacka</w:t>
            </w:r>
          </w:p>
        </w:tc>
        <w:tc>
          <w:tcPr>
            <w:tcW w:w="2237" w:type="dxa"/>
            <w:tcPrChange w:id="4696" w:author="Autor">
              <w:tcPr>
                <w:tcW w:w="1412" w:type="dxa"/>
              </w:tcPr>
            </w:tcPrChange>
          </w:tcPr>
          <w:p w14:paraId="16E850A8" w14:textId="77777777" w:rsidR="00FC2824" w:rsidRDefault="00FC2824" w:rsidP="000368D4">
            <w:pPr>
              <w:pStyle w:val="tabelanormalny"/>
            </w:pPr>
            <w:r>
              <w:t xml:space="preserve">Nazwa ulicy.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2FE00977" w14:textId="77777777" w:rsidTr="6AF12D69">
        <w:tc>
          <w:tcPr>
            <w:tcW w:w="3450" w:type="dxa"/>
            <w:tcPrChange w:id="4697" w:author="Autor">
              <w:tcPr>
                <w:tcW w:w="4515" w:type="dxa"/>
              </w:tcPr>
            </w:tcPrChange>
          </w:tcPr>
          <w:p w14:paraId="72FF6094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Dane.Kwarantanny.Kontakt.Adres.Budynek</w:t>
            </w:r>
            <w:proofErr w:type="spellEnd"/>
          </w:p>
        </w:tc>
        <w:tc>
          <w:tcPr>
            <w:tcW w:w="1140" w:type="dxa"/>
            <w:tcPrChange w:id="4698" w:author="Autor">
              <w:tcPr>
                <w:tcW w:w="867" w:type="dxa"/>
              </w:tcPr>
            </w:tcPrChange>
          </w:tcPr>
          <w:p w14:paraId="275C1C4B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699" w:author="Autor">
              <w:tcPr>
                <w:tcW w:w="1133" w:type="dxa"/>
              </w:tcPr>
            </w:tcPrChange>
          </w:tcPr>
          <w:p w14:paraId="41A17089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00" w:author="Autor">
              <w:tcPr>
                <w:tcW w:w="1135" w:type="dxa"/>
              </w:tcPr>
            </w:tcPrChange>
          </w:tcPr>
          <w:p w14:paraId="2B2B7304" w14:textId="77777777" w:rsidR="00FC2824" w:rsidRDefault="00FC2824" w:rsidP="000368D4">
            <w:pPr>
              <w:pStyle w:val="tabelanormalny"/>
            </w:pPr>
            <w:r>
              <w:t>9</w:t>
            </w:r>
          </w:p>
        </w:tc>
        <w:tc>
          <w:tcPr>
            <w:tcW w:w="2237" w:type="dxa"/>
            <w:tcPrChange w:id="4701" w:author="Autor">
              <w:tcPr>
                <w:tcW w:w="1412" w:type="dxa"/>
              </w:tcPr>
            </w:tcPrChange>
          </w:tcPr>
          <w:p w14:paraId="669F4EB0" w14:textId="77777777" w:rsidR="00FC2824" w:rsidRDefault="00FC2824" w:rsidP="000368D4">
            <w:pPr>
              <w:pStyle w:val="tabelanormalny"/>
            </w:pPr>
            <w:r>
              <w:t xml:space="preserve">Numer budynku. W przypadku braku wartość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516A6DC0" w14:textId="77777777" w:rsidTr="6AF12D69">
        <w:tc>
          <w:tcPr>
            <w:tcW w:w="3450" w:type="dxa"/>
            <w:tcPrChange w:id="4702" w:author="Autor">
              <w:tcPr>
                <w:tcW w:w="4515" w:type="dxa"/>
              </w:tcPr>
            </w:tcPrChange>
          </w:tcPr>
          <w:p w14:paraId="3B42DBBF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Dane.Kwarantanny.Kontakt.Adres.Lokal</w:t>
            </w:r>
            <w:proofErr w:type="spellEnd"/>
          </w:p>
        </w:tc>
        <w:tc>
          <w:tcPr>
            <w:tcW w:w="1140" w:type="dxa"/>
            <w:tcPrChange w:id="4703" w:author="Autor">
              <w:tcPr>
                <w:tcW w:w="867" w:type="dxa"/>
              </w:tcPr>
            </w:tcPrChange>
          </w:tcPr>
          <w:p w14:paraId="07799308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04" w:author="Autor">
              <w:tcPr>
                <w:tcW w:w="1133" w:type="dxa"/>
              </w:tcPr>
            </w:tcPrChange>
          </w:tcPr>
          <w:p w14:paraId="75583E44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05" w:author="Autor">
              <w:tcPr>
                <w:tcW w:w="1135" w:type="dxa"/>
              </w:tcPr>
            </w:tcPrChange>
          </w:tcPr>
          <w:p w14:paraId="089009E4" w14:textId="77777777" w:rsidR="00FC2824" w:rsidRDefault="00FC2824" w:rsidP="000368D4">
            <w:pPr>
              <w:pStyle w:val="tabelanormalny"/>
            </w:pPr>
            <w:r>
              <w:t>9</w:t>
            </w:r>
          </w:p>
        </w:tc>
        <w:tc>
          <w:tcPr>
            <w:tcW w:w="2237" w:type="dxa"/>
            <w:tcPrChange w:id="4706" w:author="Autor">
              <w:tcPr>
                <w:tcW w:w="1412" w:type="dxa"/>
              </w:tcPr>
            </w:tcPrChange>
          </w:tcPr>
          <w:p w14:paraId="3F98CC2F" w14:textId="77777777" w:rsidR="00FC2824" w:rsidRDefault="00FC2824" w:rsidP="000368D4">
            <w:pPr>
              <w:pStyle w:val="tabelanormalny"/>
            </w:pPr>
            <w:r>
              <w:t xml:space="preserve">Numer lokalu. W przypadku braku wartość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2A076518" w14:textId="77777777" w:rsidTr="6AF12D69">
        <w:tc>
          <w:tcPr>
            <w:tcW w:w="3450" w:type="dxa"/>
            <w:tcPrChange w:id="4707" w:author="Autor">
              <w:tcPr>
                <w:tcW w:w="4515" w:type="dxa"/>
              </w:tcPr>
            </w:tcPrChange>
          </w:tcPr>
          <w:p w14:paraId="1E6FC590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Dane.Kwarantanny.Kontakt.Adres.PocztaKod</w:t>
            </w:r>
            <w:proofErr w:type="spellEnd"/>
          </w:p>
        </w:tc>
        <w:tc>
          <w:tcPr>
            <w:tcW w:w="1140" w:type="dxa"/>
            <w:tcPrChange w:id="4708" w:author="Autor">
              <w:tcPr>
                <w:tcW w:w="867" w:type="dxa"/>
              </w:tcPr>
            </w:tcPrChange>
          </w:tcPr>
          <w:p w14:paraId="426FA9D2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09" w:author="Autor">
              <w:tcPr>
                <w:tcW w:w="1133" w:type="dxa"/>
              </w:tcPr>
            </w:tcPrChange>
          </w:tcPr>
          <w:p w14:paraId="6D893D2B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10" w:author="Autor">
              <w:tcPr>
                <w:tcW w:w="1135" w:type="dxa"/>
              </w:tcPr>
            </w:tcPrChange>
          </w:tcPr>
          <w:p w14:paraId="1707689C" w14:textId="77777777" w:rsidR="00FC2824" w:rsidRDefault="00FC2824" w:rsidP="000368D4">
            <w:pPr>
              <w:pStyle w:val="tabelanormalny"/>
            </w:pPr>
            <w:r>
              <w:t>12-123</w:t>
            </w:r>
          </w:p>
        </w:tc>
        <w:tc>
          <w:tcPr>
            <w:tcW w:w="2237" w:type="dxa"/>
            <w:tcPrChange w:id="4711" w:author="Autor">
              <w:tcPr>
                <w:tcW w:w="1412" w:type="dxa"/>
              </w:tcPr>
            </w:tcPrChange>
          </w:tcPr>
          <w:p w14:paraId="3B11D4A9" w14:textId="77777777" w:rsidR="00FC2824" w:rsidRDefault="00FC2824" w:rsidP="000368D4">
            <w:pPr>
              <w:pStyle w:val="tabelanormalny"/>
            </w:pPr>
            <w:r>
              <w:t xml:space="preserve">Kod pocztowy miejscowości.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7A1C26F8" w14:textId="77777777" w:rsidTr="6AF12D69">
        <w:tc>
          <w:tcPr>
            <w:tcW w:w="3450" w:type="dxa"/>
            <w:tcPrChange w:id="4712" w:author="Autor">
              <w:tcPr>
                <w:tcW w:w="4515" w:type="dxa"/>
              </w:tcPr>
            </w:tcPrChange>
          </w:tcPr>
          <w:p w14:paraId="18F7E758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Dane.Kwarantanny.Kontakt.Adres.PocztaMiejscowosc</w:t>
            </w:r>
            <w:proofErr w:type="spellEnd"/>
          </w:p>
        </w:tc>
        <w:tc>
          <w:tcPr>
            <w:tcW w:w="1140" w:type="dxa"/>
            <w:tcPrChange w:id="4713" w:author="Autor">
              <w:tcPr>
                <w:tcW w:w="867" w:type="dxa"/>
              </w:tcPr>
            </w:tcPrChange>
          </w:tcPr>
          <w:p w14:paraId="1D24ABF5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14" w:author="Autor">
              <w:tcPr>
                <w:tcW w:w="1133" w:type="dxa"/>
              </w:tcPr>
            </w:tcPrChange>
          </w:tcPr>
          <w:p w14:paraId="2DAE9711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15" w:author="Autor">
              <w:tcPr>
                <w:tcW w:w="1135" w:type="dxa"/>
              </w:tcPr>
            </w:tcPrChange>
          </w:tcPr>
          <w:p w14:paraId="17925A75" w14:textId="77777777" w:rsidR="00FC2824" w:rsidRDefault="00FC2824" w:rsidP="000368D4">
            <w:pPr>
              <w:pStyle w:val="tabelanormalny"/>
            </w:pPr>
            <w:r>
              <w:t>Rybnik</w:t>
            </w:r>
          </w:p>
        </w:tc>
        <w:tc>
          <w:tcPr>
            <w:tcW w:w="2237" w:type="dxa"/>
            <w:tcPrChange w:id="4716" w:author="Autor">
              <w:tcPr>
                <w:tcW w:w="1412" w:type="dxa"/>
              </w:tcPr>
            </w:tcPrChange>
          </w:tcPr>
          <w:p w14:paraId="5641CE3C" w14:textId="77777777" w:rsidR="00FC2824" w:rsidRDefault="00FC2824" w:rsidP="000368D4">
            <w:pPr>
              <w:pStyle w:val="tabelanormalny"/>
            </w:pPr>
            <w:r>
              <w:t xml:space="preserve">Miejscowość poczty.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61626E00" w14:textId="77777777" w:rsidTr="6AF12D69">
        <w:tc>
          <w:tcPr>
            <w:tcW w:w="3450" w:type="dxa"/>
            <w:tcPrChange w:id="4717" w:author="Autor">
              <w:tcPr>
                <w:tcW w:w="4515" w:type="dxa"/>
              </w:tcPr>
            </w:tcPrChange>
          </w:tcPr>
          <w:p w14:paraId="4F9A05AC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Dane.Kwarantanny.Kontakt.Adres.PozycjaLat</w:t>
            </w:r>
            <w:proofErr w:type="spellEnd"/>
          </w:p>
        </w:tc>
        <w:tc>
          <w:tcPr>
            <w:tcW w:w="1140" w:type="dxa"/>
            <w:tcPrChange w:id="4718" w:author="Autor">
              <w:tcPr>
                <w:tcW w:w="867" w:type="dxa"/>
              </w:tcPr>
            </w:tcPrChange>
          </w:tcPr>
          <w:p w14:paraId="705695FA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19" w:author="Autor">
              <w:tcPr>
                <w:tcW w:w="1133" w:type="dxa"/>
              </w:tcPr>
            </w:tcPrChange>
          </w:tcPr>
          <w:p w14:paraId="400CEE78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20" w:author="Autor">
              <w:tcPr>
                <w:tcW w:w="1135" w:type="dxa"/>
              </w:tcPr>
            </w:tcPrChange>
          </w:tcPr>
          <w:p w14:paraId="5331BECE" w14:textId="77777777" w:rsidR="00FC2824" w:rsidRDefault="00FC2824" w:rsidP="000368D4">
            <w:pPr>
              <w:pStyle w:val="tabelanormalny"/>
            </w:pPr>
            <w:r>
              <w:t>21.23</w:t>
            </w:r>
          </w:p>
        </w:tc>
        <w:tc>
          <w:tcPr>
            <w:tcW w:w="2237" w:type="dxa"/>
            <w:tcPrChange w:id="4721" w:author="Autor">
              <w:tcPr>
                <w:tcW w:w="1412" w:type="dxa"/>
              </w:tcPr>
            </w:tcPrChange>
          </w:tcPr>
          <w:p w14:paraId="2B21328D" w14:textId="77777777" w:rsidR="00FC2824" w:rsidRDefault="00FC2824" w:rsidP="000368D4">
            <w:pPr>
              <w:pStyle w:val="tabelanormalny"/>
            </w:pPr>
            <w:r>
              <w:t xml:space="preserve">Szerokość geograficzna miejsca odbywania kwarantanny. W przypadku braku parametr przyjmuje wartość </w:t>
            </w:r>
            <w:proofErr w:type="spellStart"/>
            <w:r>
              <w:t>null</w:t>
            </w:r>
            <w:proofErr w:type="spellEnd"/>
            <w:r>
              <w:t xml:space="preserve"> </w:t>
            </w:r>
          </w:p>
        </w:tc>
      </w:tr>
      <w:tr w:rsidR="00FC2824" w14:paraId="46399955" w14:textId="77777777" w:rsidTr="6AF12D69">
        <w:tc>
          <w:tcPr>
            <w:tcW w:w="3450" w:type="dxa"/>
            <w:tcPrChange w:id="4722" w:author="Autor">
              <w:tcPr>
                <w:tcW w:w="4515" w:type="dxa"/>
              </w:tcPr>
            </w:tcPrChange>
          </w:tcPr>
          <w:p w14:paraId="7CC57E71" w14:textId="77777777" w:rsidR="00FC2824" w:rsidRDefault="00FC2824" w:rsidP="000368D4">
            <w:pPr>
              <w:pStyle w:val="tabelanormalny"/>
            </w:pPr>
            <w:proofErr w:type="spellStart"/>
            <w:r>
              <w:t>Dane.Kwarantanny.Kontakt.Adres.PozycjaLon</w:t>
            </w:r>
            <w:proofErr w:type="spellEnd"/>
          </w:p>
        </w:tc>
        <w:tc>
          <w:tcPr>
            <w:tcW w:w="1140" w:type="dxa"/>
            <w:tcPrChange w:id="4723" w:author="Autor">
              <w:tcPr>
                <w:tcW w:w="867" w:type="dxa"/>
              </w:tcPr>
            </w:tcPrChange>
          </w:tcPr>
          <w:p w14:paraId="178A53AA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24" w:author="Autor">
              <w:tcPr>
                <w:tcW w:w="1133" w:type="dxa"/>
              </w:tcPr>
            </w:tcPrChange>
          </w:tcPr>
          <w:p w14:paraId="65FF3B03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25" w:author="Autor">
              <w:tcPr>
                <w:tcW w:w="1135" w:type="dxa"/>
              </w:tcPr>
            </w:tcPrChange>
          </w:tcPr>
          <w:p w14:paraId="591B6316" w14:textId="77777777" w:rsidR="00FC2824" w:rsidRDefault="00FC2824" w:rsidP="000368D4">
            <w:pPr>
              <w:pStyle w:val="tabelanormalny"/>
            </w:pPr>
            <w:r>
              <w:t>21.23</w:t>
            </w:r>
          </w:p>
        </w:tc>
        <w:tc>
          <w:tcPr>
            <w:tcW w:w="2237" w:type="dxa"/>
            <w:tcPrChange w:id="4726" w:author="Autor">
              <w:tcPr>
                <w:tcW w:w="1412" w:type="dxa"/>
              </w:tcPr>
            </w:tcPrChange>
          </w:tcPr>
          <w:p w14:paraId="14809C58" w14:textId="77777777" w:rsidR="00FC2824" w:rsidRDefault="00FC2824" w:rsidP="000368D4">
            <w:pPr>
              <w:pStyle w:val="tabelanormalny"/>
            </w:pPr>
            <w:r>
              <w:t xml:space="preserve">Długość geograficzna miejsca odbywania kwarantanny. W przypadku braku parametr przyjmuje </w:t>
            </w:r>
            <w:r>
              <w:lastRenderedPageBreak/>
              <w:t xml:space="preserve">wartość </w:t>
            </w:r>
            <w:proofErr w:type="spellStart"/>
            <w:r>
              <w:t>null</w:t>
            </w:r>
            <w:proofErr w:type="spellEnd"/>
            <w:r>
              <w:t xml:space="preserve"> </w:t>
            </w:r>
          </w:p>
        </w:tc>
      </w:tr>
      <w:tr w:rsidR="00FC2824" w14:paraId="48B9D39D" w14:textId="77777777" w:rsidTr="6AF12D69">
        <w:tc>
          <w:tcPr>
            <w:tcW w:w="3450" w:type="dxa"/>
            <w:tcPrChange w:id="4727" w:author="Autor">
              <w:tcPr>
                <w:tcW w:w="4515" w:type="dxa"/>
              </w:tcPr>
            </w:tcPrChange>
          </w:tcPr>
          <w:p w14:paraId="0B4616ED" w14:textId="77777777" w:rsidR="00FC2824" w:rsidRDefault="00FC2824" w:rsidP="000368D4">
            <w:pPr>
              <w:pStyle w:val="tabelanormalny"/>
            </w:pPr>
            <w:proofErr w:type="spellStart"/>
            <w:r>
              <w:lastRenderedPageBreak/>
              <w:t>Dane.Kwarantanny.Atencja</w:t>
            </w:r>
            <w:proofErr w:type="spellEnd"/>
          </w:p>
        </w:tc>
        <w:tc>
          <w:tcPr>
            <w:tcW w:w="1140" w:type="dxa"/>
            <w:tcPrChange w:id="4728" w:author="Autor">
              <w:tcPr>
                <w:tcW w:w="867" w:type="dxa"/>
              </w:tcPr>
            </w:tcPrChange>
          </w:tcPr>
          <w:p w14:paraId="7CC58EC4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29" w:author="Autor">
              <w:tcPr>
                <w:tcW w:w="1133" w:type="dxa"/>
              </w:tcPr>
            </w:tcPrChange>
          </w:tcPr>
          <w:p w14:paraId="4BFE86AF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30" w:author="Autor">
              <w:tcPr>
                <w:tcW w:w="1135" w:type="dxa"/>
              </w:tcPr>
            </w:tcPrChange>
          </w:tcPr>
          <w:p w14:paraId="57DE78E1" w14:textId="77777777" w:rsidR="00FC2824" w:rsidRDefault="00FC2824" w:rsidP="000368D4">
            <w:pPr>
              <w:pStyle w:val="tabelanormalny"/>
            </w:pPr>
            <w:r>
              <w:t>G</w:t>
            </w:r>
          </w:p>
        </w:tc>
        <w:tc>
          <w:tcPr>
            <w:tcW w:w="2237" w:type="dxa"/>
            <w:tcPrChange w:id="4731" w:author="Autor">
              <w:tcPr>
                <w:tcW w:w="1412" w:type="dxa"/>
              </w:tcPr>
            </w:tcPrChange>
          </w:tcPr>
          <w:p w14:paraId="118B3C41" w14:textId="77777777" w:rsidR="00FC2824" w:rsidRDefault="63C0FA9F" w:rsidP="000368D4">
            <w:pPr>
              <w:pStyle w:val="tabelanormalny"/>
            </w:pPr>
            <w:r>
              <w:t xml:space="preserve">Atencja obliczona dla </w:t>
            </w:r>
            <w:proofErr w:type="spellStart"/>
            <w:r>
              <w:t>kwarantnny</w:t>
            </w:r>
            <w:proofErr w:type="spellEnd"/>
            <w:r>
              <w:t>, zgodnie z algorytmem opisanym powyżej</w:t>
            </w:r>
          </w:p>
        </w:tc>
      </w:tr>
      <w:tr w:rsidR="00FC2824" w14:paraId="68FA0ED4" w14:textId="77777777" w:rsidTr="6AF12D69">
        <w:tc>
          <w:tcPr>
            <w:tcW w:w="3450" w:type="dxa"/>
            <w:tcPrChange w:id="4732" w:author="Autor">
              <w:tcPr>
                <w:tcW w:w="4515" w:type="dxa"/>
              </w:tcPr>
            </w:tcPrChange>
          </w:tcPr>
          <w:p w14:paraId="4AAC76A3" w14:textId="77777777" w:rsidR="00FC2824" w:rsidRDefault="00FC2824" w:rsidP="000368D4">
            <w:pPr>
              <w:pStyle w:val="tabelanormalny"/>
            </w:pPr>
            <w:proofErr w:type="spellStart"/>
            <w:r>
              <w:t>Dane.TestyCovid</w:t>
            </w:r>
            <w:proofErr w:type="spellEnd"/>
          </w:p>
        </w:tc>
        <w:tc>
          <w:tcPr>
            <w:tcW w:w="1140" w:type="dxa"/>
            <w:tcPrChange w:id="4733" w:author="Autor">
              <w:tcPr>
                <w:tcW w:w="867" w:type="dxa"/>
              </w:tcPr>
            </w:tcPrChange>
          </w:tcPr>
          <w:p w14:paraId="2263ADFF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734" w:author="Autor">
              <w:tcPr>
                <w:tcW w:w="1133" w:type="dxa"/>
              </w:tcPr>
            </w:tcPrChange>
          </w:tcPr>
          <w:p w14:paraId="6677A0DF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35" w:author="Autor">
              <w:tcPr>
                <w:tcW w:w="1135" w:type="dxa"/>
              </w:tcPr>
            </w:tcPrChange>
          </w:tcPr>
          <w:p w14:paraId="5E1BF2DB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736" w:author="Autor">
              <w:tcPr>
                <w:tcW w:w="1412" w:type="dxa"/>
              </w:tcPr>
            </w:tcPrChange>
          </w:tcPr>
          <w:p w14:paraId="25F434C3" w14:textId="77777777" w:rsidR="00FC2824" w:rsidRDefault="00FC2824" w:rsidP="000368D4">
            <w:pPr>
              <w:pStyle w:val="tabelanormalny"/>
            </w:pPr>
            <w:r>
              <w:t>Sekcja zawiera informacje na temat badań osoby na obecność COVID-19</w:t>
            </w:r>
          </w:p>
        </w:tc>
      </w:tr>
      <w:tr w:rsidR="00FC2824" w14:paraId="513DAF20" w14:textId="77777777" w:rsidTr="6AF12D69">
        <w:tc>
          <w:tcPr>
            <w:tcW w:w="3450" w:type="dxa"/>
            <w:tcPrChange w:id="4737" w:author="Autor">
              <w:tcPr>
                <w:tcW w:w="4515" w:type="dxa"/>
              </w:tcPr>
            </w:tcPrChange>
          </w:tcPr>
          <w:p w14:paraId="56E3C7EE" w14:textId="77777777" w:rsidR="00FC2824" w:rsidRDefault="00FC2824" w:rsidP="000368D4">
            <w:pPr>
              <w:pStyle w:val="tabelanormalny"/>
            </w:pPr>
            <w:proofErr w:type="spellStart"/>
            <w:r>
              <w:t>Dane.TestyCovid.Id</w:t>
            </w:r>
            <w:proofErr w:type="spellEnd"/>
          </w:p>
        </w:tc>
        <w:tc>
          <w:tcPr>
            <w:tcW w:w="1140" w:type="dxa"/>
            <w:tcPrChange w:id="4738" w:author="Autor">
              <w:tcPr>
                <w:tcW w:w="867" w:type="dxa"/>
              </w:tcPr>
            </w:tcPrChange>
          </w:tcPr>
          <w:p w14:paraId="47A4994C" w14:textId="77777777" w:rsidR="00FC2824" w:rsidRDefault="00FC2824" w:rsidP="000368D4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110" w:type="dxa"/>
            <w:tcPrChange w:id="4739" w:author="Autor">
              <w:tcPr>
                <w:tcW w:w="1133" w:type="dxa"/>
              </w:tcPr>
            </w:tcPrChange>
          </w:tcPr>
          <w:p w14:paraId="00680E73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40" w:author="Autor">
              <w:tcPr>
                <w:tcW w:w="1135" w:type="dxa"/>
              </w:tcPr>
            </w:tcPrChange>
          </w:tcPr>
          <w:p w14:paraId="2F777B23" w14:textId="77777777" w:rsidR="00FC2824" w:rsidRDefault="00FC2824" w:rsidP="000368D4">
            <w:pPr>
              <w:pStyle w:val="tabelanormalny"/>
            </w:pPr>
            <w:r>
              <w:t>123</w:t>
            </w:r>
          </w:p>
        </w:tc>
        <w:tc>
          <w:tcPr>
            <w:tcW w:w="2237" w:type="dxa"/>
            <w:tcPrChange w:id="4741" w:author="Autor">
              <w:tcPr>
                <w:tcW w:w="1412" w:type="dxa"/>
              </w:tcPr>
            </w:tcPrChange>
          </w:tcPr>
          <w:p w14:paraId="0D8CC445" w14:textId="77777777" w:rsidR="00FC2824" w:rsidRDefault="00FC2824" w:rsidP="000368D4">
            <w:pPr>
              <w:pStyle w:val="tabelanormalny"/>
            </w:pPr>
            <w:r>
              <w:t>Identyfikator techniczny testu</w:t>
            </w:r>
          </w:p>
        </w:tc>
      </w:tr>
      <w:tr w:rsidR="00FC2824" w14:paraId="6E84235C" w14:textId="77777777" w:rsidTr="6AF12D69">
        <w:tc>
          <w:tcPr>
            <w:tcW w:w="3450" w:type="dxa"/>
            <w:tcPrChange w:id="4742" w:author="Autor">
              <w:tcPr>
                <w:tcW w:w="4515" w:type="dxa"/>
              </w:tcPr>
            </w:tcPrChange>
          </w:tcPr>
          <w:p w14:paraId="70EB4FBC" w14:textId="77777777" w:rsidR="00FC2824" w:rsidRDefault="00FC2824" w:rsidP="000368D4">
            <w:pPr>
              <w:pStyle w:val="tabelanormalny"/>
            </w:pPr>
            <w:proofErr w:type="spellStart"/>
            <w:r>
              <w:t>Dane.TestyCovid.Wynik</w:t>
            </w:r>
            <w:proofErr w:type="spellEnd"/>
          </w:p>
        </w:tc>
        <w:tc>
          <w:tcPr>
            <w:tcW w:w="1140" w:type="dxa"/>
            <w:tcPrChange w:id="4743" w:author="Autor">
              <w:tcPr>
                <w:tcW w:w="867" w:type="dxa"/>
              </w:tcPr>
            </w:tcPrChange>
          </w:tcPr>
          <w:p w14:paraId="683F9A9C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44" w:author="Autor">
              <w:tcPr>
                <w:tcW w:w="1133" w:type="dxa"/>
              </w:tcPr>
            </w:tcPrChange>
          </w:tcPr>
          <w:p w14:paraId="5EAE5802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45" w:author="Autor">
              <w:tcPr>
                <w:tcW w:w="1135" w:type="dxa"/>
              </w:tcPr>
            </w:tcPrChange>
          </w:tcPr>
          <w:p w14:paraId="325A74C3" w14:textId="77777777" w:rsidR="00FC2824" w:rsidRDefault="00FC2824" w:rsidP="000368D4">
            <w:pPr>
              <w:pStyle w:val="tabelanormalny"/>
            </w:pPr>
            <w:r>
              <w:t>POZYTYWNY</w:t>
            </w:r>
          </w:p>
        </w:tc>
        <w:tc>
          <w:tcPr>
            <w:tcW w:w="2237" w:type="dxa"/>
            <w:tcPrChange w:id="4746" w:author="Autor">
              <w:tcPr>
                <w:tcW w:w="1412" w:type="dxa"/>
              </w:tcPr>
            </w:tcPrChange>
          </w:tcPr>
          <w:p w14:paraId="204D7381" w14:textId="77777777" w:rsidR="00FC2824" w:rsidRDefault="00FC2824" w:rsidP="000368D4">
            <w:pPr>
              <w:pStyle w:val="tabelanormalny"/>
            </w:pPr>
            <w:r>
              <w:t>Wynik badania na obecność COVID-19</w:t>
            </w:r>
            <w:r w:rsidR="00D9615C">
              <w:t xml:space="preserve"> zgodna z wartościami słownikowymi opisanymi w rozdziale 11</w:t>
            </w:r>
            <w:r>
              <w:t xml:space="preserve">. W przypadku braku wyniku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250060E1" w14:textId="77777777" w:rsidTr="6AF12D69">
        <w:tc>
          <w:tcPr>
            <w:tcW w:w="3450" w:type="dxa"/>
            <w:tcPrChange w:id="4747" w:author="Autor">
              <w:tcPr>
                <w:tcW w:w="4515" w:type="dxa"/>
              </w:tcPr>
            </w:tcPrChange>
          </w:tcPr>
          <w:p w14:paraId="0EB0DA01" w14:textId="77777777" w:rsidR="00FC2824" w:rsidRDefault="00FC2824" w:rsidP="000368D4">
            <w:pPr>
              <w:pStyle w:val="tabelanormalny"/>
            </w:pPr>
            <w:proofErr w:type="spellStart"/>
            <w:r>
              <w:t>Dane.TestyCovid.DataWyniku</w:t>
            </w:r>
            <w:proofErr w:type="spellEnd"/>
          </w:p>
        </w:tc>
        <w:tc>
          <w:tcPr>
            <w:tcW w:w="1140" w:type="dxa"/>
            <w:tcPrChange w:id="4748" w:author="Autor">
              <w:tcPr>
                <w:tcW w:w="867" w:type="dxa"/>
              </w:tcPr>
            </w:tcPrChange>
          </w:tcPr>
          <w:p w14:paraId="7CA5D528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49" w:author="Autor">
              <w:tcPr>
                <w:tcW w:w="1133" w:type="dxa"/>
              </w:tcPr>
            </w:tcPrChange>
          </w:tcPr>
          <w:p w14:paraId="67023D40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50" w:author="Autor">
              <w:tcPr>
                <w:tcW w:w="1135" w:type="dxa"/>
              </w:tcPr>
            </w:tcPrChange>
          </w:tcPr>
          <w:p w14:paraId="21ABD1A9" w14:textId="77777777" w:rsidR="00FC2824" w:rsidRDefault="00FC2824" w:rsidP="000368D4">
            <w:pPr>
              <w:pStyle w:val="tabelanormalny"/>
            </w:pPr>
            <w:r>
              <w:t>2020-09-10</w:t>
            </w:r>
          </w:p>
        </w:tc>
        <w:tc>
          <w:tcPr>
            <w:tcW w:w="2237" w:type="dxa"/>
            <w:tcPrChange w:id="4751" w:author="Autor">
              <w:tcPr>
                <w:tcW w:w="1412" w:type="dxa"/>
              </w:tcPr>
            </w:tcPrChange>
          </w:tcPr>
          <w:p w14:paraId="56C1A2C8" w14:textId="77777777" w:rsidR="00FC2824" w:rsidRDefault="00FC2824" w:rsidP="000368D4">
            <w:pPr>
              <w:pStyle w:val="tabelanormalny"/>
            </w:pPr>
            <w:r>
              <w:t xml:space="preserve">Data wprowadzenia wyniku do systemu. Data w formacie </w:t>
            </w:r>
            <w:r w:rsidR="00813B64">
              <w:t>DD-MM-</w:t>
            </w:r>
            <w:r>
              <w:t xml:space="preserve">RRRR. W przypadku braku wprowadzenia wyniku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14:paraId="70B0780C" w14:textId="77777777" w:rsidTr="6AF12D69">
        <w:tc>
          <w:tcPr>
            <w:tcW w:w="3450" w:type="dxa"/>
            <w:tcPrChange w:id="4752" w:author="Autor">
              <w:tcPr>
                <w:tcW w:w="4515" w:type="dxa"/>
              </w:tcPr>
            </w:tcPrChange>
          </w:tcPr>
          <w:p w14:paraId="076676FB" w14:textId="77777777" w:rsidR="00FC2824" w:rsidRDefault="00FC2824" w:rsidP="000368D4">
            <w:pPr>
              <w:pStyle w:val="tabelanormalny"/>
            </w:pPr>
            <w:proofErr w:type="spellStart"/>
            <w:r>
              <w:t>Dane.TestyCovid.DataPobrania</w:t>
            </w:r>
            <w:proofErr w:type="spellEnd"/>
          </w:p>
        </w:tc>
        <w:tc>
          <w:tcPr>
            <w:tcW w:w="1140" w:type="dxa"/>
            <w:tcPrChange w:id="4753" w:author="Autor">
              <w:tcPr>
                <w:tcW w:w="867" w:type="dxa"/>
              </w:tcPr>
            </w:tcPrChange>
          </w:tcPr>
          <w:p w14:paraId="71A272C5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54" w:author="Autor">
              <w:tcPr>
                <w:tcW w:w="1133" w:type="dxa"/>
              </w:tcPr>
            </w:tcPrChange>
          </w:tcPr>
          <w:p w14:paraId="71766E9C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55" w:author="Autor">
              <w:tcPr>
                <w:tcW w:w="1135" w:type="dxa"/>
              </w:tcPr>
            </w:tcPrChange>
          </w:tcPr>
          <w:p w14:paraId="0FAD883D" w14:textId="77777777" w:rsidR="00FC2824" w:rsidRDefault="00FC2824" w:rsidP="000368D4">
            <w:pPr>
              <w:pStyle w:val="tabelanormalny"/>
            </w:pPr>
            <w:r>
              <w:t>2020-09-10</w:t>
            </w:r>
          </w:p>
        </w:tc>
        <w:tc>
          <w:tcPr>
            <w:tcW w:w="2237" w:type="dxa"/>
            <w:tcPrChange w:id="4756" w:author="Autor">
              <w:tcPr>
                <w:tcW w:w="1412" w:type="dxa"/>
              </w:tcPr>
            </w:tcPrChange>
          </w:tcPr>
          <w:p w14:paraId="4291D8E1" w14:textId="77777777" w:rsidR="00FC2824" w:rsidRDefault="00FC2824" w:rsidP="000368D4">
            <w:pPr>
              <w:pStyle w:val="tabelanormalny"/>
            </w:pPr>
            <w:r>
              <w:t xml:space="preserve">Data pobrania wymazu od osoby do badania na obecność COVID-19. Data w formacie </w:t>
            </w:r>
            <w:r w:rsidR="00813B64">
              <w:t>DD-MM-RRRR</w:t>
            </w:r>
            <w:r>
              <w:t xml:space="preserve">. </w:t>
            </w:r>
          </w:p>
        </w:tc>
      </w:tr>
      <w:tr w:rsidR="00FC2824" w14:paraId="1454AF91" w14:textId="77777777" w:rsidTr="6AF12D69">
        <w:tc>
          <w:tcPr>
            <w:tcW w:w="3450" w:type="dxa"/>
            <w:tcPrChange w:id="4757" w:author="Autor">
              <w:tcPr>
                <w:tcW w:w="4515" w:type="dxa"/>
              </w:tcPr>
            </w:tcPrChange>
          </w:tcPr>
          <w:p w14:paraId="7974DA65" w14:textId="77777777" w:rsidR="00FC2824" w:rsidRDefault="00FC2824" w:rsidP="000368D4">
            <w:pPr>
              <w:pStyle w:val="tabelanormalny"/>
            </w:pPr>
            <w:proofErr w:type="spellStart"/>
            <w:r>
              <w:t>Dane.TestyCovid.Atencja</w:t>
            </w:r>
            <w:proofErr w:type="spellEnd"/>
          </w:p>
        </w:tc>
        <w:tc>
          <w:tcPr>
            <w:tcW w:w="1140" w:type="dxa"/>
            <w:tcPrChange w:id="4758" w:author="Autor">
              <w:tcPr>
                <w:tcW w:w="867" w:type="dxa"/>
              </w:tcPr>
            </w:tcPrChange>
          </w:tcPr>
          <w:p w14:paraId="6E7A4994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59" w:author="Autor">
              <w:tcPr>
                <w:tcW w:w="1133" w:type="dxa"/>
              </w:tcPr>
            </w:tcPrChange>
          </w:tcPr>
          <w:p w14:paraId="4AE44341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60" w:author="Autor">
              <w:tcPr>
                <w:tcW w:w="1135" w:type="dxa"/>
              </w:tcPr>
            </w:tcPrChange>
          </w:tcPr>
          <w:p w14:paraId="7675B92F" w14:textId="77777777" w:rsidR="00FC2824" w:rsidRDefault="00FC2824" w:rsidP="000368D4">
            <w:pPr>
              <w:pStyle w:val="tabelanormalny"/>
            </w:pPr>
            <w:r>
              <w:t>G</w:t>
            </w:r>
          </w:p>
        </w:tc>
        <w:tc>
          <w:tcPr>
            <w:tcW w:w="2237" w:type="dxa"/>
            <w:tcPrChange w:id="4761" w:author="Autor">
              <w:tcPr>
                <w:tcW w:w="1412" w:type="dxa"/>
              </w:tcPr>
            </w:tcPrChange>
          </w:tcPr>
          <w:p w14:paraId="04C6ADCF" w14:textId="77777777" w:rsidR="00FC2824" w:rsidRDefault="4FD85B8C" w:rsidP="000368D4">
            <w:pPr>
              <w:pStyle w:val="tabelanormalny"/>
            </w:pPr>
            <w:proofErr w:type="spellStart"/>
            <w:r>
              <w:t>Atencjadla</w:t>
            </w:r>
            <w:proofErr w:type="spellEnd"/>
            <w:r>
              <w:t xml:space="preserve"> testu na COVID19 obliczona zgodnie z algorytmem </w:t>
            </w:r>
            <w:r w:rsidR="00B60768">
              <w:t>opisanym powyżej</w:t>
            </w:r>
          </w:p>
        </w:tc>
      </w:tr>
      <w:tr w:rsidR="00FC2824" w14:paraId="721E2606" w14:textId="77777777" w:rsidTr="6AF12D69">
        <w:tc>
          <w:tcPr>
            <w:tcW w:w="3450" w:type="dxa"/>
            <w:tcPrChange w:id="4762" w:author="Autor">
              <w:tcPr>
                <w:tcW w:w="4515" w:type="dxa"/>
              </w:tcPr>
            </w:tcPrChange>
          </w:tcPr>
          <w:p w14:paraId="1B70FB4B" w14:textId="77777777" w:rsidR="00FC2824" w:rsidRDefault="00FC2824" w:rsidP="000368D4">
            <w:pPr>
              <w:pStyle w:val="tabelanormalny"/>
            </w:pPr>
            <w:proofErr w:type="spellStart"/>
            <w:r>
              <w:lastRenderedPageBreak/>
              <w:t>Dane.WlascicielPoz</w:t>
            </w:r>
            <w:proofErr w:type="spellEnd"/>
          </w:p>
        </w:tc>
        <w:tc>
          <w:tcPr>
            <w:tcW w:w="1140" w:type="dxa"/>
            <w:tcPrChange w:id="4763" w:author="Autor">
              <w:tcPr>
                <w:tcW w:w="867" w:type="dxa"/>
              </w:tcPr>
            </w:tcPrChange>
          </w:tcPr>
          <w:p w14:paraId="30A21339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764" w:author="Autor">
              <w:tcPr>
                <w:tcW w:w="1133" w:type="dxa"/>
              </w:tcPr>
            </w:tcPrChange>
          </w:tcPr>
          <w:p w14:paraId="292CEB28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65" w:author="Autor">
              <w:tcPr>
                <w:tcW w:w="1135" w:type="dxa"/>
              </w:tcPr>
            </w:tcPrChange>
          </w:tcPr>
          <w:p w14:paraId="72447619" w14:textId="77777777" w:rsidR="00FC2824" w:rsidRDefault="00FC2824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766" w:author="Autor">
              <w:tcPr>
                <w:tcW w:w="1412" w:type="dxa"/>
              </w:tcPr>
            </w:tcPrChange>
          </w:tcPr>
          <w:p w14:paraId="6C48A209" w14:textId="77777777" w:rsidR="00FC2824" w:rsidRDefault="6E9FCF06" w:rsidP="000368D4">
            <w:pPr>
              <w:pStyle w:val="tabelanormalny"/>
            </w:pPr>
            <w:r>
              <w:t xml:space="preserve">Dane  </w:t>
            </w:r>
            <w:r w:rsidR="347ED246">
              <w:t>dot</w:t>
            </w:r>
            <w:r w:rsidR="00B60768">
              <w:t>.</w:t>
            </w:r>
            <w:r w:rsidR="347ED246">
              <w:t xml:space="preserve"> właściciela (placówki) aktualnej na dzień wykonania raportu deklaracji lekarskiej pacjenta.</w:t>
            </w:r>
          </w:p>
        </w:tc>
      </w:tr>
      <w:tr w:rsidR="2E8DE63F" w14:paraId="73C8CBD3" w14:textId="77777777" w:rsidTr="6AF12D69">
        <w:tc>
          <w:tcPr>
            <w:tcW w:w="3450" w:type="dxa"/>
            <w:tcPrChange w:id="4767" w:author="Autor">
              <w:tcPr>
                <w:tcW w:w="4515" w:type="dxa"/>
              </w:tcPr>
            </w:tcPrChange>
          </w:tcPr>
          <w:p w14:paraId="3966FE38" w14:textId="77777777" w:rsidR="347ED246" w:rsidRDefault="347ED246" w:rsidP="000368D4">
            <w:pPr>
              <w:pStyle w:val="tabelanormalny"/>
            </w:pPr>
            <w:proofErr w:type="spellStart"/>
            <w:r>
              <w:t>Dane.WlascicielPoz.Informacja</w:t>
            </w:r>
            <w:proofErr w:type="spellEnd"/>
          </w:p>
        </w:tc>
        <w:tc>
          <w:tcPr>
            <w:tcW w:w="1140" w:type="dxa"/>
            <w:tcPrChange w:id="4768" w:author="Autor">
              <w:tcPr>
                <w:tcW w:w="867" w:type="dxa"/>
              </w:tcPr>
            </w:tcPrChange>
          </w:tcPr>
          <w:p w14:paraId="41C1333E" w14:textId="77777777" w:rsidR="347ED246" w:rsidRDefault="347ED246" w:rsidP="000368D4">
            <w:pPr>
              <w:pStyle w:val="tabelanormalny"/>
            </w:pPr>
            <w:r>
              <w:t>N/D</w:t>
            </w:r>
          </w:p>
        </w:tc>
        <w:tc>
          <w:tcPr>
            <w:tcW w:w="1110" w:type="dxa"/>
            <w:tcPrChange w:id="4769" w:author="Autor">
              <w:tcPr>
                <w:tcW w:w="1133" w:type="dxa"/>
              </w:tcPr>
            </w:tcPrChange>
          </w:tcPr>
          <w:p w14:paraId="64FEADA8" w14:textId="77777777" w:rsidR="347ED246" w:rsidRDefault="347ED246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70" w:author="Autor">
              <w:tcPr>
                <w:tcW w:w="1135" w:type="dxa"/>
              </w:tcPr>
            </w:tcPrChange>
          </w:tcPr>
          <w:p w14:paraId="0BA431A6" w14:textId="77777777" w:rsidR="347ED246" w:rsidRDefault="347ED246" w:rsidP="000368D4">
            <w:pPr>
              <w:pStyle w:val="tabelanormalny"/>
            </w:pPr>
            <w:r>
              <w:t>N/D</w:t>
            </w:r>
          </w:p>
        </w:tc>
        <w:tc>
          <w:tcPr>
            <w:tcW w:w="2237" w:type="dxa"/>
            <w:tcPrChange w:id="4771" w:author="Autor">
              <w:tcPr>
                <w:tcW w:w="1412" w:type="dxa"/>
              </w:tcPr>
            </w:tcPrChange>
          </w:tcPr>
          <w:p w14:paraId="3BC30CB1" w14:textId="77777777" w:rsidR="347ED246" w:rsidRDefault="347ED246" w:rsidP="000368D4">
            <w:pPr>
              <w:pStyle w:val="tabelanormalny"/>
            </w:pPr>
            <w:r>
              <w:t>Element grupujący</w:t>
            </w:r>
          </w:p>
        </w:tc>
      </w:tr>
      <w:tr w:rsidR="2E8DE63F" w14:paraId="4A0CA4BA" w14:textId="77777777" w:rsidTr="6AF12D69">
        <w:tc>
          <w:tcPr>
            <w:tcW w:w="3450" w:type="dxa"/>
            <w:tcPrChange w:id="4772" w:author="Autor">
              <w:tcPr>
                <w:tcW w:w="4515" w:type="dxa"/>
              </w:tcPr>
            </w:tcPrChange>
          </w:tcPr>
          <w:p w14:paraId="47AE2D65" w14:textId="77777777" w:rsidR="347ED246" w:rsidRDefault="347ED246" w:rsidP="000368D4">
            <w:pPr>
              <w:pStyle w:val="tabelanormalny"/>
            </w:pPr>
            <w:proofErr w:type="spellStart"/>
            <w:r>
              <w:t>Dane.WlascicielPoz.Informacja.Root</w:t>
            </w:r>
            <w:proofErr w:type="spellEnd"/>
          </w:p>
        </w:tc>
        <w:tc>
          <w:tcPr>
            <w:tcW w:w="1140" w:type="dxa"/>
            <w:tcPrChange w:id="4773" w:author="Autor">
              <w:tcPr>
                <w:tcW w:w="867" w:type="dxa"/>
              </w:tcPr>
            </w:tcPrChange>
          </w:tcPr>
          <w:p w14:paraId="06C6B586" w14:textId="77777777" w:rsidR="2E8DE63F" w:rsidRDefault="2E8DE63F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74" w:author="Autor">
              <w:tcPr>
                <w:tcW w:w="1133" w:type="dxa"/>
              </w:tcPr>
            </w:tcPrChange>
          </w:tcPr>
          <w:p w14:paraId="532E5DFB" w14:textId="77777777" w:rsidR="2E8DE63F" w:rsidRDefault="2E8DE63F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75" w:author="Autor">
              <w:tcPr>
                <w:tcW w:w="1135" w:type="dxa"/>
              </w:tcPr>
            </w:tcPrChange>
          </w:tcPr>
          <w:p w14:paraId="30D3E06F" w14:textId="77777777" w:rsidR="2E8DE63F" w:rsidRDefault="2E8DE63F" w:rsidP="000368D4">
            <w:pPr>
              <w:pStyle w:val="tabelanormalny"/>
            </w:pPr>
            <w:r>
              <w:t>2.16.840.1.113883.3.4424.2.3.3</w:t>
            </w:r>
          </w:p>
        </w:tc>
        <w:tc>
          <w:tcPr>
            <w:tcW w:w="2237" w:type="dxa"/>
            <w:tcPrChange w:id="4776" w:author="Autor">
              <w:tcPr>
                <w:tcW w:w="1412" w:type="dxa"/>
              </w:tcPr>
            </w:tcPrChange>
          </w:tcPr>
          <w:p w14:paraId="14F1F213" w14:textId="77777777" w:rsidR="2E8DE63F" w:rsidRDefault="2E8DE63F" w:rsidP="000368D4">
            <w:pPr>
              <w:pStyle w:val="tabelanormalny"/>
            </w:pPr>
            <w:r>
              <w:t>Root miejsca udzielania świadczeń dla placówek POZ</w:t>
            </w:r>
          </w:p>
        </w:tc>
      </w:tr>
      <w:tr w:rsidR="2E8DE63F" w14:paraId="07A9C529" w14:textId="77777777" w:rsidTr="6AF12D69">
        <w:tc>
          <w:tcPr>
            <w:tcW w:w="3450" w:type="dxa"/>
            <w:tcPrChange w:id="4777" w:author="Autor">
              <w:tcPr>
                <w:tcW w:w="4515" w:type="dxa"/>
              </w:tcPr>
            </w:tcPrChange>
          </w:tcPr>
          <w:p w14:paraId="09714B10" w14:textId="77777777" w:rsidR="347ED246" w:rsidRDefault="347ED246" w:rsidP="000368D4">
            <w:pPr>
              <w:pStyle w:val="tabelanormalny"/>
            </w:pPr>
            <w:proofErr w:type="spellStart"/>
            <w:r>
              <w:t>Dane.WlascicielPoz.Informacja.Ext</w:t>
            </w:r>
            <w:proofErr w:type="spellEnd"/>
          </w:p>
        </w:tc>
        <w:tc>
          <w:tcPr>
            <w:tcW w:w="1140" w:type="dxa"/>
            <w:tcPrChange w:id="4778" w:author="Autor">
              <w:tcPr>
                <w:tcW w:w="867" w:type="dxa"/>
              </w:tcPr>
            </w:tcPrChange>
          </w:tcPr>
          <w:p w14:paraId="6BB6F865" w14:textId="77777777" w:rsidR="2E8DE63F" w:rsidRDefault="2E8DE63F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79" w:author="Autor">
              <w:tcPr>
                <w:tcW w:w="1133" w:type="dxa"/>
              </w:tcPr>
            </w:tcPrChange>
          </w:tcPr>
          <w:p w14:paraId="6EDD071F" w14:textId="77777777" w:rsidR="2E8DE63F" w:rsidRDefault="2E8DE63F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80" w:author="Autor">
              <w:tcPr>
                <w:tcW w:w="1135" w:type="dxa"/>
              </w:tcPr>
            </w:tcPrChange>
          </w:tcPr>
          <w:p w14:paraId="45CAC5F3" w14:textId="77777777" w:rsidR="2E8DE63F" w:rsidRDefault="2E8DE63F" w:rsidP="000368D4">
            <w:pPr>
              <w:pStyle w:val="tabelanormalny"/>
            </w:pPr>
            <w:r>
              <w:t>012345678910-001</w:t>
            </w:r>
          </w:p>
        </w:tc>
        <w:tc>
          <w:tcPr>
            <w:tcW w:w="2237" w:type="dxa"/>
            <w:tcPrChange w:id="4781" w:author="Autor">
              <w:tcPr>
                <w:tcW w:w="1412" w:type="dxa"/>
              </w:tcPr>
            </w:tcPrChange>
          </w:tcPr>
          <w:p w14:paraId="36FCD7C3" w14:textId="77777777" w:rsidR="2E8DE63F" w:rsidRDefault="2E8DE63F" w:rsidP="000368D4">
            <w:pPr>
              <w:pStyle w:val="tabelanormalny"/>
            </w:pPr>
            <w:r>
              <w:t xml:space="preserve">Extension miejsca udzielania świadczeń dla placówek POZ zgodnie z konwencją zapisu </w:t>
            </w:r>
            <w:proofErr w:type="spellStart"/>
            <w:r>
              <w:t>numerKsiegiRejestrwej-kodJednostkiOrganizacyjnej</w:t>
            </w:r>
            <w:proofErr w:type="spellEnd"/>
            <w:r>
              <w:t xml:space="preserve"> bądź </w:t>
            </w:r>
            <w:proofErr w:type="spellStart"/>
            <w:r>
              <w:t>numerKsiegiRejestrwej-kodKomórkiOrganizacyjnej</w:t>
            </w:r>
            <w:proofErr w:type="spellEnd"/>
            <w:r>
              <w:t xml:space="preserve">, w zależności od użytego </w:t>
            </w:r>
            <w:proofErr w:type="spellStart"/>
            <w:r>
              <w:t>root</w:t>
            </w:r>
            <w:proofErr w:type="spellEnd"/>
            <w:r>
              <w:t xml:space="preserve"> miejsca</w:t>
            </w:r>
          </w:p>
        </w:tc>
      </w:tr>
      <w:tr w:rsidR="00FC2824" w14:paraId="1FD9EC4C" w14:textId="77777777" w:rsidTr="6AF12D69">
        <w:tc>
          <w:tcPr>
            <w:tcW w:w="3450" w:type="dxa"/>
            <w:tcPrChange w:id="4782" w:author="Autor">
              <w:tcPr>
                <w:tcW w:w="4515" w:type="dxa"/>
              </w:tcPr>
            </w:tcPrChange>
          </w:tcPr>
          <w:p w14:paraId="4CA1487A" w14:textId="77777777" w:rsidR="00FC2824" w:rsidRDefault="00FC2824" w:rsidP="000368D4">
            <w:pPr>
              <w:pStyle w:val="tabelanormalny"/>
            </w:pPr>
            <w:proofErr w:type="spellStart"/>
            <w:r>
              <w:t>Dane.Atencja</w:t>
            </w:r>
            <w:proofErr w:type="spellEnd"/>
          </w:p>
        </w:tc>
        <w:tc>
          <w:tcPr>
            <w:tcW w:w="1140" w:type="dxa"/>
            <w:tcPrChange w:id="4783" w:author="Autor">
              <w:tcPr>
                <w:tcW w:w="867" w:type="dxa"/>
              </w:tcPr>
            </w:tcPrChange>
          </w:tcPr>
          <w:p w14:paraId="2AA66289" w14:textId="77777777" w:rsidR="00FC2824" w:rsidRDefault="00FC2824" w:rsidP="000368D4">
            <w:pPr>
              <w:pStyle w:val="tabelanormalny"/>
            </w:pPr>
            <w:r>
              <w:t>String</w:t>
            </w:r>
          </w:p>
        </w:tc>
        <w:tc>
          <w:tcPr>
            <w:tcW w:w="1110" w:type="dxa"/>
            <w:tcPrChange w:id="4784" w:author="Autor">
              <w:tcPr>
                <w:tcW w:w="1133" w:type="dxa"/>
              </w:tcPr>
            </w:tcPrChange>
          </w:tcPr>
          <w:p w14:paraId="2C00B91A" w14:textId="77777777" w:rsidR="00FC2824" w:rsidRDefault="00FC2824" w:rsidP="000368D4">
            <w:pPr>
              <w:pStyle w:val="tabelanormalny"/>
            </w:pPr>
            <w:r>
              <w:t>TAK</w:t>
            </w:r>
          </w:p>
        </w:tc>
        <w:tc>
          <w:tcPr>
            <w:tcW w:w="1125" w:type="dxa"/>
            <w:tcPrChange w:id="4785" w:author="Autor">
              <w:tcPr>
                <w:tcW w:w="1135" w:type="dxa"/>
              </w:tcPr>
            </w:tcPrChange>
          </w:tcPr>
          <w:p w14:paraId="18A0CC84" w14:textId="77777777" w:rsidR="00FC2824" w:rsidRDefault="00FC2824" w:rsidP="000368D4">
            <w:pPr>
              <w:pStyle w:val="tabelanormalny"/>
            </w:pPr>
            <w:r>
              <w:t>G</w:t>
            </w:r>
          </w:p>
        </w:tc>
        <w:tc>
          <w:tcPr>
            <w:tcW w:w="2237" w:type="dxa"/>
            <w:tcPrChange w:id="4786" w:author="Autor">
              <w:tcPr>
                <w:tcW w:w="1412" w:type="dxa"/>
              </w:tcPr>
            </w:tcPrChange>
          </w:tcPr>
          <w:p w14:paraId="471C8F55" w14:textId="77777777" w:rsidR="00FC2824" w:rsidRDefault="70DF9471" w:rsidP="000368D4">
            <w:pPr>
              <w:pStyle w:val="tabelanormalny"/>
            </w:pPr>
            <w:r>
              <w:t xml:space="preserve">Atencja wypadkowa dla pacjenta, obliczona </w:t>
            </w:r>
            <w:r w:rsidR="00B60768">
              <w:t>zgodnie</w:t>
            </w:r>
            <w:r>
              <w:t xml:space="preserve"> z algorytmem </w:t>
            </w:r>
            <w:r w:rsidR="00B60768">
              <w:t>opisanym powyżej</w:t>
            </w:r>
            <w:r>
              <w:t>.</w:t>
            </w:r>
          </w:p>
        </w:tc>
      </w:tr>
    </w:tbl>
    <w:p w14:paraId="0A44ABB3" w14:textId="77777777" w:rsidR="00D40E93" w:rsidRPr="00E14DE4" w:rsidRDefault="00D40E93" w:rsidP="00D40E93">
      <w:pPr>
        <w:pStyle w:val="Legenda"/>
        <w:rPr>
          <w:rFonts w:ascii="Calibri" w:hAnsi="Calibri" w:cs="Times New Roman"/>
          <w:sz w:val="20"/>
          <w:szCs w:val="20"/>
        </w:rPr>
      </w:pPr>
      <w:r>
        <w:t xml:space="preserve">Tabela 11 Tabela opisów parametrów </w:t>
      </w:r>
      <w:r w:rsidR="00247A03">
        <w:t xml:space="preserve">w odpowiedzi </w:t>
      </w:r>
      <w:r>
        <w:t>w metodzie /raport-</w:t>
      </w:r>
      <w:proofErr w:type="spellStart"/>
      <w:r>
        <w:t>ext</w:t>
      </w:r>
      <w:proofErr w:type="spellEnd"/>
      <w:r>
        <w:t>/</w:t>
      </w:r>
      <w:proofErr w:type="spellStart"/>
      <w:r>
        <w:t>poz</w:t>
      </w:r>
      <w:proofErr w:type="spellEnd"/>
    </w:p>
    <w:p w14:paraId="511C8553" w14:textId="77777777" w:rsidR="007830B5" w:rsidRDefault="714E3972" w:rsidP="007830B5">
      <w:pPr>
        <w:pStyle w:val="Nagwek1"/>
        <w:numPr>
          <w:ilvl w:val="1"/>
          <w:numId w:val="20"/>
        </w:numPr>
      </w:pPr>
      <w:bookmarkStart w:id="4787" w:name="_Toc95995798"/>
      <w:bookmarkStart w:id="4788" w:name="_Toc883644050"/>
      <w:bookmarkStart w:id="4789" w:name="_Toc527082857"/>
      <w:bookmarkStart w:id="4790" w:name="_Toc1707346338"/>
      <w:bookmarkStart w:id="4791" w:name="_Toc1681208708"/>
      <w:bookmarkStart w:id="4792" w:name="_Toc478749730"/>
      <w:bookmarkStart w:id="4793" w:name="_Toc718704305"/>
      <w:bookmarkStart w:id="4794" w:name="_Toc1619053820"/>
      <w:bookmarkStart w:id="4795" w:name="_Toc1851989359"/>
      <w:bookmarkStart w:id="4796" w:name="_Toc542258189"/>
      <w:bookmarkStart w:id="4797" w:name="_Toc1177015569"/>
      <w:bookmarkStart w:id="4798" w:name="_Toc509397205"/>
      <w:bookmarkStart w:id="4799" w:name="_Toc555005033"/>
      <w:bookmarkStart w:id="4800" w:name="_Toc965619450"/>
      <w:bookmarkStart w:id="4801" w:name="_Toc1822125326"/>
      <w:bookmarkStart w:id="4802" w:name="_Toc1415840181"/>
      <w:bookmarkStart w:id="4803" w:name="_Toc1951725933"/>
      <w:bookmarkStart w:id="4804" w:name="_Toc167429569"/>
      <w:bookmarkStart w:id="4805" w:name="_Toc1368494881"/>
      <w:bookmarkStart w:id="4806" w:name="_Toc1730445040"/>
      <w:bookmarkStart w:id="4807" w:name="_Toc1977496431"/>
      <w:bookmarkStart w:id="4808" w:name="_Toc1036612236"/>
      <w:bookmarkStart w:id="4809" w:name="_Toc219415758"/>
      <w:bookmarkStart w:id="4810" w:name="_Toc1078868364"/>
      <w:bookmarkStart w:id="4811" w:name="_Toc1870911092"/>
      <w:bookmarkStart w:id="4812" w:name="_Toc1922173256"/>
      <w:bookmarkStart w:id="4813" w:name="_Toc1415667854"/>
      <w:bookmarkStart w:id="4814" w:name="_Toc1999450005"/>
      <w:bookmarkStart w:id="4815" w:name="_Toc941389265"/>
      <w:bookmarkStart w:id="4816" w:name="_Toc1310036413"/>
      <w:bookmarkStart w:id="4817" w:name="_Toc1284085394"/>
      <w:bookmarkStart w:id="4818" w:name="_Toc1042434053"/>
      <w:bookmarkStart w:id="4819" w:name="_Toc1721048881"/>
      <w:bookmarkStart w:id="4820" w:name="_Toc2073706744"/>
      <w:bookmarkStart w:id="4821" w:name="_Toc705925571"/>
      <w:bookmarkStart w:id="4822" w:name="_Toc1840536379"/>
      <w:bookmarkStart w:id="4823" w:name="_Toc388299050"/>
      <w:bookmarkStart w:id="4824" w:name="_Toc597742080"/>
      <w:bookmarkStart w:id="4825" w:name="_Toc749228652"/>
      <w:bookmarkStart w:id="4826" w:name="_Toc1046808922"/>
      <w:bookmarkStart w:id="4827" w:name="_Toc901704750"/>
      <w:bookmarkStart w:id="4828" w:name="_Toc211570937"/>
      <w:bookmarkStart w:id="4829" w:name="_Toc737882674"/>
      <w:bookmarkStart w:id="4830" w:name="_Toc985508677"/>
      <w:bookmarkStart w:id="4831" w:name="_Toc21616372"/>
      <w:bookmarkStart w:id="4832" w:name="_Toc1187688914"/>
      <w:bookmarkStart w:id="4833" w:name="_Toc1616885472"/>
      <w:bookmarkStart w:id="4834" w:name="_Toc1756158528"/>
      <w:bookmarkStart w:id="4835" w:name="_Toc827117454"/>
      <w:bookmarkStart w:id="4836" w:name="_Toc1437934655"/>
      <w:bookmarkStart w:id="4837" w:name="_Toc1714358127"/>
      <w:bookmarkStart w:id="4838" w:name="_Toc340239948"/>
      <w:bookmarkStart w:id="4839" w:name="_Toc1467885148"/>
      <w:bookmarkStart w:id="4840" w:name="_Toc1969542092"/>
      <w:bookmarkStart w:id="4841" w:name="_Toc1208185058"/>
      <w:bookmarkStart w:id="4842" w:name="_Toc1185616412"/>
      <w:bookmarkStart w:id="4843" w:name="_Toc1733755847"/>
      <w:bookmarkStart w:id="4844" w:name="_Toc285230139"/>
      <w:bookmarkStart w:id="4845" w:name="_Toc1282115064"/>
      <w:bookmarkStart w:id="4846" w:name="_Toc1739789132"/>
      <w:bookmarkStart w:id="4847" w:name="_Toc2039841095"/>
      <w:bookmarkStart w:id="4848" w:name="_Toc468047276"/>
      <w:bookmarkStart w:id="4849" w:name="_Toc133252893"/>
      <w:bookmarkStart w:id="4850" w:name="_Toc2047205213"/>
      <w:bookmarkStart w:id="4851" w:name="_Toc1705168678"/>
      <w:bookmarkStart w:id="4852" w:name="_Toc1096769941"/>
      <w:bookmarkStart w:id="4853" w:name="_Toc2113341623"/>
      <w:bookmarkStart w:id="4854" w:name="_Toc2000450136"/>
      <w:bookmarkStart w:id="4855" w:name="_Toc1716123775"/>
      <w:bookmarkStart w:id="4856" w:name="_Toc429922663"/>
      <w:bookmarkStart w:id="4857" w:name="_Toc432721037"/>
      <w:bookmarkStart w:id="4858" w:name="_Toc626103941"/>
      <w:bookmarkStart w:id="4859" w:name="_Toc910896898"/>
      <w:bookmarkStart w:id="4860" w:name="_Toc1566548195"/>
      <w:bookmarkStart w:id="4861" w:name="_Toc633307164"/>
      <w:bookmarkStart w:id="4862" w:name="_Toc159834916"/>
      <w:bookmarkStart w:id="4863" w:name="_Toc2037534075"/>
      <w:bookmarkStart w:id="4864" w:name="_Toc614167142"/>
      <w:bookmarkStart w:id="4865" w:name="_Toc2087771265"/>
      <w:bookmarkStart w:id="4866" w:name="_Toc1920635188"/>
      <w:bookmarkStart w:id="4867" w:name="_Toc1929128336"/>
      <w:bookmarkStart w:id="4868" w:name="_Toc1610197690"/>
      <w:bookmarkStart w:id="4869" w:name="_Toc1376196132"/>
      <w:bookmarkStart w:id="4870" w:name="_Toc1457134094"/>
      <w:bookmarkStart w:id="4871" w:name="_Toc1871184949"/>
      <w:bookmarkStart w:id="4872" w:name="_Toc1005127502"/>
      <w:bookmarkStart w:id="4873" w:name="_Toc676722431"/>
      <w:bookmarkStart w:id="4874" w:name="_Toc1825383625"/>
      <w:bookmarkStart w:id="4875" w:name="_Toc715911907"/>
      <w:bookmarkStart w:id="4876" w:name="_Toc1324133744"/>
      <w:bookmarkStart w:id="4877" w:name="_Toc1728657337"/>
      <w:bookmarkStart w:id="4878" w:name="_Toc229026555"/>
      <w:bookmarkStart w:id="4879" w:name="_Toc1553673502"/>
      <w:bookmarkStart w:id="4880" w:name="_Toc17350503"/>
      <w:bookmarkStart w:id="4881" w:name="_Toc1852114904"/>
      <w:bookmarkStart w:id="4882" w:name="_Toc99400266"/>
      <w:bookmarkStart w:id="4883" w:name="_Toc2100809068"/>
      <w:bookmarkStart w:id="4884" w:name="_Toc535168703"/>
      <w:bookmarkStart w:id="4885" w:name="_Toc1644128128"/>
      <w:bookmarkStart w:id="4886" w:name="_Toc1694484639"/>
      <w:bookmarkStart w:id="4887" w:name="_Toc1647205216"/>
      <w:bookmarkStart w:id="4888" w:name="_Toc1594994293"/>
      <w:bookmarkStart w:id="4889" w:name="_Toc44328803"/>
      <w:bookmarkStart w:id="4890" w:name="_Toc316868627"/>
      <w:bookmarkStart w:id="4891" w:name="_Toc1526749145"/>
      <w:bookmarkStart w:id="4892" w:name="_Toc2038390074"/>
      <w:bookmarkStart w:id="4893" w:name="_Toc710600066"/>
      <w:bookmarkStart w:id="4894" w:name="_Toc1935046786"/>
      <w:bookmarkStart w:id="4895" w:name="_Toc1151508846"/>
      <w:bookmarkStart w:id="4896" w:name="_Toc134561016"/>
      <w:bookmarkStart w:id="4897" w:name="_Toc756815474"/>
      <w:bookmarkStart w:id="4898" w:name="_Toc2024759012"/>
      <w:bookmarkStart w:id="4899" w:name="_Toc1020616195"/>
      <w:bookmarkStart w:id="4900" w:name="_Toc1374997115"/>
      <w:bookmarkStart w:id="4901" w:name="_Toc479992374"/>
      <w:bookmarkStart w:id="4902" w:name="_Toc1493296231"/>
      <w:bookmarkStart w:id="4903" w:name="_Toc97806604"/>
      <w:bookmarkStart w:id="4904" w:name="_Toc1324914765"/>
      <w:bookmarkStart w:id="4905" w:name="_Toc1162930669"/>
      <w:bookmarkStart w:id="4906" w:name="_Toc11465838"/>
      <w:bookmarkStart w:id="4907" w:name="_Toc1797672517"/>
      <w:bookmarkStart w:id="4908" w:name="_Toc634247398"/>
      <w:bookmarkStart w:id="4909" w:name="_Toc927500575"/>
      <w:bookmarkStart w:id="4910" w:name="_Toc1400681819"/>
      <w:bookmarkStart w:id="4911" w:name="_Toc1824866795"/>
      <w:bookmarkStart w:id="4912" w:name="_Toc353855726"/>
      <w:bookmarkStart w:id="4913" w:name="_Toc1079197819"/>
      <w:bookmarkStart w:id="4914" w:name="_Toc497980293"/>
      <w:bookmarkStart w:id="4915" w:name="_Toc70442521"/>
      <w:bookmarkStart w:id="4916" w:name="_Toc1071587004"/>
      <w:bookmarkStart w:id="4917" w:name="_Toc768549290"/>
      <w:bookmarkStart w:id="4918" w:name="_Toc11598227"/>
      <w:bookmarkStart w:id="4919" w:name="_Toc277081691"/>
      <w:bookmarkStart w:id="4920" w:name="_Toc1950234818"/>
      <w:r>
        <w:lastRenderedPageBreak/>
        <w:t>Operacja dodania wyniku badania wykonanego testem antygenowym</w:t>
      </w:r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</w:p>
    <w:p w14:paraId="0F64354B" w14:textId="39A31217" w:rsidR="0005028A" w:rsidRDefault="5E3836EB" w:rsidP="002C3B82">
      <w:r>
        <w:t xml:space="preserve">Operacja dodania wyniku badania wykonanego testem antygenowym polega na wywołaniu metody </w:t>
      </w:r>
      <w:r w:rsidR="31E0ED15" w:rsidRPr="67BBF70B">
        <w:rPr>
          <w:rStyle w:val="normaltextrun"/>
          <w:rFonts w:ascii="Calibri" w:hAnsi="Calibri" w:cs="Calibri"/>
          <w:b/>
          <w:bCs/>
          <w:color w:val="D13438"/>
          <w:u w:val="single"/>
          <w:shd w:val="clear" w:color="auto" w:fill="FFFFFF"/>
        </w:rPr>
        <w:t xml:space="preserve">POST </w:t>
      </w:r>
      <w:r w:rsidR="31E0ED15" w:rsidRPr="67BBF70B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/</w:t>
      </w:r>
      <w:del w:id="4921" w:author="Autor">
        <w:r w:rsidR="6D7D36FC" w:rsidRPr="6AF12D69" w:rsidDel="31E0ED15">
          <w:rPr>
            <w:rStyle w:val="spellingerror"/>
            <w:rFonts w:ascii="Calibri" w:hAnsi="Calibri" w:cs="Calibri"/>
            <w:b/>
            <w:bCs/>
            <w:color w:val="000000" w:themeColor="text1"/>
          </w:rPr>
          <w:delText>ewp-ez-ext</w:delText>
        </w:r>
      </w:del>
      <w:ins w:id="4922" w:author="Autor">
        <w:r w:rsidR="31E0ED15" w:rsidRPr="67BBF70B">
          <w:rPr>
            <w:rStyle w:val="spellingerror"/>
            <w:rFonts w:ascii="Calibri" w:hAnsi="Calibri" w:cs="Calibri"/>
            <w:b/>
            <w:bCs/>
            <w:color w:val="000000"/>
            <w:shd w:val="clear" w:color="auto" w:fill="FFFFFF"/>
          </w:rPr>
          <w:t>ewp-ez-ext-v2</w:t>
        </w:r>
      </w:ins>
      <w:r w:rsidR="31E0ED15" w:rsidRPr="67BBF70B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/</w:t>
      </w:r>
      <w:r w:rsidR="31E0ED15" w:rsidRPr="67BBF70B">
        <w:rPr>
          <w:rStyle w:val="normaltextrun"/>
          <w:rFonts w:ascii="Calibri" w:hAnsi="Calibri" w:cs="Calibri"/>
          <w:b/>
          <w:bCs/>
          <w:strike/>
          <w:color w:val="D13438"/>
          <w:shd w:val="clear" w:color="auto" w:fill="FFFFFF"/>
        </w:rPr>
        <w:t>zlecenie</w:t>
      </w:r>
      <w:r w:rsidR="31E0ED15" w:rsidRPr="67BBF70B">
        <w:rPr>
          <w:rStyle w:val="normaltextrun"/>
          <w:rFonts w:ascii="Calibri" w:hAnsi="Calibri" w:cs="Calibri"/>
          <w:b/>
          <w:bCs/>
          <w:color w:val="D13438"/>
          <w:u w:val="single"/>
          <w:shd w:val="clear" w:color="auto" w:fill="FFFFFF"/>
        </w:rPr>
        <w:t xml:space="preserve"> </w:t>
      </w:r>
      <w:proofErr w:type="spellStart"/>
      <w:r w:rsidR="31E0ED15" w:rsidRPr="67BBF70B">
        <w:rPr>
          <w:rStyle w:val="spellingerror"/>
          <w:rFonts w:ascii="Calibri" w:hAnsi="Calibri" w:cs="Calibri"/>
          <w:b/>
          <w:bCs/>
          <w:color w:val="D13438"/>
          <w:u w:val="single"/>
          <w:shd w:val="clear" w:color="auto" w:fill="FFFFFF"/>
        </w:rPr>
        <w:t>wynikAntyg</w:t>
      </w:r>
      <w:ins w:id="4923" w:author="Autor">
        <w:r w:rsidR="31E0ED15" w:rsidRPr="6AF12D69">
          <w:rPr>
            <w:rStyle w:val="spellingerror"/>
            <w:rFonts w:ascii="Calibri" w:hAnsi="Calibri" w:cs="Calibri"/>
            <w:b/>
            <w:bCs/>
            <w:color w:val="D13438"/>
            <w:u w:val="single"/>
          </w:rPr>
          <w:t>en</w:t>
        </w:r>
      </w:ins>
      <w:proofErr w:type="spellEnd"/>
      <w:r>
        <w:t>. Operacja ma za zadanie dodać do systemu EWP zleceni</w:t>
      </w:r>
      <w:r w:rsidR="589AE491">
        <w:t>e</w:t>
      </w:r>
      <w:r>
        <w:t xml:space="preserve"> na badanie </w:t>
      </w:r>
      <w:r w:rsidR="77CA34D9">
        <w:t xml:space="preserve">testem </w:t>
      </w:r>
      <w:proofErr w:type="spellStart"/>
      <w:r w:rsidR="77CA34D9">
        <w:t>antygenwoym</w:t>
      </w:r>
      <w:proofErr w:type="spellEnd"/>
      <w:r w:rsidR="77CA34D9">
        <w:t xml:space="preserve"> </w:t>
      </w:r>
      <w:r>
        <w:t>dla wskazanego w parametrach operacji pacjenta</w:t>
      </w:r>
      <w:r w:rsidR="4F46157C">
        <w:t>, od</w:t>
      </w:r>
      <w:r w:rsidR="27A92280">
        <w:t xml:space="preserve"> </w:t>
      </w:r>
      <w:r w:rsidR="4F46157C">
        <w:t>razu wraz z wynikiem badania</w:t>
      </w:r>
      <w:r>
        <w:t xml:space="preserve">. Do wywołania niezbędne jest uzyskanie unikalnych identyfikatorów pacjenta z metody </w:t>
      </w:r>
      <w:r w:rsidRPr="2DC75330">
        <w:rPr>
          <w:b/>
          <w:bCs/>
        </w:rPr>
        <w:t>/</w:t>
      </w:r>
      <w:del w:id="4924" w:author="Autor">
        <w:r w:rsidR="6D7D36FC" w:rsidRPr="6AF12D69" w:rsidDel="5E3836EB">
          <w:rPr>
            <w:b/>
            <w:bCs/>
          </w:rPr>
          <w:delText>ewp-ez-ext</w:delText>
        </w:r>
      </w:del>
      <w:ins w:id="4925" w:author="Autor">
        <w:r w:rsidRPr="2DC75330">
          <w:rPr>
            <w:b/>
            <w:bCs/>
          </w:rPr>
          <w:t>ewp-ez-ext-v2</w:t>
        </w:r>
      </w:ins>
      <w:r w:rsidRPr="2DC75330">
        <w:rPr>
          <w:b/>
          <w:bCs/>
        </w:rPr>
        <w:t>/</w:t>
      </w:r>
      <w:proofErr w:type="spellStart"/>
      <w:r w:rsidRPr="2DC75330">
        <w:rPr>
          <w:b/>
          <w:bCs/>
        </w:rPr>
        <w:t>pacjent_info</w:t>
      </w:r>
      <w:proofErr w:type="spellEnd"/>
      <w:r w:rsidRPr="2DC75330">
        <w:rPr>
          <w:b/>
          <w:bCs/>
        </w:rPr>
        <w:t xml:space="preserve"> </w:t>
      </w:r>
      <w:r>
        <w:t xml:space="preserve">lub </w:t>
      </w:r>
      <w:r w:rsidRPr="2DC75330">
        <w:rPr>
          <w:b/>
          <w:bCs/>
        </w:rPr>
        <w:t>/</w:t>
      </w:r>
      <w:del w:id="4926" w:author="Autor">
        <w:r w:rsidR="6D7D36FC" w:rsidRPr="6AF12D69" w:rsidDel="5E3836EB">
          <w:rPr>
            <w:b/>
            <w:bCs/>
          </w:rPr>
          <w:delText>ewp-ez-ext</w:delText>
        </w:r>
      </w:del>
      <w:ins w:id="4927" w:author="Autor">
        <w:r w:rsidRPr="2DC75330">
          <w:rPr>
            <w:b/>
            <w:bCs/>
          </w:rPr>
          <w:t>ewp-ez-ext-v2</w:t>
        </w:r>
      </w:ins>
      <w:r w:rsidRPr="2DC75330">
        <w:rPr>
          <w:b/>
          <w:bCs/>
        </w:rPr>
        <w:t xml:space="preserve">/osoba </w:t>
      </w:r>
      <w:r>
        <w:t xml:space="preserve">oraz identyfikator placówki z metody </w:t>
      </w:r>
      <w:r w:rsidRPr="2DC75330">
        <w:rPr>
          <w:b/>
          <w:bCs/>
        </w:rPr>
        <w:t>/</w:t>
      </w:r>
      <w:del w:id="4928" w:author="Autor">
        <w:r w:rsidR="6D7D36FC" w:rsidRPr="6AF12D69" w:rsidDel="5E3836EB">
          <w:rPr>
            <w:b/>
            <w:bCs/>
          </w:rPr>
          <w:delText>ewp-ez-ext</w:delText>
        </w:r>
      </w:del>
      <w:ins w:id="4929" w:author="Autor">
        <w:r w:rsidRPr="2DC75330">
          <w:rPr>
            <w:b/>
            <w:bCs/>
          </w:rPr>
          <w:t>ewp-ez-ext-v2</w:t>
        </w:r>
      </w:ins>
      <w:r w:rsidRPr="2DC75330">
        <w:rPr>
          <w:b/>
          <w:bCs/>
        </w:rPr>
        <w:t>/</w:t>
      </w:r>
      <w:proofErr w:type="spellStart"/>
      <w:r w:rsidRPr="2DC75330">
        <w:rPr>
          <w:b/>
          <w:bCs/>
        </w:rPr>
        <w:t>placowka</w:t>
      </w:r>
      <w:proofErr w:type="spellEnd"/>
      <w:r>
        <w:t xml:space="preserve">. Do wywołania operacji niezbędny jest </w:t>
      </w:r>
      <w:proofErr w:type="spellStart"/>
      <w:r>
        <w:t>token</w:t>
      </w:r>
      <w:proofErr w:type="spellEnd"/>
      <w:r>
        <w:t xml:space="preserve"> uwierzytelniający uzyskany z metody </w:t>
      </w:r>
      <w:r w:rsidRPr="2DC75330">
        <w:rPr>
          <w:b/>
          <w:bCs/>
        </w:rPr>
        <w:t>/</w:t>
      </w:r>
      <w:proofErr w:type="spellStart"/>
      <w:r w:rsidRPr="2DC75330">
        <w:rPr>
          <w:b/>
          <w:bCs/>
        </w:rPr>
        <w:t>token</w:t>
      </w:r>
      <w:proofErr w:type="spellEnd"/>
      <w:r w:rsidRPr="2DC75330">
        <w:rPr>
          <w:b/>
          <w:bCs/>
        </w:rPr>
        <w:t>.</w:t>
      </w:r>
      <w:r>
        <w:t xml:space="preserve"> </w:t>
      </w:r>
    </w:p>
    <w:p w14:paraId="30E0B5EA" w14:textId="77777777" w:rsidR="00A2004D" w:rsidDel="003D244B" w:rsidRDefault="00A2004D" w:rsidP="2DC75330">
      <w:pPr>
        <w:rPr>
          <w:del w:id="4930" w:author="Autor"/>
        </w:rPr>
      </w:pPr>
      <w:del w:id="4931" w:author="Autor">
        <w:r w:rsidDel="003D244B">
          <w:delText>Różnica</w:delText>
        </w:r>
        <w:r w:rsidR="463484D1" w:rsidDel="003D244B">
          <w:delText>,</w:delText>
        </w:r>
        <w:r w:rsidDel="003D244B">
          <w:delText xml:space="preserve"> pomiędzy dodaniem zleceni</w:delText>
        </w:r>
        <w:r w:rsidR="102F69DD" w:rsidDel="003D244B">
          <w:delText>a</w:delText>
        </w:r>
        <w:r w:rsidDel="003D244B">
          <w:delText xml:space="preserve"> </w:delText>
        </w:r>
        <w:r w:rsidR="095EF44B" w:rsidDel="003D244B">
          <w:delText xml:space="preserve">na badanie </w:delText>
        </w:r>
        <w:r w:rsidR="170D4439" w:rsidDel="003D244B">
          <w:delText>COVID-19 do systemu EWP</w:delText>
        </w:r>
        <w:r w:rsidR="63115AA6" w:rsidDel="003D244B">
          <w:delText xml:space="preserve"> </w:delText>
        </w:r>
        <w:r w:rsidDel="003D244B">
          <w:delText xml:space="preserve">a opisaną </w:delText>
        </w:r>
        <w:r w:rsidR="5E7C43A3" w:rsidDel="003D244B">
          <w:delText>operacj</w:delText>
        </w:r>
        <w:r w:rsidDel="003D244B">
          <w:delText>ą</w:delText>
        </w:r>
        <w:r w:rsidR="7142AAFF" w:rsidDel="003D244B">
          <w:delText xml:space="preserve"> dodania wyniku badania wykonanego testem antygenowym, </w:delText>
        </w:r>
        <w:r w:rsidDel="003D244B">
          <w:delText>polega na zmienionej wartości typu testu</w:delText>
        </w:r>
        <w:r w:rsidR="52EC4821" w:rsidDel="003D244B">
          <w:delText xml:space="preserve"> oraz zakresie przekazywanych parametrów</w:delText>
        </w:r>
        <w:r w:rsidDel="003D244B">
          <w:delText>. Dodatkowo</w:delText>
        </w:r>
        <w:r w:rsidR="7AC9A335" w:rsidDel="003D244B">
          <w:delText>,</w:delText>
        </w:r>
        <w:r w:rsidDel="003D244B">
          <w:delText xml:space="preserve"> </w:delText>
        </w:r>
        <w:r w:rsidR="20875364" w:rsidDel="003D244B">
          <w:delText xml:space="preserve">operacja </w:delText>
        </w:r>
        <w:r w:rsidDel="003D244B">
          <w:delText xml:space="preserve">z wartością parametru </w:delText>
        </w:r>
        <w:r w:rsidRPr="2DC75330" w:rsidDel="003D244B">
          <w:rPr>
            <w:b/>
            <w:bCs/>
          </w:rPr>
          <w:delText>typTestu</w:delText>
        </w:r>
        <w:r w:rsidR="64617EC1" w:rsidRPr="2DC75330" w:rsidDel="003D244B">
          <w:rPr>
            <w:b/>
            <w:bCs/>
          </w:rPr>
          <w:delText xml:space="preserve"> = COVID19-ANTYGEN</w:delText>
        </w:r>
        <w:r w:rsidR="64617EC1" w:rsidDel="003D244B">
          <w:delText xml:space="preserve"> </w:delText>
        </w:r>
        <w:r w:rsidDel="003D244B">
          <w:delText>przyjmuje odpowiednie parametry dotyczące wyniku badania</w:delText>
        </w:r>
        <w:r w:rsidR="634A29B9" w:rsidDel="003D244B">
          <w:delText xml:space="preserve"> dla test</w:delText>
        </w:r>
        <w:r w:rsidR="48894313" w:rsidDel="003D244B">
          <w:delText xml:space="preserve">u </w:delText>
        </w:r>
        <w:r w:rsidR="634A29B9" w:rsidDel="003D244B">
          <w:delText>antygenowego</w:delText>
        </w:r>
        <w:r w:rsidDel="003D244B">
          <w:delText>. Dodatkowe parametry zostały opisane w tabeli 12 znajdującej się poniżej.</w:delText>
        </w:r>
      </w:del>
    </w:p>
    <w:p w14:paraId="0B9F3D20" w14:textId="77777777" w:rsidR="002C3B82" w:rsidDel="003D244B" w:rsidRDefault="002C3B82" w:rsidP="002C3B82">
      <w:pPr>
        <w:rPr>
          <w:del w:id="4932" w:author="Autor"/>
        </w:rPr>
      </w:pPr>
      <w:del w:id="4933" w:author="Autor">
        <w:r w:rsidDel="003D244B">
          <w:delText xml:space="preserve">W żądaniu parametr </w:delText>
        </w:r>
        <w:r w:rsidDel="003D244B">
          <w:rPr>
            <w:b/>
          </w:rPr>
          <w:delText>typTestu</w:delText>
        </w:r>
        <w:r w:rsidDel="003D244B">
          <w:delText xml:space="preserve"> wartość „</w:delText>
        </w:r>
        <w:r w:rsidRPr="00796F5C" w:rsidDel="003D244B">
          <w:rPr>
            <w:b/>
          </w:rPr>
          <w:delText>COVID19-ANTYGEN</w:delText>
        </w:r>
        <w:r w:rsidDel="003D244B">
          <w:delText xml:space="preserve">”. </w:delText>
        </w:r>
      </w:del>
    </w:p>
    <w:p w14:paraId="58E21D4C" w14:textId="77777777" w:rsidR="002C3B82" w:rsidRDefault="002C3B82" w:rsidP="002C3B82">
      <w:r>
        <w:t xml:space="preserve">W żądaniu parametr </w:t>
      </w:r>
      <w:proofErr w:type="spellStart"/>
      <w:r w:rsidRPr="00826A6A">
        <w:rPr>
          <w:b/>
        </w:rPr>
        <w:t>zlecajacyOidRoot</w:t>
      </w:r>
      <w:proofErr w:type="spellEnd"/>
      <w:r>
        <w:t xml:space="preserve"> jest zgodny z wartościami drzewa OID stosowanego w dokumentach w standardzie HL7 CDA. Wartość </w:t>
      </w:r>
      <w:proofErr w:type="spellStart"/>
      <w:r>
        <w:rPr>
          <w:b/>
        </w:rPr>
        <w:t>zlecajacyOidExtension</w:t>
      </w:r>
      <w:proofErr w:type="spellEnd"/>
      <w:r>
        <w:rPr>
          <w:b/>
        </w:rPr>
        <w:t xml:space="preserve"> </w:t>
      </w:r>
      <w:r>
        <w:t xml:space="preserve">przyjmuje wartość odpowiedniego numeru Prawa Wykonywania Zawodu nadanego przez odpowiednie instytucje. </w:t>
      </w:r>
    </w:p>
    <w:p w14:paraId="02E86186" w14:textId="77777777" w:rsidR="00DF2E6F" w:rsidRPr="001711C0" w:rsidRDefault="00DF2E6F" w:rsidP="002C3B82">
      <w:r>
        <w:t xml:space="preserve">Pobranie listy testów, jakie należy wprowadzać w polu </w:t>
      </w:r>
      <w:proofErr w:type="spellStart"/>
      <w:r>
        <w:rPr>
          <w:b/>
        </w:rPr>
        <w:t>idTest</w:t>
      </w:r>
      <w:proofErr w:type="spellEnd"/>
      <w:r>
        <w:rPr>
          <w:b/>
        </w:rPr>
        <w:t xml:space="preserve"> </w:t>
      </w:r>
      <w:r>
        <w:t xml:space="preserve">możliwe jest do pobrania ze strony Komisji Europejskiej pod adresem: </w:t>
      </w:r>
      <w:hyperlink r:id="rId17" w:history="1">
        <w:r w:rsidRPr="002A4282">
          <w:rPr>
            <w:rStyle w:val="Hipercze"/>
            <w:rFonts w:asciiTheme="minorHAnsi" w:hAnsiTheme="minorHAnsi"/>
          </w:rPr>
          <w:t>https://covid-19-diagnostics.jrc.ec.europa.eu/devices/hsc-common-recognition-rat</w:t>
        </w:r>
      </w:hyperlink>
      <w:r>
        <w:t xml:space="preserve">. </w:t>
      </w:r>
      <w:r w:rsidR="001711C0">
        <w:t xml:space="preserve">Należy wykorzystywać pole </w:t>
      </w:r>
      <w:proofErr w:type="spellStart"/>
      <w:r w:rsidR="001711C0" w:rsidRPr="001711C0">
        <w:rPr>
          <w:b/>
        </w:rPr>
        <w:t>id_device</w:t>
      </w:r>
      <w:proofErr w:type="spellEnd"/>
      <w:r w:rsidR="001711C0">
        <w:rPr>
          <w:b/>
        </w:rPr>
        <w:t xml:space="preserve"> </w:t>
      </w:r>
      <w:r w:rsidR="001711C0">
        <w:t>z odpowiedzi z powyższego linku.</w:t>
      </w:r>
    </w:p>
    <w:p w14:paraId="6B62F1B3" w14:textId="77777777" w:rsidR="00A2004D" w:rsidRDefault="00A2004D" w:rsidP="002C3B82"/>
    <w:p w14:paraId="234479C7" w14:textId="77777777" w:rsidR="002C3B82" w:rsidRDefault="002C3B82" w:rsidP="002C3B82">
      <w:r>
        <w:t>Opis parametrów w body żądania:</w:t>
      </w:r>
    </w:p>
    <w:tbl>
      <w:tblPr>
        <w:tblStyle w:val="Tabela-Siatka"/>
        <w:tblW w:w="9210" w:type="dxa"/>
        <w:tblLayout w:type="fixed"/>
        <w:tblLook w:val="04A0" w:firstRow="1" w:lastRow="0" w:firstColumn="1" w:lastColumn="0" w:noHBand="0" w:noVBand="1"/>
        <w:tblPrChange w:id="4934" w:author="Autor">
          <w:tblPr>
            <w:tblStyle w:val="Tabela-Siatka"/>
            <w:tblW w:w="11489" w:type="dxa"/>
            <w:tblLook w:val="04A0" w:firstRow="1" w:lastRow="0" w:firstColumn="1" w:lastColumn="0" w:noHBand="0" w:noVBand="1"/>
          </w:tblPr>
        </w:tblPrChange>
      </w:tblPr>
      <w:tblGrid>
        <w:gridCol w:w="1545"/>
        <w:gridCol w:w="885"/>
        <w:gridCol w:w="1420"/>
        <w:gridCol w:w="1764"/>
        <w:gridCol w:w="3596"/>
        <w:tblGridChange w:id="4935">
          <w:tblGrid>
            <w:gridCol w:w="2173"/>
            <w:gridCol w:w="787"/>
            <w:gridCol w:w="1385"/>
            <w:gridCol w:w="2988"/>
            <w:gridCol w:w="4210"/>
          </w:tblGrid>
        </w:tblGridChange>
      </w:tblGrid>
      <w:tr w:rsidR="00A268C1" w14:paraId="2999757E" w14:textId="77777777" w:rsidTr="6AF12D69">
        <w:tc>
          <w:tcPr>
            <w:tcW w:w="1545" w:type="dxa"/>
            <w:shd w:val="clear" w:color="auto" w:fill="17365D" w:themeFill="text2" w:themeFillShade="BF"/>
            <w:tcPrChange w:id="4936" w:author="Autor">
              <w:tcPr>
                <w:tcW w:w="2173" w:type="dxa"/>
                <w:shd w:val="clear" w:color="auto" w:fill="17365D" w:themeFill="text2" w:themeFillShade="BF"/>
              </w:tcPr>
            </w:tcPrChange>
          </w:tcPr>
          <w:p w14:paraId="4848E21A" w14:textId="77777777" w:rsidR="00A268C1" w:rsidRDefault="00A268C1" w:rsidP="00014A79">
            <w:pPr>
              <w:pStyle w:val="Tabelanagwekdolewej"/>
              <w:spacing w:before="48" w:after="48"/>
            </w:pPr>
            <w:ins w:id="4937" w:author="Autor">
              <w:r>
                <w:rPr>
                  <w:rStyle w:val="normaltextrun"/>
                  <w:rFonts w:ascii="Calibri" w:hAnsi="Calibri" w:cs="Calibri"/>
                  <w:b w:val="0"/>
                  <w:bCs/>
                </w:rPr>
                <w:t>Nazwa parametru</w:t>
              </w:r>
              <w:r>
                <w:rPr>
                  <w:rStyle w:val="eop"/>
                  <w:rFonts w:ascii="Calibri" w:hAnsi="Calibri" w:cs="Calibri"/>
                  <w:b w:val="0"/>
                  <w:bCs/>
                </w:rPr>
                <w:t> </w:t>
              </w:r>
            </w:ins>
            <w:del w:id="4938" w:author="Autor">
              <w:r w:rsidDel="0013349D">
                <w:delText>Nazwa parametru</w:delText>
              </w:r>
            </w:del>
          </w:p>
        </w:tc>
        <w:tc>
          <w:tcPr>
            <w:tcW w:w="885" w:type="dxa"/>
            <w:shd w:val="clear" w:color="auto" w:fill="17365D" w:themeFill="text2" w:themeFillShade="BF"/>
            <w:tcPrChange w:id="4939" w:author="Autor">
              <w:tcPr>
                <w:tcW w:w="733" w:type="dxa"/>
                <w:shd w:val="clear" w:color="auto" w:fill="17365D" w:themeFill="text2" w:themeFillShade="BF"/>
              </w:tcPr>
            </w:tcPrChange>
          </w:tcPr>
          <w:p w14:paraId="77921B71" w14:textId="77777777" w:rsidR="00A268C1" w:rsidRDefault="00A268C1" w:rsidP="00014A79">
            <w:pPr>
              <w:pStyle w:val="Tabelanagwekdolewej"/>
              <w:spacing w:before="48" w:after="48"/>
            </w:pPr>
            <w:ins w:id="4940" w:author="Autor">
              <w:r>
                <w:rPr>
                  <w:rStyle w:val="normaltextrun"/>
                  <w:rFonts w:ascii="Calibri" w:hAnsi="Calibri" w:cs="Calibri"/>
                  <w:b w:val="0"/>
                  <w:bCs/>
                </w:rPr>
                <w:t>Typ</w:t>
              </w:r>
              <w:r>
                <w:rPr>
                  <w:rStyle w:val="eop"/>
                  <w:rFonts w:ascii="Calibri" w:hAnsi="Calibri" w:cs="Calibri"/>
                  <w:b w:val="0"/>
                  <w:bCs/>
                </w:rPr>
                <w:t> </w:t>
              </w:r>
            </w:ins>
            <w:del w:id="4941" w:author="Autor">
              <w:r w:rsidDel="0013349D">
                <w:delText>Typ</w:delText>
              </w:r>
            </w:del>
          </w:p>
        </w:tc>
        <w:tc>
          <w:tcPr>
            <w:tcW w:w="1420" w:type="dxa"/>
            <w:shd w:val="clear" w:color="auto" w:fill="17365D" w:themeFill="text2" w:themeFillShade="BF"/>
            <w:tcPrChange w:id="4942" w:author="Autor">
              <w:tcPr>
                <w:tcW w:w="1385" w:type="dxa"/>
                <w:shd w:val="clear" w:color="auto" w:fill="17365D" w:themeFill="text2" w:themeFillShade="BF"/>
              </w:tcPr>
            </w:tcPrChange>
          </w:tcPr>
          <w:p w14:paraId="6BC6BC68" w14:textId="77777777" w:rsidR="00A268C1" w:rsidRDefault="00A268C1" w:rsidP="00014A79">
            <w:pPr>
              <w:pStyle w:val="Tabelanagwekdolewej"/>
              <w:spacing w:before="48" w:after="48"/>
            </w:pPr>
            <w:ins w:id="4943" w:author="Autor">
              <w:r>
                <w:rPr>
                  <w:rStyle w:val="normaltextrun"/>
                  <w:rFonts w:ascii="Calibri" w:hAnsi="Calibri" w:cs="Calibri"/>
                  <w:b w:val="0"/>
                  <w:bCs/>
                </w:rPr>
                <w:t>Wymagalność</w:t>
              </w:r>
              <w:r>
                <w:rPr>
                  <w:rStyle w:val="eop"/>
                  <w:rFonts w:ascii="Calibri" w:hAnsi="Calibri" w:cs="Calibri"/>
                  <w:b w:val="0"/>
                  <w:bCs/>
                </w:rPr>
                <w:t> </w:t>
              </w:r>
            </w:ins>
            <w:del w:id="4944" w:author="Autor">
              <w:r w:rsidDel="0013349D">
                <w:delText>Wymagalność</w:delText>
              </w:r>
            </w:del>
          </w:p>
        </w:tc>
        <w:tc>
          <w:tcPr>
            <w:tcW w:w="1764" w:type="dxa"/>
            <w:shd w:val="clear" w:color="auto" w:fill="17365D" w:themeFill="text2" w:themeFillShade="BF"/>
            <w:tcPrChange w:id="4945" w:author="Autor">
              <w:tcPr>
                <w:tcW w:w="2988" w:type="dxa"/>
                <w:shd w:val="clear" w:color="auto" w:fill="17365D" w:themeFill="text2" w:themeFillShade="BF"/>
              </w:tcPr>
            </w:tcPrChange>
          </w:tcPr>
          <w:p w14:paraId="6165CAF2" w14:textId="77777777" w:rsidR="00A268C1" w:rsidRDefault="00A268C1" w:rsidP="00014A79">
            <w:pPr>
              <w:pStyle w:val="Tabelanagwekdolewej"/>
              <w:spacing w:before="48" w:after="48"/>
            </w:pPr>
            <w:ins w:id="4946" w:author="Autor">
              <w:r>
                <w:rPr>
                  <w:rStyle w:val="normaltextrun"/>
                  <w:rFonts w:ascii="Calibri" w:hAnsi="Calibri" w:cs="Calibri"/>
                  <w:b w:val="0"/>
                  <w:bCs/>
                </w:rPr>
                <w:t>Przykładowa wartość</w:t>
              </w:r>
              <w:r>
                <w:rPr>
                  <w:rStyle w:val="eop"/>
                  <w:rFonts w:ascii="Calibri" w:hAnsi="Calibri" w:cs="Calibri"/>
                  <w:b w:val="0"/>
                  <w:bCs/>
                </w:rPr>
                <w:t> </w:t>
              </w:r>
            </w:ins>
            <w:del w:id="4947" w:author="Autor">
              <w:r w:rsidDel="0013349D">
                <w:delText>Przykładowa wartość</w:delText>
              </w:r>
            </w:del>
          </w:p>
        </w:tc>
        <w:tc>
          <w:tcPr>
            <w:tcW w:w="3596" w:type="dxa"/>
            <w:shd w:val="clear" w:color="auto" w:fill="17365D" w:themeFill="text2" w:themeFillShade="BF"/>
            <w:tcPrChange w:id="4948" w:author="Autor">
              <w:tcPr>
                <w:tcW w:w="4210" w:type="dxa"/>
                <w:shd w:val="clear" w:color="auto" w:fill="17365D" w:themeFill="text2" w:themeFillShade="BF"/>
              </w:tcPr>
            </w:tcPrChange>
          </w:tcPr>
          <w:p w14:paraId="77BA470A" w14:textId="77777777" w:rsidR="00A268C1" w:rsidRDefault="00A268C1" w:rsidP="00014A79">
            <w:pPr>
              <w:pStyle w:val="Tabelanagwekdolewej"/>
              <w:spacing w:before="48" w:after="48"/>
            </w:pPr>
            <w:ins w:id="4949" w:author="Autor">
              <w:r>
                <w:rPr>
                  <w:rStyle w:val="normaltextrun"/>
                  <w:rFonts w:ascii="Calibri" w:hAnsi="Calibri" w:cs="Calibri"/>
                  <w:b w:val="0"/>
                  <w:bCs/>
                </w:rPr>
                <w:t>Opis</w:t>
              </w:r>
              <w:r>
                <w:rPr>
                  <w:rStyle w:val="eop"/>
                  <w:rFonts w:ascii="Calibri" w:hAnsi="Calibri" w:cs="Calibri"/>
                  <w:b w:val="0"/>
                  <w:bCs/>
                </w:rPr>
                <w:t> </w:t>
              </w:r>
            </w:ins>
            <w:del w:id="4950" w:author="Autor">
              <w:r w:rsidDel="0013349D">
                <w:delText>Opis</w:delText>
              </w:r>
            </w:del>
          </w:p>
        </w:tc>
      </w:tr>
      <w:tr w:rsidR="00A268C1" w14:paraId="1468B90D" w14:textId="77777777" w:rsidTr="6AF12D69">
        <w:trPr>
          <w:ins w:id="4951" w:author="Autor"/>
        </w:trPr>
        <w:tc>
          <w:tcPr>
            <w:tcW w:w="1545" w:type="dxa"/>
            <w:tcPrChange w:id="4952" w:author="Autor">
              <w:tcPr>
                <w:tcW w:w="2173" w:type="dxa"/>
              </w:tcPr>
            </w:tcPrChange>
          </w:tcPr>
          <w:p w14:paraId="541C3ED4" w14:textId="77777777" w:rsidR="00A268C1" w:rsidDel="003D244B" w:rsidRDefault="00A268C1" w:rsidP="000368D4">
            <w:pPr>
              <w:pStyle w:val="tabelanormalny"/>
              <w:rPr>
                <w:ins w:id="4953" w:author="Autor"/>
              </w:rPr>
            </w:pPr>
            <w:proofErr w:type="spellStart"/>
            <w:ins w:id="4954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idOsoby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885" w:type="dxa"/>
            <w:tcPrChange w:id="4955" w:author="Autor">
              <w:tcPr>
                <w:tcW w:w="733" w:type="dxa"/>
              </w:tcPr>
            </w:tcPrChange>
          </w:tcPr>
          <w:p w14:paraId="6836AF68" w14:textId="77777777" w:rsidR="00A268C1" w:rsidRDefault="00A268C1" w:rsidP="000368D4">
            <w:pPr>
              <w:pStyle w:val="tabelanormalny"/>
              <w:rPr>
                <w:ins w:id="4956" w:author="Autor"/>
              </w:rPr>
            </w:pPr>
            <w:ins w:id="4957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1420" w:type="dxa"/>
            <w:tcPrChange w:id="4958" w:author="Autor">
              <w:tcPr>
                <w:tcW w:w="1385" w:type="dxa"/>
              </w:tcPr>
            </w:tcPrChange>
          </w:tcPr>
          <w:p w14:paraId="5F10DE2C" w14:textId="77777777" w:rsidR="00A268C1" w:rsidRDefault="00A268C1" w:rsidP="000368D4">
            <w:pPr>
              <w:pStyle w:val="tabelanormalny"/>
              <w:rPr>
                <w:ins w:id="4959" w:author="Autor"/>
              </w:rPr>
            </w:pPr>
            <w:ins w:id="4960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1764" w:type="dxa"/>
            <w:tcPrChange w:id="4961" w:author="Autor">
              <w:tcPr>
                <w:tcW w:w="2988" w:type="dxa"/>
              </w:tcPr>
            </w:tcPrChange>
          </w:tcPr>
          <w:p w14:paraId="621D33EF" w14:textId="77777777" w:rsidR="00A268C1" w:rsidRDefault="00A268C1" w:rsidP="000368D4">
            <w:pPr>
              <w:pStyle w:val="tabelanormalny"/>
              <w:rPr>
                <w:ins w:id="4962" w:author="Autor"/>
              </w:rPr>
            </w:pPr>
            <w:ins w:id="4963" w:author="Autor">
              <w:r>
                <w:rPr>
                  <w:rStyle w:val="normaltextrun"/>
                  <w:rFonts w:ascii="Calibri" w:hAnsi="Calibri" w:cs="Calibri"/>
                  <w:strike/>
                  <w:color w:val="D13438"/>
                  <w:szCs w:val="22"/>
                </w:rPr>
                <w:t>12345</w:t>
              </w:r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17335193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3596" w:type="dxa"/>
            <w:tcPrChange w:id="4964" w:author="Autor">
              <w:tcPr>
                <w:tcW w:w="4210" w:type="dxa"/>
              </w:tcPr>
            </w:tcPrChange>
          </w:tcPr>
          <w:p w14:paraId="638932CF" w14:textId="77777777" w:rsidR="00A268C1" w:rsidRDefault="00A268C1" w:rsidP="000368D4">
            <w:pPr>
              <w:pStyle w:val="tabelanormalny"/>
              <w:rPr>
                <w:ins w:id="4965" w:author="Autor"/>
              </w:rPr>
            </w:pPr>
            <w:proofErr w:type="spellStart"/>
            <w:ins w:id="4966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idOsoby</w:t>
              </w:r>
              <w:proofErr w:type="spellEnd"/>
              <w:r>
                <w:rPr>
                  <w:rStyle w:val="normaltextrun"/>
                  <w:rFonts w:ascii="Calibri" w:hAnsi="Calibri" w:cs="Calibri"/>
                  <w:szCs w:val="22"/>
                </w:rPr>
                <w:t xml:space="preserve"> pobrane z systemu EWP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</w:tr>
      <w:tr w:rsidR="00A268C1" w14:paraId="02FF7CFD" w14:textId="77777777" w:rsidTr="6AF12D69">
        <w:tc>
          <w:tcPr>
            <w:tcW w:w="1545" w:type="dxa"/>
            <w:tcPrChange w:id="4967" w:author="Autor">
              <w:tcPr>
                <w:tcW w:w="2173" w:type="dxa"/>
              </w:tcPr>
            </w:tcPrChange>
          </w:tcPr>
          <w:p w14:paraId="71E84CB5" w14:textId="77777777" w:rsidR="00A268C1" w:rsidRDefault="00A268C1" w:rsidP="000368D4">
            <w:pPr>
              <w:pStyle w:val="tabelanormalny"/>
            </w:pPr>
            <w:proofErr w:type="spellStart"/>
            <w:ins w:id="4968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lastRenderedPageBreak/>
                <w:t>typTestu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4969" w:author="Autor">
              <w:r w:rsidDel="0013349D">
                <w:delText>typTestu</w:delText>
              </w:r>
            </w:del>
          </w:p>
        </w:tc>
        <w:tc>
          <w:tcPr>
            <w:tcW w:w="885" w:type="dxa"/>
            <w:tcPrChange w:id="4970" w:author="Autor">
              <w:tcPr>
                <w:tcW w:w="733" w:type="dxa"/>
              </w:tcPr>
            </w:tcPrChange>
          </w:tcPr>
          <w:p w14:paraId="304142E5" w14:textId="77777777" w:rsidR="00A268C1" w:rsidRDefault="00A268C1" w:rsidP="000368D4">
            <w:pPr>
              <w:pStyle w:val="tabelanormalny"/>
            </w:pPr>
            <w:ins w:id="4971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4972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4973" w:author="Autor">
              <w:tcPr>
                <w:tcW w:w="1385" w:type="dxa"/>
              </w:tcPr>
            </w:tcPrChange>
          </w:tcPr>
          <w:p w14:paraId="3B15FD13" w14:textId="77777777" w:rsidR="00A268C1" w:rsidRDefault="00A268C1" w:rsidP="000368D4">
            <w:pPr>
              <w:pStyle w:val="tabelanormalny"/>
            </w:pPr>
            <w:ins w:id="4974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4975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4976" w:author="Autor">
              <w:tcPr>
                <w:tcW w:w="2988" w:type="dxa"/>
              </w:tcPr>
            </w:tcPrChange>
          </w:tcPr>
          <w:p w14:paraId="1AAD58EA" w14:textId="77777777" w:rsidR="00A268C1" w:rsidRDefault="00A268C1" w:rsidP="000368D4">
            <w:pPr>
              <w:pStyle w:val="tabelanormalny"/>
            </w:pPr>
            <w:ins w:id="4977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COVID19-ANTYGEN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4978" w:author="Autor">
              <w:r w:rsidDel="0013349D">
                <w:delText>COVID19-ANTYGEN</w:delText>
              </w:r>
            </w:del>
          </w:p>
        </w:tc>
        <w:tc>
          <w:tcPr>
            <w:tcW w:w="3596" w:type="dxa"/>
            <w:tcPrChange w:id="4979" w:author="Autor">
              <w:tcPr>
                <w:tcW w:w="4210" w:type="dxa"/>
              </w:tcPr>
            </w:tcPrChange>
          </w:tcPr>
          <w:p w14:paraId="15DE510C" w14:textId="77777777" w:rsidR="00A268C1" w:rsidRDefault="00A268C1" w:rsidP="000368D4">
            <w:pPr>
              <w:pStyle w:val="tabelanormalny"/>
            </w:pPr>
            <w:ins w:id="4980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Typ testu, który ma być wykonany pacjentowi. Na ten moment zawsze wartość COVID19-ANTYGEN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4981" w:author="Autor">
              <w:r w:rsidDel="0013349D">
                <w:delText>Typ testu, który ma być wykonany pacjentowi. Na ten moment zawsze wartość COVID19-ANTYGEN</w:delText>
              </w:r>
            </w:del>
          </w:p>
        </w:tc>
      </w:tr>
      <w:tr w:rsidR="00A268C1" w:rsidDel="003D244B" w14:paraId="47FABBDC" w14:textId="77777777" w:rsidTr="6AF12D69">
        <w:tc>
          <w:tcPr>
            <w:tcW w:w="1545" w:type="dxa"/>
            <w:tcPrChange w:id="4982" w:author="Autor">
              <w:tcPr>
                <w:tcW w:w="2173" w:type="dxa"/>
              </w:tcPr>
            </w:tcPrChange>
          </w:tcPr>
          <w:p w14:paraId="1CA32244" w14:textId="2A19463C" w:rsidR="00A268C1" w:rsidDel="003D244B" w:rsidRDefault="4F2D7D2C" w:rsidP="000368D4">
            <w:pPr>
              <w:pStyle w:val="tabelanormalny"/>
            </w:pPr>
            <w:proofErr w:type="spellStart"/>
            <w:r>
              <w:t>id</w:t>
            </w:r>
            <w:ins w:id="4983" w:author="Autor">
              <w:r>
                <w:t>Placowki</w:t>
              </w:r>
            </w:ins>
            <w:proofErr w:type="spellEnd"/>
            <w:del w:id="4984" w:author="Autor">
              <w:r w:rsidR="00A268C1" w:rsidDel="4F2D7D2C">
                <w:delText>Osoby</w:delText>
              </w:r>
            </w:del>
          </w:p>
        </w:tc>
        <w:tc>
          <w:tcPr>
            <w:tcW w:w="885" w:type="dxa"/>
            <w:tcPrChange w:id="4985" w:author="Autor">
              <w:tcPr>
                <w:tcW w:w="733" w:type="dxa"/>
              </w:tcPr>
            </w:tcPrChange>
          </w:tcPr>
          <w:p w14:paraId="3811FA43" w14:textId="5DB83EA9" w:rsidR="00A268C1" w:rsidDel="003D244B" w:rsidRDefault="4F2D7D2C" w:rsidP="000368D4">
            <w:pPr>
              <w:pStyle w:val="tabelanormalny"/>
            </w:pPr>
            <w:r>
              <w:t>String</w:t>
            </w:r>
          </w:p>
        </w:tc>
        <w:tc>
          <w:tcPr>
            <w:tcW w:w="1420" w:type="dxa"/>
            <w:tcPrChange w:id="4986" w:author="Autor">
              <w:tcPr>
                <w:tcW w:w="1385" w:type="dxa"/>
              </w:tcPr>
            </w:tcPrChange>
          </w:tcPr>
          <w:p w14:paraId="1A7AB091" w14:textId="59A598AA" w:rsidR="00A268C1" w:rsidDel="003D244B" w:rsidRDefault="4F2D7D2C" w:rsidP="000368D4">
            <w:pPr>
              <w:pStyle w:val="tabelanormalny"/>
            </w:pPr>
            <w:r>
              <w:t>TAK</w:t>
            </w:r>
          </w:p>
        </w:tc>
        <w:tc>
          <w:tcPr>
            <w:tcW w:w="1764" w:type="dxa"/>
            <w:tcPrChange w:id="4987" w:author="Autor">
              <w:tcPr>
                <w:tcW w:w="2988" w:type="dxa"/>
              </w:tcPr>
            </w:tcPrChange>
          </w:tcPr>
          <w:p w14:paraId="62DD257A" w14:textId="16520820" w:rsidR="00A268C1" w:rsidDel="003D244B" w:rsidRDefault="00A268C1" w:rsidP="6AF12D69">
            <w:pPr>
              <w:pStyle w:val="tabelanormalny"/>
              <w:rPr>
                <w:rStyle w:val="eop"/>
                <w:rFonts w:ascii="Calibri" w:hAnsi="Calibri" w:cs="Calibri"/>
              </w:rPr>
            </w:pPr>
            <w:del w:id="4988" w:author="Autor">
              <w:r w:rsidDel="4F2D7D2C">
                <w:delText>12345</w:delText>
              </w:r>
            </w:del>
            <w:ins w:id="4989" w:author="Autor">
              <w:r w:rsidR="4F2D7D2C" w:rsidRPr="6AF12D69"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269060</w:t>
              </w:r>
            </w:ins>
          </w:p>
        </w:tc>
        <w:tc>
          <w:tcPr>
            <w:tcW w:w="3596" w:type="dxa"/>
            <w:tcPrChange w:id="4990" w:author="Autor">
              <w:tcPr>
                <w:tcW w:w="4210" w:type="dxa"/>
              </w:tcPr>
            </w:tcPrChange>
          </w:tcPr>
          <w:p w14:paraId="52BB7D79" w14:textId="2BCF7859" w:rsidR="00A268C1" w:rsidDel="003D244B" w:rsidRDefault="4F2D7D2C" w:rsidP="000368D4">
            <w:pPr>
              <w:pStyle w:val="tabelanormalny"/>
            </w:pPr>
            <w:proofErr w:type="spellStart"/>
            <w:r>
              <w:t>id</w:t>
            </w:r>
            <w:ins w:id="4991" w:author="Autor">
              <w:r>
                <w:t>Placowki</w:t>
              </w:r>
            </w:ins>
            <w:proofErr w:type="spellEnd"/>
            <w:del w:id="4992" w:author="Autor">
              <w:r w:rsidR="00A268C1" w:rsidDel="4F2D7D2C">
                <w:delText>Osoby</w:delText>
              </w:r>
            </w:del>
            <w:r>
              <w:t xml:space="preserve"> pobrane z systemu EWP</w:t>
            </w:r>
          </w:p>
        </w:tc>
      </w:tr>
      <w:tr w:rsidR="00A268C1" w14:paraId="4E779F4E" w14:textId="77777777" w:rsidTr="6AF12D69">
        <w:tc>
          <w:tcPr>
            <w:tcW w:w="1545" w:type="dxa"/>
            <w:tcPrChange w:id="4993" w:author="Autor">
              <w:tcPr>
                <w:tcW w:w="2173" w:type="dxa"/>
              </w:tcPr>
            </w:tcPrChange>
          </w:tcPr>
          <w:p w14:paraId="04DC0DFC" w14:textId="77777777" w:rsidR="00A268C1" w:rsidRDefault="00A268C1" w:rsidP="000368D4">
            <w:pPr>
              <w:pStyle w:val="tabelanormalny"/>
            </w:pPr>
            <w:proofErr w:type="spellStart"/>
            <w:ins w:id="4994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dataZlecenia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4995" w:author="Autor">
              <w:r w:rsidDel="0013349D">
                <w:delText>idPlacowki</w:delText>
              </w:r>
            </w:del>
          </w:p>
        </w:tc>
        <w:tc>
          <w:tcPr>
            <w:tcW w:w="885" w:type="dxa"/>
            <w:tcPrChange w:id="4996" w:author="Autor">
              <w:tcPr>
                <w:tcW w:w="733" w:type="dxa"/>
              </w:tcPr>
            </w:tcPrChange>
          </w:tcPr>
          <w:p w14:paraId="3C0040F2" w14:textId="77777777" w:rsidR="00A268C1" w:rsidRDefault="00A268C1" w:rsidP="000368D4">
            <w:pPr>
              <w:pStyle w:val="tabelanormalny"/>
            </w:pPr>
            <w:ins w:id="4997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4998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4999" w:author="Autor">
              <w:tcPr>
                <w:tcW w:w="1385" w:type="dxa"/>
              </w:tcPr>
            </w:tcPrChange>
          </w:tcPr>
          <w:p w14:paraId="1160F71C" w14:textId="77777777" w:rsidR="00A268C1" w:rsidRDefault="00A268C1" w:rsidP="000368D4">
            <w:pPr>
              <w:pStyle w:val="tabelanormalny"/>
            </w:pPr>
            <w:ins w:id="5000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01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002" w:author="Autor">
              <w:tcPr>
                <w:tcW w:w="2988" w:type="dxa"/>
              </w:tcPr>
            </w:tcPrChange>
          </w:tcPr>
          <w:p w14:paraId="7ACB536A" w14:textId="77777777" w:rsidR="00A268C1" w:rsidRDefault="00A268C1">
            <w:pPr>
              <w:pStyle w:val="paragraph"/>
              <w:spacing w:before="0" w:beforeAutospacing="0" w:after="0" w:afterAutospacing="0"/>
              <w:textAlignment w:val="baseline"/>
              <w:divId w:val="1212310176"/>
              <w:rPr>
                <w:ins w:id="5003" w:author="Autor"/>
                <w:rFonts w:ascii="Segoe UI" w:hAnsi="Segoe UI" w:cs="Segoe UI"/>
                <w:sz w:val="16"/>
                <w:szCs w:val="16"/>
              </w:rPr>
            </w:pPr>
            <w:ins w:id="5004" w:author="Autor">
              <w:r>
                <w:rPr>
                  <w:rStyle w:val="normaltextrun"/>
                  <w:rFonts w:ascii="Calibri" w:hAnsi="Calibri" w:cs="Calibri"/>
                  <w:strike/>
                  <w:color w:val="D13438"/>
                  <w:sz w:val="22"/>
                  <w:szCs w:val="22"/>
                </w:rPr>
                <w:t>2020-11-24 10:00:00</w:t>
              </w:r>
              <w:r>
                <w:rPr>
                  <w:rStyle w:val="eop"/>
                  <w:rFonts w:ascii="Calibri" w:hAnsi="Calibri" w:cs="Calibri"/>
                  <w:sz w:val="22"/>
                  <w:szCs w:val="22"/>
                </w:rPr>
                <w:t> </w:t>
              </w:r>
            </w:ins>
          </w:p>
          <w:p w14:paraId="2A0C40C2" w14:textId="77777777" w:rsidR="00A268C1" w:rsidRDefault="00A268C1" w:rsidP="000368D4">
            <w:pPr>
              <w:pStyle w:val="tabelanormalny"/>
            </w:pPr>
            <w:ins w:id="5005" w:author="Autor"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2022-04-26 06:40:58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06" w:author="Autor">
              <w:r w:rsidDel="006C7AA2">
                <w:delText>123</w:delText>
              </w:r>
            </w:del>
          </w:p>
        </w:tc>
        <w:tc>
          <w:tcPr>
            <w:tcW w:w="3596" w:type="dxa"/>
            <w:tcPrChange w:id="5007" w:author="Autor">
              <w:tcPr>
                <w:tcW w:w="4210" w:type="dxa"/>
              </w:tcPr>
            </w:tcPrChange>
          </w:tcPr>
          <w:p w14:paraId="0501C418" w14:textId="77777777" w:rsidR="00A268C1" w:rsidRDefault="00A268C1" w:rsidP="000368D4">
            <w:pPr>
              <w:pStyle w:val="tabelanormalny"/>
            </w:pPr>
            <w:ins w:id="5008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 xml:space="preserve">Data zlecenia badania w formacie RRRR-MM-DD </w:t>
              </w:r>
              <w:proofErr w:type="spellStart"/>
              <w:r>
                <w:rPr>
                  <w:rStyle w:val="spellingerror"/>
                  <w:rFonts w:ascii="Calibri" w:hAnsi="Calibri" w:cs="Calibri"/>
                  <w:szCs w:val="22"/>
                </w:rPr>
                <w:t>gg:mm:ss</w:t>
              </w:r>
              <w:proofErr w:type="spellEnd"/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. Data ta nie może być z przyszłości i późniejsza niż pozostałe daty:  </w:t>
              </w:r>
              <w:proofErr w:type="spellStart"/>
              <w:r>
                <w:rPr>
                  <w:rStyle w:val="spellingerror"/>
                  <w:rFonts w:ascii="Calibri" w:hAnsi="Calibri" w:cs="Calibri"/>
                  <w:color w:val="D13438"/>
                  <w:szCs w:val="22"/>
                  <w:u w:val="single"/>
                </w:rPr>
                <w:t>dataPobraniaProbki</w:t>
              </w:r>
              <w:proofErr w:type="spellEnd"/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 xml:space="preserve">, </w:t>
              </w:r>
              <w:proofErr w:type="spellStart"/>
              <w:r>
                <w:rPr>
                  <w:rStyle w:val="spellingerror"/>
                  <w:rFonts w:ascii="Calibri" w:hAnsi="Calibri" w:cs="Calibri"/>
                  <w:color w:val="D13438"/>
                  <w:szCs w:val="22"/>
                  <w:u w:val="single"/>
                </w:rPr>
                <w:t>dataGodzinaPrzyjecia,DadataGodzinaWyniku</w:t>
              </w:r>
              <w:proofErr w:type="spellEnd"/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.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09" w:author="Autor">
              <w:r w:rsidDel="006C7AA2">
                <w:delText>idPlacowki pobrane z systemu EWP</w:delText>
              </w:r>
            </w:del>
          </w:p>
        </w:tc>
      </w:tr>
      <w:tr w:rsidR="00A268C1" w14:paraId="0F9BBA9A" w14:textId="77777777" w:rsidTr="6AF12D69">
        <w:tc>
          <w:tcPr>
            <w:tcW w:w="1545" w:type="dxa"/>
            <w:tcPrChange w:id="5010" w:author="Autor">
              <w:tcPr>
                <w:tcW w:w="2173" w:type="dxa"/>
              </w:tcPr>
            </w:tcPrChange>
          </w:tcPr>
          <w:p w14:paraId="3633039E" w14:textId="77777777" w:rsidR="00A268C1" w:rsidRDefault="00A268C1" w:rsidP="000368D4">
            <w:pPr>
              <w:pStyle w:val="tabelanormalny"/>
            </w:pPr>
            <w:proofErr w:type="spellStart"/>
            <w:ins w:id="5011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dataPobraniaProbki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12" w:author="Autor">
              <w:r w:rsidDel="0013349D">
                <w:delText>dataZlecenia</w:delText>
              </w:r>
            </w:del>
          </w:p>
        </w:tc>
        <w:tc>
          <w:tcPr>
            <w:tcW w:w="885" w:type="dxa"/>
            <w:tcPrChange w:id="5013" w:author="Autor">
              <w:tcPr>
                <w:tcW w:w="733" w:type="dxa"/>
              </w:tcPr>
            </w:tcPrChange>
          </w:tcPr>
          <w:p w14:paraId="2E7BED56" w14:textId="77777777" w:rsidR="00A268C1" w:rsidRDefault="00A268C1" w:rsidP="000368D4">
            <w:pPr>
              <w:pStyle w:val="tabelanormalny"/>
            </w:pPr>
            <w:ins w:id="5014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15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016" w:author="Autor">
              <w:tcPr>
                <w:tcW w:w="1385" w:type="dxa"/>
              </w:tcPr>
            </w:tcPrChange>
          </w:tcPr>
          <w:p w14:paraId="208EC155" w14:textId="77777777" w:rsidR="00A268C1" w:rsidRDefault="00A268C1" w:rsidP="000368D4">
            <w:pPr>
              <w:pStyle w:val="tabelanormalny"/>
            </w:pPr>
            <w:ins w:id="5017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18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019" w:author="Autor">
              <w:tcPr>
                <w:tcW w:w="2988" w:type="dxa"/>
              </w:tcPr>
            </w:tcPrChange>
          </w:tcPr>
          <w:p w14:paraId="459906C8" w14:textId="77777777" w:rsidR="00A268C1" w:rsidRDefault="00A268C1">
            <w:pPr>
              <w:pStyle w:val="paragraph"/>
              <w:spacing w:before="0" w:beforeAutospacing="0" w:after="0" w:afterAutospacing="0"/>
              <w:textAlignment w:val="baseline"/>
              <w:divId w:val="973947210"/>
              <w:rPr>
                <w:ins w:id="5020" w:author="Autor"/>
                <w:rFonts w:ascii="Segoe UI" w:hAnsi="Segoe UI" w:cs="Segoe UI"/>
                <w:sz w:val="16"/>
                <w:szCs w:val="16"/>
              </w:rPr>
            </w:pPr>
            <w:ins w:id="5021" w:author="Autor">
              <w:r>
                <w:rPr>
                  <w:rStyle w:val="normaltextrun"/>
                  <w:rFonts w:ascii="Calibri" w:hAnsi="Calibri" w:cs="Calibri"/>
                  <w:strike/>
                  <w:color w:val="D13438"/>
                  <w:sz w:val="22"/>
                  <w:szCs w:val="22"/>
                </w:rPr>
                <w:t>2020-11-24 11:00:00</w:t>
              </w:r>
              <w:r>
                <w:rPr>
                  <w:rStyle w:val="eop"/>
                  <w:rFonts w:ascii="Calibri" w:hAnsi="Calibri" w:cs="Calibri"/>
                  <w:sz w:val="22"/>
                  <w:szCs w:val="22"/>
                </w:rPr>
                <w:t> </w:t>
              </w:r>
            </w:ins>
          </w:p>
          <w:p w14:paraId="079A15BC" w14:textId="77777777" w:rsidR="00A268C1" w:rsidRDefault="00A268C1" w:rsidP="000368D4">
            <w:pPr>
              <w:pStyle w:val="tabelanormalny"/>
            </w:pPr>
            <w:ins w:id="5022" w:author="Autor"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2022-04-26 07:21:58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23" w:author="Autor">
              <w:r w:rsidRPr="00D8307A" w:rsidDel="003D244B">
                <w:delText>2020-11-24 10:00:00</w:delText>
              </w:r>
            </w:del>
          </w:p>
        </w:tc>
        <w:tc>
          <w:tcPr>
            <w:tcW w:w="3596" w:type="dxa"/>
            <w:tcPrChange w:id="5024" w:author="Autor">
              <w:tcPr>
                <w:tcW w:w="4210" w:type="dxa"/>
              </w:tcPr>
            </w:tcPrChange>
          </w:tcPr>
          <w:p w14:paraId="5F5ECD42" w14:textId="77777777" w:rsidR="00A268C1" w:rsidRDefault="00A268C1" w:rsidP="000368D4">
            <w:pPr>
              <w:pStyle w:val="tabelanormalny"/>
            </w:pPr>
            <w:ins w:id="5025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 xml:space="preserve">Data pobrania próbki do badania w formacie RRRR-MM-DD </w:t>
              </w:r>
              <w:proofErr w:type="spellStart"/>
              <w:r>
                <w:rPr>
                  <w:rStyle w:val="spellingerror"/>
                  <w:rFonts w:ascii="Calibri" w:hAnsi="Calibri" w:cs="Calibri"/>
                  <w:szCs w:val="22"/>
                </w:rPr>
                <w:t>gg:mm:ss</w:t>
              </w:r>
              <w:proofErr w:type="spellEnd"/>
              <w:r>
                <w:rPr>
                  <w:rStyle w:val="normaltextrun"/>
                  <w:rFonts w:ascii="Calibri" w:hAnsi="Calibri" w:cs="Calibri"/>
                  <w:szCs w:val="22"/>
                </w:rPr>
                <w:t>. Data ta nie może być</w:t>
              </w:r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 xml:space="preserve"> wcześniejsza niż </w:t>
              </w:r>
              <w:r>
                <w:rPr>
                  <w:rStyle w:val="normaltextrun"/>
                  <w:rFonts w:ascii="Calibri" w:hAnsi="Calibri" w:cs="Calibri"/>
                  <w:color w:val="D13438"/>
                  <w:sz w:val="20"/>
                  <w:u w:val="single"/>
                </w:rPr>
                <w:t>2020-01-01,</w:t>
              </w:r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 xml:space="preserve"> z przyszłości i </w:t>
              </w:r>
              <w:r>
                <w:rPr>
                  <w:rStyle w:val="normaltextrun"/>
                  <w:rFonts w:ascii="Calibri" w:hAnsi="Calibri" w:cs="Calibri"/>
                  <w:szCs w:val="22"/>
                </w:rPr>
                <w:t xml:space="preserve">wcześniejsza niż </w:t>
              </w:r>
              <w:proofErr w:type="spellStart"/>
              <w:r>
                <w:rPr>
                  <w:rStyle w:val="spellingerror"/>
                  <w:rFonts w:ascii="Calibri" w:hAnsi="Calibri" w:cs="Calibri"/>
                  <w:szCs w:val="22"/>
                </w:rPr>
                <w:t>dataZlecenia</w:t>
              </w:r>
              <w:proofErr w:type="spellEnd"/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 xml:space="preserve">, </w:t>
              </w:r>
              <w:proofErr w:type="spellStart"/>
              <w:r>
                <w:rPr>
                  <w:rStyle w:val="spellingerror"/>
                  <w:rFonts w:ascii="Calibri" w:hAnsi="Calibri" w:cs="Calibri"/>
                  <w:color w:val="D13438"/>
                  <w:szCs w:val="22"/>
                  <w:u w:val="single"/>
                </w:rPr>
                <w:t>dataGodzinaPrzyjecia</w:t>
              </w:r>
              <w:proofErr w:type="spellEnd"/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.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26" w:author="Autor">
              <w:r w:rsidDel="0013349D">
                <w:delText>Data zlecenia badania w formacie RRRR-MM-DD gg:mm:ss</w:delText>
              </w:r>
            </w:del>
          </w:p>
        </w:tc>
      </w:tr>
      <w:tr w:rsidR="00A268C1" w14:paraId="79DC316C" w14:textId="77777777" w:rsidTr="6AF12D69">
        <w:trPr>
          <w:ins w:id="5027" w:author="Autor"/>
        </w:trPr>
        <w:tc>
          <w:tcPr>
            <w:tcW w:w="1545" w:type="dxa"/>
            <w:tcPrChange w:id="5028" w:author="Autor">
              <w:tcPr>
                <w:tcW w:w="2173" w:type="dxa"/>
              </w:tcPr>
            </w:tcPrChange>
          </w:tcPr>
          <w:p w14:paraId="1C8F9F94" w14:textId="77777777" w:rsidR="00A268C1" w:rsidRDefault="00A268C1" w:rsidP="000368D4">
            <w:pPr>
              <w:pStyle w:val="tabelanormalny"/>
              <w:rPr>
                <w:ins w:id="5029" w:author="Autor"/>
              </w:rPr>
            </w:pPr>
            <w:proofErr w:type="spellStart"/>
            <w:ins w:id="5030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dataGodzinaPrzyjecia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885" w:type="dxa"/>
            <w:tcPrChange w:id="5031" w:author="Autor">
              <w:tcPr>
                <w:tcW w:w="733" w:type="dxa"/>
              </w:tcPr>
            </w:tcPrChange>
          </w:tcPr>
          <w:p w14:paraId="3C3754C5" w14:textId="77777777" w:rsidR="00A268C1" w:rsidRDefault="00A268C1" w:rsidP="000368D4">
            <w:pPr>
              <w:pStyle w:val="tabelanormalny"/>
              <w:rPr>
                <w:ins w:id="5032" w:author="Autor"/>
              </w:rPr>
            </w:pPr>
            <w:ins w:id="5033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1420" w:type="dxa"/>
            <w:tcPrChange w:id="5034" w:author="Autor">
              <w:tcPr>
                <w:tcW w:w="1385" w:type="dxa"/>
              </w:tcPr>
            </w:tcPrChange>
          </w:tcPr>
          <w:p w14:paraId="556EEA26" w14:textId="77777777" w:rsidR="00A268C1" w:rsidRDefault="00A268C1" w:rsidP="000368D4">
            <w:pPr>
              <w:pStyle w:val="tabelanormalny"/>
              <w:rPr>
                <w:ins w:id="5035" w:author="Autor"/>
              </w:rPr>
            </w:pPr>
            <w:ins w:id="5036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1764" w:type="dxa"/>
            <w:tcPrChange w:id="5037" w:author="Autor">
              <w:tcPr>
                <w:tcW w:w="2988" w:type="dxa"/>
              </w:tcPr>
            </w:tcPrChange>
          </w:tcPr>
          <w:p w14:paraId="30511B31" w14:textId="77777777" w:rsidR="00A268C1" w:rsidRDefault="00A268C1">
            <w:pPr>
              <w:pStyle w:val="paragraph"/>
              <w:spacing w:before="0" w:beforeAutospacing="0" w:after="0" w:afterAutospacing="0"/>
              <w:textAlignment w:val="baseline"/>
              <w:divId w:val="1064837366"/>
              <w:rPr>
                <w:ins w:id="5038" w:author="Autor"/>
                <w:rFonts w:ascii="Segoe UI" w:hAnsi="Segoe UI" w:cs="Segoe UI"/>
                <w:sz w:val="16"/>
                <w:szCs w:val="16"/>
              </w:rPr>
            </w:pPr>
            <w:ins w:id="5039" w:author="Autor">
              <w:r>
                <w:rPr>
                  <w:rStyle w:val="normaltextrun"/>
                  <w:rFonts w:ascii="Calibri" w:hAnsi="Calibri" w:cs="Calibri"/>
                  <w:strike/>
                  <w:color w:val="D13438"/>
                  <w:sz w:val="22"/>
                  <w:szCs w:val="22"/>
                </w:rPr>
                <w:t>2020-11-24 11:00:00</w:t>
              </w:r>
              <w:r>
                <w:rPr>
                  <w:rStyle w:val="eop"/>
                  <w:rFonts w:ascii="Calibri" w:hAnsi="Calibri" w:cs="Calibri"/>
                  <w:sz w:val="22"/>
                  <w:szCs w:val="22"/>
                </w:rPr>
                <w:t> </w:t>
              </w:r>
            </w:ins>
          </w:p>
          <w:p w14:paraId="195F39C8" w14:textId="77777777" w:rsidR="00A268C1" w:rsidRDefault="00A268C1" w:rsidP="000368D4">
            <w:pPr>
              <w:pStyle w:val="tabelanormalny"/>
              <w:rPr>
                <w:ins w:id="5040" w:author="Autor"/>
                <w:rStyle w:val="normaltextrun"/>
                <w:rFonts w:ascii="Calibri" w:hAnsi="Calibri" w:cs="Calibri"/>
                <w:color w:val="D13438"/>
                <w:szCs w:val="22"/>
                <w:u w:val="single"/>
                <w:shd w:val="clear" w:color="auto" w:fill="FFFFFF"/>
              </w:rPr>
            </w:pPr>
            <w:ins w:id="5041" w:author="Autor"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2022-04-26 07:30:58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3596" w:type="dxa"/>
            <w:tcPrChange w:id="5042" w:author="Autor">
              <w:tcPr>
                <w:tcW w:w="4210" w:type="dxa"/>
              </w:tcPr>
            </w:tcPrChange>
          </w:tcPr>
          <w:p w14:paraId="768C71A4" w14:textId="13EA8248" w:rsidR="00A268C1" w:rsidRDefault="4F2D7D2C" w:rsidP="000368D4">
            <w:pPr>
              <w:pStyle w:val="tabelanormalny"/>
              <w:rPr>
                <w:ins w:id="5043" w:author="Autor"/>
              </w:rPr>
            </w:pPr>
            <w:ins w:id="5044" w:author="Autor">
              <w:r w:rsidRPr="6AF12D69">
                <w:rPr>
                  <w:rStyle w:val="normaltextrun"/>
                  <w:rFonts w:ascii="Calibri" w:hAnsi="Calibri" w:cs="Calibri"/>
                </w:rPr>
                <w:t xml:space="preserve">Data przyjęcia próbki do badania w formacie RRRR-MM-DD </w:t>
              </w:r>
              <w:proofErr w:type="spellStart"/>
              <w:r w:rsidRPr="6AF12D69">
                <w:rPr>
                  <w:rStyle w:val="spellingerror"/>
                  <w:rFonts w:ascii="Calibri" w:hAnsi="Calibri" w:cs="Calibri"/>
                </w:rPr>
                <w:t>gg:mm:ss</w:t>
              </w:r>
              <w:proofErr w:type="spellEnd"/>
              <w:r w:rsidRPr="6AF12D69">
                <w:rPr>
                  <w:rStyle w:val="normaltextrun"/>
                  <w:rFonts w:ascii="Calibri" w:hAnsi="Calibri" w:cs="Calibri"/>
                </w:rPr>
                <w:t>. Data ta nie może być</w:t>
              </w:r>
              <w:r w:rsidRPr="6AF12D69">
                <w:rPr>
                  <w:rStyle w:val="normaltextrun"/>
                  <w:rFonts w:ascii="Calibri" w:hAnsi="Calibri" w:cs="Calibri"/>
                  <w:color w:val="D13438"/>
                  <w:u w:val="single"/>
                </w:rPr>
                <w:t xml:space="preserve"> </w:t>
              </w:r>
              <w:r w:rsidRPr="6AF12D69">
                <w:rPr>
                  <w:rStyle w:val="spellingerror"/>
                  <w:rFonts w:ascii="Calibri" w:hAnsi="Calibri" w:cs="Calibri"/>
                  <w:color w:val="D13438"/>
                  <w:u w:val="single"/>
                </w:rPr>
                <w:t>wcześniejsza</w:t>
              </w:r>
              <w:r w:rsidRPr="6AF12D69">
                <w:rPr>
                  <w:rStyle w:val="normaltextrun"/>
                  <w:rFonts w:ascii="Calibri" w:hAnsi="Calibri" w:cs="Calibri"/>
                  <w:color w:val="D13438"/>
                  <w:u w:val="single"/>
                </w:rPr>
                <w:t xml:space="preserve"> niż </w:t>
              </w:r>
              <w:r w:rsidRPr="6AF12D69">
                <w:rPr>
                  <w:rStyle w:val="normaltextrun"/>
                  <w:rFonts w:ascii="Calibri" w:hAnsi="Calibri" w:cs="Calibri"/>
                  <w:color w:val="D13438"/>
                  <w:sz w:val="20"/>
                  <w:u w:val="single"/>
                </w:rPr>
                <w:t>2020-01-01,</w:t>
              </w:r>
              <w:r w:rsidRPr="6AF12D69">
                <w:rPr>
                  <w:rStyle w:val="normaltextrun"/>
                  <w:rFonts w:ascii="Calibri" w:hAnsi="Calibri" w:cs="Calibri"/>
                  <w:color w:val="D13438"/>
                  <w:u w:val="single"/>
                </w:rPr>
                <w:t xml:space="preserve"> z przyszłości i</w:t>
              </w:r>
              <w:r w:rsidRPr="6AF12D69">
                <w:rPr>
                  <w:rStyle w:val="normaltextrun"/>
                  <w:rFonts w:ascii="Calibri" w:hAnsi="Calibri" w:cs="Calibri"/>
                </w:rPr>
                <w:t xml:space="preserve"> wcześniejsza niż </w:t>
              </w:r>
              <w:proofErr w:type="spellStart"/>
              <w:r w:rsidRPr="6AF12D69">
                <w:rPr>
                  <w:rStyle w:val="spellingerror"/>
                  <w:rFonts w:ascii="Calibri" w:hAnsi="Calibri" w:cs="Calibri"/>
                </w:rPr>
                <w:t>dataPobraniaProbki</w:t>
              </w:r>
              <w:proofErr w:type="spellEnd"/>
              <w:r w:rsidRPr="6AF12D69">
                <w:rPr>
                  <w:rStyle w:val="normaltextrun"/>
                  <w:rFonts w:ascii="Calibri" w:hAnsi="Calibri" w:cs="Calibri"/>
                  <w:color w:val="D13438"/>
                  <w:u w:val="single"/>
                </w:rPr>
                <w:t>.</w:t>
              </w:r>
              <w:r w:rsidRPr="6AF12D69">
                <w:rPr>
                  <w:rStyle w:val="eop"/>
                  <w:rFonts w:ascii="Calibri" w:hAnsi="Calibri" w:cs="Calibri"/>
                </w:rPr>
                <w:t> </w:t>
              </w:r>
            </w:ins>
          </w:p>
        </w:tc>
      </w:tr>
      <w:tr w:rsidR="00A268C1" w14:paraId="375D56DD" w14:textId="77777777" w:rsidTr="6AF12D69">
        <w:trPr>
          <w:ins w:id="5045" w:author="Autor"/>
        </w:trPr>
        <w:tc>
          <w:tcPr>
            <w:tcW w:w="1545" w:type="dxa"/>
            <w:tcPrChange w:id="5046" w:author="Autor">
              <w:tcPr>
                <w:tcW w:w="2173" w:type="dxa"/>
              </w:tcPr>
            </w:tcPrChange>
          </w:tcPr>
          <w:p w14:paraId="0BDEA5BB" w14:textId="77777777" w:rsidR="00A268C1" w:rsidRDefault="00A268C1" w:rsidP="000368D4">
            <w:pPr>
              <w:pStyle w:val="tabelanormalny"/>
              <w:rPr>
                <w:ins w:id="5047" w:author="Autor"/>
              </w:rPr>
            </w:pPr>
            <w:proofErr w:type="spellStart"/>
            <w:ins w:id="5048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dataGodzinaWyniku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885" w:type="dxa"/>
            <w:tcPrChange w:id="5049" w:author="Autor">
              <w:tcPr>
                <w:tcW w:w="733" w:type="dxa"/>
              </w:tcPr>
            </w:tcPrChange>
          </w:tcPr>
          <w:p w14:paraId="1B248EE1" w14:textId="77777777" w:rsidR="00A268C1" w:rsidRDefault="00A268C1" w:rsidP="000368D4">
            <w:pPr>
              <w:pStyle w:val="tabelanormalny"/>
              <w:rPr>
                <w:ins w:id="5050" w:author="Autor"/>
              </w:rPr>
            </w:pPr>
            <w:ins w:id="5051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1420" w:type="dxa"/>
            <w:tcPrChange w:id="5052" w:author="Autor">
              <w:tcPr>
                <w:tcW w:w="1385" w:type="dxa"/>
              </w:tcPr>
            </w:tcPrChange>
          </w:tcPr>
          <w:p w14:paraId="27839855" w14:textId="77777777" w:rsidR="00A268C1" w:rsidRDefault="00A268C1" w:rsidP="000368D4">
            <w:pPr>
              <w:pStyle w:val="tabelanormalny"/>
              <w:rPr>
                <w:ins w:id="5053" w:author="Autor"/>
              </w:rPr>
            </w:pPr>
            <w:ins w:id="5054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1764" w:type="dxa"/>
            <w:tcPrChange w:id="5055" w:author="Autor">
              <w:tcPr>
                <w:tcW w:w="2988" w:type="dxa"/>
              </w:tcPr>
            </w:tcPrChange>
          </w:tcPr>
          <w:p w14:paraId="01099461" w14:textId="77777777" w:rsidR="00A268C1" w:rsidRDefault="00A268C1">
            <w:pPr>
              <w:pStyle w:val="paragraph"/>
              <w:spacing w:before="0" w:beforeAutospacing="0" w:after="0" w:afterAutospacing="0"/>
              <w:textAlignment w:val="baseline"/>
              <w:divId w:val="328942945"/>
              <w:rPr>
                <w:ins w:id="5056" w:author="Autor"/>
                <w:rFonts w:ascii="Segoe UI" w:hAnsi="Segoe UI" w:cs="Segoe UI"/>
                <w:sz w:val="16"/>
                <w:szCs w:val="16"/>
              </w:rPr>
            </w:pPr>
            <w:ins w:id="5057" w:author="Autor">
              <w:r>
                <w:rPr>
                  <w:rStyle w:val="normaltextrun"/>
                  <w:rFonts w:ascii="Calibri" w:hAnsi="Calibri" w:cs="Calibri"/>
                  <w:strike/>
                  <w:color w:val="D13438"/>
                  <w:sz w:val="22"/>
                  <w:szCs w:val="22"/>
                </w:rPr>
                <w:t>2020-11-24 18:30:00</w:t>
              </w:r>
              <w:r>
                <w:rPr>
                  <w:rStyle w:val="eop"/>
                  <w:rFonts w:ascii="Calibri" w:hAnsi="Calibri" w:cs="Calibri"/>
                  <w:sz w:val="22"/>
                  <w:szCs w:val="22"/>
                </w:rPr>
                <w:t> </w:t>
              </w:r>
            </w:ins>
          </w:p>
          <w:p w14:paraId="042F0B2E" w14:textId="77777777" w:rsidR="00A268C1" w:rsidRPr="00F35634" w:rsidRDefault="00A268C1" w:rsidP="000368D4">
            <w:pPr>
              <w:pStyle w:val="tabelanormalny"/>
              <w:rPr>
                <w:ins w:id="5058" w:author="Autor"/>
              </w:rPr>
            </w:pPr>
            <w:ins w:id="5059" w:author="Autor"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2022-04-26 08:21:58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  <w:tc>
          <w:tcPr>
            <w:tcW w:w="3596" w:type="dxa"/>
            <w:tcPrChange w:id="5060" w:author="Autor">
              <w:tcPr>
                <w:tcW w:w="4210" w:type="dxa"/>
              </w:tcPr>
            </w:tcPrChange>
          </w:tcPr>
          <w:p w14:paraId="444FFA03" w14:textId="77777777" w:rsidR="00A268C1" w:rsidRDefault="00A268C1" w:rsidP="000368D4">
            <w:pPr>
              <w:pStyle w:val="tabelanormalny"/>
              <w:rPr>
                <w:ins w:id="5061" w:author="Autor"/>
              </w:rPr>
            </w:pPr>
            <w:ins w:id="5062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 xml:space="preserve">Data uzyskania wyniku badania w formacie RRRR-MM-DD </w:t>
              </w:r>
              <w:proofErr w:type="spellStart"/>
              <w:r>
                <w:rPr>
                  <w:rStyle w:val="spellingerror"/>
                  <w:rFonts w:ascii="Calibri" w:hAnsi="Calibri" w:cs="Calibri"/>
                  <w:szCs w:val="22"/>
                </w:rPr>
                <w:t>gg:mm:ss</w:t>
              </w:r>
              <w:proofErr w:type="spellEnd"/>
              <w:r>
                <w:rPr>
                  <w:rStyle w:val="normaltextrun"/>
                  <w:rFonts w:ascii="Calibri" w:hAnsi="Calibri" w:cs="Calibri"/>
                  <w:szCs w:val="22"/>
                </w:rPr>
                <w:t>. Data ta nie może być</w:t>
              </w:r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 xml:space="preserve"> wcześniejsza niż </w:t>
              </w:r>
              <w:r>
                <w:rPr>
                  <w:rStyle w:val="normaltextrun"/>
                  <w:rFonts w:ascii="Calibri" w:hAnsi="Calibri" w:cs="Calibri"/>
                  <w:color w:val="D13438"/>
                  <w:sz w:val="20"/>
                  <w:u w:val="single"/>
                </w:rPr>
                <w:t>2020-01-01,</w:t>
              </w:r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 xml:space="preserve"> z przyszłości i</w:t>
              </w:r>
              <w:r>
                <w:rPr>
                  <w:rStyle w:val="normaltextrun"/>
                  <w:rFonts w:ascii="Calibri" w:hAnsi="Calibri" w:cs="Calibri"/>
                  <w:szCs w:val="22"/>
                </w:rPr>
                <w:t xml:space="preserve"> wcześniejsza niż </w:t>
              </w:r>
              <w:proofErr w:type="spellStart"/>
              <w:r>
                <w:rPr>
                  <w:rStyle w:val="spellingerror"/>
                  <w:rFonts w:ascii="Calibri" w:hAnsi="Calibri" w:cs="Calibri"/>
                  <w:szCs w:val="22"/>
                </w:rPr>
                <w:t>dataGodzinaPrzyjecia</w:t>
              </w:r>
              <w:proofErr w:type="spellEnd"/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.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</w:p>
        </w:tc>
      </w:tr>
      <w:tr w:rsidR="00A268C1" w14:paraId="0370C406" w14:textId="77777777" w:rsidTr="6AF12D69">
        <w:tc>
          <w:tcPr>
            <w:tcW w:w="1545" w:type="dxa"/>
            <w:tcPrChange w:id="5063" w:author="Autor">
              <w:tcPr>
                <w:tcW w:w="2173" w:type="dxa"/>
              </w:tcPr>
            </w:tcPrChange>
          </w:tcPr>
          <w:p w14:paraId="2C8252A6" w14:textId="77777777" w:rsidR="00A268C1" w:rsidRDefault="00A268C1" w:rsidP="000368D4">
            <w:pPr>
              <w:pStyle w:val="tabelanormalny"/>
            </w:pPr>
            <w:proofErr w:type="spellStart"/>
            <w:ins w:id="5064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zlecajacyOidRoot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65" w:author="Autor">
              <w:r w:rsidDel="0013349D">
                <w:delText>zlecajacyOidRoot</w:delText>
              </w:r>
            </w:del>
          </w:p>
        </w:tc>
        <w:tc>
          <w:tcPr>
            <w:tcW w:w="885" w:type="dxa"/>
            <w:tcPrChange w:id="5066" w:author="Autor">
              <w:tcPr>
                <w:tcW w:w="733" w:type="dxa"/>
              </w:tcPr>
            </w:tcPrChange>
          </w:tcPr>
          <w:p w14:paraId="03273BC7" w14:textId="77777777" w:rsidR="00A268C1" w:rsidRDefault="00A268C1" w:rsidP="000368D4">
            <w:pPr>
              <w:pStyle w:val="tabelanormalny"/>
            </w:pPr>
            <w:ins w:id="5067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68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069" w:author="Autor">
              <w:tcPr>
                <w:tcW w:w="1385" w:type="dxa"/>
              </w:tcPr>
            </w:tcPrChange>
          </w:tcPr>
          <w:p w14:paraId="3EC153CF" w14:textId="77777777" w:rsidR="00A268C1" w:rsidRDefault="00A268C1" w:rsidP="000368D4">
            <w:pPr>
              <w:pStyle w:val="tabelanormalny"/>
            </w:pPr>
            <w:ins w:id="5070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71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072" w:author="Autor">
              <w:tcPr>
                <w:tcW w:w="2988" w:type="dxa"/>
              </w:tcPr>
            </w:tcPrChange>
          </w:tcPr>
          <w:p w14:paraId="2376C650" w14:textId="77777777" w:rsidR="00A268C1" w:rsidRPr="00F35634" w:rsidRDefault="00A268C1" w:rsidP="000368D4">
            <w:pPr>
              <w:pStyle w:val="tabelanormalny"/>
            </w:pPr>
            <w:ins w:id="5073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2.16.840.1.113883.3.4424.1.6.2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74" w:author="Autor">
              <w:r w:rsidRPr="00F35634" w:rsidDel="0013349D">
                <w:delText>2.16.840.1.113883.3.4424.1.6.2</w:delText>
              </w:r>
            </w:del>
          </w:p>
        </w:tc>
        <w:tc>
          <w:tcPr>
            <w:tcW w:w="3596" w:type="dxa"/>
            <w:tcPrChange w:id="5075" w:author="Autor">
              <w:tcPr>
                <w:tcW w:w="4210" w:type="dxa"/>
              </w:tcPr>
            </w:tcPrChange>
          </w:tcPr>
          <w:p w14:paraId="7BDAFF83" w14:textId="01A17D0B" w:rsidR="00A268C1" w:rsidRDefault="4F2D7D2C" w:rsidP="000368D4">
            <w:pPr>
              <w:pStyle w:val="tabelanormalny"/>
            </w:pPr>
            <w:ins w:id="5076" w:author="Autor">
              <w:r w:rsidRPr="6AF12D69">
                <w:rPr>
                  <w:rStyle w:val="normaltextrun"/>
                  <w:rFonts w:ascii="Calibri" w:hAnsi="Calibri" w:cs="Calibri"/>
                </w:rPr>
                <w:t xml:space="preserve">Root </w:t>
              </w:r>
              <w:r w:rsidRPr="6AF12D69">
                <w:rPr>
                  <w:rStyle w:val="spellingerror"/>
                  <w:rFonts w:ascii="Calibri" w:hAnsi="Calibri" w:cs="Calibri"/>
                </w:rPr>
                <w:t>OID</w:t>
              </w:r>
              <w:r w:rsidRPr="6AF12D69">
                <w:rPr>
                  <w:rStyle w:val="normaltextrun"/>
                  <w:rFonts w:ascii="Calibri" w:hAnsi="Calibri" w:cs="Calibri"/>
                </w:rPr>
                <w:t xml:space="preserve"> dla odpowiedniego typu pracownika medycznego.</w:t>
              </w:r>
              <w:r w:rsidRPr="6AF12D69">
                <w:rPr>
                  <w:rStyle w:val="eop"/>
                  <w:rFonts w:ascii="Calibri" w:hAnsi="Calibri" w:cs="Calibri"/>
                </w:rPr>
                <w:t> </w:t>
              </w:r>
            </w:ins>
            <w:del w:id="5077" w:author="Autor">
              <w:r w:rsidR="00A268C1" w:rsidDel="4F2D7D2C">
                <w:delText>Root OIDu dla odpowiedniego typu pracownika medycznego.</w:delText>
              </w:r>
            </w:del>
          </w:p>
        </w:tc>
      </w:tr>
      <w:tr w:rsidR="00A268C1" w14:paraId="7EB82584" w14:textId="77777777" w:rsidTr="6AF12D69">
        <w:tc>
          <w:tcPr>
            <w:tcW w:w="1545" w:type="dxa"/>
            <w:tcPrChange w:id="5078" w:author="Autor">
              <w:tcPr>
                <w:tcW w:w="2173" w:type="dxa"/>
              </w:tcPr>
            </w:tcPrChange>
          </w:tcPr>
          <w:p w14:paraId="70C3CC34" w14:textId="77777777" w:rsidR="00A268C1" w:rsidRDefault="00A268C1" w:rsidP="000368D4">
            <w:pPr>
              <w:pStyle w:val="tabelanormalny"/>
            </w:pPr>
            <w:proofErr w:type="spellStart"/>
            <w:ins w:id="5079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lastRenderedPageBreak/>
                <w:t>zlecajacyOidExtension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80" w:author="Autor">
              <w:r w:rsidDel="0013349D">
                <w:delText>zlecajacyOidExtension</w:delText>
              </w:r>
            </w:del>
          </w:p>
        </w:tc>
        <w:tc>
          <w:tcPr>
            <w:tcW w:w="885" w:type="dxa"/>
            <w:tcPrChange w:id="5081" w:author="Autor">
              <w:tcPr>
                <w:tcW w:w="733" w:type="dxa"/>
              </w:tcPr>
            </w:tcPrChange>
          </w:tcPr>
          <w:p w14:paraId="464E6F9E" w14:textId="77777777" w:rsidR="00A268C1" w:rsidRDefault="00A268C1" w:rsidP="000368D4">
            <w:pPr>
              <w:pStyle w:val="tabelanormalny"/>
            </w:pPr>
            <w:ins w:id="5082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83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084" w:author="Autor">
              <w:tcPr>
                <w:tcW w:w="1385" w:type="dxa"/>
              </w:tcPr>
            </w:tcPrChange>
          </w:tcPr>
          <w:p w14:paraId="27E63453" w14:textId="77777777" w:rsidR="00A268C1" w:rsidRDefault="00A268C1" w:rsidP="000368D4">
            <w:pPr>
              <w:pStyle w:val="tabelanormalny"/>
            </w:pPr>
            <w:ins w:id="5085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86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087" w:author="Autor">
              <w:tcPr>
                <w:tcW w:w="2988" w:type="dxa"/>
              </w:tcPr>
            </w:tcPrChange>
          </w:tcPr>
          <w:p w14:paraId="0579EC4D" w14:textId="77777777" w:rsidR="00A268C1" w:rsidRPr="00F35634" w:rsidRDefault="00A268C1" w:rsidP="000368D4">
            <w:pPr>
              <w:pStyle w:val="tabelanormalny"/>
            </w:pPr>
            <w:ins w:id="5088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1234567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89" w:author="Autor">
              <w:r w:rsidDel="0013349D">
                <w:delText>1234567</w:delText>
              </w:r>
            </w:del>
          </w:p>
        </w:tc>
        <w:tc>
          <w:tcPr>
            <w:tcW w:w="3596" w:type="dxa"/>
            <w:tcPrChange w:id="5090" w:author="Autor">
              <w:tcPr>
                <w:tcW w:w="4210" w:type="dxa"/>
              </w:tcPr>
            </w:tcPrChange>
          </w:tcPr>
          <w:p w14:paraId="65C7BB41" w14:textId="7EB4FFBF" w:rsidR="00A268C1" w:rsidRDefault="4F2D7D2C" w:rsidP="000368D4">
            <w:pPr>
              <w:pStyle w:val="tabelanormalny"/>
            </w:pPr>
            <w:ins w:id="5091" w:author="Autor">
              <w:r w:rsidRPr="6AF12D69">
                <w:rPr>
                  <w:rStyle w:val="normaltextrun"/>
                  <w:rFonts w:ascii="Calibri" w:hAnsi="Calibri" w:cs="Calibri"/>
                </w:rPr>
                <w:t xml:space="preserve">Extension </w:t>
              </w:r>
              <w:r w:rsidRPr="6AF12D69">
                <w:rPr>
                  <w:rStyle w:val="spellingerror"/>
                  <w:rFonts w:ascii="Calibri" w:hAnsi="Calibri" w:cs="Calibri"/>
                </w:rPr>
                <w:t>OID</w:t>
              </w:r>
              <w:r w:rsidRPr="6AF12D69">
                <w:rPr>
                  <w:rStyle w:val="normaltextrun"/>
                  <w:rFonts w:ascii="Calibri" w:hAnsi="Calibri" w:cs="Calibri"/>
                </w:rPr>
                <w:t xml:space="preserve"> dla odpowiedniego typu pracownika medycznego.</w:t>
              </w:r>
              <w:r w:rsidRPr="6AF12D69">
                <w:rPr>
                  <w:rStyle w:val="eop"/>
                  <w:rFonts w:ascii="Calibri" w:hAnsi="Calibri" w:cs="Calibri"/>
                </w:rPr>
                <w:t> </w:t>
              </w:r>
            </w:ins>
            <w:del w:id="5092" w:author="Autor">
              <w:r w:rsidR="00A268C1" w:rsidDel="4F2D7D2C">
                <w:delText>Extension OIDu dla odpowiedniego typu pracownika medycznego.</w:delText>
              </w:r>
            </w:del>
          </w:p>
        </w:tc>
      </w:tr>
      <w:tr w:rsidR="00A268C1" w14:paraId="72B34C23" w14:textId="77777777" w:rsidTr="6AF12D69">
        <w:tc>
          <w:tcPr>
            <w:tcW w:w="1545" w:type="dxa"/>
            <w:tcPrChange w:id="5093" w:author="Autor">
              <w:tcPr>
                <w:tcW w:w="2173" w:type="dxa"/>
              </w:tcPr>
            </w:tcPrChange>
          </w:tcPr>
          <w:p w14:paraId="6C115DCD" w14:textId="77777777" w:rsidR="00A268C1" w:rsidRDefault="00A268C1" w:rsidP="000368D4">
            <w:pPr>
              <w:pStyle w:val="tabelanormalny"/>
            </w:pPr>
            <w:proofErr w:type="spellStart"/>
            <w:ins w:id="5094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zlecajacyImie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95" w:author="Autor">
              <w:r w:rsidDel="0013349D">
                <w:delText>zlecajacyImie</w:delText>
              </w:r>
            </w:del>
          </w:p>
        </w:tc>
        <w:tc>
          <w:tcPr>
            <w:tcW w:w="885" w:type="dxa"/>
            <w:tcPrChange w:id="5096" w:author="Autor">
              <w:tcPr>
                <w:tcW w:w="733" w:type="dxa"/>
              </w:tcPr>
            </w:tcPrChange>
          </w:tcPr>
          <w:p w14:paraId="0C6E83EB" w14:textId="77777777" w:rsidR="00A268C1" w:rsidRDefault="00A268C1" w:rsidP="000368D4">
            <w:pPr>
              <w:pStyle w:val="tabelanormalny"/>
            </w:pPr>
            <w:ins w:id="5097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098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099" w:author="Autor">
              <w:tcPr>
                <w:tcW w:w="1385" w:type="dxa"/>
              </w:tcPr>
            </w:tcPrChange>
          </w:tcPr>
          <w:p w14:paraId="4950071B" w14:textId="77777777" w:rsidR="00A268C1" w:rsidRDefault="00A268C1" w:rsidP="000368D4">
            <w:pPr>
              <w:pStyle w:val="tabelanormalny"/>
            </w:pPr>
            <w:ins w:id="5100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01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102" w:author="Autor">
              <w:tcPr>
                <w:tcW w:w="2988" w:type="dxa"/>
              </w:tcPr>
            </w:tcPrChange>
          </w:tcPr>
          <w:p w14:paraId="71BC1967" w14:textId="77777777" w:rsidR="00A268C1" w:rsidRDefault="00A268C1" w:rsidP="000368D4">
            <w:pPr>
              <w:pStyle w:val="tabelanormalny"/>
            </w:pPr>
            <w:proofErr w:type="spellStart"/>
            <w:ins w:id="5103" w:author="Autor">
              <w:r>
                <w:rPr>
                  <w:rStyle w:val="normaltextrun"/>
                  <w:rFonts w:ascii="Calibri" w:hAnsi="Calibri" w:cs="Calibri"/>
                  <w:strike/>
                  <w:color w:val="D13438"/>
                  <w:szCs w:val="22"/>
                </w:rPr>
                <w:t>Marek</w:t>
              </w:r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Jan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04" w:author="Autor">
              <w:r w:rsidDel="0013349D">
                <w:delText>Marek</w:delText>
              </w:r>
            </w:del>
          </w:p>
        </w:tc>
        <w:tc>
          <w:tcPr>
            <w:tcW w:w="3596" w:type="dxa"/>
            <w:tcPrChange w:id="5105" w:author="Autor">
              <w:tcPr>
                <w:tcW w:w="4210" w:type="dxa"/>
              </w:tcPr>
            </w:tcPrChange>
          </w:tcPr>
          <w:p w14:paraId="2D675BF9" w14:textId="77777777" w:rsidR="00A268C1" w:rsidRDefault="00A268C1" w:rsidP="000368D4">
            <w:pPr>
              <w:pStyle w:val="tabelanormalny"/>
            </w:pPr>
            <w:ins w:id="5106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Imię pracownika medycznego zlecającego badanie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07" w:author="Autor">
              <w:r w:rsidDel="0013349D">
                <w:delText>Imię pracownika medycznego zlecającego badanie</w:delText>
              </w:r>
            </w:del>
          </w:p>
        </w:tc>
      </w:tr>
      <w:tr w:rsidR="00A268C1" w14:paraId="08F0BDDD" w14:textId="77777777" w:rsidTr="6AF12D69">
        <w:tc>
          <w:tcPr>
            <w:tcW w:w="1545" w:type="dxa"/>
            <w:tcPrChange w:id="5108" w:author="Autor">
              <w:tcPr>
                <w:tcW w:w="2173" w:type="dxa"/>
              </w:tcPr>
            </w:tcPrChange>
          </w:tcPr>
          <w:p w14:paraId="2C3717EA" w14:textId="77777777" w:rsidR="00A268C1" w:rsidRDefault="00A268C1" w:rsidP="000368D4">
            <w:pPr>
              <w:pStyle w:val="tabelanormalny"/>
            </w:pPr>
            <w:proofErr w:type="spellStart"/>
            <w:ins w:id="5109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zlecajacyNazwisko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10" w:author="Autor">
              <w:r w:rsidDel="0013349D">
                <w:delText>zlecajacyNazwisko</w:delText>
              </w:r>
            </w:del>
          </w:p>
        </w:tc>
        <w:tc>
          <w:tcPr>
            <w:tcW w:w="885" w:type="dxa"/>
            <w:tcPrChange w:id="5111" w:author="Autor">
              <w:tcPr>
                <w:tcW w:w="733" w:type="dxa"/>
              </w:tcPr>
            </w:tcPrChange>
          </w:tcPr>
          <w:p w14:paraId="48BA4138" w14:textId="77777777" w:rsidR="00A268C1" w:rsidRDefault="00A268C1" w:rsidP="000368D4">
            <w:pPr>
              <w:pStyle w:val="tabelanormalny"/>
            </w:pPr>
            <w:ins w:id="5112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13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114" w:author="Autor">
              <w:tcPr>
                <w:tcW w:w="1385" w:type="dxa"/>
              </w:tcPr>
            </w:tcPrChange>
          </w:tcPr>
          <w:p w14:paraId="4B10B638" w14:textId="77777777" w:rsidR="00A268C1" w:rsidRDefault="00A268C1" w:rsidP="000368D4">
            <w:pPr>
              <w:pStyle w:val="tabelanormalny"/>
            </w:pPr>
            <w:ins w:id="5115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16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117" w:author="Autor">
              <w:tcPr>
                <w:tcW w:w="2988" w:type="dxa"/>
              </w:tcPr>
            </w:tcPrChange>
          </w:tcPr>
          <w:p w14:paraId="6320A206" w14:textId="77777777" w:rsidR="00A268C1" w:rsidRDefault="00A268C1" w:rsidP="000368D4">
            <w:pPr>
              <w:pStyle w:val="tabelanormalny"/>
            </w:pPr>
            <w:ins w:id="5118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Nowak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19" w:author="Autor">
              <w:r w:rsidDel="0013349D">
                <w:delText>Nowak</w:delText>
              </w:r>
            </w:del>
          </w:p>
        </w:tc>
        <w:tc>
          <w:tcPr>
            <w:tcW w:w="3596" w:type="dxa"/>
            <w:tcPrChange w:id="5120" w:author="Autor">
              <w:tcPr>
                <w:tcW w:w="4210" w:type="dxa"/>
              </w:tcPr>
            </w:tcPrChange>
          </w:tcPr>
          <w:p w14:paraId="17378360" w14:textId="77777777" w:rsidR="00A268C1" w:rsidRDefault="00A268C1" w:rsidP="000368D4">
            <w:pPr>
              <w:pStyle w:val="tabelanormalny"/>
            </w:pPr>
            <w:ins w:id="5121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Nazwisko pracownika medycznego zlecającego badanie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22" w:author="Autor">
              <w:r w:rsidDel="0013349D">
                <w:delText>Nazwisko pracownika medycznego zlecającego badanie</w:delText>
              </w:r>
            </w:del>
          </w:p>
        </w:tc>
      </w:tr>
      <w:tr w:rsidR="00A268C1" w14:paraId="407E9B37" w14:textId="77777777" w:rsidTr="6AF12D69">
        <w:tc>
          <w:tcPr>
            <w:tcW w:w="1545" w:type="dxa"/>
            <w:tcPrChange w:id="5123" w:author="Autor">
              <w:tcPr>
                <w:tcW w:w="2173" w:type="dxa"/>
              </w:tcPr>
            </w:tcPrChange>
          </w:tcPr>
          <w:p w14:paraId="3356DA3C" w14:textId="77777777" w:rsidR="00A268C1" w:rsidRDefault="00A268C1" w:rsidP="000368D4">
            <w:pPr>
              <w:pStyle w:val="tabelanormalny"/>
            </w:pPr>
            <w:proofErr w:type="spellStart"/>
            <w:ins w:id="5124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zlecajacyTelefon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25" w:author="Autor">
              <w:r w:rsidDel="0013349D">
                <w:delText>zlecajacyTelefon</w:delText>
              </w:r>
            </w:del>
          </w:p>
        </w:tc>
        <w:tc>
          <w:tcPr>
            <w:tcW w:w="885" w:type="dxa"/>
            <w:tcPrChange w:id="5126" w:author="Autor">
              <w:tcPr>
                <w:tcW w:w="733" w:type="dxa"/>
              </w:tcPr>
            </w:tcPrChange>
          </w:tcPr>
          <w:p w14:paraId="292CB3EA" w14:textId="77777777" w:rsidR="00A268C1" w:rsidRDefault="00A268C1" w:rsidP="000368D4">
            <w:pPr>
              <w:pStyle w:val="tabelanormalny"/>
            </w:pPr>
            <w:ins w:id="5127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28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129" w:author="Autor">
              <w:tcPr>
                <w:tcW w:w="1385" w:type="dxa"/>
              </w:tcPr>
            </w:tcPrChange>
          </w:tcPr>
          <w:p w14:paraId="596895DB" w14:textId="77777777" w:rsidR="00A268C1" w:rsidRDefault="00A268C1" w:rsidP="000368D4">
            <w:pPr>
              <w:pStyle w:val="tabelanormalny"/>
            </w:pPr>
            <w:ins w:id="5130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31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132" w:author="Autor">
              <w:tcPr>
                <w:tcW w:w="2988" w:type="dxa"/>
              </w:tcPr>
            </w:tcPrChange>
          </w:tcPr>
          <w:p w14:paraId="622B1BD7" w14:textId="77777777" w:rsidR="00A268C1" w:rsidRDefault="00A268C1" w:rsidP="000368D4">
            <w:pPr>
              <w:pStyle w:val="tabelanormalny"/>
            </w:pPr>
            <w:ins w:id="5133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+48501000000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34" w:author="Autor">
              <w:r w:rsidDel="0013349D">
                <w:delText>+48501000000</w:delText>
              </w:r>
            </w:del>
          </w:p>
        </w:tc>
        <w:tc>
          <w:tcPr>
            <w:tcW w:w="3596" w:type="dxa"/>
            <w:tcPrChange w:id="5135" w:author="Autor">
              <w:tcPr>
                <w:tcW w:w="4210" w:type="dxa"/>
              </w:tcPr>
            </w:tcPrChange>
          </w:tcPr>
          <w:p w14:paraId="55396272" w14:textId="77777777" w:rsidR="00A268C1" w:rsidRDefault="00A268C1" w:rsidP="000368D4">
            <w:pPr>
              <w:pStyle w:val="tabelanormalny"/>
            </w:pPr>
            <w:ins w:id="5136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 xml:space="preserve">Numer telefonu pracownika medycznego zlecającego badanie poprzedzony </w:t>
              </w:r>
              <w:proofErr w:type="spellStart"/>
              <w:r>
                <w:rPr>
                  <w:rStyle w:val="spellingerror"/>
                  <w:rFonts w:ascii="Calibri" w:hAnsi="Calibri" w:cs="Calibri"/>
                  <w:szCs w:val="22"/>
                </w:rPr>
                <w:t>prefixem</w:t>
              </w:r>
              <w:proofErr w:type="spellEnd"/>
              <w:r>
                <w:rPr>
                  <w:rStyle w:val="normaltextrun"/>
                  <w:rFonts w:ascii="Calibri" w:hAnsi="Calibri" w:cs="Calibri"/>
                  <w:szCs w:val="22"/>
                </w:rPr>
                <w:t xml:space="preserve"> +48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37" w:author="Autor">
              <w:r w:rsidDel="0013349D">
                <w:delText>Numer telefonu pracownika medycznego zlecającego badanie poprzedzony prefixem +48</w:delText>
              </w:r>
            </w:del>
          </w:p>
        </w:tc>
      </w:tr>
      <w:tr w:rsidR="00A268C1" w14:paraId="4CE99243" w14:textId="77777777" w:rsidTr="6AF12D69">
        <w:tc>
          <w:tcPr>
            <w:tcW w:w="1545" w:type="dxa"/>
            <w:tcPrChange w:id="5138" w:author="Autor">
              <w:tcPr>
                <w:tcW w:w="2173" w:type="dxa"/>
              </w:tcPr>
            </w:tcPrChange>
          </w:tcPr>
          <w:p w14:paraId="5262AF2E" w14:textId="77777777" w:rsidR="00A268C1" w:rsidRDefault="00A268C1" w:rsidP="000368D4">
            <w:pPr>
              <w:pStyle w:val="tabelanormalny"/>
            </w:pPr>
            <w:proofErr w:type="spellStart"/>
            <w:ins w:id="5139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idZrodlaFinansowania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40" w:author="Autor">
              <w:r w:rsidDel="0013349D">
                <w:delText>idZrodlaFinansowania</w:delText>
              </w:r>
            </w:del>
          </w:p>
        </w:tc>
        <w:tc>
          <w:tcPr>
            <w:tcW w:w="885" w:type="dxa"/>
            <w:tcPrChange w:id="5141" w:author="Autor">
              <w:tcPr>
                <w:tcW w:w="733" w:type="dxa"/>
              </w:tcPr>
            </w:tcPrChange>
          </w:tcPr>
          <w:p w14:paraId="513633DB" w14:textId="77777777" w:rsidR="00A268C1" w:rsidRDefault="00A268C1" w:rsidP="000368D4">
            <w:pPr>
              <w:pStyle w:val="tabelanormalny"/>
            </w:pPr>
            <w:ins w:id="5142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43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144" w:author="Autor">
              <w:tcPr>
                <w:tcW w:w="1385" w:type="dxa"/>
              </w:tcPr>
            </w:tcPrChange>
          </w:tcPr>
          <w:p w14:paraId="2F59FDE9" w14:textId="77777777" w:rsidR="00A268C1" w:rsidRDefault="00A268C1" w:rsidP="000368D4">
            <w:pPr>
              <w:pStyle w:val="tabelanormalny"/>
            </w:pPr>
            <w:ins w:id="5145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46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147" w:author="Autor">
              <w:tcPr>
                <w:tcW w:w="2988" w:type="dxa"/>
              </w:tcPr>
            </w:tcPrChange>
          </w:tcPr>
          <w:p w14:paraId="41D5D563" w14:textId="77777777" w:rsidR="00A268C1" w:rsidRDefault="00A268C1" w:rsidP="000368D4">
            <w:pPr>
              <w:pStyle w:val="tabelanormalny"/>
            </w:pPr>
            <w:ins w:id="5148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1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49" w:author="Autor">
              <w:r w:rsidDel="0013349D">
                <w:delText>1</w:delText>
              </w:r>
            </w:del>
          </w:p>
        </w:tc>
        <w:tc>
          <w:tcPr>
            <w:tcW w:w="3596" w:type="dxa"/>
            <w:tcPrChange w:id="5150" w:author="Autor">
              <w:tcPr>
                <w:tcW w:w="4210" w:type="dxa"/>
              </w:tcPr>
            </w:tcPrChange>
          </w:tcPr>
          <w:p w14:paraId="52B004D8" w14:textId="4F502FBE" w:rsidR="00A268C1" w:rsidRDefault="4F2D7D2C" w:rsidP="000368D4">
            <w:pPr>
              <w:pStyle w:val="tabelanormalny"/>
            </w:pPr>
            <w:ins w:id="5151" w:author="Autor">
              <w:r w:rsidRPr="6AF12D69">
                <w:rPr>
                  <w:rStyle w:val="normaltextrun"/>
                  <w:rFonts w:ascii="Calibri" w:hAnsi="Calibri" w:cs="Calibri"/>
                </w:rPr>
                <w:t>Wartość zgodna ze słownikiem źródeł finansowania umieszczonego w rozdziale 5.2 dokumentu.</w:t>
              </w:r>
              <w:r w:rsidRPr="6AF12D69">
                <w:rPr>
                  <w:rStyle w:val="eop"/>
                  <w:rFonts w:ascii="Calibri" w:hAnsi="Calibri" w:cs="Calibri"/>
                </w:rPr>
                <w:t> </w:t>
              </w:r>
            </w:ins>
            <w:del w:id="5152" w:author="Autor">
              <w:r w:rsidR="00A268C1" w:rsidDel="4F2D7D2C">
                <w:delText>Wartość zgodna ze słownikiem źródeł finansowania umieszczonego w rozdziale 6 dokumentu.</w:delText>
              </w:r>
            </w:del>
          </w:p>
        </w:tc>
      </w:tr>
      <w:tr w:rsidR="00A268C1" w14:paraId="2043B0EF" w14:textId="77777777" w:rsidTr="6AF12D69">
        <w:tc>
          <w:tcPr>
            <w:tcW w:w="1545" w:type="dxa"/>
            <w:tcPrChange w:id="5153" w:author="Autor">
              <w:tcPr>
                <w:tcW w:w="2173" w:type="dxa"/>
              </w:tcPr>
            </w:tcPrChange>
          </w:tcPr>
          <w:p w14:paraId="7900F1E7" w14:textId="77777777" w:rsidR="00A268C1" w:rsidRDefault="00A268C1" w:rsidP="000368D4">
            <w:pPr>
              <w:pStyle w:val="tabelanormalny"/>
            </w:pPr>
            <w:proofErr w:type="spellStart"/>
            <w:ins w:id="5154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pacjentNiemobilny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55" w:author="Autor">
              <w:r w:rsidDel="0013349D">
                <w:delText>pacjentNiemobilny</w:delText>
              </w:r>
            </w:del>
          </w:p>
        </w:tc>
        <w:tc>
          <w:tcPr>
            <w:tcW w:w="885" w:type="dxa"/>
            <w:tcPrChange w:id="5156" w:author="Autor">
              <w:tcPr>
                <w:tcW w:w="733" w:type="dxa"/>
              </w:tcPr>
            </w:tcPrChange>
          </w:tcPr>
          <w:p w14:paraId="5498C714" w14:textId="77777777" w:rsidR="00A268C1" w:rsidRDefault="00A268C1" w:rsidP="000368D4">
            <w:pPr>
              <w:pStyle w:val="tabelanormalny"/>
            </w:pPr>
            <w:ins w:id="5157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58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159" w:author="Autor">
              <w:tcPr>
                <w:tcW w:w="1385" w:type="dxa"/>
              </w:tcPr>
            </w:tcPrChange>
          </w:tcPr>
          <w:p w14:paraId="1DD8A6BF" w14:textId="77777777" w:rsidR="00A268C1" w:rsidRDefault="00A268C1" w:rsidP="000368D4">
            <w:pPr>
              <w:pStyle w:val="tabelanormalny"/>
            </w:pPr>
            <w:ins w:id="5160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NIE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61" w:author="Autor">
              <w:r w:rsidDel="0013349D">
                <w:delText>NIE</w:delText>
              </w:r>
            </w:del>
          </w:p>
        </w:tc>
        <w:tc>
          <w:tcPr>
            <w:tcW w:w="1764" w:type="dxa"/>
            <w:tcPrChange w:id="5162" w:author="Autor">
              <w:tcPr>
                <w:tcW w:w="2988" w:type="dxa"/>
              </w:tcPr>
            </w:tcPrChange>
          </w:tcPr>
          <w:p w14:paraId="65704DDD" w14:textId="77777777" w:rsidR="00A268C1" w:rsidRDefault="00A268C1" w:rsidP="000368D4">
            <w:pPr>
              <w:pStyle w:val="tabelanormalny"/>
            </w:pPr>
            <w:ins w:id="5163" w:author="Autor">
              <w:r>
                <w:rPr>
                  <w:rStyle w:val="normaltextrun"/>
                  <w:rFonts w:ascii="Calibri" w:hAnsi="Calibri" w:cs="Calibri"/>
                  <w:strike/>
                  <w:color w:val="D13438"/>
                  <w:szCs w:val="22"/>
                </w:rPr>
                <w:t>TAK/</w:t>
              </w:r>
              <w:r>
                <w:rPr>
                  <w:rStyle w:val="normaltextrun"/>
                  <w:rFonts w:ascii="Calibri" w:hAnsi="Calibri" w:cs="Calibri"/>
                  <w:szCs w:val="22"/>
                </w:rPr>
                <w:t>NIE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64" w:author="Autor">
              <w:r w:rsidDel="0013349D">
                <w:delText>TAK/NIE</w:delText>
              </w:r>
            </w:del>
          </w:p>
        </w:tc>
        <w:tc>
          <w:tcPr>
            <w:tcW w:w="3596" w:type="dxa"/>
            <w:tcPrChange w:id="5165" w:author="Autor">
              <w:tcPr>
                <w:tcW w:w="4210" w:type="dxa"/>
              </w:tcPr>
            </w:tcPrChange>
          </w:tcPr>
          <w:p w14:paraId="06E628A9" w14:textId="77777777" w:rsidR="00A268C1" w:rsidRDefault="00A268C1" w:rsidP="000368D4">
            <w:pPr>
              <w:pStyle w:val="tabelanormalny"/>
            </w:pPr>
            <w:ins w:id="5166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Znacznik określający, czy pacjent jest w stanie sam dotrzeć do laboratorium. W przypadku braku przesłania parametru zostanie dopisana wartość domyślna „NIE”.  W przypadku „TAK” do pacjenta zostanie wysłana karetka, która pobierze wymaz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67" w:author="Autor">
              <w:r w:rsidDel="0013349D">
                <w:delText xml:space="preserve">Znacznik określający, czy pacjent jest w stanie sam dotrzeć do laboratorium. W przypadku braku przesłania parametru zostanie dopisana wartość domyślna „NIE”.  W przypadku „TAK” do pacjenta zostanie wysłana karetka, która </w:delText>
              </w:r>
              <w:r w:rsidDel="0013349D">
                <w:lastRenderedPageBreak/>
                <w:delText>pobierze wymaz</w:delText>
              </w:r>
            </w:del>
          </w:p>
        </w:tc>
      </w:tr>
      <w:tr w:rsidR="00A268C1" w14:paraId="47E8EEE8" w14:textId="77777777" w:rsidTr="6AF12D69">
        <w:tc>
          <w:tcPr>
            <w:tcW w:w="1545" w:type="dxa"/>
            <w:tcPrChange w:id="5168" w:author="Autor">
              <w:tcPr>
                <w:tcW w:w="2173" w:type="dxa"/>
              </w:tcPr>
            </w:tcPrChange>
          </w:tcPr>
          <w:p w14:paraId="5C4D0B98" w14:textId="77777777" w:rsidR="00A268C1" w:rsidRDefault="00A268C1" w:rsidP="000368D4">
            <w:pPr>
              <w:pStyle w:val="tabelanormalny"/>
            </w:pPr>
            <w:proofErr w:type="spellStart"/>
            <w:ins w:id="5169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lastRenderedPageBreak/>
                <w:t>idLaboratorium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70" w:author="Autor">
              <w:r w:rsidRPr="0084363C" w:rsidDel="0013349D">
                <w:delText>idLaboratorium</w:delText>
              </w:r>
            </w:del>
          </w:p>
        </w:tc>
        <w:tc>
          <w:tcPr>
            <w:tcW w:w="885" w:type="dxa"/>
            <w:tcPrChange w:id="5171" w:author="Autor">
              <w:tcPr>
                <w:tcW w:w="733" w:type="dxa"/>
              </w:tcPr>
            </w:tcPrChange>
          </w:tcPr>
          <w:p w14:paraId="5C25E41F" w14:textId="77777777" w:rsidR="00A268C1" w:rsidRDefault="00A268C1" w:rsidP="000368D4">
            <w:pPr>
              <w:pStyle w:val="tabelanormalny"/>
            </w:pPr>
            <w:ins w:id="5172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73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174" w:author="Autor">
              <w:tcPr>
                <w:tcW w:w="1385" w:type="dxa"/>
              </w:tcPr>
            </w:tcPrChange>
          </w:tcPr>
          <w:p w14:paraId="40D612EC" w14:textId="77777777" w:rsidR="00A268C1" w:rsidRDefault="00A268C1" w:rsidP="000368D4">
            <w:pPr>
              <w:pStyle w:val="tabelanormalny"/>
            </w:pPr>
            <w:ins w:id="5175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76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177" w:author="Autor">
              <w:tcPr>
                <w:tcW w:w="2988" w:type="dxa"/>
              </w:tcPr>
            </w:tcPrChange>
          </w:tcPr>
          <w:p w14:paraId="73115977" w14:textId="77777777" w:rsidR="00A268C1" w:rsidRDefault="00A268C1" w:rsidP="000368D4">
            <w:pPr>
              <w:pStyle w:val="tabelanormalny"/>
            </w:pPr>
            <w:ins w:id="5178" w:author="Autor"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26</w:t>
              </w:r>
              <w:r>
                <w:rPr>
                  <w:rStyle w:val="normaltextrun"/>
                  <w:rFonts w:ascii="Calibri" w:hAnsi="Calibri" w:cs="Calibri"/>
                  <w:strike/>
                  <w:color w:val="D13438"/>
                  <w:szCs w:val="22"/>
                </w:rPr>
                <w:t>-783109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79" w:author="Autor">
              <w:r w:rsidDel="0013349D">
                <w:delText>-</w:delText>
              </w:r>
              <w:r w:rsidRPr="00D8307A" w:rsidDel="0013349D">
                <w:delText>783109</w:delText>
              </w:r>
            </w:del>
          </w:p>
        </w:tc>
        <w:tc>
          <w:tcPr>
            <w:tcW w:w="3596" w:type="dxa"/>
            <w:tcPrChange w:id="5180" w:author="Autor">
              <w:tcPr>
                <w:tcW w:w="4210" w:type="dxa"/>
              </w:tcPr>
            </w:tcPrChange>
          </w:tcPr>
          <w:p w14:paraId="5D41ED2F" w14:textId="77777777" w:rsidR="00A268C1" w:rsidRDefault="00A268C1" w:rsidP="000368D4">
            <w:pPr>
              <w:pStyle w:val="tabelanormalny"/>
            </w:pPr>
            <w:ins w:id="5181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Wartość stała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82" w:author="Autor">
              <w:r w:rsidDel="0013349D">
                <w:delText>Wartość stała</w:delText>
              </w:r>
            </w:del>
          </w:p>
        </w:tc>
      </w:tr>
      <w:tr w:rsidR="00A268C1" w14:paraId="674CFE1D" w14:textId="77777777" w:rsidTr="6AF12D69">
        <w:tc>
          <w:tcPr>
            <w:tcW w:w="1545" w:type="dxa"/>
            <w:tcPrChange w:id="5183" w:author="Autor">
              <w:tcPr>
                <w:tcW w:w="2173" w:type="dxa"/>
              </w:tcPr>
            </w:tcPrChange>
          </w:tcPr>
          <w:p w14:paraId="4EBC0DF3" w14:textId="77777777" w:rsidR="00A268C1" w:rsidRDefault="00A268C1" w:rsidP="000368D4">
            <w:pPr>
              <w:pStyle w:val="tabelanormalny"/>
            </w:pPr>
            <w:proofErr w:type="spellStart"/>
            <w:ins w:id="5184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kodKreskowy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85" w:author="Autor">
              <w:r w:rsidRPr="0084363C" w:rsidDel="00A268C1">
                <w:delText>dataPobraniaProbki</w:delText>
              </w:r>
            </w:del>
          </w:p>
        </w:tc>
        <w:tc>
          <w:tcPr>
            <w:tcW w:w="885" w:type="dxa"/>
            <w:tcPrChange w:id="5186" w:author="Autor">
              <w:tcPr>
                <w:tcW w:w="733" w:type="dxa"/>
              </w:tcPr>
            </w:tcPrChange>
          </w:tcPr>
          <w:p w14:paraId="5AB15C83" w14:textId="77777777" w:rsidR="00A268C1" w:rsidRDefault="00A268C1" w:rsidP="000368D4">
            <w:pPr>
              <w:pStyle w:val="tabelanormalny"/>
            </w:pPr>
            <w:ins w:id="5187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88" w:author="Autor">
              <w:r w:rsidDel="00A268C1">
                <w:delText>String</w:delText>
              </w:r>
            </w:del>
          </w:p>
        </w:tc>
        <w:tc>
          <w:tcPr>
            <w:tcW w:w="1420" w:type="dxa"/>
            <w:tcPrChange w:id="5189" w:author="Autor">
              <w:tcPr>
                <w:tcW w:w="1385" w:type="dxa"/>
              </w:tcPr>
            </w:tcPrChange>
          </w:tcPr>
          <w:p w14:paraId="01500F17" w14:textId="77777777" w:rsidR="00A268C1" w:rsidRDefault="00A268C1" w:rsidP="000368D4">
            <w:pPr>
              <w:pStyle w:val="tabelanormalny"/>
            </w:pPr>
            <w:ins w:id="5190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NIE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91" w:author="Autor">
              <w:r w:rsidDel="00A268C1">
                <w:delText>TAK</w:delText>
              </w:r>
            </w:del>
          </w:p>
        </w:tc>
        <w:tc>
          <w:tcPr>
            <w:tcW w:w="1764" w:type="dxa"/>
            <w:tcPrChange w:id="5192" w:author="Autor">
              <w:tcPr>
                <w:tcW w:w="2988" w:type="dxa"/>
              </w:tcPr>
            </w:tcPrChange>
          </w:tcPr>
          <w:p w14:paraId="7A28D0AC" w14:textId="77777777" w:rsidR="00A268C1" w:rsidRDefault="00A268C1" w:rsidP="000368D4">
            <w:pPr>
              <w:pStyle w:val="tabelanormalny"/>
            </w:pPr>
            <w:ins w:id="5193" w:author="Autor">
              <w:r>
                <w:rPr>
                  <w:rStyle w:val="normaltextrun"/>
                  <w:rFonts w:ascii="Calibri" w:hAnsi="Calibri" w:cs="Calibri"/>
                  <w:strike/>
                  <w:color w:val="D13438"/>
                  <w:szCs w:val="22"/>
                </w:rPr>
                <w:t>1234567</w:t>
              </w:r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354646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94" w:author="Autor">
              <w:r w:rsidRPr="00D8307A" w:rsidDel="003D244B">
                <w:delText>2020-11-24 11:00:00</w:delText>
              </w:r>
            </w:del>
          </w:p>
        </w:tc>
        <w:tc>
          <w:tcPr>
            <w:tcW w:w="3596" w:type="dxa"/>
            <w:tcPrChange w:id="5195" w:author="Autor">
              <w:tcPr>
                <w:tcW w:w="4210" w:type="dxa"/>
              </w:tcPr>
            </w:tcPrChange>
          </w:tcPr>
          <w:p w14:paraId="65984391" w14:textId="77777777" w:rsidR="00A268C1" w:rsidRDefault="00A268C1" w:rsidP="000368D4">
            <w:pPr>
              <w:pStyle w:val="tabelanormalny"/>
            </w:pPr>
            <w:ins w:id="5196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Kod kreskowy testu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197" w:author="Autor">
              <w:r w:rsidDel="00A268C1">
                <w:delText>Data pobrania próbki do badania w formacie RRRR-MM-DD gg:mm:ss. Data ta nie może być wcześniejsza niż dataZlecenia</w:delText>
              </w:r>
            </w:del>
          </w:p>
        </w:tc>
      </w:tr>
      <w:tr w:rsidR="00A268C1" w14:paraId="392332DD" w14:textId="77777777" w:rsidTr="6AF12D69">
        <w:tc>
          <w:tcPr>
            <w:tcW w:w="1545" w:type="dxa"/>
            <w:tcPrChange w:id="5198" w:author="Autor">
              <w:tcPr>
                <w:tcW w:w="2173" w:type="dxa"/>
              </w:tcPr>
            </w:tcPrChange>
          </w:tcPr>
          <w:p w14:paraId="717EFFAD" w14:textId="77777777" w:rsidR="00A268C1" w:rsidRDefault="00A268C1" w:rsidP="000368D4">
            <w:pPr>
              <w:pStyle w:val="tabelanormalny"/>
            </w:pPr>
            <w:proofErr w:type="spellStart"/>
            <w:ins w:id="5199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idStatusKomentarz</w:t>
              </w:r>
              <w:proofErr w:type="spellEnd"/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00" w:author="Autor">
              <w:r w:rsidRPr="0084363C" w:rsidDel="0013349D">
                <w:delText>kodKreskowy</w:delText>
              </w:r>
            </w:del>
          </w:p>
        </w:tc>
        <w:tc>
          <w:tcPr>
            <w:tcW w:w="885" w:type="dxa"/>
            <w:tcPrChange w:id="5201" w:author="Autor">
              <w:tcPr>
                <w:tcW w:w="733" w:type="dxa"/>
              </w:tcPr>
            </w:tcPrChange>
          </w:tcPr>
          <w:p w14:paraId="4C9938E0" w14:textId="77777777" w:rsidR="00A268C1" w:rsidRDefault="00A268C1" w:rsidP="000368D4">
            <w:pPr>
              <w:pStyle w:val="tabelanormalny"/>
            </w:pPr>
            <w:ins w:id="5202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03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204" w:author="Autor">
              <w:tcPr>
                <w:tcW w:w="1385" w:type="dxa"/>
              </w:tcPr>
            </w:tcPrChange>
          </w:tcPr>
          <w:p w14:paraId="02B25F72" w14:textId="77777777" w:rsidR="00A268C1" w:rsidRDefault="00A268C1" w:rsidP="000368D4">
            <w:pPr>
              <w:pStyle w:val="tabelanormalny"/>
            </w:pPr>
            <w:ins w:id="5205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06" w:author="Autor">
              <w:r w:rsidDel="0013349D">
                <w:delText>NIE</w:delText>
              </w:r>
            </w:del>
          </w:p>
        </w:tc>
        <w:tc>
          <w:tcPr>
            <w:tcW w:w="1764" w:type="dxa"/>
            <w:tcPrChange w:id="5207" w:author="Autor">
              <w:tcPr>
                <w:tcW w:w="2988" w:type="dxa"/>
              </w:tcPr>
            </w:tcPrChange>
          </w:tcPr>
          <w:p w14:paraId="48B56675" w14:textId="77777777" w:rsidR="00A268C1" w:rsidRDefault="00A268C1" w:rsidP="000368D4">
            <w:pPr>
              <w:pStyle w:val="tabelanormalny"/>
            </w:pPr>
            <w:ins w:id="5208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1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09" w:author="Autor">
              <w:r w:rsidDel="0013349D">
                <w:delText>1234567</w:delText>
              </w:r>
            </w:del>
          </w:p>
        </w:tc>
        <w:tc>
          <w:tcPr>
            <w:tcW w:w="3596" w:type="dxa"/>
            <w:tcPrChange w:id="5210" w:author="Autor">
              <w:tcPr>
                <w:tcW w:w="4210" w:type="dxa"/>
              </w:tcPr>
            </w:tcPrChange>
          </w:tcPr>
          <w:p w14:paraId="38A37513" w14:textId="342518C9" w:rsidR="00A268C1" w:rsidRDefault="4F2D7D2C" w:rsidP="000368D4">
            <w:pPr>
              <w:pStyle w:val="tabelanormalny"/>
            </w:pPr>
            <w:ins w:id="5211" w:author="Autor">
              <w:r w:rsidRPr="6AF12D69">
                <w:rPr>
                  <w:rStyle w:val="normaltextrun"/>
                  <w:rFonts w:ascii="Calibri" w:hAnsi="Calibri" w:cs="Calibri"/>
                </w:rPr>
                <w:t xml:space="preserve">Wartość zgodna ze słownikiem komentarzy </w:t>
              </w:r>
              <w:r w:rsidRPr="6AF12D69">
                <w:rPr>
                  <w:rStyle w:val="contextualspellingandgrammarerror"/>
                  <w:rFonts w:ascii="Calibri" w:hAnsi="Calibri" w:cs="Calibri"/>
                </w:rPr>
                <w:t>badań antygenowych</w:t>
              </w:r>
              <w:r w:rsidRPr="6AF12D69">
                <w:rPr>
                  <w:rStyle w:val="normaltextrun"/>
                  <w:rFonts w:ascii="Calibri" w:hAnsi="Calibri" w:cs="Calibri"/>
                </w:rPr>
                <w:t xml:space="preserve"> umieszczonych w rozdziale 5.7 tego dokumentu. </w:t>
              </w:r>
            </w:ins>
            <w:del w:id="5212" w:author="Autor">
              <w:r w:rsidR="00A268C1" w:rsidDel="4F2D7D2C">
                <w:delText>Kod kreskowy testu</w:delText>
              </w:r>
            </w:del>
          </w:p>
        </w:tc>
      </w:tr>
      <w:tr w:rsidR="00A268C1" w14:paraId="18008282" w14:textId="77777777" w:rsidTr="6AF12D69">
        <w:tc>
          <w:tcPr>
            <w:tcW w:w="1545" w:type="dxa"/>
            <w:tcPrChange w:id="5213" w:author="Autor">
              <w:tcPr>
                <w:tcW w:w="2173" w:type="dxa"/>
              </w:tcPr>
            </w:tcPrChange>
          </w:tcPr>
          <w:p w14:paraId="56FA0451" w14:textId="77777777" w:rsidR="00A268C1" w:rsidRDefault="00A268C1" w:rsidP="000368D4">
            <w:pPr>
              <w:pStyle w:val="tabelanormalny"/>
            </w:pPr>
            <w:ins w:id="5214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opis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15" w:author="Autor">
              <w:r w:rsidRPr="0084363C" w:rsidDel="0013349D">
                <w:delText>wynik</w:delText>
              </w:r>
            </w:del>
          </w:p>
        </w:tc>
        <w:tc>
          <w:tcPr>
            <w:tcW w:w="885" w:type="dxa"/>
            <w:tcPrChange w:id="5216" w:author="Autor">
              <w:tcPr>
                <w:tcW w:w="733" w:type="dxa"/>
              </w:tcPr>
            </w:tcPrChange>
          </w:tcPr>
          <w:p w14:paraId="2D5A6067" w14:textId="77777777" w:rsidR="00A268C1" w:rsidRDefault="00A268C1" w:rsidP="000368D4">
            <w:pPr>
              <w:pStyle w:val="tabelanormalny"/>
            </w:pPr>
            <w:ins w:id="5217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18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219" w:author="Autor">
              <w:tcPr>
                <w:tcW w:w="1385" w:type="dxa"/>
              </w:tcPr>
            </w:tcPrChange>
          </w:tcPr>
          <w:p w14:paraId="0CD1CECF" w14:textId="77777777" w:rsidR="00A268C1" w:rsidRDefault="00A268C1" w:rsidP="000368D4">
            <w:pPr>
              <w:pStyle w:val="tabelanormalny"/>
            </w:pPr>
            <w:ins w:id="5220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NIE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21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222" w:author="Autor">
              <w:tcPr>
                <w:tcW w:w="2988" w:type="dxa"/>
              </w:tcPr>
            </w:tcPrChange>
          </w:tcPr>
          <w:p w14:paraId="055AEB76" w14:textId="77777777" w:rsidR="00A268C1" w:rsidRDefault="00A268C1" w:rsidP="000368D4">
            <w:pPr>
              <w:pStyle w:val="tabelanormalny"/>
            </w:pPr>
            <w:ins w:id="5223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Przykładowy opis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24" w:author="Autor">
              <w:r w:rsidDel="0013349D">
                <w:delText>POZYTYWNY</w:delText>
              </w:r>
            </w:del>
          </w:p>
        </w:tc>
        <w:tc>
          <w:tcPr>
            <w:tcW w:w="3596" w:type="dxa"/>
            <w:tcPrChange w:id="5225" w:author="Autor">
              <w:tcPr>
                <w:tcW w:w="4210" w:type="dxa"/>
              </w:tcPr>
            </w:tcPrChange>
          </w:tcPr>
          <w:p w14:paraId="40D2DB97" w14:textId="77777777" w:rsidR="00A268C1" w:rsidRDefault="00A268C1" w:rsidP="000368D4">
            <w:pPr>
              <w:pStyle w:val="tabelanormalny"/>
            </w:pPr>
            <w:ins w:id="5226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Opis dołączony do wyniku badania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27" w:author="Autor">
              <w:r w:rsidDel="0013349D">
                <w:delText>Wartość zgodna ze słownikiem wyników zleceń na badania COVID-19 umieszczonych w rozdziale 10 tego dokumentu</w:delText>
              </w:r>
            </w:del>
          </w:p>
        </w:tc>
      </w:tr>
      <w:tr w:rsidR="00A268C1" w14:paraId="0BDFD484" w14:textId="77777777" w:rsidTr="6AF12D69">
        <w:tc>
          <w:tcPr>
            <w:tcW w:w="1545" w:type="dxa"/>
            <w:tcPrChange w:id="5228" w:author="Autor">
              <w:tcPr>
                <w:tcW w:w="2173" w:type="dxa"/>
              </w:tcPr>
            </w:tcPrChange>
          </w:tcPr>
          <w:p w14:paraId="007D9904" w14:textId="77777777" w:rsidR="00A268C1" w:rsidRDefault="00A268C1" w:rsidP="000368D4">
            <w:pPr>
              <w:pStyle w:val="tabelanormalny"/>
            </w:pPr>
            <w:ins w:id="5229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wynik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30" w:author="Autor">
              <w:r w:rsidDel="0013349D">
                <w:delText>wynikGrypa</w:delText>
              </w:r>
            </w:del>
          </w:p>
        </w:tc>
        <w:tc>
          <w:tcPr>
            <w:tcW w:w="885" w:type="dxa"/>
            <w:tcPrChange w:id="5231" w:author="Autor">
              <w:tcPr>
                <w:tcW w:w="733" w:type="dxa"/>
              </w:tcPr>
            </w:tcPrChange>
          </w:tcPr>
          <w:p w14:paraId="2B9286E8" w14:textId="77777777" w:rsidR="00A268C1" w:rsidRDefault="00A268C1" w:rsidP="000368D4">
            <w:pPr>
              <w:pStyle w:val="tabelanormalny"/>
            </w:pPr>
            <w:ins w:id="5232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33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234" w:author="Autor">
              <w:tcPr>
                <w:tcW w:w="1385" w:type="dxa"/>
              </w:tcPr>
            </w:tcPrChange>
          </w:tcPr>
          <w:p w14:paraId="512FBCEA" w14:textId="77777777" w:rsidR="00A268C1" w:rsidRDefault="00A268C1" w:rsidP="000368D4">
            <w:pPr>
              <w:pStyle w:val="tabelanormalny"/>
            </w:pPr>
            <w:ins w:id="5235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36" w:author="Autor">
              <w:r w:rsidDel="0013349D">
                <w:delText>NIE</w:delText>
              </w:r>
            </w:del>
          </w:p>
        </w:tc>
        <w:tc>
          <w:tcPr>
            <w:tcW w:w="1764" w:type="dxa"/>
            <w:tcPrChange w:id="5237" w:author="Autor">
              <w:tcPr>
                <w:tcW w:w="2988" w:type="dxa"/>
              </w:tcPr>
            </w:tcPrChange>
          </w:tcPr>
          <w:p w14:paraId="48EBE700" w14:textId="77777777" w:rsidR="00A268C1" w:rsidRDefault="00A268C1" w:rsidP="000368D4">
            <w:pPr>
              <w:pStyle w:val="tabelanormalny"/>
            </w:pPr>
            <w:ins w:id="5238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POZYTYWNY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39" w:author="Autor">
              <w:r w:rsidDel="0013349D">
                <w:delText>NEGATYWNY</w:delText>
              </w:r>
            </w:del>
          </w:p>
        </w:tc>
        <w:tc>
          <w:tcPr>
            <w:tcW w:w="3596" w:type="dxa"/>
            <w:tcPrChange w:id="5240" w:author="Autor">
              <w:tcPr>
                <w:tcW w:w="4210" w:type="dxa"/>
              </w:tcPr>
            </w:tcPrChange>
          </w:tcPr>
          <w:p w14:paraId="010C6DAB" w14:textId="0A68CAB6" w:rsidR="00A268C1" w:rsidRDefault="4F2D7D2C" w:rsidP="000368D4">
            <w:pPr>
              <w:pStyle w:val="tabelanormalny"/>
            </w:pPr>
            <w:ins w:id="5241" w:author="Autor">
              <w:r w:rsidRPr="6AF12D69">
                <w:rPr>
                  <w:rStyle w:val="normaltextrun"/>
                  <w:rFonts w:ascii="Calibri" w:hAnsi="Calibri" w:cs="Calibri"/>
                </w:rPr>
                <w:t>Wartość zgodna ze słownikiem wyników zleceń na badania COVID-19 umieszczonych w rozdziale 5.6 tego dokumentu</w:t>
              </w:r>
              <w:r w:rsidRPr="6AF12D69">
                <w:rPr>
                  <w:rStyle w:val="eop"/>
                  <w:rFonts w:ascii="Calibri" w:hAnsi="Calibri" w:cs="Calibri"/>
                </w:rPr>
                <w:t> </w:t>
              </w:r>
            </w:ins>
            <w:del w:id="5242" w:author="Autor">
              <w:r w:rsidR="00A268C1" w:rsidDel="4F2D7D2C">
                <w:delText>Wartość zgodna ze słownikiem wyników zleceń na badania COVID-19 umieszczonych w rozdziale 10 tego dokumentu</w:delText>
              </w:r>
            </w:del>
          </w:p>
        </w:tc>
      </w:tr>
      <w:tr w:rsidR="00A268C1" w:rsidDel="00A268C1" w14:paraId="0BEB597A" w14:textId="77777777" w:rsidTr="6AF12D69">
        <w:trPr>
          <w:del w:id="5243" w:author="Autor"/>
        </w:trPr>
        <w:tc>
          <w:tcPr>
            <w:tcW w:w="1545" w:type="dxa"/>
            <w:tcPrChange w:id="5244" w:author="Autor">
              <w:tcPr>
                <w:tcW w:w="2173" w:type="dxa"/>
              </w:tcPr>
            </w:tcPrChange>
          </w:tcPr>
          <w:p w14:paraId="0BCEF1C5" w14:textId="77777777" w:rsidR="00A268C1" w:rsidDel="00A268C1" w:rsidRDefault="00A268C1" w:rsidP="000368D4">
            <w:pPr>
              <w:pStyle w:val="tabelanormalny"/>
              <w:rPr>
                <w:del w:id="5245" w:author="Autor"/>
              </w:rPr>
            </w:pPr>
            <w:proofErr w:type="spellStart"/>
            <w:ins w:id="5246" w:author="Autor">
              <w:r>
                <w:rPr>
                  <w:rStyle w:val="spellingerror"/>
                  <w:rFonts w:ascii="Calibri" w:hAnsi="Calibri" w:cs="Calibri"/>
                  <w:color w:val="000000"/>
                  <w:szCs w:val="22"/>
                </w:rPr>
                <w:t>wynikGrypa</w:t>
              </w:r>
              <w:proofErr w:type="spellEnd"/>
              <w:r>
                <w:rPr>
                  <w:rStyle w:val="eop"/>
                  <w:rFonts w:ascii="Calibri" w:hAnsi="Calibri" w:cs="Calibri"/>
                  <w:color w:val="000000"/>
                  <w:szCs w:val="22"/>
                </w:rPr>
                <w:t> </w:t>
              </w:r>
            </w:ins>
            <w:del w:id="5247" w:author="Autor">
              <w:r w:rsidRPr="0084363C" w:rsidDel="00A268C1">
                <w:delText>dataGodzinaPrzyjecia</w:delText>
              </w:r>
            </w:del>
          </w:p>
        </w:tc>
        <w:tc>
          <w:tcPr>
            <w:tcW w:w="885" w:type="dxa"/>
            <w:tcPrChange w:id="5248" w:author="Autor">
              <w:tcPr>
                <w:tcW w:w="733" w:type="dxa"/>
              </w:tcPr>
            </w:tcPrChange>
          </w:tcPr>
          <w:p w14:paraId="27737164" w14:textId="77777777" w:rsidR="00A268C1" w:rsidDel="00A268C1" w:rsidRDefault="00A268C1" w:rsidP="000368D4">
            <w:pPr>
              <w:pStyle w:val="tabelanormalny"/>
              <w:rPr>
                <w:del w:id="5249" w:author="Autor"/>
              </w:rPr>
            </w:pPr>
            <w:ins w:id="5250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51" w:author="Autor">
              <w:r w:rsidDel="00A268C1">
                <w:delText>String</w:delText>
              </w:r>
            </w:del>
          </w:p>
        </w:tc>
        <w:tc>
          <w:tcPr>
            <w:tcW w:w="1420" w:type="dxa"/>
            <w:tcPrChange w:id="5252" w:author="Autor">
              <w:tcPr>
                <w:tcW w:w="1385" w:type="dxa"/>
              </w:tcPr>
            </w:tcPrChange>
          </w:tcPr>
          <w:p w14:paraId="5D83D1F4" w14:textId="77777777" w:rsidR="00A268C1" w:rsidDel="00A268C1" w:rsidRDefault="00A268C1" w:rsidP="000368D4">
            <w:pPr>
              <w:pStyle w:val="tabelanormalny"/>
              <w:rPr>
                <w:del w:id="5253" w:author="Autor"/>
              </w:rPr>
            </w:pPr>
            <w:ins w:id="5254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NIE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55" w:author="Autor">
              <w:r w:rsidDel="00A268C1">
                <w:delText>TAK</w:delText>
              </w:r>
            </w:del>
          </w:p>
        </w:tc>
        <w:tc>
          <w:tcPr>
            <w:tcW w:w="1764" w:type="dxa"/>
            <w:tcPrChange w:id="5256" w:author="Autor">
              <w:tcPr>
                <w:tcW w:w="2988" w:type="dxa"/>
              </w:tcPr>
            </w:tcPrChange>
          </w:tcPr>
          <w:p w14:paraId="62BC83A4" w14:textId="77777777" w:rsidR="00A268C1" w:rsidDel="00A268C1" w:rsidRDefault="00A268C1" w:rsidP="000368D4">
            <w:pPr>
              <w:pStyle w:val="tabelanormalny"/>
              <w:rPr>
                <w:del w:id="5257" w:author="Autor"/>
              </w:rPr>
            </w:pPr>
            <w:ins w:id="5258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NEGATYWNY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59" w:author="Autor">
              <w:r w:rsidRPr="00D8307A" w:rsidDel="00A268C1">
                <w:delText>2020-11-24 11:00:00</w:delText>
              </w:r>
            </w:del>
          </w:p>
        </w:tc>
        <w:tc>
          <w:tcPr>
            <w:tcW w:w="3596" w:type="dxa"/>
            <w:tcPrChange w:id="5260" w:author="Autor">
              <w:tcPr>
                <w:tcW w:w="4210" w:type="dxa"/>
              </w:tcPr>
            </w:tcPrChange>
          </w:tcPr>
          <w:p w14:paraId="10F0EF2E" w14:textId="411D3CA5" w:rsidR="00A268C1" w:rsidDel="00A268C1" w:rsidRDefault="4F2D7D2C" w:rsidP="000368D4">
            <w:pPr>
              <w:pStyle w:val="tabelanormalny"/>
              <w:rPr>
                <w:del w:id="5261" w:author="Autor"/>
              </w:rPr>
            </w:pPr>
            <w:ins w:id="5262" w:author="Autor">
              <w:r w:rsidRPr="6AF12D69">
                <w:rPr>
                  <w:rStyle w:val="normaltextrun"/>
                  <w:rFonts w:ascii="Calibri" w:hAnsi="Calibri" w:cs="Calibri"/>
                  <w:color w:val="000000" w:themeColor="text1"/>
                </w:rPr>
                <w:t>Wartość zgodna ze słownikiem wyników zleceń na badania COVID-19 umieszczonych w rozdziale 5.6 tego dokumentu</w:t>
              </w:r>
              <w:r w:rsidRPr="6AF12D69">
                <w:rPr>
                  <w:rStyle w:val="eop"/>
                  <w:rFonts w:ascii="Calibri" w:hAnsi="Calibri" w:cs="Calibri"/>
                  <w:color w:val="000000" w:themeColor="text1"/>
                </w:rPr>
                <w:t> </w:t>
              </w:r>
            </w:ins>
            <w:proofErr w:type="spellStart"/>
            <w:del w:id="5263" w:author="Autor">
              <w:r w:rsidR="00A268C1" w:rsidDel="4F2D7D2C">
                <w:delText>Data przyjęcia próbki do badania w formacie RRRR-MM-DD gg:mm:ss. Data ta nie może być wcześniejsza niż dataPobraniaProbki</w:delText>
              </w:r>
            </w:del>
          </w:p>
        </w:tc>
      </w:tr>
      <w:tr w:rsidR="00A268C1" w14:paraId="6BEDAA12" w14:textId="77777777" w:rsidTr="6AF12D69">
        <w:tc>
          <w:tcPr>
            <w:tcW w:w="1545" w:type="dxa"/>
            <w:tcPrChange w:id="5264" w:author="Autor">
              <w:tcPr>
                <w:tcW w:w="2173" w:type="dxa"/>
              </w:tcPr>
            </w:tcPrChange>
          </w:tcPr>
          <w:p w14:paraId="39B3B76E" w14:textId="77777777" w:rsidR="00A268C1" w:rsidRDefault="00A268C1" w:rsidP="000368D4">
            <w:pPr>
              <w:pStyle w:val="tabelanormalny"/>
            </w:pPr>
            <w:ins w:id="5265" w:author="Autor">
              <w:r>
                <w:rPr>
                  <w:rStyle w:val="spellingerror"/>
                  <w:rFonts w:ascii="Calibri" w:hAnsi="Calibri" w:cs="Calibri"/>
                  <w:szCs w:val="22"/>
                </w:rPr>
                <w:t>idTe</w:t>
              </w:r>
              <w:proofErr w:type="spellEnd"/>
              <w:r>
                <w:rPr>
                  <w:rStyle w:val="spellingerror"/>
                  <w:rFonts w:ascii="Calibri" w:hAnsi="Calibri" w:cs="Calibri"/>
                  <w:szCs w:val="22"/>
                </w:rPr>
                <w:t>st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66" w:author="Autor">
              <w:r w:rsidRPr="0084363C" w:rsidDel="0013349D">
                <w:delText>idStatusKomentarz</w:delText>
              </w:r>
            </w:del>
          </w:p>
        </w:tc>
        <w:tc>
          <w:tcPr>
            <w:tcW w:w="885" w:type="dxa"/>
            <w:tcPrChange w:id="5267" w:author="Autor">
              <w:tcPr>
                <w:tcW w:w="733" w:type="dxa"/>
              </w:tcPr>
            </w:tcPrChange>
          </w:tcPr>
          <w:p w14:paraId="5300D60F" w14:textId="77777777" w:rsidR="00A268C1" w:rsidRDefault="00A268C1" w:rsidP="000368D4">
            <w:pPr>
              <w:pStyle w:val="tabelanormalny"/>
            </w:pPr>
            <w:ins w:id="5268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String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69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270" w:author="Autor">
              <w:tcPr>
                <w:tcW w:w="1385" w:type="dxa"/>
              </w:tcPr>
            </w:tcPrChange>
          </w:tcPr>
          <w:p w14:paraId="0689C08F" w14:textId="77777777" w:rsidR="00A268C1" w:rsidRDefault="00A268C1" w:rsidP="000368D4">
            <w:pPr>
              <w:pStyle w:val="tabelanormalny"/>
            </w:pPr>
            <w:ins w:id="5271" w:author="Autor">
              <w:r>
                <w:rPr>
                  <w:rStyle w:val="normaltextrun"/>
                  <w:rFonts w:ascii="Calibri" w:hAnsi="Calibri" w:cs="Calibri"/>
                  <w:strike/>
                  <w:color w:val="D13438"/>
                  <w:szCs w:val="22"/>
                </w:rPr>
                <w:t>NIE</w:t>
              </w:r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TAK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72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273" w:author="Autor">
              <w:tcPr>
                <w:tcW w:w="2988" w:type="dxa"/>
              </w:tcPr>
            </w:tcPrChange>
          </w:tcPr>
          <w:p w14:paraId="016EDFDD" w14:textId="77777777" w:rsidR="00A268C1" w:rsidRDefault="00A268C1" w:rsidP="000368D4">
            <w:pPr>
              <w:pStyle w:val="tabelanormalny"/>
            </w:pPr>
            <w:ins w:id="5274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1</w:t>
              </w:r>
              <w:r>
                <w:rPr>
                  <w:rStyle w:val="normaltextrun"/>
                  <w:rFonts w:ascii="Calibri" w:hAnsi="Calibri" w:cs="Calibri"/>
                  <w:color w:val="D13438"/>
                  <w:szCs w:val="22"/>
                  <w:u w:val="single"/>
                </w:rPr>
                <w:t>833</w:t>
              </w:r>
              <w:r>
                <w:rPr>
                  <w:rStyle w:val="normaltextrun"/>
                  <w:rFonts w:ascii="Calibri" w:hAnsi="Calibri" w:cs="Calibri"/>
                  <w:strike/>
                  <w:color w:val="D13438"/>
                  <w:szCs w:val="22"/>
                </w:rPr>
                <w:t>232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75" w:author="Autor">
              <w:r w:rsidDel="0013349D">
                <w:delText>1</w:delText>
              </w:r>
            </w:del>
          </w:p>
        </w:tc>
        <w:tc>
          <w:tcPr>
            <w:tcW w:w="3596" w:type="dxa"/>
            <w:tcPrChange w:id="5276" w:author="Autor">
              <w:tcPr>
                <w:tcW w:w="4210" w:type="dxa"/>
              </w:tcPr>
            </w:tcPrChange>
          </w:tcPr>
          <w:p w14:paraId="70317405" w14:textId="77777777" w:rsidR="00A268C1" w:rsidRDefault="00A268C1" w:rsidP="000368D4">
            <w:pPr>
              <w:pStyle w:val="tabelanormalny"/>
            </w:pPr>
            <w:ins w:id="5277" w:author="Autor">
              <w:r>
                <w:rPr>
                  <w:rStyle w:val="normaltextrun"/>
                  <w:rFonts w:ascii="Calibri" w:hAnsi="Calibri" w:cs="Calibri"/>
                  <w:szCs w:val="22"/>
                </w:rPr>
                <w:t>Identyfikator (</w:t>
              </w:r>
              <w:proofErr w:type="spellStart"/>
              <w:r>
                <w:rPr>
                  <w:rStyle w:val="spellingerror"/>
                  <w:rFonts w:ascii="Calibri" w:hAnsi="Calibri" w:cs="Calibri"/>
                  <w:szCs w:val="22"/>
                </w:rPr>
                <w:t>id_device</w:t>
              </w:r>
              <w:proofErr w:type="spellEnd"/>
              <w:r>
                <w:rPr>
                  <w:rStyle w:val="normaltextrun"/>
                  <w:rFonts w:ascii="Calibri" w:hAnsi="Calibri" w:cs="Calibri"/>
                  <w:szCs w:val="22"/>
                </w:rPr>
                <w:t>) testu antygenowego zgodnie z listą udostępnioną przez KE</w:t>
              </w:r>
              <w:r>
                <w:rPr>
                  <w:rStyle w:val="eop"/>
                  <w:rFonts w:ascii="Calibri" w:hAnsi="Calibri" w:cs="Calibri"/>
                  <w:szCs w:val="22"/>
                </w:rPr>
                <w:t> </w:t>
              </w:r>
            </w:ins>
            <w:del w:id="5278" w:author="Autor">
              <w:r w:rsidDel="0013349D">
                <w:delText xml:space="preserve">Wartość zgodna ze słownikiem komentarzy badań  antygenowych umieszczonych w rozdziale 11 tego dokumentu. W przypadku braku należy podać </w:delText>
              </w:r>
              <w:r w:rsidDel="0013349D">
                <w:lastRenderedPageBreak/>
                <w:delText>wartość null.</w:delText>
              </w:r>
            </w:del>
          </w:p>
        </w:tc>
      </w:tr>
      <w:tr w:rsidR="00A268C1" w:rsidDel="00A268C1" w14:paraId="4F976B71" w14:textId="77777777" w:rsidTr="6AF12D69">
        <w:trPr>
          <w:del w:id="5279" w:author="Autor"/>
        </w:trPr>
        <w:tc>
          <w:tcPr>
            <w:tcW w:w="1545" w:type="dxa"/>
            <w:tcPrChange w:id="5280" w:author="Autor">
              <w:tcPr>
                <w:tcW w:w="2173" w:type="dxa"/>
              </w:tcPr>
            </w:tcPrChange>
          </w:tcPr>
          <w:p w14:paraId="608BC912" w14:textId="77777777" w:rsidR="00A268C1" w:rsidDel="00A268C1" w:rsidRDefault="00A268C1" w:rsidP="000368D4">
            <w:pPr>
              <w:pStyle w:val="tabelanormalny"/>
              <w:rPr>
                <w:del w:id="5281" w:author="Autor"/>
              </w:rPr>
            </w:pPr>
            <w:del w:id="5282" w:author="Autor">
              <w:r w:rsidRPr="0084363C" w:rsidDel="0013349D">
                <w:lastRenderedPageBreak/>
                <w:delText>dataGodzinaWyniku</w:delText>
              </w:r>
            </w:del>
          </w:p>
        </w:tc>
        <w:tc>
          <w:tcPr>
            <w:tcW w:w="885" w:type="dxa"/>
            <w:tcPrChange w:id="5283" w:author="Autor">
              <w:tcPr>
                <w:tcW w:w="733" w:type="dxa"/>
              </w:tcPr>
            </w:tcPrChange>
          </w:tcPr>
          <w:p w14:paraId="68D40720" w14:textId="77777777" w:rsidR="00A268C1" w:rsidDel="00A268C1" w:rsidRDefault="00A268C1" w:rsidP="000368D4">
            <w:pPr>
              <w:pStyle w:val="tabelanormalny"/>
              <w:rPr>
                <w:del w:id="5284" w:author="Autor"/>
              </w:rPr>
            </w:pPr>
            <w:del w:id="5285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286" w:author="Autor">
              <w:tcPr>
                <w:tcW w:w="1385" w:type="dxa"/>
              </w:tcPr>
            </w:tcPrChange>
          </w:tcPr>
          <w:p w14:paraId="6E12ABD9" w14:textId="77777777" w:rsidR="00A268C1" w:rsidDel="00A268C1" w:rsidRDefault="00A268C1" w:rsidP="000368D4">
            <w:pPr>
              <w:pStyle w:val="tabelanormalny"/>
              <w:rPr>
                <w:del w:id="5287" w:author="Autor"/>
              </w:rPr>
            </w:pPr>
            <w:del w:id="5288" w:author="Autor">
              <w:r w:rsidDel="0013349D">
                <w:delText>TAK</w:delText>
              </w:r>
            </w:del>
          </w:p>
        </w:tc>
        <w:tc>
          <w:tcPr>
            <w:tcW w:w="1764" w:type="dxa"/>
            <w:tcPrChange w:id="5289" w:author="Autor">
              <w:tcPr>
                <w:tcW w:w="2988" w:type="dxa"/>
              </w:tcPr>
            </w:tcPrChange>
          </w:tcPr>
          <w:p w14:paraId="2AB7DDB9" w14:textId="77777777" w:rsidR="00A268C1" w:rsidDel="00A268C1" w:rsidRDefault="00A268C1" w:rsidP="000368D4">
            <w:pPr>
              <w:pStyle w:val="tabelanormalny"/>
              <w:rPr>
                <w:del w:id="5290" w:author="Autor"/>
              </w:rPr>
            </w:pPr>
            <w:del w:id="5291" w:author="Autor">
              <w:r w:rsidRPr="00D8307A" w:rsidDel="0013349D">
                <w:delText>2020-11-24 18:30:00</w:delText>
              </w:r>
            </w:del>
          </w:p>
        </w:tc>
        <w:tc>
          <w:tcPr>
            <w:tcW w:w="3596" w:type="dxa"/>
            <w:tcPrChange w:id="5292" w:author="Autor">
              <w:tcPr>
                <w:tcW w:w="4210" w:type="dxa"/>
              </w:tcPr>
            </w:tcPrChange>
          </w:tcPr>
          <w:p w14:paraId="2A374F85" w14:textId="77777777" w:rsidR="00A268C1" w:rsidDel="00A268C1" w:rsidRDefault="00A268C1" w:rsidP="000368D4">
            <w:pPr>
              <w:pStyle w:val="tabelanormalny"/>
              <w:rPr>
                <w:del w:id="5293" w:author="Autor"/>
              </w:rPr>
            </w:pPr>
            <w:del w:id="5294" w:author="Autor">
              <w:r w:rsidDel="0013349D">
                <w:delText xml:space="preserve">Data uzyskania wyniku badania w formacie RRRR-MM-DD gg:mm:ss. Data ta nie może być wcześniejsza niż </w:delText>
              </w:r>
              <w:r w:rsidRPr="0084363C" w:rsidDel="0013349D">
                <w:delText>dataGodzinaPrzyjecia</w:delText>
              </w:r>
            </w:del>
          </w:p>
        </w:tc>
      </w:tr>
      <w:tr w:rsidR="00A268C1" w:rsidDel="00A268C1" w14:paraId="1C12B70B" w14:textId="77777777" w:rsidTr="6AF12D69">
        <w:trPr>
          <w:del w:id="5295" w:author="Autor"/>
        </w:trPr>
        <w:tc>
          <w:tcPr>
            <w:tcW w:w="1545" w:type="dxa"/>
            <w:tcPrChange w:id="5296" w:author="Autor">
              <w:tcPr>
                <w:tcW w:w="2173" w:type="dxa"/>
              </w:tcPr>
            </w:tcPrChange>
          </w:tcPr>
          <w:p w14:paraId="472C9AF2" w14:textId="77777777" w:rsidR="00A268C1" w:rsidDel="00A268C1" w:rsidRDefault="00A268C1" w:rsidP="000368D4">
            <w:pPr>
              <w:pStyle w:val="tabelanormalny"/>
              <w:rPr>
                <w:del w:id="5297" w:author="Autor"/>
              </w:rPr>
            </w:pPr>
            <w:del w:id="5298" w:author="Autor">
              <w:r w:rsidRPr="0084363C" w:rsidDel="0013349D">
                <w:delText>opis</w:delText>
              </w:r>
            </w:del>
          </w:p>
        </w:tc>
        <w:tc>
          <w:tcPr>
            <w:tcW w:w="885" w:type="dxa"/>
            <w:tcPrChange w:id="5299" w:author="Autor">
              <w:tcPr>
                <w:tcW w:w="733" w:type="dxa"/>
              </w:tcPr>
            </w:tcPrChange>
          </w:tcPr>
          <w:p w14:paraId="1C790691" w14:textId="77777777" w:rsidR="00A268C1" w:rsidDel="00A268C1" w:rsidRDefault="00A268C1" w:rsidP="000368D4">
            <w:pPr>
              <w:pStyle w:val="tabelanormalny"/>
              <w:rPr>
                <w:del w:id="5300" w:author="Autor"/>
              </w:rPr>
            </w:pPr>
            <w:del w:id="5301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302" w:author="Autor">
              <w:tcPr>
                <w:tcW w:w="1385" w:type="dxa"/>
              </w:tcPr>
            </w:tcPrChange>
          </w:tcPr>
          <w:p w14:paraId="7A506344" w14:textId="77777777" w:rsidR="00A268C1" w:rsidDel="00A268C1" w:rsidRDefault="00A268C1" w:rsidP="000368D4">
            <w:pPr>
              <w:pStyle w:val="tabelanormalny"/>
              <w:rPr>
                <w:del w:id="5303" w:author="Autor"/>
              </w:rPr>
            </w:pPr>
            <w:del w:id="5304" w:author="Autor">
              <w:r w:rsidDel="0013349D">
                <w:delText>NIE</w:delText>
              </w:r>
            </w:del>
          </w:p>
        </w:tc>
        <w:tc>
          <w:tcPr>
            <w:tcW w:w="1764" w:type="dxa"/>
            <w:tcPrChange w:id="5305" w:author="Autor">
              <w:tcPr>
                <w:tcW w:w="2988" w:type="dxa"/>
              </w:tcPr>
            </w:tcPrChange>
          </w:tcPr>
          <w:p w14:paraId="3546E3A0" w14:textId="77777777" w:rsidR="00A268C1" w:rsidDel="00A268C1" w:rsidRDefault="00A268C1" w:rsidP="000368D4">
            <w:pPr>
              <w:pStyle w:val="tabelanormalny"/>
              <w:rPr>
                <w:del w:id="5306" w:author="Autor"/>
              </w:rPr>
            </w:pPr>
            <w:del w:id="5307" w:author="Autor">
              <w:r w:rsidDel="0013349D">
                <w:delText>Przykładowy opis</w:delText>
              </w:r>
            </w:del>
          </w:p>
        </w:tc>
        <w:tc>
          <w:tcPr>
            <w:tcW w:w="3596" w:type="dxa"/>
            <w:tcPrChange w:id="5308" w:author="Autor">
              <w:tcPr>
                <w:tcW w:w="4210" w:type="dxa"/>
              </w:tcPr>
            </w:tcPrChange>
          </w:tcPr>
          <w:p w14:paraId="2EDFE7B4" w14:textId="77777777" w:rsidR="00A268C1" w:rsidDel="00A268C1" w:rsidRDefault="00A268C1" w:rsidP="000368D4">
            <w:pPr>
              <w:pStyle w:val="tabelanormalny"/>
              <w:rPr>
                <w:del w:id="5309" w:author="Autor"/>
              </w:rPr>
            </w:pPr>
            <w:del w:id="5310" w:author="Autor">
              <w:r w:rsidDel="0013349D">
                <w:delText>Opis dołączony do wyniku badania</w:delText>
              </w:r>
            </w:del>
          </w:p>
        </w:tc>
      </w:tr>
      <w:tr w:rsidR="00A268C1" w:rsidDel="00A268C1" w14:paraId="0AF6DB19" w14:textId="77777777" w:rsidTr="6AF12D69">
        <w:trPr>
          <w:del w:id="5311" w:author="Autor"/>
        </w:trPr>
        <w:tc>
          <w:tcPr>
            <w:tcW w:w="1545" w:type="dxa"/>
            <w:tcPrChange w:id="5312" w:author="Autor">
              <w:tcPr>
                <w:tcW w:w="2173" w:type="dxa"/>
              </w:tcPr>
            </w:tcPrChange>
          </w:tcPr>
          <w:p w14:paraId="5084F887" w14:textId="77777777" w:rsidR="00A268C1" w:rsidRPr="0084363C" w:rsidDel="00A268C1" w:rsidRDefault="00A268C1" w:rsidP="000368D4">
            <w:pPr>
              <w:pStyle w:val="tabelanormalny"/>
              <w:rPr>
                <w:del w:id="5313" w:author="Autor"/>
              </w:rPr>
            </w:pPr>
            <w:del w:id="5314" w:author="Autor">
              <w:r w:rsidDel="0013349D">
                <w:delText>idTest</w:delText>
              </w:r>
            </w:del>
          </w:p>
        </w:tc>
        <w:tc>
          <w:tcPr>
            <w:tcW w:w="885" w:type="dxa"/>
            <w:tcPrChange w:id="5315" w:author="Autor">
              <w:tcPr>
                <w:tcW w:w="733" w:type="dxa"/>
              </w:tcPr>
            </w:tcPrChange>
          </w:tcPr>
          <w:p w14:paraId="5E670D06" w14:textId="77777777" w:rsidR="00A268C1" w:rsidDel="00A268C1" w:rsidRDefault="00A268C1" w:rsidP="000368D4">
            <w:pPr>
              <w:pStyle w:val="tabelanormalny"/>
              <w:rPr>
                <w:del w:id="5316" w:author="Autor"/>
              </w:rPr>
            </w:pPr>
            <w:del w:id="5317" w:author="Autor">
              <w:r w:rsidDel="0013349D">
                <w:delText>String</w:delText>
              </w:r>
            </w:del>
          </w:p>
        </w:tc>
        <w:tc>
          <w:tcPr>
            <w:tcW w:w="1420" w:type="dxa"/>
            <w:tcPrChange w:id="5318" w:author="Autor">
              <w:tcPr>
                <w:tcW w:w="1385" w:type="dxa"/>
              </w:tcPr>
            </w:tcPrChange>
          </w:tcPr>
          <w:p w14:paraId="390F79F0" w14:textId="77777777" w:rsidR="00A268C1" w:rsidDel="00A268C1" w:rsidRDefault="00A268C1" w:rsidP="000368D4">
            <w:pPr>
              <w:pStyle w:val="tabelanormalny"/>
              <w:rPr>
                <w:del w:id="5319" w:author="Autor"/>
              </w:rPr>
            </w:pPr>
            <w:del w:id="5320" w:author="Autor">
              <w:r w:rsidDel="0013349D">
                <w:delText>NIE</w:delText>
              </w:r>
            </w:del>
          </w:p>
        </w:tc>
        <w:tc>
          <w:tcPr>
            <w:tcW w:w="1764" w:type="dxa"/>
            <w:tcPrChange w:id="5321" w:author="Autor">
              <w:tcPr>
                <w:tcW w:w="2988" w:type="dxa"/>
              </w:tcPr>
            </w:tcPrChange>
          </w:tcPr>
          <w:p w14:paraId="3E24EC3D" w14:textId="77777777" w:rsidR="00A268C1" w:rsidDel="00A268C1" w:rsidRDefault="00A268C1" w:rsidP="000368D4">
            <w:pPr>
              <w:pStyle w:val="tabelanormalny"/>
              <w:rPr>
                <w:del w:id="5322" w:author="Autor"/>
              </w:rPr>
            </w:pPr>
            <w:del w:id="5323" w:author="Autor">
              <w:r w:rsidDel="0013349D">
                <w:delText>1232</w:delText>
              </w:r>
            </w:del>
          </w:p>
        </w:tc>
        <w:tc>
          <w:tcPr>
            <w:tcW w:w="3596" w:type="dxa"/>
            <w:tcPrChange w:id="5324" w:author="Autor">
              <w:tcPr>
                <w:tcW w:w="4210" w:type="dxa"/>
              </w:tcPr>
            </w:tcPrChange>
          </w:tcPr>
          <w:p w14:paraId="0EB97768" w14:textId="77777777" w:rsidR="00A268C1" w:rsidDel="00A268C1" w:rsidRDefault="00A268C1" w:rsidP="000368D4">
            <w:pPr>
              <w:pStyle w:val="tabelanormalny"/>
              <w:rPr>
                <w:del w:id="5325" w:author="Autor"/>
              </w:rPr>
            </w:pPr>
            <w:del w:id="5326" w:author="Autor">
              <w:r w:rsidRPr="00F75EAA" w:rsidDel="0013349D">
                <w:delText>Identyfikator (id</w:delText>
              </w:r>
              <w:r w:rsidDel="0013349D">
                <w:delText>_</w:delText>
              </w:r>
              <w:r w:rsidRPr="00F75EAA" w:rsidDel="0013349D">
                <w:delText xml:space="preserve">device) testu antygenowego zgodnie z listą udostępnioną przez </w:delText>
              </w:r>
              <w:r w:rsidDel="0013349D">
                <w:delText>K</w:delText>
              </w:r>
              <w:r w:rsidRPr="00F75EAA" w:rsidDel="0013349D">
                <w:delText>E</w:delText>
              </w:r>
            </w:del>
          </w:p>
        </w:tc>
      </w:tr>
    </w:tbl>
    <w:p w14:paraId="01D0FFB1" w14:textId="549483B1" w:rsidR="00C30202" w:rsidRDefault="484A275F" w:rsidP="6AF12D69">
      <w:pPr>
        <w:jc w:val="center"/>
        <w:rPr>
          <w:rStyle w:val="spellingerror"/>
          <w:rFonts w:ascii="Calibri" w:hAnsi="Calibri" w:cs="Calibri"/>
          <w:b/>
          <w:bCs/>
          <w:color w:val="D13438"/>
          <w:u w:val="single"/>
        </w:rPr>
      </w:pPr>
      <w:r>
        <w:t>Tabela 12 Tabela opisów parametrów w metodzie dodawania wyniku badania antygenowego /</w:t>
      </w:r>
      <w:del w:id="5327" w:author="Autor">
        <w:r w:rsidR="1716130E" w:rsidDel="484A275F">
          <w:delText>ewp-ez-ext</w:delText>
        </w:r>
      </w:del>
      <w:ins w:id="5328" w:author="Autor">
        <w:r>
          <w:t>ewp-ez-ext-v2</w:t>
        </w:r>
      </w:ins>
      <w:r>
        <w:t>/</w:t>
      </w:r>
      <w:del w:id="5329" w:author="Autor">
        <w:r w:rsidR="1716130E" w:rsidDel="0C08320C">
          <w:delText>zlecenie</w:delText>
        </w:r>
      </w:del>
      <w:ins w:id="5330" w:author="Autor">
        <w:r w:rsidR="31E0ED15" w:rsidRPr="6AF12D69">
          <w:rPr>
            <w:rStyle w:val="spellingerror"/>
            <w:rFonts w:ascii="Calibri" w:hAnsi="Calibri" w:cs="Calibri"/>
            <w:b/>
            <w:bCs/>
            <w:color w:val="D13438"/>
            <w:u w:val="single"/>
          </w:rPr>
          <w:t xml:space="preserve"> </w:t>
        </w:r>
        <w:proofErr w:type="spellStart"/>
        <w:r w:rsidR="31E0ED15" w:rsidRPr="6AF12D69">
          <w:rPr>
            <w:rStyle w:val="spellingerror"/>
            <w:rFonts w:ascii="Calibri" w:hAnsi="Calibri" w:cs="Calibri"/>
            <w:b/>
            <w:bCs/>
            <w:color w:val="D13438"/>
            <w:u w:val="single"/>
          </w:rPr>
          <w:t>wynikAntygen</w:t>
        </w:r>
      </w:ins>
      <w:proofErr w:type="spellEnd"/>
    </w:p>
    <w:p w14:paraId="082B47CA" w14:textId="77777777" w:rsidR="00852DFF" w:rsidRPr="00721F6A" w:rsidRDefault="00852DFF" w:rsidP="00852DFF">
      <w:pPr>
        <w:rPr>
          <w:b/>
          <w:u w:val="single"/>
        </w:rPr>
      </w:pPr>
      <w:r w:rsidRPr="00721F6A">
        <w:rPr>
          <w:b/>
          <w:u w:val="single"/>
        </w:rPr>
        <w:t>Przykładowe żądanie:</w:t>
      </w:r>
    </w:p>
    <w:p w14:paraId="67526620" w14:textId="62D22E17" w:rsidR="00852DFF" w:rsidRDefault="0C08320C" w:rsidP="00852DFF">
      <w:r>
        <w:t>POST /</w:t>
      </w:r>
      <w:del w:id="5331" w:author="Autor">
        <w:r w:rsidR="00852DFF" w:rsidDel="0C08320C">
          <w:delText>ewp-ez-ext</w:delText>
        </w:r>
      </w:del>
      <w:ins w:id="5332" w:author="Autor">
        <w:r>
          <w:t>ewp-ez-ext-v2</w:t>
        </w:r>
      </w:ins>
      <w:r>
        <w:t>/zlecenie HTTP/1.1</w:t>
      </w:r>
    </w:p>
    <w:p w14:paraId="338C93B1" w14:textId="77777777" w:rsidR="00852DFF" w:rsidRPr="00A67AC7" w:rsidRDefault="00852DFF" w:rsidP="00852DFF">
      <w:pPr>
        <w:rPr>
          <w:lang w:val="en-US"/>
        </w:rPr>
      </w:pPr>
      <w:r w:rsidRPr="00A67AC7">
        <w:rPr>
          <w:lang w:val="en-US"/>
        </w:rPr>
        <w:t xml:space="preserve">Accept-Encoding: </w:t>
      </w:r>
      <w:proofErr w:type="spellStart"/>
      <w:r w:rsidRPr="00A67AC7">
        <w:rPr>
          <w:lang w:val="en-US"/>
        </w:rPr>
        <w:t>gzip,deflate</w:t>
      </w:r>
      <w:proofErr w:type="spellEnd"/>
    </w:p>
    <w:p w14:paraId="23553F3C" w14:textId="77777777" w:rsidR="00852DFF" w:rsidRPr="00A67AC7" w:rsidRDefault="00852DFF" w:rsidP="00852DFF">
      <w:pPr>
        <w:rPr>
          <w:lang w:val="en-US"/>
        </w:rPr>
      </w:pPr>
      <w:r w:rsidRPr="00A67AC7">
        <w:rPr>
          <w:lang w:val="en-US"/>
        </w:rPr>
        <w:t>Authorization: Bearer {TOKEN_DOSTEPOWY}</w:t>
      </w:r>
    </w:p>
    <w:p w14:paraId="6C08B7F2" w14:textId="77777777" w:rsidR="00852DFF" w:rsidRPr="00A67AC7" w:rsidRDefault="00852DFF" w:rsidP="00852DFF">
      <w:pPr>
        <w:rPr>
          <w:lang w:val="en-US"/>
        </w:rPr>
      </w:pPr>
      <w:r w:rsidRPr="00A67AC7">
        <w:rPr>
          <w:lang w:val="en-US"/>
        </w:rPr>
        <w:t>Content-Type: application/json</w:t>
      </w:r>
    </w:p>
    <w:p w14:paraId="3DD06FD3" w14:textId="77777777" w:rsidR="00852DFF" w:rsidRPr="00A67AC7" w:rsidRDefault="00852DFF" w:rsidP="00852DFF">
      <w:pPr>
        <w:rPr>
          <w:lang w:val="en-US"/>
        </w:rPr>
      </w:pPr>
      <w:proofErr w:type="spellStart"/>
      <w:r w:rsidRPr="00A67AC7">
        <w:rPr>
          <w:lang w:val="en-US"/>
        </w:rPr>
        <w:t>Kontekst-uuidZdarzeniaInicjujacego</w:t>
      </w:r>
      <w:proofErr w:type="spellEnd"/>
      <w:r w:rsidRPr="00A67AC7">
        <w:rPr>
          <w:lang w:val="en-US"/>
        </w:rPr>
        <w:t>: 0d8aa4b1-816d-4186-84a2-923e50f7e561</w:t>
      </w:r>
    </w:p>
    <w:p w14:paraId="6D9316EA" w14:textId="77777777" w:rsidR="00852DFF" w:rsidRPr="00A67AC7" w:rsidRDefault="00852DFF" w:rsidP="00852DFF">
      <w:pPr>
        <w:rPr>
          <w:u w:val="single"/>
          <w:lang w:val="en-US"/>
        </w:rPr>
      </w:pPr>
      <w:r w:rsidRPr="00A67AC7">
        <w:rPr>
          <w:u w:val="single"/>
          <w:lang w:val="en-US"/>
        </w:rPr>
        <w:t>Body:</w:t>
      </w:r>
    </w:p>
    <w:p w14:paraId="7AE9656B" w14:textId="77777777" w:rsidR="00721F6A" w:rsidRPr="00A67AC7" w:rsidRDefault="00721F6A" w:rsidP="00A2004D">
      <w:pPr>
        <w:spacing w:line="276" w:lineRule="auto"/>
        <w:rPr>
          <w:lang w:val="en-US"/>
        </w:rPr>
      </w:pPr>
      <w:r w:rsidRPr="00A67AC7">
        <w:rPr>
          <w:lang w:val="en-US"/>
        </w:rPr>
        <w:t>{</w:t>
      </w:r>
    </w:p>
    <w:p w14:paraId="49179A24" w14:textId="77777777" w:rsidR="00A268C1" w:rsidRDefault="00721F6A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33" w:author="Autor"/>
          <w:rFonts w:ascii="Segoe UI" w:hAnsi="Segoe UI" w:cs="Segoe UI"/>
          <w:sz w:val="16"/>
          <w:szCs w:val="16"/>
        </w:rPr>
      </w:pPr>
      <w:r w:rsidRPr="00A268C1">
        <w:rPr>
          <w:rPrChange w:id="5334" w:author="Autor">
            <w:rPr>
              <w:lang w:val="en-US"/>
            </w:rPr>
          </w:rPrChange>
        </w:rPr>
        <w:t xml:space="preserve">    "</w:t>
      </w:r>
      <w:ins w:id="5335" w:author="Autor">
        <w:r w:rsidR="00A268C1"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</w:t>
        </w:r>
        <w:proofErr w:type="spellStart"/>
        <w:r w:rsidR="00A268C1"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idOsoby</w:t>
        </w:r>
        <w:proofErr w:type="spellEnd"/>
        <w:r w:rsidR="00A268C1"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"17335193",</w:t>
        </w:r>
        <w:r w:rsidR="00A268C1">
          <w:rPr>
            <w:rStyle w:val="eop"/>
            <w:rFonts w:ascii="Calibri" w:hAnsi="Calibri" w:cs="Calibri"/>
            <w:szCs w:val="22"/>
          </w:rPr>
          <w:t> </w:t>
        </w:r>
      </w:ins>
    </w:p>
    <w:p w14:paraId="76AFED18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36" w:author="Autor"/>
          <w:rFonts w:ascii="Segoe UI" w:hAnsi="Segoe UI" w:cs="Segoe UI"/>
          <w:sz w:val="16"/>
          <w:szCs w:val="16"/>
        </w:rPr>
      </w:pPr>
      <w:ins w:id="5337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typTestu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"COVID19-ANTYGEN",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7618D313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38" w:author="Autor"/>
          <w:rFonts w:ascii="Segoe UI" w:hAnsi="Segoe UI" w:cs="Segoe UI"/>
          <w:sz w:val="16"/>
          <w:szCs w:val="16"/>
        </w:rPr>
      </w:pPr>
      <w:ins w:id="5339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idPlacowki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"269060",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3903CC82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40" w:author="Autor"/>
          <w:rFonts w:ascii="Segoe UI" w:hAnsi="Segoe UI" w:cs="Segoe UI"/>
          <w:sz w:val="16"/>
          <w:szCs w:val="16"/>
        </w:rPr>
      </w:pPr>
      <w:ins w:id="5341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dataZlecenia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"2022-04-26 06:40:58",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43CEE398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42" w:author="Autor"/>
          <w:rFonts w:ascii="Segoe UI" w:hAnsi="Segoe UI" w:cs="Segoe UI"/>
          <w:sz w:val="16"/>
          <w:szCs w:val="16"/>
        </w:rPr>
      </w:pPr>
      <w:ins w:id="5343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dataPobraniaProbki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"2022-04-26 07:21:58",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5A178C67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44" w:author="Autor"/>
          <w:rFonts w:ascii="Segoe UI" w:hAnsi="Segoe UI" w:cs="Segoe UI"/>
          <w:sz w:val="16"/>
          <w:szCs w:val="16"/>
        </w:rPr>
      </w:pPr>
      <w:ins w:id="5345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dataGodzinaPrzyjecia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"2022-04-26 07:30:58",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1E819EFA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46" w:author="Autor"/>
          <w:rFonts w:ascii="Segoe UI" w:hAnsi="Segoe UI" w:cs="Segoe UI"/>
          <w:sz w:val="16"/>
          <w:szCs w:val="16"/>
        </w:rPr>
      </w:pPr>
      <w:ins w:id="5347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dataGodzinaWyniku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"2022-04-26 08:21:58",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45BD24C1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48" w:author="Autor"/>
          <w:rFonts w:ascii="Segoe UI" w:hAnsi="Segoe UI" w:cs="Segoe UI"/>
          <w:sz w:val="16"/>
          <w:szCs w:val="16"/>
        </w:rPr>
      </w:pPr>
      <w:ins w:id="5349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zlecajacyOidRoot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"2.16.840.1.113883.3.4424.1.6.2",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481436ED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50" w:author="Autor"/>
          <w:rFonts w:ascii="Segoe UI" w:hAnsi="Segoe UI" w:cs="Segoe UI"/>
          <w:sz w:val="16"/>
          <w:szCs w:val="16"/>
        </w:rPr>
      </w:pPr>
      <w:ins w:id="5351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zlecajacyOidExtension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"1234567",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55260AEA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52" w:author="Autor"/>
          <w:rFonts w:ascii="Segoe UI" w:hAnsi="Segoe UI" w:cs="Segoe UI"/>
          <w:sz w:val="16"/>
          <w:szCs w:val="16"/>
        </w:rPr>
      </w:pPr>
      <w:ins w:id="5353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zlecajacyImie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"Jan",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661572D8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54" w:author="Autor"/>
          <w:rFonts w:ascii="Segoe UI" w:hAnsi="Segoe UI" w:cs="Segoe UI"/>
          <w:sz w:val="16"/>
          <w:szCs w:val="16"/>
        </w:rPr>
      </w:pPr>
      <w:ins w:id="5355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zlecajacyNazwisko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"Nowak",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0E834172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56" w:author="Autor"/>
          <w:rFonts w:ascii="Segoe UI" w:hAnsi="Segoe UI" w:cs="Segoe UI"/>
          <w:sz w:val="16"/>
          <w:szCs w:val="16"/>
        </w:rPr>
      </w:pPr>
      <w:ins w:id="5357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zlecajacyTelefon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"+48501000000",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7D108017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58" w:author="Autor"/>
          <w:rFonts w:ascii="Segoe UI" w:hAnsi="Segoe UI" w:cs="Segoe UI"/>
          <w:sz w:val="16"/>
          <w:szCs w:val="16"/>
        </w:rPr>
      </w:pPr>
      <w:ins w:id="5359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idZrodlaFinansowania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"1",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77A6E5F4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60" w:author="Autor"/>
          <w:rFonts w:ascii="Segoe UI" w:hAnsi="Segoe UI" w:cs="Segoe UI"/>
          <w:sz w:val="16"/>
          <w:szCs w:val="16"/>
        </w:rPr>
      </w:pPr>
      <w:ins w:id="5361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pacjentNiemobilny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"NIE",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7A3C808D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62" w:author="Autor"/>
          <w:rFonts w:ascii="Segoe UI" w:hAnsi="Segoe UI" w:cs="Segoe UI"/>
          <w:sz w:val="16"/>
          <w:szCs w:val="16"/>
        </w:rPr>
      </w:pPr>
      <w:ins w:id="5363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lastRenderedPageBreak/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idLaboratorium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"26",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07DB8121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64" w:author="Autor"/>
          <w:rFonts w:ascii="Segoe UI" w:hAnsi="Segoe UI" w:cs="Segoe UI"/>
          <w:sz w:val="16"/>
          <w:szCs w:val="16"/>
        </w:rPr>
      </w:pPr>
      <w:ins w:id="5365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kodKreskowy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"354646",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61D05141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66" w:author="Autor"/>
          <w:rFonts w:ascii="Segoe UI" w:hAnsi="Segoe UI" w:cs="Segoe UI"/>
          <w:sz w:val="16"/>
          <w:szCs w:val="16"/>
        </w:rPr>
      </w:pPr>
      <w:ins w:id="5367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idStatusKomentarz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"1",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081E046E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68" w:author="Autor"/>
          <w:rFonts w:ascii="Segoe UI" w:hAnsi="Segoe UI" w:cs="Segoe UI"/>
          <w:sz w:val="16"/>
          <w:szCs w:val="16"/>
        </w:rPr>
      </w:pPr>
      <w:ins w:id="5369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"opis": "Przykładowy opis",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20AA03EF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70" w:author="Autor"/>
          <w:rFonts w:ascii="Segoe UI" w:hAnsi="Segoe UI" w:cs="Segoe UI"/>
          <w:sz w:val="16"/>
          <w:szCs w:val="16"/>
        </w:rPr>
      </w:pPr>
      <w:ins w:id="5371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"wynik": "POZYTYWNY",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443D1ECC" w14:textId="77777777" w:rsidR="00A268C1" w:rsidRDefault="00A268C1" w:rsidP="00A268C1">
      <w:pPr>
        <w:pStyle w:val="paragraph"/>
        <w:spacing w:before="0" w:beforeAutospacing="0" w:after="0" w:afterAutospacing="0"/>
        <w:jc w:val="both"/>
        <w:textAlignment w:val="baseline"/>
        <w:rPr>
          <w:ins w:id="5372" w:author="Autor"/>
          <w:rFonts w:ascii="Segoe UI" w:hAnsi="Segoe UI" w:cs="Segoe UI"/>
          <w:sz w:val="16"/>
          <w:szCs w:val="16"/>
        </w:rPr>
      </w:pPr>
      <w:ins w:id="5373" w:author="Autor"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    "</w:t>
        </w:r>
        <w:proofErr w:type="spellStart"/>
        <w:r>
          <w:rPr>
            <w:rStyle w:val="spellingerror"/>
            <w:rFonts w:ascii="Calibri" w:hAnsi="Calibri" w:cs="Calibri"/>
            <w:color w:val="D13438"/>
            <w:sz w:val="22"/>
            <w:szCs w:val="22"/>
            <w:u w:val="single"/>
          </w:rPr>
          <w:t>idTest</w:t>
        </w:r>
        <w:proofErr w:type="spellEnd"/>
        <w:r>
          <w:rPr>
            <w:rStyle w:val="normaltextrun"/>
            <w:rFonts w:ascii="Calibri" w:hAnsi="Calibri" w:cs="Calibri"/>
            <w:color w:val="D13438"/>
            <w:sz w:val="22"/>
            <w:szCs w:val="22"/>
            <w:u w:val="single"/>
          </w:rPr>
          <w:t>": 1833</w:t>
        </w:r>
        <w:r>
          <w:rPr>
            <w:rStyle w:val="eop"/>
            <w:rFonts w:ascii="Calibri" w:hAnsi="Calibri" w:cs="Calibri"/>
            <w:szCs w:val="22"/>
          </w:rPr>
          <w:t> </w:t>
        </w:r>
      </w:ins>
    </w:p>
    <w:p w14:paraId="6E87B10E" w14:textId="77777777" w:rsidR="00721F6A" w:rsidRPr="00A67AC7" w:rsidDel="00A268C1" w:rsidRDefault="00721F6A" w:rsidP="00A268C1">
      <w:pPr>
        <w:spacing w:line="276" w:lineRule="auto"/>
        <w:rPr>
          <w:del w:id="5374" w:author="Autor"/>
          <w:lang w:val="en-US"/>
        </w:rPr>
      </w:pPr>
      <w:del w:id="5375" w:author="Autor">
        <w:r w:rsidRPr="00A67AC7" w:rsidDel="00A268C1">
          <w:rPr>
            <w:lang w:val="en-US"/>
          </w:rPr>
          <w:delText>typTestu": "COVID19-ANTYGEN",</w:delText>
        </w:r>
      </w:del>
    </w:p>
    <w:p w14:paraId="30C96A07" w14:textId="77777777" w:rsidR="00721F6A" w:rsidDel="00A268C1" w:rsidRDefault="00721F6A" w:rsidP="00A268C1">
      <w:pPr>
        <w:spacing w:line="276" w:lineRule="auto"/>
        <w:rPr>
          <w:del w:id="5376" w:author="Autor"/>
        </w:rPr>
      </w:pPr>
      <w:del w:id="5377" w:author="Autor">
        <w:r w:rsidRPr="00A67AC7" w:rsidDel="00A268C1">
          <w:rPr>
            <w:lang w:val="en-US"/>
          </w:rPr>
          <w:delText xml:space="preserve">    </w:delText>
        </w:r>
        <w:r w:rsidDel="00A268C1">
          <w:delText>"idOsoby": "12345",</w:delText>
        </w:r>
      </w:del>
    </w:p>
    <w:p w14:paraId="2507D61D" w14:textId="77777777" w:rsidR="00721F6A" w:rsidDel="00A268C1" w:rsidRDefault="00721F6A" w:rsidP="00A268C1">
      <w:pPr>
        <w:spacing w:line="276" w:lineRule="auto"/>
        <w:rPr>
          <w:del w:id="5378" w:author="Autor"/>
        </w:rPr>
      </w:pPr>
      <w:del w:id="5379" w:author="Autor">
        <w:r w:rsidDel="00A268C1">
          <w:delText xml:space="preserve">    "idPlacowki": "282",</w:delText>
        </w:r>
      </w:del>
    </w:p>
    <w:p w14:paraId="76FDE1DE" w14:textId="77777777" w:rsidR="00721F6A" w:rsidDel="00A268C1" w:rsidRDefault="00721F6A" w:rsidP="00A268C1">
      <w:pPr>
        <w:spacing w:line="276" w:lineRule="auto"/>
        <w:rPr>
          <w:del w:id="5380" w:author="Autor"/>
        </w:rPr>
      </w:pPr>
      <w:del w:id="5381" w:author="Autor">
        <w:r w:rsidDel="00A268C1">
          <w:delText xml:space="preserve">    "dataZlecenia": "2020-11-24 10:00:00",</w:delText>
        </w:r>
      </w:del>
    </w:p>
    <w:p w14:paraId="1FCF09FC" w14:textId="77777777" w:rsidR="00721F6A" w:rsidDel="00A268C1" w:rsidRDefault="00721F6A" w:rsidP="00A268C1">
      <w:pPr>
        <w:spacing w:line="276" w:lineRule="auto"/>
        <w:rPr>
          <w:del w:id="5382" w:author="Autor"/>
        </w:rPr>
      </w:pPr>
      <w:del w:id="5383" w:author="Autor">
        <w:r w:rsidDel="00A268C1">
          <w:delText xml:space="preserve">    "zlecajacyOidRoot": "2.16.840.1.113883.3.4424.1.6.2",</w:delText>
        </w:r>
      </w:del>
    </w:p>
    <w:p w14:paraId="3CA9F0ED" w14:textId="77777777" w:rsidR="00721F6A" w:rsidDel="00A268C1" w:rsidRDefault="00721F6A" w:rsidP="00A268C1">
      <w:pPr>
        <w:spacing w:line="276" w:lineRule="auto"/>
        <w:rPr>
          <w:del w:id="5384" w:author="Autor"/>
        </w:rPr>
      </w:pPr>
      <w:del w:id="5385" w:author="Autor">
        <w:r w:rsidDel="00A268C1">
          <w:delText xml:space="preserve">    "zlecajacyOidExtension": "1234567",</w:delText>
        </w:r>
      </w:del>
    </w:p>
    <w:p w14:paraId="5C25108A" w14:textId="77777777" w:rsidR="00721F6A" w:rsidDel="00A268C1" w:rsidRDefault="00721F6A" w:rsidP="00A268C1">
      <w:pPr>
        <w:spacing w:line="276" w:lineRule="auto"/>
        <w:rPr>
          <w:del w:id="5386" w:author="Autor"/>
        </w:rPr>
      </w:pPr>
      <w:del w:id="5387" w:author="Autor">
        <w:r w:rsidDel="00A268C1">
          <w:delText xml:space="preserve">    "zlecajacyImie": "MAREK",</w:delText>
        </w:r>
      </w:del>
    </w:p>
    <w:p w14:paraId="559465EE" w14:textId="77777777" w:rsidR="00721F6A" w:rsidDel="00A268C1" w:rsidRDefault="00721F6A" w:rsidP="00A268C1">
      <w:pPr>
        <w:spacing w:line="276" w:lineRule="auto"/>
        <w:rPr>
          <w:del w:id="5388" w:author="Autor"/>
        </w:rPr>
      </w:pPr>
      <w:del w:id="5389" w:author="Autor">
        <w:r w:rsidDel="00A268C1">
          <w:delText xml:space="preserve">    "zlecajacyNazwisko": "KOWALSKI",</w:delText>
        </w:r>
      </w:del>
    </w:p>
    <w:p w14:paraId="5989236E" w14:textId="77777777" w:rsidR="00721F6A" w:rsidDel="00A268C1" w:rsidRDefault="00721F6A" w:rsidP="00A268C1">
      <w:pPr>
        <w:spacing w:line="276" w:lineRule="auto"/>
        <w:rPr>
          <w:del w:id="5390" w:author="Autor"/>
        </w:rPr>
      </w:pPr>
      <w:del w:id="5391" w:author="Autor">
        <w:r w:rsidDel="00A268C1">
          <w:delText xml:space="preserve">    "zlecajacyTelefon": "+48501000000",</w:delText>
        </w:r>
      </w:del>
    </w:p>
    <w:p w14:paraId="24194350" w14:textId="77777777" w:rsidR="00721F6A" w:rsidDel="00A268C1" w:rsidRDefault="00721F6A" w:rsidP="00A268C1">
      <w:pPr>
        <w:spacing w:line="276" w:lineRule="auto"/>
        <w:rPr>
          <w:del w:id="5392" w:author="Autor"/>
        </w:rPr>
      </w:pPr>
      <w:del w:id="5393" w:author="Autor">
        <w:r w:rsidDel="00A268C1">
          <w:delText xml:space="preserve">    "idZrodlaFinansowania": "1",</w:delText>
        </w:r>
      </w:del>
    </w:p>
    <w:p w14:paraId="6AA715C6" w14:textId="77777777" w:rsidR="00721F6A" w:rsidDel="00A268C1" w:rsidRDefault="00721F6A" w:rsidP="00A268C1">
      <w:pPr>
        <w:spacing w:line="276" w:lineRule="auto"/>
        <w:rPr>
          <w:del w:id="5394" w:author="Autor"/>
        </w:rPr>
      </w:pPr>
      <w:del w:id="5395" w:author="Autor">
        <w:r w:rsidDel="00A268C1">
          <w:delText xml:space="preserve">    "idLaboratorium": "-783109",</w:delText>
        </w:r>
      </w:del>
    </w:p>
    <w:p w14:paraId="525560A7" w14:textId="77777777" w:rsidR="00721F6A" w:rsidDel="00A268C1" w:rsidRDefault="00721F6A" w:rsidP="00A268C1">
      <w:pPr>
        <w:spacing w:line="276" w:lineRule="auto"/>
        <w:rPr>
          <w:del w:id="5396" w:author="Autor"/>
        </w:rPr>
      </w:pPr>
      <w:del w:id="5397" w:author="Autor">
        <w:r w:rsidDel="00A268C1">
          <w:delText xml:space="preserve">    "dataPobraniaProbki": "2020-11-24 10:00:00",</w:delText>
        </w:r>
      </w:del>
    </w:p>
    <w:p w14:paraId="5F7BBF1A" w14:textId="77777777" w:rsidR="00721F6A" w:rsidDel="00A268C1" w:rsidRDefault="00721F6A" w:rsidP="00A268C1">
      <w:pPr>
        <w:spacing w:line="276" w:lineRule="auto"/>
        <w:rPr>
          <w:del w:id="5398" w:author="Autor"/>
        </w:rPr>
      </w:pPr>
      <w:del w:id="5399" w:author="Autor">
        <w:r w:rsidDel="00A268C1">
          <w:delText xml:space="preserve">    "kodKreskowy": "1234567",</w:delText>
        </w:r>
      </w:del>
    </w:p>
    <w:p w14:paraId="03DC6526" w14:textId="77777777" w:rsidR="00721F6A" w:rsidDel="00A268C1" w:rsidRDefault="00721F6A" w:rsidP="00A268C1">
      <w:pPr>
        <w:spacing w:line="276" w:lineRule="auto"/>
        <w:rPr>
          <w:del w:id="5400" w:author="Autor"/>
        </w:rPr>
      </w:pPr>
      <w:del w:id="5401" w:author="Autor">
        <w:r w:rsidDel="00A268C1">
          <w:delText xml:space="preserve">    "wynik": "NEGATYWNY",</w:delText>
        </w:r>
      </w:del>
    </w:p>
    <w:p w14:paraId="4BD12AB0" w14:textId="77777777" w:rsidR="00721F6A" w:rsidDel="00A268C1" w:rsidRDefault="00721F6A" w:rsidP="00A268C1">
      <w:pPr>
        <w:spacing w:line="276" w:lineRule="auto"/>
        <w:rPr>
          <w:del w:id="5402" w:author="Autor"/>
        </w:rPr>
      </w:pPr>
      <w:del w:id="5403" w:author="Autor">
        <w:r w:rsidDel="00A268C1">
          <w:delText xml:space="preserve">    "dataGodzinaPrzyjecia": "2020-11-24 11:00:00",</w:delText>
        </w:r>
      </w:del>
    </w:p>
    <w:p w14:paraId="36F7FC70" w14:textId="77777777" w:rsidR="00721F6A" w:rsidDel="00A268C1" w:rsidRDefault="00721F6A" w:rsidP="00A268C1">
      <w:pPr>
        <w:spacing w:line="276" w:lineRule="auto"/>
        <w:rPr>
          <w:del w:id="5404" w:author="Autor"/>
        </w:rPr>
      </w:pPr>
      <w:del w:id="5405" w:author="Autor">
        <w:r w:rsidDel="00A268C1">
          <w:delText xml:space="preserve">    "idStatusKomentarz": "1",</w:delText>
        </w:r>
      </w:del>
    </w:p>
    <w:p w14:paraId="6B447604" w14:textId="77777777" w:rsidR="00721F6A" w:rsidDel="00A268C1" w:rsidRDefault="00721F6A" w:rsidP="00A268C1">
      <w:pPr>
        <w:spacing w:line="276" w:lineRule="auto"/>
        <w:rPr>
          <w:del w:id="5406" w:author="Autor"/>
        </w:rPr>
      </w:pPr>
      <w:del w:id="5407" w:author="Autor">
        <w:r w:rsidDel="00A268C1">
          <w:delText xml:space="preserve">    "dataGodzinaWyniku": "2020-11-24 18:30:00",</w:delText>
        </w:r>
      </w:del>
    </w:p>
    <w:p w14:paraId="497F2E9C" w14:textId="77777777" w:rsidR="00721F6A" w:rsidDel="00A268C1" w:rsidRDefault="00721F6A" w:rsidP="00A268C1">
      <w:pPr>
        <w:spacing w:line="276" w:lineRule="auto"/>
        <w:rPr>
          <w:del w:id="5408" w:author="Autor"/>
        </w:rPr>
      </w:pPr>
      <w:del w:id="5409" w:author="Autor">
        <w:r w:rsidDel="00A268C1">
          <w:delText xml:space="preserve">    "opis": null</w:delText>
        </w:r>
        <w:r w:rsidR="007534AF" w:rsidDel="00A268C1">
          <w:delText>,</w:delText>
        </w:r>
      </w:del>
    </w:p>
    <w:p w14:paraId="4C0FBF1D" w14:textId="77777777" w:rsidR="007534AF" w:rsidDel="00A268C1" w:rsidRDefault="007534AF" w:rsidP="00A268C1">
      <w:pPr>
        <w:spacing w:line="276" w:lineRule="auto"/>
        <w:rPr>
          <w:del w:id="5410" w:author="Autor"/>
        </w:rPr>
      </w:pPr>
      <w:del w:id="5411" w:author="Autor">
        <w:r w:rsidDel="00A268C1">
          <w:delText xml:space="preserve">    „idTest”:1232</w:delText>
        </w:r>
      </w:del>
    </w:p>
    <w:p w14:paraId="33DCB96A" w14:textId="77777777" w:rsidR="00721F6A" w:rsidRDefault="00721F6A" w:rsidP="00A268C1">
      <w:pPr>
        <w:spacing w:line="276" w:lineRule="auto"/>
      </w:pPr>
      <w:r>
        <w:t>}</w:t>
      </w:r>
    </w:p>
    <w:p w14:paraId="52EBB147" w14:textId="77777777" w:rsidR="00852DFF" w:rsidRDefault="00852DFF" w:rsidP="00721F6A">
      <w:pPr>
        <w:rPr>
          <w:b/>
          <w:u w:val="single"/>
        </w:rPr>
      </w:pPr>
      <w:r>
        <w:rPr>
          <w:b/>
          <w:u w:val="single"/>
        </w:rPr>
        <w:t>Przykładowa odpowiedź:</w:t>
      </w:r>
    </w:p>
    <w:p w14:paraId="14075760" w14:textId="77777777" w:rsidR="00852DFF" w:rsidRDefault="00852DFF" w:rsidP="00852DFF">
      <w:r w:rsidRPr="005F24B4">
        <w:t>{"idZlecenia":"</w:t>
      </w:r>
      <w:ins w:id="5412" w:author="Autor">
        <w:r w:rsidR="00A268C1">
          <w:rPr>
            <w:rStyle w:val="normaltextrun"/>
            <w:rFonts w:ascii="Calibri" w:hAnsi="Calibri" w:cs="Calibri"/>
            <w:color w:val="D13438"/>
            <w:szCs w:val="22"/>
            <w:u w:val="single"/>
            <w:shd w:val="clear" w:color="auto" w:fill="FFFFFF"/>
          </w:rPr>
          <w:t>21195769</w:t>
        </w:r>
        <w:r w:rsidR="00A268C1">
          <w:rPr>
            <w:rStyle w:val="normaltextrun"/>
            <w:rFonts w:ascii="Calibri" w:hAnsi="Calibri" w:cs="Calibri"/>
            <w:color w:val="000000"/>
            <w:szCs w:val="22"/>
            <w:shd w:val="clear" w:color="auto" w:fill="FFFFFF"/>
          </w:rPr>
          <w:t>"</w:t>
        </w:r>
      </w:ins>
      <w:del w:id="5413" w:author="Autor">
        <w:r w:rsidRPr="005F24B4" w:rsidDel="00A268C1">
          <w:delText>1</w:delText>
        </w:r>
      </w:del>
      <w:r w:rsidRPr="005F24B4">
        <w:t>"}</w:t>
      </w:r>
    </w:p>
    <w:p w14:paraId="02F2C34E" w14:textId="77777777" w:rsidR="00852DFF" w:rsidRPr="007830B5" w:rsidRDefault="00852DFF" w:rsidP="00852DFF">
      <w:pPr>
        <w:jc w:val="center"/>
      </w:pPr>
    </w:p>
    <w:p w14:paraId="6980A8F7" w14:textId="7F5B8323" w:rsidR="6AF12D69" w:rsidRDefault="6AF12D69" w:rsidP="6AF12D69">
      <w:pPr>
        <w:pStyle w:val="Nagwek1"/>
        <w:ind w:left="709"/>
        <w:rPr>
          <w:ins w:id="5414" w:author="Autor"/>
        </w:rPr>
      </w:pPr>
      <w:bookmarkStart w:id="5415" w:name="_Toc1529420869"/>
      <w:bookmarkStart w:id="5416" w:name="_Toc1091714112"/>
      <w:bookmarkStart w:id="5417" w:name="_Toc1619230428"/>
      <w:bookmarkStart w:id="5418" w:name="_Toc1461121090"/>
      <w:bookmarkStart w:id="5419" w:name="_Toc960184619"/>
      <w:bookmarkStart w:id="5420" w:name="_Toc488411201"/>
      <w:bookmarkStart w:id="5421" w:name="_Toc1191390292"/>
      <w:bookmarkStart w:id="5422" w:name="_Toc875754673"/>
      <w:bookmarkStart w:id="5423" w:name="_Toc196676575"/>
      <w:bookmarkStart w:id="5424" w:name="_Toc697571548"/>
      <w:bookmarkStart w:id="5425" w:name="_Toc306088006"/>
      <w:bookmarkStart w:id="5426" w:name="_Toc10703125"/>
      <w:bookmarkStart w:id="5427" w:name="_Toc274452928"/>
      <w:bookmarkStart w:id="5428" w:name="_Toc446591412"/>
      <w:bookmarkStart w:id="5429" w:name="_Toc1676805772"/>
      <w:bookmarkStart w:id="5430" w:name="_Toc1457085344"/>
      <w:bookmarkStart w:id="5431" w:name="_Toc695525037"/>
      <w:bookmarkStart w:id="5432" w:name="_Toc1909664877"/>
      <w:bookmarkStart w:id="5433" w:name="_Toc1872856678"/>
      <w:bookmarkStart w:id="5434" w:name="_Toc23887846"/>
      <w:bookmarkStart w:id="5435" w:name="_Toc401089287"/>
      <w:bookmarkStart w:id="5436" w:name="_Toc649606014"/>
      <w:bookmarkStart w:id="5437" w:name="_Toc2004231456"/>
      <w:bookmarkStart w:id="5438" w:name="_Toc1961429348"/>
      <w:bookmarkStart w:id="5439" w:name="_Toc912655606"/>
      <w:bookmarkStart w:id="5440" w:name="_Toc133166526"/>
      <w:bookmarkStart w:id="5441" w:name="_Toc1759994433"/>
      <w:bookmarkStart w:id="5442" w:name="_Toc1263545538"/>
      <w:bookmarkStart w:id="5443" w:name="_Toc416078875"/>
      <w:bookmarkStart w:id="5444" w:name="_Toc1267783541"/>
      <w:bookmarkStart w:id="5445" w:name="_Toc1299100513"/>
      <w:bookmarkStart w:id="5446" w:name="_Toc1819371130"/>
      <w:bookmarkStart w:id="5447" w:name="_Toc1181337641"/>
      <w:bookmarkStart w:id="5448" w:name="_Toc1123268261"/>
      <w:bookmarkStart w:id="5449" w:name="_Toc1996129801"/>
      <w:bookmarkStart w:id="5450" w:name="_Toc1514687607"/>
      <w:bookmarkStart w:id="5451" w:name="_Toc1139434636"/>
      <w:bookmarkStart w:id="5452" w:name="_Toc906984250"/>
      <w:bookmarkStart w:id="5453" w:name="_Toc1188616420"/>
      <w:bookmarkStart w:id="5454" w:name="_Toc779744732"/>
      <w:bookmarkStart w:id="5455" w:name="_Toc466262122"/>
      <w:bookmarkStart w:id="5456" w:name="_Toc1980235242"/>
      <w:bookmarkStart w:id="5457" w:name="_Toc1982824480"/>
      <w:bookmarkStart w:id="5458" w:name="_Toc440328897"/>
      <w:bookmarkStart w:id="5459" w:name="_Toc976334642"/>
      <w:bookmarkStart w:id="5460" w:name="_Toc1958041288"/>
      <w:bookmarkStart w:id="5461" w:name="_Toc2028381000"/>
      <w:bookmarkStart w:id="5462" w:name="_Toc43349537"/>
      <w:bookmarkStart w:id="5463" w:name="_Toc628123401"/>
      <w:bookmarkStart w:id="5464" w:name="_Toc238781835"/>
      <w:bookmarkStart w:id="5465" w:name="_Toc1807416256"/>
      <w:bookmarkStart w:id="5466" w:name="_Toc850154583"/>
      <w:bookmarkStart w:id="5467" w:name="_Toc89187682"/>
      <w:bookmarkStart w:id="5468" w:name="_Toc458603376"/>
      <w:bookmarkStart w:id="5469" w:name="_Toc2068455225"/>
      <w:bookmarkStart w:id="5470" w:name="_Toc179821362"/>
      <w:bookmarkStart w:id="5471" w:name="_Toc906834077"/>
      <w:bookmarkStart w:id="5472" w:name="_Toc734200167"/>
      <w:bookmarkStart w:id="5473" w:name="_Toc1091664801"/>
      <w:bookmarkStart w:id="5474" w:name="_Toc1669711739"/>
      <w:bookmarkStart w:id="5475" w:name="_Toc745275805"/>
      <w:bookmarkStart w:id="5476" w:name="_Toc559126057"/>
      <w:bookmarkStart w:id="5477" w:name="_Toc502007884"/>
      <w:bookmarkStart w:id="5478" w:name="_Toc603229363"/>
      <w:bookmarkStart w:id="5479" w:name="_Toc1391003388"/>
      <w:bookmarkStart w:id="5480" w:name="_Toc952287948"/>
      <w:bookmarkStart w:id="5481" w:name="_Toc1805285060"/>
      <w:bookmarkStart w:id="5482" w:name="_Toc612029753"/>
      <w:bookmarkStart w:id="5483" w:name="_Toc1337611789"/>
      <w:bookmarkStart w:id="5484" w:name="_Toc227321748"/>
      <w:bookmarkStart w:id="5485" w:name="_Toc1640216141"/>
      <w:bookmarkStart w:id="5486" w:name="_Toc1804153645"/>
      <w:bookmarkStart w:id="5487" w:name="_Toc1703557962"/>
      <w:bookmarkStart w:id="5488" w:name="_Toc1891217683"/>
      <w:bookmarkStart w:id="5489" w:name="_Toc1031469471"/>
      <w:bookmarkStart w:id="5490" w:name="_Toc958341585"/>
      <w:bookmarkStart w:id="5491" w:name="_Toc1099773515"/>
      <w:bookmarkStart w:id="5492" w:name="_Toc293907788"/>
      <w:bookmarkStart w:id="5493" w:name="_Toc2057234872"/>
      <w:bookmarkStart w:id="5494" w:name="_Toc228833425"/>
      <w:bookmarkStart w:id="5495" w:name="_Toc1370300263"/>
      <w:bookmarkStart w:id="5496" w:name="_Toc1685911615"/>
      <w:bookmarkStart w:id="5497" w:name="_Toc458347867"/>
      <w:bookmarkStart w:id="5498" w:name="_Toc1660799731"/>
      <w:bookmarkStart w:id="5499" w:name="_Toc1325072356"/>
      <w:bookmarkStart w:id="5500" w:name="_Toc1201401840"/>
      <w:bookmarkStart w:id="5501" w:name="_Toc344185449"/>
      <w:bookmarkStart w:id="5502" w:name="_Toc581814809"/>
      <w:bookmarkStart w:id="5503" w:name="_Toc1983714472"/>
      <w:bookmarkStart w:id="5504" w:name="_Toc563183035"/>
      <w:bookmarkStart w:id="5505" w:name="_Toc1767169231"/>
      <w:bookmarkStart w:id="5506" w:name="_Toc742951346"/>
      <w:bookmarkStart w:id="5507" w:name="_Toc116272079"/>
      <w:bookmarkStart w:id="5508" w:name="_Toc1041214739"/>
      <w:bookmarkStart w:id="5509" w:name="_Toc1102449374"/>
      <w:bookmarkStart w:id="5510" w:name="_Toc1712537621"/>
      <w:bookmarkStart w:id="5511" w:name="_Toc1364910765"/>
      <w:bookmarkStart w:id="5512" w:name="_Toc2041130089"/>
      <w:bookmarkStart w:id="5513" w:name="_Toc83390807"/>
      <w:bookmarkStart w:id="5514" w:name="_Toc730316149"/>
      <w:bookmarkStart w:id="5515" w:name="_Toc318417540"/>
      <w:bookmarkStart w:id="5516" w:name="_Toc220147849"/>
      <w:bookmarkStart w:id="5517" w:name="_Toc1953614392"/>
      <w:bookmarkStart w:id="5518" w:name="_Toc1660413381"/>
      <w:bookmarkStart w:id="5519" w:name="_Toc817195696"/>
      <w:bookmarkStart w:id="5520" w:name="_Toc1574543461"/>
      <w:bookmarkStart w:id="5521" w:name="_Toc837228230"/>
      <w:bookmarkStart w:id="5522" w:name="_Toc1891476404"/>
      <w:bookmarkStart w:id="5523" w:name="_Toc428503441"/>
      <w:bookmarkStart w:id="5524" w:name="_Toc382040459"/>
      <w:bookmarkStart w:id="5525" w:name="_Toc1493290304"/>
      <w:bookmarkStart w:id="5526" w:name="_Toc1036767110"/>
      <w:bookmarkStart w:id="5527" w:name="_Toc540819148"/>
      <w:bookmarkStart w:id="5528" w:name="_Toc362192462"/>
      <w:bookmarkStart w:id="5529" w:name="_Toc1835526908"/>
      <w:bookmarkStart w:id="5530" w:name="_Toc188380410"/>
      <w:bookmarkStart w:id="5531" w:name="_Toc813718073"/>
      <w:bookmarkStart w:id="5532" w:name="_Toc1489012151"/>
      <w:bookmarkStart w:id="5533" w:name="_Toc494630465"/>
      <w:bookmarkStart w:id="5534" w:name="_Toc1696038178"/>
      <w:bookmarkStart w:id="5535" w:name="_Toc1396851973"/>
      <w:bookmarkStart w:id="5536" w:name="_Toc1681207341"/>
      <w:bookmarkStart w:id="5537" w:name="_Toc1548647151"/>
      <w:bookmarkStart w:id="5538" w:name="_Toc314400197"/>
      <w:bookmarkStart w:id="5539" w:name="_Toc807349033"/>
      <w:bookmarkStart w:id="5540" w:name="_Toc943855956"/>
      <w:bookmarkStart w:id="5541" w:name="_Toc271858687"/>
      <w:bookmarkStart w:id="5542" w:name="_Toc1920453536"/>
      <w:bookmarkStart w:id="5543" w:name="_Toc193443054"/>
      <w:bookmarkStart w:id="5544" w:name="_Toc1526775892"/>
      <w:bookmarkStart w:id="5545" w:name="_Toc964293305"/>
      <w:bookmarkStart w:id="5546" w:name="_Toc1239752770"/>
      <w:bookmarkStart w:id="5547" w:name="_Toc1366964927"/>
      <w:ins w:id="5548" w:author="Autor">
        <w:r>
          <w:lastRenderedPageBreak/>
          <w:t>Słowniki</w:t>
        </w:r>
        <w:bookmarkEnd w:id="5415"/>
        <w:bookmarkEnd w:id="5416"/>
        <w:bookmarkEnd w:id="5417"/>
        <w:bookmarkEnd w:id="5418"/>
        <w:bookmarkEnd w:id="5419"/>
        <w:bookmarkEnd w:id="5420"/>
        <w:bookmarkEnd w:id="5421"/>
        <w:bookmarkEnd w:id="5422"/>
        <w:bookmarkEnd w:id="5423"/>
        <w:bookmarkEnd w:id="5424"/>
        <w:bookmarkEnd w:id="5425"/>
        <w:bookmarkEnd w:id="5426"/>
        <w:bookmarkEnd w:id="5427"/>
        <w:bookmarkEnd w:id="5428"/>
        <w:bookmarkEnd w:id="5429"/>
        <w:bookmarkEnd w:id="5430"/>
        <w:bookmarkEnd w:id="5431"/>
        <w:bookmarkEnd w:id="5432"/>
        <w:bookmarkEnd w:id="5433"/>
        <w:bookmarkEnd w:id="5434"/>
        <w:bookmarkEnd w:id="5435"/>
        <w:bookmarkEnd w:id="5436"/>
        <w:bookmarkEnd w:id="5437"/>
        <w:bookmarkEnd w:id="5438"/>
        <w:bookmarkEnd w:id="5439"/>
        <w:bookmarkEnd w:id="5440"/>
        <w:bookmarkEnd w:id="5441"/>
        <w:bookmarkEnd w:id="5442"/>
        <w:bookmarkEnd w:id="5443"/>
        <w:bookmarkEnd w:id="5444"/>
        <w:bookmarkEnd w:id="5445"/>
        <w:bookmarkEnd w:id="5446"/>
        <w:bookmarkEnd w:id="5447"/>
        <w:bookmarkEnd w:id="5448"/>
        <w:bookmarkEnd w:id="5449"/>
        <w:bookmarkEnd w:id="5450"/>
        <w:bookmarkEnd w:id="5451"/>
        <w:bookmarkEnd w:id="5452"/>
        <w:bookmarkEnd w:id="5453"/>
        <w:bookmarkEnd w:id="5454"/>
        <w:bookmarkEnd w:id="5455"/>
        <w:bookmarkEnd w:id="5456"/>
        <w:bookmarkEnd w:id="5457"/>
        <w:bookmarkEnd w:id="5458"/>
        <w:bookmarkEnd w:id="5459"/>
        <w:bookmarkEnd w:id="5460"/>
        <w:bookmarkEnd w:id="5461"/>
        <w:bookmarkEnd w:id="5462"/>
        <w:bookmarkEnd w:id="5463"/>
        <w:bookmarkEnd w:id="5464"/>
        <w:bookmarkEnd w:id="5465"/>
        <w:bookmarkEnd w:id="5466"/>
        <w:bookmarkEnd w:id="5467"/>
        <w:bookmarkEnd w:id="5468"/>
        <w:bookmarkEnd w:id="5469"/>
        <w:bookmarkEnd w:id="5470"/>
        <w:bookmarkEnd w:id="5471"/>
        <w:bookmarkEnd w:id="5472"/>
        <w:bookmarkEnd w:id="5473"/>
        <w:bookmarkEnd w:id="5474"/>
        <w:bookmarkEnd w:id="5475"/>
        <w:bookmarkEnd w:id="5476"/>
        <w:bookmarkEnd w:id="5477"/>
        <w:bookmarkEnd w:id="5478"/>
        <w:bookmarkEnd w:id="5479"/>
        <w:bookmarkEnd w:id="5480"/>
        <w:bookmarkEnd w:id="5481"/>
        <w:bookmarkEnd w:id="5482"/>
        <w:bookmarkEnd w:id="5483"/>
        <w:bookmarkEnd w:id="5484"/>
        <w:bookmarkEnd w:id="5485"/>
        <w:bookmarkEnd w:id="5486"/>
        <w:bookmarkEnd w:id="5487"/>
        <w:bookmarkEnd w:id="5488"/>
        <w:bookmarkEnd w:id="5489"/>
        <w:bookmarkEnd w:id="5490"/>
        <w:bookmarkEnd w:id="5491"/>
        <w:bookmarkEnd w:id="5492"/>
        <w:bookmarkEnd w:id="5493"/>
        <w:bookmarkEnd w:id="5494"/>
        <w:bookmarkEnd w:id="5495"/>
        <w:bookmarkEnd w:id="5496"/>
        <w:bookmarkEnd w:id="5497"/>
        <w:bookmarkEnd w:id="5498"/>
        <w:bookmarkEnd w:id="5499"/>
        <w:bookmarkEnd w:id="5500"/>
        <w:bookmarkEnd w:id="5501"/>
        <w:bookmarkEnd w:id="5502"/>
        <w:bookmarkEnd w:id="5503"/>
        <w:bookmarkEnd w:id="5504"/>
        <w:bookmarkEnd w:id="5505"/>
        <w:bookmarkEnd w:id="5506"/>
        <w:bookmarkEnd w:id="5507"/>
        <w:bookmarkEnd w:id="5508"/>
        <w:bookmarkEnd w:id="5509"/>
        <w:bookmarkEnd w:id="5510"/>
        <w:bookmarkEnd w:id="5511"/>
        <w:bookmarkEnd w:id="5512"/>
        <w:bookmarkEnd w:id="5513"/>
        <w:bookmarkEnd w:id="5514"/>
        <w:bookmarkEnd w:id="5515"/>
        <w:bookmarkEnd w:id="5516"/>
        <w:bookmarkEnd w:id="5517"/>
        <w:bookmarkEnd w:id="5518"/>
        <w:bookmarkEnd w:id="5519"/>
        <w:bookmarkEnd w:id="5520"/>
        <w:bookmarkEnd w:id="5521"/>
        <w:bookmarkEnd w:id="5522"/>
        <w:bookmarkEnd w:id="5523"/>
        <w:bookmarkEnd w:id="5524"/>
        <w:bookmarkEnd w:id="5525"/>
        <w:bookmarkEnd w:id="5526"/>
        <w:bookmarkEnd w:id="5527"/>
        <w:bookmarkEnd w:id="5528"/>
        <w:bookmarkEnd w:id="5529"/>
        <w:bookmarkEnd w:id="5530"/>
        <w:bookmarkEnd w:id="5531"/>
        <w:bookmarkEnd w:id="5532"/>
        <w:bookmarkEnd w:id="5533"/>
        <w:bookmarkEnd w:id="5534"/>
        <w:bookmarkEnd w:id="5535"/>
        <w:bookmarkEnd w:id="5536"/>
        <w:bookmarkEnd w:id="5537"/>
        <w:bookmarkEnd w:id="5538"/>
        <w:bookmarkEnd w:id="5539"/>
        <w:bookmarkEnd w:id="5540"/>
        <w:bookmarkEnd w:id="5541"/>
        <w:bookmarkEnd w:id="5542"/>
        <w:bookmarkEnd w:id="5543"/>
        <w:bookmarkEnd w:id="5544"/>
        <w:bookmarkEnd w:id="5545"/>
        <w:bookmarkEnd w:id="5546"/>
        <w:bookmarkEnd w:id="5547"/>
      </w:ins>
    </w:p>
    <w:p w14:paraId="10C33369" w14:textId="77777777" w:rsidR="004A4EF4" w:rsidRPr="004A4EF4" w:rsidRDefault="5521F9DF">
      <w:pPr>
        <w:pStyle w:val="Nagwek1"/>
        <w:numPr>
          <w:ilvl w:val="1"/>
          <w:numId w:val="20"/>
        </w:numPr>
        <w:pPrChange w:id="5549" w:author="Autor">
          <w:pPr>
            <w:pStyle w:val="Nagwek1"/>
            <w:ind w:left="709"/>
          </w:pPr>
        </w:pPrChange>
      </w:pPr>
      <w:bookmarkStart w:id="5550" w:name="_Toc95995799"/>
      <w:bookmarkStart w:id="5551" w:name="_Toc1966050985"/>
      <w:bookmarkStart w:id="5552" w:name="_Toc134460385"/>
      <w:bookmarkStart w:id="5553" w:name="_Toc1854585073"/>
      <w:bookmarkStart w:id="5554" w:name="_Toc66267546"/>
      <w:bookmarkStart w:id="5555" w:name="_Toc1393896830"/>
      <w:bookmarkStart w:id="5556" w:name="_Toc614052534"/>
      <w:bookmarkStart w:id="5557" w:name="_Toc409207060"/>
      <w:bookmarkStart w:id="5558" w:name="_Toc870361881"/>
      <w:bookmarkStart w:id="5559" w:name="_Toc1261845076"/>
      <w:bookmarkStart w:id="5560" w:name="_Toc36091610"/>
      <w:bookmarkStart w:id="5561" w:name="_Toc1483117102"/>
      <w:bookmarkStart w:id="5562" w:name="_Toc187738098"/>
      <w:bookmarkStart w:id="5563" w:name="_Toc55672575"/>
      <w:bookmarkStart w:id="5564" w:name="_Toc893694348"/>
      <w:bookmarkStart w:id="5565" w:name="_Toc1885961948"/>
      <w:bookmarkStart w:id="5566" w:name="_Toc871548628"/>
      <w:bookmarkStart w:id="5567" w:name="_Toc678012445"/>
      <w:bookmarkStart w:id="5568" w:name="_Toc145901665"/>
      <w:bookmarkStart w:id="5569" w:name="_Toc1489951550"/>
      <w:bookmarkStart w:id="5570" w:name="_Toc663682334"/>
      <w:bookmarkStart w:id="5571" w:name="_Toc1997098638"/>
      <w:bookmarkStart w:id="5572" w:name="_Toc2054724935"/>
      <w:bookmarkStart w:id="5573" w:name="_Toc1906219433"/>
      <w:bookmarkStart w:id="5574" w:name="_Toc687111702"/>
      <w:bookmarkStart w:id="5575" w:name="_Toc2009663896"/>
      <w:bookmarkStart w:id="5576" w:name="_Toc53729857"/>
      <w:bookmarkStart w:id="5577" w:name="_Toc1817442564"/>
      <w:bookmarkStart w:id="5578" w:name="_Toc632667600"/>
      <w:bookmarkStart w:id="5579" w:name="_Toc1109753890"/>
      <w:bookmarkStart w:id="5580" w:name="_Toc506496374"/>
      <w:bookmarkStart w:id="5581" w:name="_Toc74759397"/>
      <w:bookmarkStart w:id="5582" w:name="_Toc1760309698"/>
      <w:bookmarkStart w:id="5583" w:name="_Toc1302742065"/>
      <w:bookmarkStart w:id="5584" w:name="_Toc2111545656"/>
      <w:bookmarkStart w:id="5585" w:name="_Toc1153263629"/>
      <w:bookmarkStart w:id="5586" w:name="_Toc1638199393"/>
      <w:bookmarkStart w:id="5587" w:name="_Toc1602086307"/>
      <w:bookmarkStart w:id="5588" w:name="_Toc1147461665"/>
      <w:bookmarkStart w:id="5589" w:name="_Toc1550382422"/>
      <w:bookmarkStart w:id="5590" w:name="_Toc1118415305"/>
      <w:bookmarkStart w:id="5591" w:name="_Toc967332140"/>
      <w:bookmarkStart w:id="5592" w:name="_Toc156346076"/>
      <w:bookmarkStart w:id="5593" w:name="_Toc222039657"/>
      <w:bookmarkStart w:id="5594" w:name="_Toc933755432"/>
      <w:bookmarkStart w:id="5595" w:name="_Toc1776914173"/>
      <w:bookmarkStart w:id="5596" w:name="_Toc985436971"/>
      <w:bookmarkStart w:id="5597" w:name="_Toc261024213"/>
      <w:bookmarkStart w:id="5598" w:name="_Toc1819039222"/>
      <w:bookmarkStart w:id="5599" w:name="_Toc1465750238"/>
      <w:bookmarkStart w:id="5600" w:name="_Toc1557473146"/>
      <w:bookmarkStart w:id="5601" w:name="_Toc1754709133"/>
      <w:bookmarkStart w:id="5602" w:name="_Toc835276963"/>
      <w:bookmarkStart w:id="5603" w:name="_Toc2140688676"/>
      <w:bookmarkStart w:id="5604" w:name="_Toc936420388"/>
      <w:bookmarkStart w:id="5605" w:name="_Toc243504956"/>
      <w:bookmarkStart w:id="5606" w:name="_Toc1615163460"/>
      <w:bookmarkStart w:id="5607" w:name="_Toc2010562949"/>
      <w:bookmarkStart w:id="5608" w:name="_Toc468196477"/>
      <w:bookmarkStart w:id="5609" w:name="_Toc808629589"/>
      <w:bookmarkStart w:id="5610" w:name="_Toc699889501"/>
      <w:bookmarkStart w:id="5611" w:name="_Toc628013960"/>
      <w:bookmarkStart w:id="5612" w:name="_Toc808954316"/>
      <w:bookmarkStart w:id="5613" w:name="_Toc462821305"/>
      <w:bookmarkStart w:id="5614" w:name="_Toc560073114"/>
      <w:bookmarkStart w:id="5615" w:name="_Toc921323685"/>
      <w:bookmarkStart w:id="5616" w:name="_Toc527843151"/>
      <w:bookmarkStart w:id="5617" w:name="_Toc2027717048"/>
      <w:bookmarkStart w:id="5618" w:name="_Toc1753325001"/>
      <w:bookmarkStart w:id="5619" w:name="_Toc170328715"/>
      <w:bookmarkStart w:id="5620" w:name="_Toc505314500"/>
      <w:bookmarkStart w:id="5621" w:name="_Toc1273479729"/>
      <w:bookmarkStart w:id="5622" w:name="_Toc606408835"/>
      <w:bookmarkStart w:id="5623" w:name="_Toc1041699562"/>
      <w:bookmarkStart w:id="5624" w:name="_Toc341852716"/>
      <w:bookmarkStart w:id="5625" w:name="_Toc1130813124"/>
      <w:bookmarkStart w:id="5626" w:name="_Toc1488586746"/>
      <w:bookmarkStart w:id="5627" w:name="_Toc327599406"/>
      <w:bookmarkStart w:id="5628" w:name="_Toc751950405"/>
      <w:bookmarkStart w:id="5629" w:name="_Toc14417490"/>
      <w:bookmarkStart w:id="5630" w:name="_Toc1377137862"/>
      <w:bookmarkStart w:id="5631" w:name="_Toc1412284870"/>
      <w:bookmarkStart w:id="5632" w:name="_Toc1558882676"/>
      <w:bookmarkStart w:id="5633" w:name="_Toc109415099"/>
      <w:bookmarkStart w:id="5634" w:name="_Toc283377034"/>
      <w:bookmarkStart w:id="5635" w:name="_Toc6919306"/>
      <w:bookmarkStart w:id="5636" w:name="_Toc1211733501"/>
      <w:bookmarkStart w:id="5637" w:name="_Toc2027808024"/>
      <w:bookmarkStart w:id="5638" w:name="_Toc1504881695"/>
      <w:bookmarkStart w:id="5639" w:name="_Toc1993437704"/>
      <w:bookmarkStart w:id="5640" w:name="_Toc1821827232"/>
      <w:bookmarkStart w:id="5641" w:name="_Toc1776232498"/>
      <w:bookmarkStart w:id="5642" w:name="_Toc1491853444"/>
      <w:bookmarkStart w:id="5643" w:name="_Toc475076135"/>
      <w:bookmarkStart w:id="5644" w:name="_Toc205691504"/>
      <w:bookmarkStart w:id="5645" w:name="_Toc198505837"/>
      <w:bookmarkStart w:id="5646" w:name="_Toc678849579"/>
      <w:bookmarkStart w:id="5647" w:name="_Toc920818759"/>
      <w:bookmarkStart w:id="5648" w:name="_Toc252471536"/>
      <w:bookmarkStart w:id="5649" w:name="_Toc133084261"/>
      <w:bookmarkStart w:id="5650" w:name="_Toc1011034089"/>
      <w:bookmarkStart w:id="5651" w:name="_Toc1055764098"/>
      <w:bookmarkStart w:id="5652" w:name="_Toc2108952814"/>
      <w:bookmarkStart w:id="5653" w:name="_Toc131161040"/>
      <w:bookmarkStart w:id="5654" w:name="_Toc1975792940"/>
      <w:bookmarkStart w:id="5655" w:name="_Toc1913413137"/>
      <w:bookmarkStart w:id="5656" w:name="_Toc1791228894"/>
      <w:bookmarkStart w:id="5657" w:name="_Toc1476630226"/>
      <w:bookmarkStart w:id="5658" w:name="_Toc1187835100"/>
      <w:bookmarkStart w:id="5659" w:name="_Toc1215339347"/>
      <w:bookmarkStart w:id="5660" w:name="_Toc1683876212"/>
      <w:bookmarkStart w:id="5661" w:name="_Toc42433536"/>
      <w:bookmarkStart w:id="5662" w:name="_Toc661889608"/>
      <w:bookmarkStart w:id="5663" w:name="_Toc379159523"/>
      <w:bookmarkStart w:id="5664" w:name="_Toc285627785"/>
      <w:bookmarkStart w:id="5665" w:name="_Toc269592497"/>
      <w:bookmarkStart w:id="5666" w:name="_Toc38065850"/>
      <w:bookmarkStart w:id="5667" w:name="_Toc1026464764"/>
      <w:bookmarkStart w:id="5668" w:name="_Toc1702346604"/>
      <w:bookmarkStart w:id="5669" w:name="_Toc1957077632"/>
      <w:bookmarkStart w:id="5670" w:name="_Toc2019010481"/>
      <w:bookmarkStart w:id="5671" w:name="_Toc418499727"/>
      <w:bookmarkStart w:id="5672" w:name="_Toc674691903"/>
      <w:bookmarkStart w:id="5673" w:name="_Toc613285525"/>
      <w:bookmarkStart w:id="5674" w:name="_Toc366103193"/>
      <w:bookmarkStart w:id="5675" w:name="_Toc1969808873"/>
      <w:bookmarkStart w:id="5676" w:name="_Toc1861609612"/>
      <w:bookmarkStart w:id="5677" w:name="_Toc751505478"/>
      <w:bookmarkStart w:id="5678" w:name="_Toc43572285"/>
      <w:bookmarkStart w:id="5679" w:name="_Toc71888096"/>
      <w:bookmarkStart w:id="5680" w:name="_Toc2062369743"/>
      <w:bookmarkStart w:id="5681" w:name="_Toc711811803"/>
      <w:bookmarkStart w:id="5682" w:name="_Toc53953496"/>
      <w:bookmarkStart w:id="5683" w:name="_Toc1079188835"/>
      <w:r>
        <w:lastRenderedPageBreak/>
        <w:t>Słownik Zawodów medycznych</w:t>
      </w:r>
      <w:bookmarkEnd w:id="5550"/>
      <w:bookmarkEnd w:id="5551"/>
      <w:bookmarkEnd w:id="5552"/>
      <w:bookmarkEnd w:id="5553"/>
      <w:bookmarkEnd w:id="5554"/>
      <w:bookmarkEnd w:id="5555"/>
      <w:bookmarkEnd w:id="5556"/>
      <w:bookmarkEnd w:id="5557"/>
      <w:bookmarkEnd w:id="5558"/>
      <w:bookmarkEnd w:id="5559"/>
      <w:bookmarkEnd w:id="5560"/>
      <w:bookmarkEnd w:id="5561"/>
      <w:bookmarkEnd w:id="5562"/>
      <w:bookmarkEnd w:id="5563"/>
      <w:bookmarkEnd w:id="5564"/>
      <w:bookmarkEnd w:id="5565"/>
      <w:bookmarkEnd w:id="5566"/>
      <w:bookmarkEnd w:id="5567"/>
      <w:bookmarkEnd w:id="5568"/>
      <w:bookmarkEnd w:id="5569"/>
      <w:bookmarkEnd w:id="5570"/>
      <w:bookmarkEnd w:id="5571"/>
      <w:bookmarkEnd w:id="5572"/>
      <w:bookmarkEnd w:id="5573"/>
      <w:bookmarkEnd w:id="5574"/>
      <w:bookmarkEnd w:id="5575"/>
      <w:bookmarkEnd w:id="5576"/>
      <w:bookmarkEnd w:id="5577"/>
      <w:bookmarkEnd w:id="5578"/>
      <w:bookmarkEnd w:id="5579"/>
      <w:bookmarkEnd w:id="5580"/>
      <w:bookmarkEnd w:id="5581"/>
      <w:bookmarkEnd w:id="5582"/>
      <w:bookmarkEnd w:id="5583"/>
      <w:bookmarkEnd w:id="5584"/>
      <w:bookmarkEnd w:id="5585"/>
      <w:bookmarkEnd w:id="5586"/>
      <w:bookmarkEnd w:id="5587"/>
      <w:bookmarkEnd w:id="5588"/>
      <w:bookmarkEnd w:id="5589"/>
      <w:bookmarkEnd w:id="5590"/>
      <w:bookmarkEnd w:id="5591"/>
      <w:bookmarkEnd w:id="5592"/>
      <w:bookmarkEnd w:id="5593"/>
      <w:bookmarkEnd w:id="5594"/>
      <w:bookmarkEnd w:id="5595"/>
      <w:bookmarkEnd w:id="5596"/>
      <w:bookmarkEnd w:id="5597"/>
      <w:bookmarkEnd w:id="5598"/>
      <w:bookmarkEnd w:id="5599"/>
      <w:bookmarkEnd w:id="5600"/>
      <w:bookmarkEnd w:id="5601"/>
      <w:bookmarkEnd w:id="5602"/>
      <w:bookmarkEnd w:id="5603"/>
      <w:bookmarkEnd w:id="5604"/>
      <w:bookmarkEnd w:id="5605"/>
      <w:bookmarkEnd w:id="5606"/>
      <w:bookmarkEnd w:id="5607"/>
      <w:bookmarkEnd w:id="5608"/>
      <w:bookmarkEnd w:id="5609"/>
      <w:bookmarkEnd w:id="5610"/>
      <w:bookmarkEnd w:id="5611"/>
      <w:bookmarkEnd w:id="5612"/>
      <w:bookmarkEnd w:id="5613"/>
      <w:bookmarkEnd w:id="5614"/>
      <w:bookmarkEnd w:id="5615"/>
      <w:bookmarkEnd w:id="5616"/>
      <w:bookmarkEnd w:id="5617"/>
      <w:bookmarkEnd w:id="5618"/>
      <w:bookmarkEnd w:id="5619"/>
      <w:bookmarkEnd w:id="5620"/>
      <w:bookmarkEnd w:id="5621"/>
      <w:bookmarkEnd w:id="5622"/>
      <w:bookmarkEnd w:id="5623"/>
      <w:bookmarkEnd w:id="5624"/>
      <w:bookmarkEnd w:id="5625"/>
      <w:bookmarkEnd w:id="5626"/>
      <w:bookmarkEnd w:id="5627"/>
      <w:bookmarkEnd w:id="5628"/>
      <w:bookmarkEnd w:id="5629"/>
      <w:bookmarkEnd w:id="5630"/>
      <w:bookmarkEnd w:id="5631"/>
      <w:bookmarkEnd w:id="5632"/>
      <w:bookmarkEnd w:id="5633"/>
      <w:bookmarkEnd w:id="5634"/>
      <w:bookmarkEnd w:id="5635"/>
      <w:bookmarkEnd w:id="5636"/>
      <w:bookmarkEnd w:id="5637"/>
      <w:bookmarkEnd w:id="5638"/>
      <w:bookmarkEnd w:id="5639"/>
      <w:bookmarkEnd w:id="5640"/>
      <w:bookmarkEnd w:id="5641"/>
      <w:bookmarkEnd w:id="5642"/>
      <w:bookmarkEnd w:id="5643"/>
      <w:bookmarkEnd w:id="5644"/>
      <w:bookmarkEnd w:id="5645"/>
      <w:bookmarkEnd w:id="5646"/>
      <w:bookmarkEnd w:id="5647"/>
      <w:bookmarkEnd w:id="5648"/>
      <w:bookmarkEnd w:id="5649"/>
      <w:bookmarkEnd w:id="5650"/>
      <w:bookmarkEnd w:id="5651"/>
      <w:bookmarkEnd w:id="5652"/>
      <w:bookmarkEnd w:id="5653"/>
      <w:bookmarkEnd w:id="5654"/>
      <w:bookmarkEnd w:id="5655"/>
      <w:bookmarkEnd w:id="5656"/>
      <w:bookmarkEnd w:id="5657"/>
      <w:bookmarkEnd w:id="5658"/>
      <w:bookmarkEnd w:id="5659"/>
      <w:bookmarkEnd w:id="5660"/>
      <w:bookmarkEnd w:id="5661"/>
      <w:bookmarkEnd w:id="5662"/>
      <w:bookmarkEnd w:id="5663"/>
      <w:bookmarkEnd w:id="5664"/>
      <w:bookmarkEnd w:id="5665"/>
      <w:bookmarkEnd w:id="5666"/>
      <w:bookmarkEnd w:id="5667"/>
      <w:bookmarkEnd w:id="5668"/>
      <w:bookmarkEnd w:id="5669"/>
      <w:bookmarkEnd w:id="5670"/>
      <w:bookmarkEnd w:id="5671"/>
      <w:bookmarkEnd w:id="5672"/>
      <w:bookmarkEnd w:id="5673"/>
      <w:bookmarkEnd w:id="5674"/>
      <w:bookmarkEnd w:id="5675"/>
      <w:bookmarkEnd w:id="5676"/>
      <w:bookmarkEnd w:id="5677"/>
      <w:bookmarkEnd w:id="5678"/>
      <w:bookmarkEnd w:id="5679"/>
      <w:bookmarkEnd w:id="5680"/>
      <w:bookmarkEnd w:id="5681"/>
      <w:bookmarkEnd w:id="5682"/>
      <w:bookmarkEnd w:id="5683"/>
    </w:p>
    <w:p w14:paraId="2367586E" w14:textId="77777777" w:rsidR="0028252B" w:rsidRDefault="00327381" w:rsidP="00B95B1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System EWP wykorzystuje własny słownik zawodów medycznych, których wartości znajdują się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7381" w14:paraId="2C4E6E11" w14:textId="77777777" w:rsidTr="00CC0F3A">
        <w:tc>
          <w:tcPr>
            <w:tcW w:w="4531" w:type="dxa"/>
            <w:shd w:val="clear" w:color="auto" w:fill="17365D" w:themeFill="text2" w:themeFillShade="BF"/>
          </w:tcPr>
          <w:p w14:paraId="03C376F7" w14:textId="77777777" w:rsidR="00327381" w:rsidRDefault="00327381" w:rsidP="00014A79">
            <w:pPr>
              <w:pStyle w:val="Tabelanagwekdolewej"/>
              <w:spacing w:before="48" w:after="48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idZawodMedyczny</w:t>
            </w:r>
            <w:proofErr w:type="spellEnd"/>
          </w:p>
        </w:tc>
        <w:tc>
          <w:tcPr>
            <w:tcW w:w="4531" w:type="dxa"/>
            <w:shd w:val="clear" w:color="auto" w:fill="17365D" w:themeFill="text2" w:themeFillShade="BF"/>
          </w:tcPr>
          <w:p w14:paraId="5594F732" w14:textId="77777777" w:rsidR="00327381" w:rsidRDefault="00327381" w:rsidP="00014A79">
            <w:pPr>
              <w:pStyle w:val="Tabelanagwekdolewej"/>
              <w:spacing w:before="48" w:after="48"/>
              <w:rPr>
                <w:rFonts w:eastAsia="Calibri"/>
              </w:rPr>
            </w:pPr>
            <w:r>
              <w:rPr>
                <w:rFonts w:eastAsia="Calibri"/>
              </w:rPr>
              <w:t>Zawód Medyczny</w:t>
            </w:r>
          </w:p>
        </w:tc>
      </w:tr>
      <w:tr w:rsidR="00327381" w14:paraId="4E79DEE4" w14:textId="77777777" w:rsidTr="00327381">
        <w:tc>
          <w:tcPr>
            <w:tcW w:w="4531" w:type="dxa"/>
          </w:tcPr>
          <w:p w14:paraId="065D2414" w14:textId="77777777" w:rsidR="00327381" w:rsidRDefault="00327381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31" w:type="dxa"/>
          </w:tcPr>
          <w:p w14:paraId="74C383C9" w14:textId="77777777" w:rsidR="00327381" w:rsidRDefault="00327381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Lekarz</w:t>
            </w:r>
          </w:p>
        </w:tc>
      </w:tr>
      <w:tr w:rsidR="00327381" w14:paraId="456DBC73" w14:textId="77777777" w:rsidTr="00327381">
        <w:tc>
          <w:tcPr>
            <w:tcW w:w="4531" w:type="dxa"/>
          </w:tcPr>
          <w:p w14:paraId="7144751B" w14:textId="77777777" w:rsidR="00327381" w:rsidRDefault="00327381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531" w:type="dxa"/>
          </w:tcPr>
          <w:p w14:paraId="28E366EB" w14:textId="77777777" w:rsidR="00327381" w:rsidRDefault="00327381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Pielęgniarka/Pielęgniarz</w:t>
            </w:r>
          </w:p>
        </w:tc>
      </w:tr>
      <w:tr w:rsidR="00327381" w14:paraId="59DF2E73" w14:textId="77777777" w:rsidTr="00327381">
        <w:tc>
          <w:tcPr>
            <w:tcW w:w="4531" w:type="dxa"/>
          </w:tcPr>
          <w:p w14:paraId="5FCD5EC4" w14:textId="77777777" w:rsidR="00327381" w:rsidRDefault="00327381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531" w:type="dxa"/>
          </w:tcPr>
          <w:p w14:paraId="0F919CF3" w14:textId="77777777" w:rsidR="00327381" w:rsidRDefault="00327381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Ratownik medyczny</w:t>
            </w:r>
          </w:p>
        </w:tc>
      </w:tr>
      <w:tr w:rsidR="00327381" w14:paraId="595FB212" w14:textId="77777777" w:rsidTr="00327381">
        <w:tc>
          <w:tcPr>
            <w:tcW w:w="4531" w:type="dxa"/>
          </w:tcPr>
          <w:p w14:paraId="2598DEE6" w14:textId="77777777" w:rsidR="00327381" w:rsidRDefault="00327381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531" w:type="dxa"/>
          </w:tcPr>
          <w:p w14:paraId="4834ABAE" w14:textId="77777777" w:rsidR="00327381" w:rsidRDefault="00327381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Inny pracownik medyczny</w:t>
            </w:r>
          </w:p>
        </w:tc>
      </w:tr>
      <w:tr w:rsidR="00327381" w14:paraId="56B33AD8" w14:textId="77777777" w:rsidTr="00327381">
        <w:tc>
          <w:tcPr>
            <w:tcW w:w="4531" w:type="dxa"/>
          </w:tcPr>
          <w:p w14:paraId="44240AAE" w14:textId="77777777" w:rsidR="00327381" w:rsidRDefault="00327381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531" w:type="dxa"/>
          </w:tcPr>
          <w:p w14:paraId="5AA2FE90" w14:textId="77777777" w:rsidR="00327381" w:rsidRDefault="00327381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5A2DA2" w14:paraId="2C17398B" w14:textId="77777777" w:rsidTr="00327381">
        <w:trPr>
          <w:ins w:id="5684" w:author="Autor"/>
        </w:trPr>
        <w:tc>
          <w:tcPr>
            <w:tcW w:w="4531" w:type="dxa"/>
          </w:tcPr>
          <w:p w14:paraId="75697EEC" w14:textId="77777777" w:rsidR="005A2DA2" w:rsidRDefault="005A2DA2" w:rsidP="000368D4">
            <w:pPr>
              <w:pStyle w:val="tabelanormalny"/>
              <w:rPr>
                <w:ins w:id="5685" w:author="Autor"/>
                <w:rFonts w:eastAsia="Calibri"/>
              </w:rPr>
            </w:pPr>
            <w:ins w:id="5686" w:author="Autor">
              <w:r>
                <w:rPr>
                  <w:rFonts w:eastAsia="Calibri"/>
                </w:rPr>
                <w:t>7</w:t>
              </w:r>
            </w:ins>
          </w:p>
        </w:tc>
        <w:tc>
          <w:tcPr>
            <w:tcW w:w="4531" w:type="dxa"/>
          </w:tcPr>
          <w:p w14:paraId="152469C3" w14:textId="77777777" w:rsidR="005A2DA2" w:rsidRDefault="003655DF" w:rsidP="000368D4">
            <w:pPr>
              <w:pStyle w:val="tabelanormalny"/>
              <w:rPr>
                <w:ins w:id="5687" w:author="Autor"/>
                <w:rFonts w:eastAsia="Calibri"/>
              </w:rPr>
            </w:pPr>
            <w:ins w:id="5688" w:author="Autor">
              <w:r w:rsidRPr="003655DF">
                <w:rPr>
                  <w:rFonts w:eastAsia="Calibri"/>
                </w:rPr>
                <w:t>Inny zawód uprawniony</w:t>
              </w:r>
            </w:ins>
          </w:p>
        </w:tc>
      </w:tr>
    </w:tbl>
    <w:p w14:paraId="65A7E848" w14:textId="77777777" w:rsidR="00247A03" w:rsidRPr="00E14DE4" w:rsidRDefault="00247A03" w:rsidP="00247A03">
      <w:pPr>
        <w:pStyle w:val="Legenda"/>
        <w:rPr>
          <w:rFonts w:ascii="Calibri" w:hAnsi="Calibri" w:cs="Times New Roman"/>
          <w:sz w:val="20"/>
          <w:szCs w:val="20"/>
        </w:rPr>
      </w:pPr>
      <w:r>
        <w:t>Tabela 1</w:t>
      </w:r>
      <w:r w:rsidR="00C30202">
        <w:t>3</w:t>
      </w:r>
      <w:r>
        <w:t xml:space="preserve"> </w:t>
      </w:r>
      <w:r w:rsidR="00F40D33">
        <w:t>Tabela słownika zawodów medycznych</w:t>
      </w:r>
    </w:p>
    <w:p w14:paraId="680A4E5D" w14:textId="77777777" w:rsidR="00327381" w:rsidRDefault="00327381" w:rsidP="00327381">
      <w:pPr>
        <w:rPr>
          <w:rFonts w:ascii="Calibri" w:eastAsia="Calibri" w:hAnsi="Calibri" w:cs="Calibri"/>
        </w:rPr>
      </w:pPr>
    </w:p>
    <w:p w14:paraId="4C26EC5F" w14:textId="77777777" w:rsidR="00534883" w:rsidRDefault="00A606F7">
      <w:pPr>
        <w:pStyle w:val="Nagwek1"/>
        <w:numPr>
          <w:ilvl w:val="1"/>
          <w:numId w:val="20"/>
        </w:numPr>
        <w:pPrChange w:id="5689" w:author="Autor">
          <w:pPr>
            <w:pStyle w:val="Nagwek1"/>
            <w:ind w:left="709"/>
          </w:pPr>
        </w:pPrChange>
      </w:pPr>
      <w:bookmarkStart w:id="5690" w:name="_Toc484982207"/>
      <w:bookmarkStart w:id="5691" w:name="_Toc460991362"/>
      <w:bookmarkStart w:id="5692" w:name="_Toc1916948229"/>
      <w:bookmarkStart w:id="5693" w:name="_Toc1745379932"/>
      <w:bookmarkStart w:id="5694" w:name="_Toc334694551"/>
      <w:bookmarkStart w:id="5695" w:name="_Toc804017518"/>
      <w:bookmarkStart w:id="5696" w:name="_Toc1754525427"/>
      <w:bookmarkStart w:id="5697" w:name="_Toc657129062"/>
      <w:bookmarkStart w:id="5698" w:name="_Toc307633717"/>
      <w:bookmarkStart w:id="5699" w:name="_Toc2031603567"/>
      <w:bookmarkStart w:id="5700" w:name="_Toc1019790278"/>
      <w:bookmarkStart w:id="5701" w:name="_Toc265090546"/>
      <w:bookmarkStart w:id="5702" w:name="_Toc433993124"/>
      <w:bookmarkStart w:id="5703" w:name="_Toc737590409"/>
      <w:bookmarkStart w:id="5704" w:name="_Toc160522942"/>
      <w:bookmarkStart w:id="5705" w:name="_Toc945916852"/>
      <w:bookmarkStart w:id="5706" w:name="_Toc1237073843"/>
      <w:bookmarkStart w:id="5707" w:name="_Toc741901544"/>
      <w:bookmarkStart w:id="5708" w:name="_Toc1018897598"/>
      <w:bookmarkStart w:id="5709" w:name="_Toc843376650"/>
      <w:bookmarkStart w:id="5710" w:name="_Toc1381783545"/>
      <w:bookmarkStart w:id="5711" w:name="_Toc863678610"/>
      <w:bookmarkStart w:id="5712" w:name="_Toc1742884692"/>
      <w:bookmarkStart w:id="5713" w:name="_Toc569807583"/>
      <w:bookmarkStart w:id="5714" w:name="_Toc647762697"/>
      <w:bookmarkStart w:id="5715" w:name="_Toc486936952"/>
      <w:bookmarkStart w:id="5716" w:name="_Toc1605930155"/>
      <w:bookmarkStart w:id="5717" w:name="_Toc408201850"/>
      <w:bookmarkStart w:id="5718" w:name="_Toc1454929060"/>
      <w:bookmarkStart w:id="5719" w:name="_Toc1722874614"/>
      <w:bookmarkStart w:id="5720" w:name="_Toc1135018978"/>
      <w:bookmarkStart w:id="5721" w:name="_Toc2093785596"/>
      <w:bookmarkStart w:id="5722" w:name="_Toc686677712"/>
      <w:bookmarkStart w:id="5723" w:name="_Toc1763541391"/>
      <w:bookmarkStart w:id="5724" w:name="_Toc1399915004"/>
      <w:bookmarkStart w:id="5725" w:name="_Toc829426819"/>
      <w:bookmarkStart w:id="5726" w:name="_Toc1901767213"/>
      <w:bookmarkStart w:id="5727" w:name="_Toc600047371"/>
      <w:bookmarkStart w:id="5728" w:name="_Toc1555421287"/>
      <w:bookmarkStart w:id="5729" w:name="_Toc1586901432"/>
      <w:bookmarkStart w:id="5730" w:name="_Toc1743218012"/>
      <w:bookmarkStart w:id="5731" w:name="_Toc362497956"/>
      <w:bookmarkStart w:id="5732" w:name="_Toc1520685180"/>
      <w:bookmarkStart w:id="5733" w:name="_Toc1813353977"/>
      <w:bookmarkStart w:id="5734" w:name="_Toc1227995468"/>
      <w:bookmarkStart w:id="5735" w:name="_Toc1738311046"/>
      <w:bookmarkStart w:id="5736" w:name="_Toc73301517"/>
      <w:bookmarkStart w:id="5737" w:name="_Toc758305550"/>
      <w:bookmarkStart w:id="5738" w:name="_Toc1387655281"/>
      <w:bookmarkStart w:id="5739" w:name="_Toc586012458"/>
      <w:bookmarkStart w:id="5740" w:name="_Toc796476225"/>
      <w:bookmarkStart w:id="5741" w:name="_Toc1566921424"/>
      <w:bookmarkStart w:id="5742" w:name="_Toc1740848174"/>
      <w:bookmarkStart w:id="5743" w:name="_Toc1399581146"/>
      <w:bookmarkStart w:id="5744" w:name="_Toc1702644428"/>
      <w:bookmarkStart w:id="5745" w:name="_Toc1769887782"/>
      <w:bookmarkStart w:id="5746" w:name="_Toc619552435"/>
      <w:bookmarkStart w:id="5747" w:name="_Toc24966987"/>
      <w:bookmarkStart w:id="5748" w:name="_Toc1631136311"/>
      <w:bookmarkStart w:id="5749" w:name="_Toc27556148"/>
      <w:bookmarkStart w:id="5750" w:name="_Toc966032463"/>
      <w:bookmarkStart w:id="5751" w:name="_Toc1577231848"/>
      <w:bookmarkStart w:id="5752" w:name="_Toc1755501112"/>
      <w:bookmarkStart w:id="5753" w:name="_Toc1691599435"/>
      <w:bookmarkStart w:id="5754" w:name="_Toc518844080"/>
      <w:bookmarkStart w:id="5755" w:name="_Toc1891739425"/>
      <w:bookmarkStart w:id="5756" w:name="_Toc715069980"/>
      <w:bookmarkStart w:id="5757" w:name="_Toc410064916"/>
      <w:bookmarkStart w:id="5758" w:name="_Toc1653515628"/>
      <w:bookmarkStart w:id="5759" w:name="_Toc324626154"/>
      <w:bookmarkStart w:id="5760" w:name="_Toc730362370"/>
      <w:bookmarkStart w:id="5761" w:name="_Toc502439526"/>
      <w:bookmarkStart w:id="5762" w:name="_Toc1994973299"/>
      <w:bookmarkStart w:id="5763" w:name="_Toc1828577146"/>
      <w:bookmarkStart w:id="5764" w:name="_Toc739056667"/>
      <w:bookmarkStart w:id="5765" w:name="_Toc1030213400"/>
      <w:bookmarkStart w:id="5766" w:name="_Toc384398562"/>
      <w:bookmarkStart w:id="5767" w:name="_Toc1129288882"/>
      <w:bookmarkStart w:id="5768" w:name="_Toc1251330211"/>
      <w:bookmarkStart w:id="5769" w:name="_Toc1129271489"/>
      <w:bookmarkStart w:id="5770" w:name="_Toc1210717556"/>
      <w:bookmarkStart w:id="5771" w:name="_Toc2124079664"/>
      <w:bookmarkStart w:id="5772" w:name="_Toc1386220109"/>
      <w:bookmarkStart w:id="5773" w:name="_Toc1467443097"/>
      <w:bookmarkStart w:id="5774" w:name="_Toc356525805"/>
      <w:bookmarkStart w:id="5775" w:name="_Toc1942184573"/>
      <w:bookmarkStart w:id="5776" w:name="_Toc770721383"/>
      <w:bookmarkStart w:id="5777" w:name="_Toc1617239637"/>
      <w:bookmarkStart w:id="5778" w:name="_Toc461213593"/>
      <w:bookmarkStart w:id="5779" w:name="_Toc792142577"/>
      <w:bookmarkStart w:id="5780" w:name="_Toc1996384195"/>
      <w:bookmarkStart w:id="5781" w:name="_Toc2050510426"/>
      <w:bookmarkStart w:id="5782" w:name="_Toc871876157"/>
      <w:bookmarkStart w:id="5783" w:name="_Toc848087418"/>
      <w:bookmarkStart w:id="5784" w:name="_Toc1735626132"/>
      <w:bookmarkStart w:id="5785" w:name="_Toc1183825294"/>
      <w:bookmarkStart w:id="5786" w:name="_Toc824003086"/>
      <w:bookmarkStart w:id="5787" w:name="_Toc2119226225"/>
      <w:bookmarkStart w:id="5788" w:name="_Toc2104233551"/>
      <w:bookmarkStart w:id="5789" w:name="_Toc1726033062"/>
      <w:bookmarkStart w:id="5790" w:name="_Toc776839668"/>
      <w:bookmarkStart w:id="5791" w:name="_Toc311065344"/>
      <w:bookmarkStart w:id="5792" w:name="_Toc1633576506"/>
      <w:bookmarkStart w:id="5793" w:name="_Toc569007363"/>
      <w:bookmarkStart w:id="5794" w:name="_Toc616502567"/>
      <w:bookmarkStart w:id="5795" w:name="_Toc1308845404"/>
      <w:bookmarkStart w:id="5796" w:name="_Toc76015892"/>
      <w:bookmarkStart w:id="5797" w:name="_Toc975547059"/>
      <w:bookmarkStart w:id="5798" w:name="_Toc1740648743"/>
      <w:bookmarkStart w:id="5799" w:name="_Toc2034060030"/>
      <w:bookmarkStart w:id="5800" w:name="_Toc918570268"/>
      <w:bookmarkStart w:id="5801" w:name="_Toc1716675680"/>
      <w:bookmarkStart w:id="5802" w:name="_Toc148116564"/>
      <w:bookmarkStart w:id="5803" w:name="_Toc2040159229"/>
      <w:bookmarkStart w:id="5804" w:name="_Toc1481177885"/>
      <w:bookmarkStart w:id="5805" w:name="_Toc807204108"/>
      <w:bookmarkStart w:id="5806" w:name="_Toc1774267055"/>
      <w:bookmarkStart w:id="5807" w:name="_Toc1767135197"/>
      <w:bookmarkStart w:id="5808" w:name="_Toc835975787"/>
      <w:bookmarkStart w:id="5809" w:name="_Toc1448780624"/>
      <w:bookmarkStart w:id="5810" w:name="_Toc1607474423"/>
      <w:bookmarkStart w:id="5811" w:name="_Toc1700157895"/>
      <w:bookmarkStart w:id="5812" w:name="_Toc134657638"/>
      <w:bookmarkStart w:id="5813" w:name="_Toc1292741503"/>
      <w:bookmarkStart w:id="5814" w:name="_Toc1899924641"/>
      <w:bookmarkStart w:id="5815" w:name="_Toc1929647763"/>
      <w:bookmarkStart w:id="5816" w:name="_Toc444913230"/>
      <w:bookmarkStart w:id="5817" w:name="_Toc798455762"/>
      <w:bookmarkStart w:id="5818" w:name="_Toc2024228164"/>
      <w:bookmarkStart w:id="5819" w:name="_Toc300207964"/>
      <w:bookmarkStart w:id="5820" w:name="_Toc541382408"/>
      <w:bookmarkStart w:id="5821" w:name="_Toc308714602"/>
      <w:bookmarkStart w:id="5822" w:name="_Toc269259916"/>
      <w:del w:id="5823" w:author="Autor">
        <w:r w:rsidDel="00A606F7">
          <w:lastRenderedPageBreak/>
          <w:delText xml:space="preserve"> </w:delText>
        </w:r>
      </w:del>
      <w:bookmarkStart w:id="5824" w:name="_Toc95995800"/>
      <w:r w:rsidR="3B4C03C4">
        <w:t>Słownik źródeł finansowania</w:t>
      </w:r>
      <w:bookmarkEnd w:id="5824"/>
      <w:bookmarkEnd w:id="5690"/>
      <w:bookmarkEnd w:id="5691"/>
      <w:bookmarkEnd w:id="5692"/>
      <w:bookmarkEnd w:id="5693"/>
      <w:bookmarkEnd w:id="5694"/>
      <w:bookmarkEnd w:id="5695"/>
      <w:bookmarkEnd w:id="5696"/>
      <w:bookmarkEnd w:id="5697"/>
      <w:bookmarkEnd w:id="5698"/>
      <w:bookmarkEnd w:id="5699"/>
      <w:bookmarkEnd w:id="5700"/>
      <w:bookmarkEnd w:id="5701"/>
      <w:bookmarkEnd w:id="5702"/>
      <w:bookmarkEnd w:id="5703"/>
      <w:bookmarkEnd w:id="5704"/>
      <w:bookmarkEnd w:id="5705"/>
      <w:bookmarkEnd w:id="5706"/>
      <w:bookmarkEnd w:id="5707"/>
      <w:bookmarkEnd w:id="5708"/>
      <w:bookmarkEnd w:id="5709"/>
      <w:bookmarkEnd w:id="5710"/>
      <w:bookmarkEnd w:id="5711"/>
      <w:bookmarkEnd w:id="5712"/>
      <w:bookmarkEnd w:id="5713"/>
      <w:bookmarkEnd w:id="5714"/>
      <w:bookmarkEnd w:id="5715"/>
      <w:bookmarkEnd w:id="5716"/>
      <w:bookmarkEnd w:id="5717"/>
      <w:bookmarkEnd w:id="5718"/>
      <w:bookmarkEnd w:id="5719"/>
      <w:bookmarkEnd w:id="5720"/>
      <w:bookmarkEnd w:id="5721"/>
      <w:bookmarkEnd w:id="5722"/>
      <w:bookmarkEnd w:id="5723"/>
      <w:bookmarkEnd w:id="5724"/>
      <w:bookmarkEnd w:id="5725"/>
      <w:bookmarkEnd w:id="5726"/>
      <w:bookmarkEnd w:id="5727"/>
      <w:bookmarkEnd w:id="5728"/>
      <w:bookmarkEnd w:id="5729"/>
      <w:bookmarkEnd w:id="5730"/>
      <w:bookmarkEnd w:id="5731"/>
      <w:bookmarkEnd w:id="5732"/>
      <w:bookmarkEnd w:id="5733"/>
      <w:bookmarkEnd w:id="5734"/>
      <w:bookmarkEnd w:id="5735"/>
      <w:bookmarkEnd w:id="5736"/>
      <w:bookmarkEnd w:id="5737"/>
      <w:bookmarkEnd w:id="5738"/>
      <w:bookmarkEnd w:id="5739"/>
      <w:bookmarkEnd w:id="5740"/>
      <w:bookmarkEnd w:id="5741"/>
      <w:bookmarkEnd w:id="5742"/>
      <w:bookmarkEnd w:id="5743"/>
      <w:bookmarkEnd w:id="5744"/>
      <w:bookmarkEnd w:id="5745"/>
      <w:bookmarkEnd w:id="5746"/>
      <w:bookmarkEnd w:id="5747"/>
      <w:bookmarkEnd w:id="5748"/>
      <w:bookmarkEnd w:id="5749"/>
      <w:bookmarkEnd w:id="5750"/>
      <w:bookmarkEnd w:id="5751"/>
      <w:bookmarkEnd w:id="5752"/>
      <w:bookmarkEnd w:id="5753"/>
      <w:bookmarkEnd w:id="5754"/>
      <w:bookmarkEnd w:id="5755"/>
      <w:bookmarkEnd w:id="5756"/>
      <w:bookmarkEnd w:id="5757"/>
      <w:bookmarkEnd w:id="5758"/>
      <w:bookmarkEnd w:id="5759"/>
      <w:bookmarkEnd w:id="5760"/>
      <w:bookmarkEnd w:id="5761"/>
      <w:bookmarkEnd w:id="5762"/>
      <w:bookmarkEnd w:id="5763"/>
      <w:bookmarkEnd w:id="5764"/>
      <w:bookmarkEnd w:id="5765"/>
      <w:bookmarkEnd w:id="5766"/>
      <w:bookmarkEnd w:id="5767"/>
      <w:bookmarkEnd w:id="5768"/>
      <w:bookmarkEnd w:id="5769"/>
      <w:bookmarkEnd w:id="5770"/>
      <w:bookmarkEnd w:id="5771"/>
      <w:bookmarkEnd w:id="5772"/>
      <w:bookmarkEnd w:id="5773"/>
      <w:bookmarkEnd w:id="5774"/>
      <w:bookmarkEnd w:id="5775"/>
      <w:bookmarkEnd w:id="5776"/>
      <w:bookmarkEnd w:id="5777"/>
      <w:bookmarkEnd w:id="5778"/>
      <w:bookmarkEnd w:id="5779"/>
      <w:bookmarkEnd w:id="5780"/>
      <w:bookmarkEnd w:id="5781"/>
      <w:bookmarkEnd w:id="5782"/>
      <w:bookmarkEnd w:id="5783"/>
      <w:bookmarkEnd w:id="5784"/>
      <w:bookmarkEnd w:id="5785"/>
      <w:bookmarkEnd w:id="5786"/>
      <w:bookmarkEnd w:id="5787"/>
      <w:bookmarkEnd w:id="5788"/>
      <w:bookmarkEnd w:id="5789"/>
      <w:bookmarkEnd w:id="5790"/>
      <w:bookmarkEnd w:id="5791"/>
      <w:bookmarkEnd w:id="5792"/>
      <w:bookmarkEnd w:id="5793"/>
      <w:bookmarkEnd w:id="5794"/>
      <w:bookmarkEnd w:id="5795"/>
      <w:bookmarkEnd w:id="5796"/>
      <w:bookmarkEnd w:id="5797"/>
      <w:bookmarkEnd w:id="5798"/>
      <w:bookmarkEnd w:id="5799"/>
      <w:bookmarkEnd w:id="5800"/>
      <w:bookmarkEnd w:id="5801"/>
      <w:bookmarkEnd w:id="5802"/>
      <w:bookmarkEnd w:id="5803"/>
      <w:bookmarkEnd w:id="5804"/>
      <w:bookmarkEnd w:id="5805"/>
      <w:bookmarkEnd w:id="5806"/>
      <w:bookmarkEnd w:id="5807"/>
      <w:bookmarkEnd w:id="5808"/>
      <w:bookmarkEnd w:id="5809"/>
      <w:bookmarkEnd w:id="5810"/>
      <w:bookmarkEnd w:id="5811"/>
      <w:bookmarkEnd w:id="5812"/>
      <w:bookmarkEnd w:id="5813"/>
      <w:bookmarkEnd w:id="5814"/>
      <w:bookmarkEnd w:id="5815"/>
      <w:bookmarkEnd w:id="5816"/>
      <w:bookmarkEnd w:id="5817"/>
      <w:bookmarkEnd w:id="5818"/>
      <w:bookmarkEnd w:id="5819"/>
      <w:bookmarkEnd w:id="5820"/>
      <w:bookmarkEnd w:id="5821"/>
      <w:bookmarkEnd w:id="5822"/>
    </w:p>
    <w:p w14:paraId="15629252" w14:textId="77777777" w:rsidR="00534883" w:rsidRDefault="00534883" w:rsidP="0053488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System EWP wykorzystuje własny słownik źródeł finansowania, z których finansowane są badania na COVID-19. Poniżej wykaz pozycji słownikowych: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4883" w14:paraId="4A00BC1E" w14:textId="77777777" w:rsidTr="00CC0F3A">
        <w:tc>
          <w:tcPr>
            <w:tcW w:w="4531" w:type="dxa"/>
            <w:shd w:val="clear" w:color="auto" w:fill="17365D" w:themeFill="text2" w:themeFillShade="BF"/>
          </w:tcPr>
          <w:p w14:paraId="1D1696E1" w14:textId="77777777" w:rsidR="00534883" w:rsidRDefault="00534883" w:rsidP="00014A79">
            <w:pPr>
              <w:pStyle w:val="Tabelanagwekdolewej"/>
              <w:spacing w:before="48" w:after="48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idZrodlaFinansownia</w:t>
            </w:r>
            <w:proofErr w:type="spellEnd"/>
          </w:p>
        </w:tc>
        <w:tc>
          <w:tcPr>
            <w:tcW w:w="4531" w:type="dxa"/>
            <w:shd w:val="clear" w:color="auto" w:fill="17365D" w:themeFill="text2" w:themeFillShade="BF"/>
          </w:tcPr>
          <w:p w14:paraId="5480EF1D" w14:textId="77777777" w:rsidR="00534883" w:rsidRDefault="00534883" w:rsidP="00014A79">
            <w:pPr>
              <w:pStyle w:val="Tabelanagwekdolewej"/>
              <w:spacing w:before="48" w:after="48"/>
              <w:rPr>
                <w:rFonts w:eastAsia="Calibri"/>
              </w:rPr>
            </w:pPr>
            <w:r>
              <w:rPr>
                <w:rFonts w:eastAsia="Calibri"/>
              </w:rPr>
              <w:t>Nazwa</w:t>
            </w:r>
          </w:p>
        </w:tc>
      </w:tr>
      <w:tr w:rsidR="00534883" w14:paraId="25F6F3DD" w14:textId="77777777" w:rsidTr="00534883">
        <w:tc>
          <w:tcPr>
            <w:tcW w:w="4531" w:type="dxa"/>
          </w:tcPr>
          <w:p w14:paraId="2E32D521" w14:textId="77777777" w:rsidR="00534883" w:rsidRDefault="00534883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31" w:type="dxa"/>
          </w:tcPr>
          <w:p w14:paraId="52864C7B" w14:textId="77777777" w:rsidR="00534883" w:rsidRDefault="00534883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Środki NFZ</w:t>
            </w:r>
          </w:p>
        </w:tc>
      </w:tr>
      <w:tr w:rsidR="00534883" w14:paraId="6C4B30FD" w14:textId="77777777" w:rsidTr="00534883">
        <w:tc>
          <w:tcPr>
            <w:tcW w:w="4531" w:type="dxa"/>
          </w:tcPr>
          <w:p w14:paraId="78E884CA" w14:textId="77777777" w:rsidR="00534883" w:rsidRDefault="00534883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531" w:type="dxa"/>
          </w:tcPr>
          <w:p w14:paraId="34179C4F" w14:textId="77777777" w:rsidR="00534883" w:rsidRDefault="00534883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Inne środki publiczne</w:t>
            </w:r>
          </w:p>
        </w:tc>
      </w:tr>
      <w:tr w:rsidR="00534883" w14:paraId="35964A24" w14:textId="77777777" w:rsidTr="00534883">
        <w:tc>
          <w:tcPr>
            <w:tcW w:w="4531" w:type="dxa"/>
          </w:tcPr>
          <w:p w14:paraId="0B778152" w14:textId="77777777" w:rsidR="00534883" w:rsidRDefault="00534883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531" w:type="dxa"/>
          </w:tcPr>
          <w:p w14:paraId="40D52865" w14:textId="77777777" w:rsidR="00534883" w:rsidRDefault="00534883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Finansowanie komercyjne</w:t>
            </w:r>
          </w:p>
        </w:tc>
      </w:tr>
    </w:tbl>
    <w:p w14:paraId="22E4A1BB" w14:textId="77777777" w:rsidR="00F40D33" w:rsidRPr="00E14DE4" w:rsidRDefault="00C30202" w:rsidP="00F40D33">
      <w:pPr>
        <w:pStyle w:val="Legenda"/>
        <w:rPr>
          <w:rFonts w:ascii="Calibri" w:hAnsi="Calibri" w:cs="Times New Roman"/>
          <w:sz w:val="20"/>
          <w:szCs w:val="20"/>
        </w:rPr>
      </w:pPr>
      <w:r>
        <w:t>Tabela 14</w:t>
      </w:r>
      <w:r w:rsidR="00F40D33">
        <w:t xml:space="preserve"> Tabela słownika źródeł finansowania</w:t>
      </w:r>
    </w:p>
    <w:p w14:paraId="19219836" w14:textId="77777777" w:rsidR="00534883" w:rsidRDefault="00534883" w:rsidP="00534883">
      <w:pPr>
        <w:rPr>
          <w:rFonts w:ascii="Calibri" w:eastAsia="Calibri" w:hAnsi="Calibri" w:cs="Calibri"/>
        </w:rPr>
      </w:pPr>
    </w:p>
    <w:p w14:paraId="01610C2A" w14:textId="77777777" w:rsidR="00A606F7" w:rsidRDefault="34010613">
      <w:pPr>
        <w:pStyle w:val="Nagwek1"/>
        <w:numPr>
          <w:ilvl w:val="1"/>
          <w:numId w:val="20"/>
        </w:numPr>
        <w:pPrChange w:id="5825" w:author="Autor">
          <w:pPr>
            <w:pStyle w:val="Nagwek1"/>
          </w:pPr>
        </w:pPrChange>
      </w:pPr>
      <w:bookmarkStart w:id="5826" w:name="_Toc95995801"/>
      <w:bookmarkStart w:id="5827" w:name="_Toc159309949"/>
      <w:bookmarkStart w:id="5828" w:name="_Toc1231060419"/>
      <w:bookmarkStart w:id="5829" w:name="_Toc349531121"/>
      <w:bookmarkStart w:id="5830" w:name="_Toc99244554"/>
      <w:bookmarkStart w:id="5831" w:name="_Toc1830776942"/>
      <w:bookmarkStart w:id="5832" w:name="_Toc892030889"/>
      <w:bookmarkStart w:id="5833" w:name="_Toc700232129"/>
      <w:bookmarkStart w:id="5834" w:name="_Toc1497367667"/>
      <w:bookmarkStart w:id="5835" w:name="_Toc346542889"/>
      <w:bookmarkStart w:id="5836" w:name="_Toc1003068376"/>
      <w:bookmarkStart w:id="5837" w:name="_Toc582705467"/>
      <w:bookmarkStart w:id="5838" w:name="_Toc196558007"/>
      <w:bookmarkStart w:id="5839" w:name="_Toc1995479006"/>
      <w:bookmarkStart w:id="5840" w:name="_Toc639647626"/>
      <w:bookmarkStart w:id="5841" w:name="_Toc306412386"/>
      <w:bookmarkStart w:id="5842" w:name="_Toc710519665"/>
      <w:bookmarkStart w:id="5843" w:name="_Toc1363866443"/>
      <w:bookmarkStart w:id="5844" w:name="_Toc1197269714"/>
      <w:bookmarkStart w:id="5845" w:name="_Toc1778847566"/>
      <w:bookmarkStart w:id="5846" w:name="_Toc1075400550"/>
      <w:bookmarkStart w:id="5847" w:name="_Toc39455359"/>
      <w:bookmarkStart w:id="5848" w:name="_Toc1187423130"/>
      <w:bookmarkStart w:id="5849" w:name="_Toc1311162272"/>
      <w:bookmarkStart w:id="5850" w:name="_Toc1644281098"/>
      <w:bookmarkStart w:id="5851" w:name="_Toc1831662898"/>
      <w:bookmarkStart w:id="5852" w:name="_Toc1789111964"/>
      <w:bookmarkStart w:id="5853" w:name="_Toc382700813"/>
      <w:bookmarkStart w:id="5854" w:name="_Toc1607122057"/>
      <w:bookmarkStart w:id="5855" w:name="_Toc1318593201"/>
      <w:bookmarkStart w:id="5856" w:name="_Toc2088875012"/>
      <w:bookmarkStart w:id="5857" w:name="_Toc305012781"/>
      <w:bookmarkStart w:id="5858" w:name="_Toc1810693808"/>
      <w:bookmarkStart w:id="5859" w:name="_Toc1857139391"/>
      <w:bookmarkStart w:id="5860" w:name="_Toc1303136461"/>
      <w:bookmarkStart w:id="5861" w:name="_Toc1937036807"/>
      <w:bookmarkStart w:id="5862" w:name="_Toc322368254"/>
      <w:bookmarkStart w:id="5863" w:name="_Toc503413344"/>
      <w:bookmarkStart w:id="5864" w:name="_Toc1559141500"/>
      <w:bookmarkStart w:id="5865" w:name="_Toc14836491"/>
      <w:bookmarkStart w:id="5866" w:name="_Toc1780399248"/>
      <w:bookmarkStart w:id="5867" w:name="_Toc1657842209"/>
      <w:bookmarkStart w:id="5868" w:name="_Toc1890061011"/>
      <w:bookmarkStart w:id="5869" w:name="_Toc512105492"/>
      <w:bookmarkStart w:id="5870" w:name="_Toc1078565191"/>
      <w:bookmarkStart w:id="5871" w:name="_Toc107488923"/>
      <w:bookmarkStart w:id="5872" w:name="_Toc457382736"/>
      <w:bookmarkStart w:id="5873" w:name="_Toc882678386"/>
      <w:bookmarkStart w:id="5874" w:name="_Toc1503892657"/>
      <w:bookmarkStart w:id="5875" w:name="_Toc2142704775"/>
      <w:bookmarkStart w:id="5876" w:name="_Toc1156547753"/>
      <w:bookmarkStart w:id="5877" w:name="_Toc1798139672"/>
      <w:bookmarkStart w:id="5878" w:name="_Toc1810905362"/>
      <w:bookmarkStart w:id="5879" w:name="_Toc331997820"/>
      <w:bookmarkStart w:id="5880" w:name="_Toc727134648"/>
      <w:bookmarkStart w:id="5881" w:name="_Toc2110805260"/>
      <w:bookmarkStart w:id="5882" w:name="_Toc921758099"/>
      <w:bookmarkStart w:id="5883" w:name="_Toc171237362"/>
      <w:bookmarkStart w:id="5884" w:name="_Toc1654177799"/>
      <w:bookmarkStart w:id="5885" w:name="_Toc680107191"/>
      <w:bookmarkStart w:id="5886" w:name="_Toc647180692"/>
      <w:bookmarkStart w:id="5887" w:name="_Toc1896278479"/>
      <w:bookmarkStart w:id="5888" w:name="_Toc192907902"/>
      <w:bookmarkStart w:id="5889" w:name="_Toc1323114424"/>
      <w:bookmarkStart w:id="5890" w:name="_Toc1904717775"/>
      <w:bookmarkStart w:id="5891" w:name="_Toc2106624027"/>
      <w:bookmarkStart w:id="5892" w:name="_Toc432782804"/>
      <w:bookmarkStart w:id="5893" w:name="_Toc185826379"/>
      <w:bookmarkStart w:id="5894" w:name="_Toc1976092814"/>
      <w:bookmarkStart w:id="5895" w:name="_Toc1208557761"/>
      <w:bookmarkStart w:id="5896" w:name="_Toc40914968"/>
      <w:bookmarkStart w:id="5897" w:name="_Toc2117928109"/>
      <w:bookmarkStart w:id="5898" w:name="_Toc1115232443"/>
      <w:bookmarkStart w:id="5899" w:name="_Toc663379153"/>
      <w:bookmarkStart w:id="5900" w:name="_Toc1428794587"/>
      <w:bookmarkStart w:id="5901" w:name="_Toc1248825473"/>
      <w:bookmarkStart w:id="5902" w:name="_Toc492545568"/>
      <w:bookmarkStart w:id="5903" w:name="_Toc651028400"/>
      <w:bookmarkStart w:id="5904" w:name="_Toc952172472"/>
      <w:bookmarkStart w:id="5905" w:name="_Toc419462784"/>
      <w:bookmarkStart w:id="5906" w:name="_Toc1738864324"/>
      <w:bookmarkStart w:id="5907" w:name="_Toc1810731721"/>
      <w:bookmarkStart w:id="5908" w:name="_Toc306411994"/>
      <w:bookmarkStart w:id="5909" w:name="_Toc1689843177"/>
      <w:bookmarkStart w:id="5910" w:name="_Toc1065968193"/>
      <w:bookmarkStart w:id="5911" w:name="_Toc188933589"/>
      <w:bookmarkStart w:id="5912" w:name="_Toc1721286780"/>
      <w:bookmarkStart w:id="5913" w:name="_Toc1365239679"/>
      <w:bookmarkStart w:id="5914" w:name="_Toc799397115"/>
      <w:bookmarkStart w:id="5915" w:name="_Toc742486271"/>
      <w:bookmarkStart w:id="5916" w:name="_Toc1380608229"/>
      <w:bookmarkStart w:id="5917" w:name="_Toc1035689541"/>
      <w:bookmarkStart w:id="5918" w:name="_Toc491871576"/>
      <w:bookmarkStart w:id="5919" w:name="_Toc1216193163"/>
      <w:bookmarkStart w:id="5920" w:name="_Toc56372342"/>
      <w:bookmarkStart w:id="5921" w:name="_Toc1339327435"/>
      <w:bookmarkStart w:id="5922" w:name="_Toc1280606525"/>
      <w:bookmarkStart w:id="5923" w:name="_Toc413934286"/>
      <w:bookmarkStart w:id="5924" w:name="_Toc1788687320"/>
      <w:bookmarkStart w:id="5925" w:name="_Toc836448477"/>
      <w:bookmarkStart w:id="5926" w:name="_Toc1427384717"/>
      <w:bookmarkStart w:id="5927" w:name="_Toc619620682"/>
      <w:bookmarkStart w:id="5928" w:name="_Toc855865414"/>
      <w:bookmarkStart w:id="5929" w:name="_Toc1976103812"/>
      <w:bookmarkStart w:id="5930" w:name="_Toc1444447036"/>
      <w:bookmarkStart w:id="5931" w:name="_Toc463784066"/>
      <w:bookmarkStart w:id="5932" w:name="_Toc358742993"/>
      <w:bookmarkStart w:id="5933" w:name="_Toc2120424700"/>
      <w:bookmarkStart w:id="5934" w:name="_Toc1168969056"/>
      <w:bookmarkStart w:id="5935" w:name="_Toc1700017942"/>
      <w:bookmarkStart w:id="5936" w:name="_Toc188928751"/>
      <w:bookmarkStart w:id="5937" w:name="_Toc1267065016"/>
      <w:bookmarkStart w:id="5938" w:name="_Toc2103342425"/>
      <w:bookmarkStart w:id="5939" w:name="_Toc1418309358"/>
      <w:bookmarkStart w:id="5940" w:name="_Toc449719974"/>
      <w:bookmarkStart w:id="5941" w:name="_Toc562435257"/>
      <w:bookmarkStart w:id="5942" w:name="_Toc897601931"/>
      <w:bookmarkStart w:id="5943" w:name="_Toc1331726775"/>
      <w:bookmarkStart w:id="5944" w:name="_Toc1323024397"/>
      <w:bookmarkStart w:id="5945" w:name="_Toc650926460"/>
      <w:bookmarkStart w:id="5946" w:name="_Toc617434952"/>
      <w:bookmarkStart w:id="5947" w:name="_Toc480005405"/>
      <w:bookmarkStart w:id="5948" w:name="_Toc20703467"/>
      <w:bookmarkStart w:id="5949" w:name="_Toc124686300"/>
      <w:bookmarkStart w:id="5950" w:name="_Toc135750359"/>
      <w:bookmarkStart w:id="5951" w:name="_Toc876202323"/>
      <w:bookmarkStart w:id="5952" w:name="_Toc229722737"/>
      <w:bookmarkStart w:id="5953" w:name="_Toc944460840"/>
      <w:bookmarkStart w:id="5954" w:name="_Toc1203610968"/>
      <w:bookmarkStart w:id="5955" w:name="_Toc677069052"/>
      <w:bookmarkStart w:id="5956" w:name="_Toc1878976422"/>
      <w:bookmarkStart w:id="5957" w:name="_Toc1352089733"/>
      <w:bookmarkStart w:id="5958" w:name="_Toc772980067"/>
      <w:bookmarkStart w:id="5959" w:name="_Toc449157827"/>
      <w:r>
        <w:lastRenderedPageBreak/>
        <w:t>Słownik typów izolacji</w:t>
      </w:r>
      <w:bookmarkEnd w:id="5826"/>
      <w:bookmarkEnd w:id="5827"/>
      <w:bookmarkEnd w:id="5828"/>
      <w:bookmarkEnd w:id="5829"/>
      <w:bookmarkEnd w:id="5830"/>
      <w:bookmarkEnd w:id="5831"/>
      <w:bookmarkEnd w:id="5832"/>
      <w:bookmarkEnd w:id="5833"/>
      <w:bookmarkEnd w:id="5834"/>
      <w:bookmarkEnd w:id="5835"/>
      <w:bookmarkEnd w:id="5836"/>
      <w:bookmarkEnd w:id="5837"/>
      <w:bookmarkEnd w:id="5838"/>
      <w:bookmarkEnd w:id="5839"/>
      <w:bookmarkEnd w:id="5840"/>
      <w:bookmarkEnd w:id="5841"/>
      <w:bookmarkEnd w:id="5842"/>
      <w:bookmarkEnd w:id="5843"/>
      <w:bookmarkEnd w:id="5844"/>
      <w:bookmarkEnd w:id="5845"/>
      <w:bookmarkEnd w:id="5846"/>
      <w:bookmarkEnd w:id="5847"/>
      <w:bookmarkEnd w:id="5848"/>
      <w:bookmarkEnd w:id="5849"/>
      <w:bookmarkEnd w:id="5850"/>
      <w:bookmarkEnd w:id="5851"/>
      <w:bookmarkEnd w:id="5852"/>
      <w:bookmarkEnd w:id="5853"/>
      <w:bookmarkEnd w:id="5854"/>
      <w:bookmarkEnd w:id="5855"/>
      <w:bookmarkEnd w:id="5856"/>
      <w:bookmarkEnd w:id="5857"/>
      <w:bookmarkEnd w:id="5858"/>
      <w:bookmarkEnd w:id="5859"/>
      <w:bookmarkEnd w:id="5860"/>
      <w:bookmarkEnd w:id="5861"/>
      <w:bookmarkEnd w:id="5862"/>
      <w:bookmarkEnd w:id="5863"/>
      <w:bookmarkEnd w:id="5864"/>
      <w:bookmarkEnd w:id="5865"/>
      <w:bookmarkEnd w:id="5866"/>
      <w:bookmarkEnd w:id="5867"/>
      <w:bookmarkEnd w:id="5868"/>
      <w:bookmarkEnd w:id="5869"/>
      <w:bookmarkEnd w:id="5870"/>
      <w:bookmarkEnd w:id="5871"/>
      <w:bookmarkEnd w:id="5872"/>
      <w:bookmarkEnd w:id="5873"/>
      <w:bookmarkEnd w:id="5874"/>
      <w:bookmarkEnd w:id="5875"/>
      <w:bookmarkEnd w:id="5876"/>
      <w:bookmarkEnd w:id="5877"/>
      <w:bookmarkEnd w:id="5878"/>
      <w:bookmarkEnd w:id="5879"/>
      <w:bookmarkEnd w:id="5880"/>
      <w:bookmarkEnd w:id="5881"/>
      <w:bookmarkEnd w:id="5882"/>
      <w:bookmarkEnd w:id="5883"/>
      <w:bookmarkEnd w:id="5884"/>
      <w:bookmarkEnd w:id="5885"/>
      <w:bookmarkEnd w:id="5886"/>
      <w:bookmarkEnd w:id="5887"/>
      <w:bookmarkEnd w:id="5888"/>
      <w:bookmarkEnd w:id="5889"/>
      <w:bookmarkEnd w:id="5890"/>
      <w:bookmarkEnd w:id="5891"/>
      <w:bookmarkEnd w:id="5892"/>
      <w:bookmarkEnd w:id="5893"/>
      <w:bookmarkEnd w:id="5894"/>
      <w:bookmarkEnd w:id="5895"/>
      <w:bookmarkEnd w:id="5896"/>
      <w:bookmarkEnd w:id="5897"/>
      <w:bookmarkEnd w:id="5898"/>
      <w:bookmarkEnd w:id="5899"/>
      <w:bookmarkEnd w:id="5900"/>
      <w:bookmarkEnd w:id="5901"/>
      <w:bookmarkEnd w:id="5902"/>
      <w:bookmarkEnd w:id="5903"/>
      <w:bookmarkEnd w:id="5904"/>
      <w:bookmarkEnd w:id="5905"/>
      <w:bookmarkEnd w:id="5906"/>
      <w:bookmarkEnd w:id="5907"/>
      <w:bookmarkEnd w:id="5908"/>
      <w:bookmarkEnd w:id="5909"/>
      <w:bookmarkEnd w:id="5910"/>
      <w:bookmarkEnd w:id="5911"/>
      <w:bookmarkEnd w:id="5912"/>
      <w:bookmarkEnd w:id="5913"/>
      <w:bookmarkEnd w:id="5914"/>
      <w:bookmarkEnd w:id="5915"/>
      <w:bookmarkEnd w:id="5916"/>
      <w:bookmarkEnd w:id="5917"/>
      <w:bookmarkEnd w:id="5918"/>
      <w:bookmarkEnd w:id="5919"/>
      <w:bookmarkEnd w:id="5920"/>
      <w:bookmarkEnd w:id="5921"/>
      <w:bookmarkEnd w:id="5922"/>
      <w:bookmarkEnd w:id="5923"/>
      <w:bookmarkEnd w:id="5924"/>
      <w:bookmarkEnd w:id="5925"/>
      <w:bookmarkEnd w:id="5926"/>
      <w:bookmarkEnd w:id="5927"/>
      <w:bookmarkEnd w:id="5928"/>
      <w:bookmarkEnd w:id="5929"/>
      <w:bookmarkEnd w:id="5930"/>
      <w:bookmarkEnd w:id="5931"/>
      <w:bookmarkEnd w:id="5932"/>
      <w:bookmarkEnd w:id="5933"/>
      <w:bookmarkEnd w:id="5934"/>
      <w:bookmarkEnd w:id="5935"/>
      <w:bookmarkEnd w:id="5936"/>
      <w:bookmarkEnd w:id="5937"/>
      <w:bookmarkEnd w:id="5938"/>
      <w:bookmarkEnd w:id="5939"/>
      <w:bookmarkEnd w:id="5940"/>
      <w:bookmarkEnd w:id="5941"/>
      <w:bookmarkEnd w:id="5942"/>
      <w:bookmarkEnd w:id="5943"/>
      <w:bookmarkEnd w:id="5944"/>
      <w:bookmarkEnd w:id="5945"/>
      <w:bookmarkEnd w:id="5946"/>
      <w:bookmarkEnd w:id="5947"/>
      <w:bookmarkEnd w:id="5948"/>
      <w:bookmarkEnd w:id="5949"/>
      <w:bookmarkEnd w:id="5950"/>
      <w:bookmarkEnd w:id="5951"/>
      <w:bookmarkEnd w:id="5952"/>
      <w:bookmarkEnd w:id="5953"/>
      <w:bookmarkEnd w:id="5954"/>
      <w:bookmarkEnd w:id="5955"/>
      <w:bookmarkEnd w:id="5956"/>
      <w:bookmarkEnd w:id="5957"/>
      <w:bookmarkEnd w:id="5958"/>
      <w:bookmarkEnd w:id="5959"/>
    </w:p>
    <w:p w14:paraId="51F20F26" w14:textId="77777777" w:rsidR="005B3762" w:rsidRPr="005B3762" w:rsidRDefault="005B3762" w:rsidP="005B376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System EWP wykorzystuje własny słownik typów </w:t>
      </w:r>
      <w:r w:rsidR="00B46549">
        <w:rPr>
          <w:rFonts w:ascii="Calibri" w:eastAsia="Calibri" w:hAnsi="Calibri" w:cs="Calibri"/>
        </w:rPr>
        <w:t>izolacji</w:t>
      </w:r>
      <w:r>
        <w:rPr>
          <w:rFonts w:ascii="Calibri" w:eastAsia="Calibri" w:hAnsi="Calibri" w:cs="Calibri"/>
        </w:rPr>
        <w:t>, na których może przebywać wskazana osoba. Poniżej wykaz wartości słownikowych wraz z opisem: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06F7" w14:paraId="7D8301C3" w14:textId="77777777" w:rsidTr="00CC0F3A">
        <w:tc>
          <w:tcPr>
            <w:tcW w:w="4531" w:type="dxa"/>
            <w:shd w:val="clear" w:color="auto" w:fill="17365D" w:themeFill="text2" w:themeFillShade="BF"/>
          </w:tcPr>
          <w:p w14:paraId="444DAAA6" w14:textId="77777777" w:rsidR="00A606F7" w:rsidRDefault="00A606F7" w:rsidP="00014A79">
            <w:pPr>
              <w:pStyle w:val="Tabelanagwekdolewej"/>
              <w:spacing w:before="48" w:after="48"/>
              <w:rPr>
                <w:rFonts w:eastAsia="Calibri"/>
              </w:rPr>
            </w:pPr>
            <w:r>
              <w:rPr>
                <w:rFonts w:eastAsia="Calibri"/>
              </w:rPr>
              <w:t>Nazwa słownikowa</w:t>
            </w:r>
          </w:p>
        </w:tc>
        <w:tc>
          <w:tcPr>
            <w:tcW w:w="4531" w:type="dxa"/>
            <w:shd w:val="clear" w:color="auto" w:fill="17365D" w:themeFill="text2" w:themeFillShade="BF"/>
          </w:tcPr>
          <w:p w14:paraId="0EFA23CB" w14:textId="77777777" w:rsidR="00A606F7" w:rsidRDefault="00A606F7" w:rsidP="00014A79">
            <w:pPr>
              <w:pStyle w:val="Tabelanagwekdolewej"/>
              <w:spacing w:before="48" w:after="48"/>
              <w:rPr>
                <w:rFonts w:eastAsia="Calibri"/>
              </w:rPr>
            </w:pPr>
            <w:r>
              <w:rPr>
                <w:rFonts w:eastAsia="Calibri"/>
              </w:rPr>
              <w:t>Opis</w:t>
            </w:r>
          </w:p>
        </w:tc>
      </w:tr>
      <w:tr w:rsidR="00A606F7" w14:paraId="5251AD18" w14:textId="77777777" w:rsidTr="00A606F7">
        <w:tc>
          <w:tcPr>
            <w:tcW w:w="4531" w:type="dxa"/>
          </w:tcPr>
          <w:p w14:paraId="5F31422F" w14:textId="77777777" w:rsidR="00A606F7" w:rsidRDefault="00A606F7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ID</w:t>
            </w:r>
          </w:p>
        </w:tc>
        <w:tc>
          <w:tcPr>
            <w:tcW w:w="4531" w:type="dxa"/>
          </w:tcPr>
          <w:p w14:paraId="79DCA8D7" w14:textId="77777777" w:rsidR="00A606F7" w:rsidRDefault="00A606F7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Izolacja domowa</w:t>
            </w:r>
          </w:p>
        </w:tc>
      </w:tr>
      <w:tr w:rsidR="00A606F7" w14:paraId="50030CBB" w14:textId="77777777" w:rsidTr="00A606F7">
        <w:tc>
          <w:tcPr>
            <w:tcW w:w="4531" w:type="dxa"/>
          </w:tcPr>
          <w:p w14:paraId="73BA8A09" w14:textId="77777777" w:rsidR="00A606F7" w:rsidRDefault="00A606F7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KW</w:t>
            </w:r>
          </w:p>
        </w:tc>
        <w:tc>
          <w:tcPr>
            <w:tcW w:w="4531" w:type="dxa"/>
          </w:tcPr>
          <w:p w14:paraId="5D3D6074" w14:textId="77777777" w:rsidR="00A606F7" w:rsidRDefault="00A606F7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Kwarantanna domowa</w:t>
            </w:r>
          </w:p>
        </w:tc>
      </w:tr>
      <w:tr w:rsidR="00A606F7" w14:paraId="0C5B5B54" w14:textId="77777777" w:rsidTr="00A606F7">
        <w:tc>
          <w:tcPr>
            <w:tcW w:w="4531" w:type="dxa"/>
          </w:tcPr>
          <w:p w14:paraId="08BCF0D1" w14:textId="77777777" w:rsidR="00A606F7" w:rsidRDefault="00A606F7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Szpital</w:t>
            </w:r>
          </w:p>
        </w:tc>
        <w:tc>
          <w:tcPr>
            <w:tcW w:w="4531" w:type="dxa"/>
          </w:tcPr>
          <w:p w14:paraId="3B1E306D" w14:textId="77777777" w:rsidR="00A606F7" w:rsidRDefault="00A606F7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Szpital</w:t>
            </w:r>
          </w:p>
        </w:tc>
      </w:tr>
      <w:tr w:rsidR="00A606F7" w14:paraId="7D2DB17A" w14:textId="77777777" w:rsidTr="00A606F7">
        <w:tc>
          <w:tcPr>
            <w:tcW w:w="4531" w:type="dxa"/>
          </w:tcPr>
          <w:p w14:paraId="11B266DC" w14:textId="77777777" w:rsidR="00A606F7" w:rsidRDefault="00A606F7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Izolatorium</w:t>
            </w:r>
          </w:p>
        </w:tc>
        <w:tc>
          <w:tcPr>
            <w:tcW w:w="4531" w:type="dxa"/>
          </w:tcPr>
          <w:p w14:paraId="4BE8D90E" w14:textId="77777777" w:rsidR="00A606F7" w:rsidRDefault="00A606F7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Izolatorium</w:t>
            </w:r>
          </w:p>
        </w:tc>
      </w:tr>
    </w:tbl>
    <w:p w14:paraId="7D39FD7A" w14:textId="77777777" w:rsidR="00F40D33" w:rsidRPr="00E14DE4" w:rsidRDefault="00C30202" w:rsidP="00F40D33">
      <w:pPr>
        <w:pStyle w:val="Legenda"/>
        <w:rPr>
          <w:rFonts w:ascii="Calibri" w:hAnsi="Calibri" w:cs="Times New Roman"/>
          <w:sz w:val="20"/>
          <w:szCs w:val="20"/>
        </w:rPr>
      </w:pPr>
      <w:r>
        <w:t>Tabela 15</w:t>
      </w:r>
      <w:r w:rsidR="00F40D33">
        <w:t xml:space="preserve"> Tabela słownika typów izolacji</w:t>
      </w:r>
    </w:p>
    <w:p w14:paraId="296FEF7D" w14:textId="77777777" w:rsidR="00534883" w:rsidRPr="00534883" w:rsidRDefault="00534883" w:rsidP="00534883">
      <w:pPr>
        <w:rPr>
          <w:rFonts w:eastAsia="Calibri"/>
        </w:rPr>
      </w:pPr>
    </w:p>
    <w:p w14:paraId="7194DBDC" w14:textId="77777777" w:rsidR="007E1C5F" w:rsidRPr="00A26E4A" w:rsidRDefault="007E1C5F" w:rsidP="00A26E4A"/>
    <w:p w14:paraId="769D0D3C" w14:textId="77777777" w:rsidR="00ED6195" w:rsidRPr="00ED6195" w:rsidRDefault="00ED6195" w:rsidP="00ED6195"/>
    <w:p w14:paraId="54CD245A" w14:textId="77777777" w:rsidR="00ED6195" w:rsidRPr="00ED6195" w:rsidRDefault="00ED6195" w:rsidP="00ED6195"/>
    <w:p w14:paraId="7B295E68" w14:textId="77777777" w:rsidR="00836D7A" w:rsidRDefault="022E83F8">
      <w:pPr>
        <w:pStyle w:val="Nagwek1"/>
        <w:numPr>
          <w:ilvl w:val="1"/>
          <w:numId w:val="20"/>
        </w:numPr>
        <w:rPr>
          <w:rFonts w:eastAsiaTheme="minorEastAsia"/>
          <w:color w:val="17365D" w:themeColor="text2" w:themeShade="BF"/>
        </w:rPr>
        <w:pPrChange w:id="5960" w:author="Autor">
          <w:pPr>
            <w:pStyle w:val="Nagwek1"/>
          </w:pPr>
        </w:pPrChange>
      </w:pPr>
      <w:bookmarkStart w:id="5961" w:name="_Toc95995802"/>
      <w:bookmarkStart w:id="5962" w:name="_Toc1609727073"/>
      <w:bookmarkStart w:id="5963" w:name="_Toc699370920"/>
      <w:bookmarkStart w:id="5964" w:name="_Toc991323149"/>
      <w:bookmarkStart w:id="5965" w:name="_Toc1336772349"/>
      <w:bookmarkStart w:id="5966" w:name="_Toc140093792"/>
      <w:bookmarkStart w:id="5967" w:name="_Toc552900407"/>
      <w:bookmarkStart w:id="5968" w:name="_Toc1717256421"/>
      <w:bookmarkStart w:id="5969" w:name="_Toc1052069758"/>
      <w:bookmarkStart w:id="5970" w:name="_Toc1698598524"/>
      <w:bookmarkStart w:id="5971" w:name="_Toc1153150147"/>
      <w:bookmarkStart w:id="5972" w:name="_Toc1135578503"/>
      <w:bookmarkStart w:id="5973" w:name="_Toc129312706"/>
      <w:bookmarkStart w:id="5974" w:name="_Toc140856936"/>
      <w:bookmarkStart w:id="5975" w:name="_Toc657487341"/>
      <w:bookmarkStart w:id="5976" w:name="_Toc308946078"/>
      <w:bookmarkStart w:id="5977" w:name="_Toc1347236570"/>
      <w:bookmarkStart w:id="5978" w:name="_Toc1018499164"/>
      <w:bookmarkStart w:id="5979" w:name="_Toc250581269"/>
      <w:bookmarkStart w:id="5980" w:name="_Toc355055783"/>
      <w:bookmarkStart w:id="5981" w:name="_Toc479110858"/>
      <w:bookmarkStart w:id="5982" w:name="_Toc1412681882"/>
      <w:bookmarkStart w:id="5983" w:name="_Toc1250414121"/>
      <w:bookmarkStart w:id="5984" w:name="_Toc434990502"/>
      <w:bookmarkStart w:id="5985" w:name="_Toc1501939368"/>
      <w:bookmarkStart w:id="5986" w:name="_Toc1975426481"/>
      <w:bookmarkStart w:id="5987" w:name="_Toc1482592773"/>
      <w:bookmarkStart w:id="5988" w:name="_Toc1651319508"/>
      <w:bookmarkStart w:id="5989" w:name="_Toc1106604110"/>
      <w:bookmarkStart w:id="5990" w:name="_Toc943052540"/>
      <w:bookmarkStart w:id="5991" w:name="_Toc1212147001"/>
      <w:bookmarkStart w:id="5992" w:name="_Toc1820165206"/>
      <w:bookmarkStart w:id="5993" w:name="_Toc248661688"/>
      <w:bookmarkStart w:id="5994" w:name="_Toc1553417517"/>
      <w:bookmarkStart w:id="5995" w:name="_Toc607461792"/>
      <w:bookmarkStart w:id="5996" w:name="_Toc1015817880"/>
      <w:bookmarkStart w:id="5997" w:name="_Toc201784085"/>
      <w:bookmarkStart w:id="5998" w:name="_Toc1495686034"/>
      <w:bookmarkStart w:id="5999" w:name="_Toc97009657"/>
      <w:bookmarkStart w:id="6000" w:name="_Toc2027071936"/>
      <w:bookmarkStart w:id="6001" w:name="_Toc800416458"/>
      <w:bookmarkStart w:id="6002" w:name="_Toc1124840515"/>
      <w:bookmarkStart w:id="6003" w:name="_Toc1297228997"/>
      <w:bookmarkStart w:id="6004" w:name="_Toc390459826"/>
      <w:bookmarkStart w:id="6005" w:name="_Toc64379554"/>
      <w:bookmarkStart w:id="6006" w:name="_Toc281428262"/>
      <w:bookmarkStart w:id="6007" w:name="_Toc1657594009"/>
      <w:bookmarkStart w:id="6008" w:name="_Toc715389064"/>
      <w:bookmarkStart w:id="6009" w:name="_Toc751338448"/>
      <w:bookmarkStart w:id="6010" w:name="_Toc77556380"/>
      <w:bookmarkStart w:id="6011" w:name="_Toc995687144"/>
      <w:bookmarkStart w:id="6012" w:name="_Toc629379709"/>
      <w:bookmarkStart w:id="6013" w:name="_Toc1405440650"/>
      <w:bookmarkStart w:id="6014" w:name="_Toc1672361488"/>
      <w:bookmarkStart w:id="6015" w:name="_Toc703266008"/>
      <w:bookmarkStart w:id="6016" w:name="_Toc316167561"/>
      <w:bookmarkStart w:id="6017" w:name="_Toc569547428"/>
      <w:bookmarkStart w:id="6018" w:name="_Toc1520009833"/>
      <w:bookmarkStart w:id="6019" w:name="_Toc932954550"/>
      <w:bookmarkStart w:id="6020" w:name="_Toc1166627231"/>
      <w:bookmarkStart w:id="6021" w:name="_Toc898791302"/>
      <w:bookmarkStart w:id="6022" w:name="_Toc1284689735"/>
      <w:bookmarkStart w:id="6023" w:name="_Toc1308265759"/>
      <w:bookmarkStart w:id="6024" w:name="_Toc272387291"/>
      <w:bookmarkStart w:id="6025" w:name="_Toc1711941977"/>
      <w:bookmarkStart w:id="6026" w:name="_Toc851335953"/>
      <w:bookmarkStart w:id="6027" w:name="_Toc273977014"/>
      <w:bookmarkStart w:id="6028" w:name="_Toc924134986"/>
      <w:bookmarkStart w:id="6029" w:name="_Toc761317523"/>
      <w:bookmarkStart w:id="6030" w:name="_Toc1269012308"/>
      <w:bookmarkStart w:id="6031" w:name="_Toc15281454"/>
      <w:bookmarkStart w:id="6032" w:name="_Toc714970484"/>
      <w:bookmarkStart w:id="6033" w:name="_Toc795327357"/>
      <w:bookmarkStart w:id="6034" w:name="_Toc1475376575"/>
      <w:bookmarkStart w:id="6035" w:name="_Toc1024829685"/>
      <w:bookmarkStart w:id="6036" w:name="_Toc75093123"/>
      <w:bookmarkStart w:id="6037" w:name="_Toc363005864"/>
      <w:bookmarkStart w:id="6038" w:name="_Toc1606136927"/>
      <w:bookmarkStart w:id="6039" w:name="_Toc1852091008"/>
      <w:bookmarkStart w:id="6040" w:name="_Toc221549603"/>
      <w:bookmarkStart w:id="6041" w:name="_Toc657127543"/>
      <w:bookmarkStart w:id="6042" w:name="_Toc1788974722"/>
      <w:bookmarkStart w:id="6043" w:name="_Toc1603188498"/>
      <w:bookmarkStart w:id="6044" w:name="_Toc638697286"/>
      <w:bookmarkStart w:id="6045" w:name="_Toc299737772"/>
      <w:bookmarkStart w:id="6046" w:name="_Toc735603123"/>
      <w:bookmarkStart w:id="6047" w:name="_Toc1118866621"/>
      <w:bookmarkStart w:id="6048" w:name="_Toc1169726"/>
      <w:bookmarkStart w:id="6049" w:name="_Toc1018930700"/>
      <w:bookmarkStart w:id="6050" w:name="_Toc1710079155"/>
      <w:bookmarkStart w:id="6051" w:name="_Toc1428482440"/>
      <w:bookmarkStart w:id="6052" w:name="_Toc1664362345"/>
      <w:bookmarkStart w:id="6053" w:name="_Toc1476659212"/>
      <w:bookmarkStart w:id="6054" w:name="_Toc180373478"/>
      <w:bookmarkStart w:id="6055" w:name="_Toc1880572621"/>
      <w:bookmarkStart w:id="6056" w:name="_Toc256611811"/>
      <w:bookmarkStart w:id="6057" w:name="_Toc1685577726"/>
      <w:bookmarkStart w:id="6058" w:name="_Toc2004501496"/>
      <w:bookmarkStart w:id="6059" w:name="_Toc530053350"/>
      <w:bookmarkStart w:id="6060" w:name="_Toc1766776769"/>
      <w:bookmarkStart w:id="6061" w:name="_Toc160867654"/>
      <w:bookmarkStart w:id="6062" w:name="_Toc892940711"/>
      <w:bookmarkStart w:id="6063" w:name="_Toc1915970756"/>
      <w:bookmarkStart w:id="6064" w:name="_Toc1772964097"/>
      <w:bookmarkStart w:id="6065" w:name="_Toc1489053839"/>
      <w:bookmarkStart w:id="6066" w:name="_Toc29456045"/>
      <w:bookmarkStart w:id="6067" w:name="_Toc614293143"/>
      <w:bookmarkStart w:id="6068" w:name="_Toc1647918450"/>
      <w:bookmarkStart w:id="6069" w:name="_Toc1354232693"/>
      <w:bookmarkStart w:id="6070" w:name="_Toc139020918"/>
      <w:bookmarkStart w:id="6071" w:name="_Toc694627177"/>
      <w:bookmarkStart w:id="6072" w:name="_Toc640281919"/>
      <w:bookmarkStart w:id="6073" w:name="_Toc1024212960"/>
      <w:bookmarkStart w:id="6074" w:name="_Toc560698740"/>
      <w:bookmarkStart w:id="6075" w:name="_Toc1739402705"/>
      <w:bookmarkStart w:id="6076" w:name="_Toc447263747"/>
      <w:bookmarkStart w:id="6077" w:name="_Toc2144705416"/>
      <w:bookmarkStart w:id="6078" w:name="_Toc893089564"/>
      <w:bookmarkStart w:id="6079" w:name="_Toc1537076843"/>
      <w:bookmarkStart w:id="6080" w:name="_Toc1751817942"/>
      <w:bookmarkStart w:id="6081" w:name="_Toc61521544"/>
      <w:bookmarkStart w:id="6082" w:name="_Toc609134306"/>
      <w:bookmarkStart w:id="6083" w:name="_Toc142715657"/>
      <w:bookmarkStart w:id="6084" w:name="_Toc2133780368"/>
      <w:bookmarkStart w:id="6085" w:name="_Toc1672829453"/>
      <w:bookmarkStart w:id="6086" w:name="_Toc2071683630"/>
      <w:bookmarkStart w:id="6087" w:name="_Toc689913787"/>
      <w:bookmarkStart w:id="6088" w:name="_Toc1959631731"/>
      <w:bookmarkStart w:id="6089" w:name="_Toc1667998921"/>
      <w:bookmarkStart w:id="6090" w:name="_Toc1407492201"/>
      <w:bookmarkStart w:id="6091" w:name="_Toc2126936380"/>
      <w:bookmarkStart w:id="6092" w:name="_Toc1993673419"/>
      <w:bookmarkStart w:id="6093" w:name="_Toc331783172"/>
      <w:bookmarkStart w:id="6094" w:name="_Toc1220773420"/>
      <w:r w:rsidRPr="01386E13">
        <w:rPr>
          <w:rFonts w:eastAsiaTheme="minorEastAsia"/>
          <w:color w:val="17365D" w:themeColor="text2" w:themeShade="BF"/>
        </w:rPr>
        <w:lastRenderedPageBreak/>
        <w:t>Słownik statusów badań</w:t>
      </w:r>
      <w:bookmarkEnd w:id="5961"/>
      <w:r w:rsidRPr="01386E13">
        <w:rPr>
          <w:rFonts w:eastAsiaTheme="minorEastAsia"/>
          <w:color w:val="17365D" w:themeColor="text2" w:themeShade="BF"/>
        </w:rPr>
        <w:t xml:space="preserve"> </w:t>
      </w:r>
      <w:bookmarkEnd w:id="5962"/>
      <w:bookmarkEnd w:id="5963"/>
      <w:bookmarkEnd w:id="5964"/>
      <w:bookmarkEnd w:id="5965"/>
      <w:bookmarkEnd w:id="5966"/>
      <w:bookmarkEnd w:id="5967"/>
      <w:bookmarkEnd w:id="5968"/>
      <w:bookmarkEnd w:id="5969"/>
      <w:bookmarkEnd w:id="5970"/>
      <w:bookmarkEnd w:id="5971"/>
      <w:bookmarkEnd w:id="5972"/>
      <w:bookmarkEnd w:id="5973"/>
      <w:bookmarkEnd w:id="5974"/>
      <w:bookmarkEnd w:id="5975"/>
      <w:bookmarkEnd w:id="5976"/>
      <w:bookmarkEnd w:id="5977"/>
      <w:bookmarkEnd w:id="5978"/>
      <w:bookmarkEnd w:id="5979"/>
      <w:bookmarkEnd w:id="5980"/>
      <w:bookmarkEnd w:id="5981"/>
      <w:bookmarkEnd w:id="5982"/>
      <w:bookmarkEnd w:id="5983"/>
      <w:bookmarkEnd w:id="5984"/>
      <w:bookmarkEnd w:id="5985"/>
      <w:bookmarkEnd w:id="5986"/>
      <w:bookmarkEnd w:id="5987"/>
      <w:bookmarkEnd w:id="5988"/>
      <w:bookmarkEnd w:id="5989"/>
      <w:bookmarkEnd w:id="5990"/>
      <w:bookmarkEnd w:id="5991"/>
      <w:bookmarkEnd w:id="5992"/>
      <w:bookmarkEnd w:id="5993"/>
      <w:bookmarkEnd w:id="5994"/>
      <w:bookmarkEnd w:id="5995"/>
      <w:bookmarkEnd w:id="5996"/>
      <w:bookmarkEnd w:id="5997"/>
      <w:bookmarkEnd w:id="5998"/>
      <w:bookmarkEnd w:id="5999"/>
      <w:bookmarkEnd w:id="6000"/>
      <w:bookmarkEnd w:id="6001"/>
      <w:bookmarkEnd w:id="6002"/>
      <w:bookmarkEnd w:id="6003"/>
      <w:bookmarkEnd w:id="6004"/>
      <w:bookmarkEnd w:id="6005"/>
      <w:bookmarkEnd w:id="6006"/>
      <w:bookmarkEnd w:id="6007"/>
      <w:bookmarkEnd w:id="6008"/>
      <w:bookmarkEnd w:id="6009"/>
      <w:bookmarkEnd w:id="6010"/>
      <w:bookmarkEnd w:id="6011"/>
      <w:bookmarkEnd w:id="6012"/>
      <w:bookmarkEnd w:id="6013"/>
      <w:bookmarkEnd w:id="6014"/>
      <w:bookmarkEnd w:id="6015"/>
      <w:bookmarkEnd w:id="6016"/>
      <w:bookmarkEnd w:id="6017"/>
      <w:bookmarkEnd w:id="6018"/>
      <w:bookmarkEnd w:id="6019"/>
      <w:bookmarkEnd w:id="6020"/>
      <w:bookmarkEnd w:id="6021"/>
      <w:bookmarkEnd w:id="6022"/>
      <w:bookmarkEnd w:id="6023"/>
      <w:bookmarkEnd w:id="6024"/>
      <w:bookmarkEnd w:id="6025"/>
      <w:bookmarkEnd w:id="6026"/>
      <w:bookmarkEnd w:id="6027"/>
      <w:bookmarkEnd w:id="6028"/>
      <w:bookmarkEnd w:id="6029"/>
      <w:bookmarkEnd w:id="6030"/>
      <w:bookmarkEnd w:id="6031"/>
      <w:bookmarkEnd w:id="6032"/>
      <w:bookmarkEnd w:id="6033"/>
      <w:bookmarkEnd w:id="6034"/>
      <w:bookmarkEnd w:id="6035"/>
      <w:bookmarkEnd w:id="6036"/>
      <w:bookmarkEnd w:id="6037"/>
      <w:bookmarkEnd w:id="6038"/>
      <w:bookmarkEnd w:id="6039"/>
      <w:bookmarkEnd w:id="6040"/>
      <w:bookmarkEnd w:id="6041"/>
      <w:bookmarkEnd w:id="6042"/>
      <w:bookmarkEnd w:id="6043"/>
      <w:bookmarkEnd w:id="6044"/>
      <w:bookmarkEnd w:id="6045"/>
      <w:bookmarkEnd w:id="6046"/>
      <w:bookmarkEnd w:id="6047"/>
      <w:bookmarkEnd w:id="6048"/>
      <w:bookmarkEnd w:id="6049"/>
      <w:bookmarkEnd w:id="6050"/>
      <w:bookmarkEnd w:id="6051"/>
      <w:bookmarkEnd w:id="6052"/>
      <w:bookmarkEnd w:id="6053"/>
      <w:bookmarkEnd w:id="6054"/>
      <w:bookmarkEnd w:id="6055"/>
      <w:bookmarkEnd w:id="6056"/>
      <w:bookmarkEnd w:id="6057"/>
      <w:bookmarkEnd w:id="6058"/>
      <w:bookmarkEnd w:id="6059"/>
      <w:bookmarkEnd w:id="6060"/>
      <w:bookmarkEnd w:id="6061"/>
      <w:bookmarkEnd w:id="6062"/>
      <w:bookmarkEnd w:id="6063"/>
      <w:bookmarkEnd w:id="6064"/>
      <w:bookmarkEnd w:id="6065"/>
      <w:bookmarkEnd w:id="6066"/>
      <w:bookmarkEnd w:id="6067"/>
      <w:bookmarkEnd w:id="6068"/>
      <w:bookmarkEnd w:id="6069"/>
      <w:bookmarkEnd w:id="6070"/>
      <w:bookmarkEnd w:id="6071"/>
      <w:bookmarkEnd w:id="6072"/>
      <w:bookmarkEnd w:id="6073"/>
      <w:bookmarkEnd w:id="6074"/>
      <w:bookmarkEnd w:id="6075"/>
      <w:bookmarkEnd w:id="6076"/>
      <w:bookmarkEnd w:id="6077"/>
      <w:bookmarkEnd w:id="6078"/>
      <w:bookmarkEnd w:id="6079"/>
      <w:bookmarkEnd w:id="6080"/>
      <w:bookmarkEnd w:id="6081"/>
      <w:bookmarkEnd w:id="6082"/>
      <w:bookmarkEnd w:id="6083"/>
      <w:bookmarkEnd w:id="6084"/>
      <w:bookmarkEnd w:id="6085"/>
      <w:bookmarkEnd w:id="6086"/>
      <w:bookmarkEnd w:id="6087"/>
      <w:bookmarkEnd w:id="6088"/>
      <w:bookmarkEnd w:id="6089"/>
      <w:bookmarkEnd w:id="6090"/>
      <w:bookmarkEnd w:id="6091"/>
      <w:bookmarkEnd w:id="6092"/>
      <w:bookmarkEnd w:id="6093"/>
      <w:bookmarkEnd w:id="6094"/>
    </w:p>
    <w:p w14:paraId="5B8962BF" w14:textId="77777777" w:rsidR="00836D7A" w:rsidRDefault="00836D7A" w:rsidP="00836D7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System EWP wykorzystuje własny słownik statusów badań w kierunki COVID-19. Poniżej wykaz pozycji słownikowych: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6D7A" w14:paraId="0445E3FB" w14:textId="77777777" w:rsidTr="3F71C6A4">
        <w:tc>
          <w:tcPr>
            <w:tcW w:w="4531" w:type="dxa"/>
            <w:shd w:val="clear" w:color="auto" w:fill="17365D" w:themeFill="text2" w:themeFillShade="BF"/>
          </w:tcPr>
          <w:p w14:paraId="1B9FBFDD" w14:textId="77777777" w:rsidR="00836D7A" w:rsidRDefault="00836D7A" w:rsidP="00014A79">
            <w:pPr>
              <w:pStyle w:val="Tabelanagwekdolewej"/>
              <w:spacing w:before="48" w:after="48"/>
              <w:rPr>
                <w:rFonts w:eastAsia="Calibri"/>
              </w:rPr>
            </w:pPr>
            <w:r>
              <w:rPr>
                <w:rFonts w:eastAsia="Calibri"/>
              </w:rPr>
              <w:t>Status</w:t>
            </w:r>
          </w:p>
        </w:tc>
        <w:tc>
          <w:tcPr>
            <w:tcW w:w="4531" w:type="dxa"/>
            <w:shd w:val="clear" w:color="auto" w:fill="17365D" w:themeFill="text2" w:themeFillShade="BF"/>
          </w:tcPr>
          <w:p w14:paraId="6BE3E7AF" w14:textId="77777777" w:rsidR="00836D7A" w:rsidRDefault="00836D7A" w:rsidP="00014A79">
            <w:pPr>
              <w:pStyle w:val="Tabelanagwekdolewej"/>
              <w:spacing w:before="48" w:after="48"/>
              <w:rPr>
                <w:rFonts w:eastAsia="Calibri"/>
              </w:rPr>
            </w:pPr>
            <w:r>
              <w:rPr>
                <w:rFonts w:eastAsia="Calibri"/>
              </w:rPr>
              <w:t>Opis</w:t>
            </w:r>
          </w:p>
        </w:tc>
      </w:tr>
      <w:tr w:rsidR="00836D7A" w14:paraId="47BB1B0A" w14:textId="77777777" w:rsidTr="3F71C6A4">
        <w:tc>
          <w:tcPr>
            <w:tcW w:w="4531" w:type="dxa"/>
          </w:tcPr>
          <w:p w14:paraId="627CDC4D" w14:textId="77777777" w:rsid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USUNIETE_BIZADMIN</w:t>
            </w:r>
          </w:p>
        </w:tc>
        <w:tc>
          <w:tcPr>
            <w:tcW w:w="4531" w:type="dxa"/>
          </w:tcPr>
          <w:p w14:paraId="21F7AB30" w14:textId="77777777" w:rsid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Zlecenie usunięte</w:t>
            </w:r>
          </w:p>
        </w:tc>
      </w:tr>
      <w:tr w:rsidR="00836D7A" w14:paraId="740CA547" w14:textId="77777777" w:rsidTr="3F71C6A4">
        <w:tc>
          <w:tcPr>
            <w:tcW w:w="4531" w:type="dxa"/>
          </w:tcPr>
          <w:p w14:paraId="3449A933" w14:textId="77777777" w:rsid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WYBRANO_ZLECMAN</w:t>
            </w:r>
          </w:p>
        </w:tc>
        <w:tc>
          <w:tcPr>
            <w:tcW w:w="4531" w:type="dxa"/>
          </w:tcPr>
          <w:p w14:paraId="22C2DD4B" w14:textId="77777777" w:rsid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Dokonano wyboru laboratorium</w:t>
            </w:r>
          </w:p>
        </w:tc>
      </w:tr>
      <w:tr w:rsidR="00836D7A" w14:paraId="17B5DC9E" w14:textId="77777777" w:rsidTr="3F71C6A4">
        <w:tc>
          <w:tcPr>
            <w:tcW w:w="4531" w:type="dxa"/>
          </w:tcPr>
          <w:p w14:paraId="7A3CDCA6" w14:textId="77777777" w:rsid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KURIER_ZLECMAN</w:t>
            </w:r>
          </w:p>
        </w:tc>
        <w:tc>
          <w:tcPr>
            <w:tcW w:w="4531" w:type="dxa"/>
          </w:tcPr>
          <w:p w14:paraId="2A74435B" w14:textId="77777777" w:rsid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Przekazano kurierowi do dostarczenia</w:t>
            </w:r>
          </w:p>
        </w:tc>
      </w:tr>
      <w:tr w:rsidR="00836D7A" w14:paraId="153CB6D3" w14:textId="77777777" w:rsidTr="3F71C6A4">
        <w:tc>
          <w:tcPr>
            <w:tcW w:w="4531" w:type="dxa"/>
          </w:tcPr>
          <w:p w14:paraId="41F0FE33" w14:textId="77777777" w:rsid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ZLECONE_ZLEC</w:t>
            </w:r>
          </w:p>
        </w:tc>
        <w:tc>
          <w:tcPr>
            <w:tcW w:w="4531" w:type="dxa"/>
          </w:tcPr>
          <w:p w14:paraId="4CBE6C80" w14:textId="77777777" w:rsid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Zlecone przez zlecającego</w:t>
            </w:r>
          </w:p>
        </w:tc>
      </w:tr>
      <w:tr w:rsidR="00836D7A" w14:paraId="59147771" w14:textId="77777777" w:rsidTr="3F71C6A4">
        <w:tc>
          <w:tcPr>
            <w:tcW w:w="4531" w:type="dxa"/>
          </w:tcPr>
          <w:p w14:paraId="08625E3E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DOSTARCZONE_ZLEC</w:t>
            </w:r>
          </w:p>
        </w:tc>
        <w:tc>
          <w:tcPr>
            <w:tcW w:w="4531" w:type="dxa"/>
          </w:tcPr>
          <w:p w14:paraId="13D327A5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Dostarczone przez zlecającego</w:t>
            </w:r>
          </w:p>
        </w:tc>
      </w:tr>
      <w:tr w:rsidR="00836D7A" w14:paraId="5D575BB4" w14:textId="77777777" w:rsidTr="3F71C6A4">
        <w:tc>
          <w:tcPr>
            <w:tcW w:w="4531" w:type="dxa"/>
          </w:tcPr>
          <w:p w14:paraId="1B823B5C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DOSTARCZONE_LAB</w:t>
            </w:r>
          </w:p>
        </w:tc>
        <w:tc>
          <w:tcPr>
            <w:tcW w:w="4531" w:type="dxa"/>
          </w:tcPr>
          <w:p w14:paraId="05F6A222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Dostarczono do laboratorium</w:t>
            </w:r>
          </w:p>
        </w:tc>
      </w:tr>
      <w:tr w:rsidR="00836D7A" w14:paraId="72708426" w14:textId="77777777" w:rsidTr="3F71C6A4">
        <w:tc>
          <w:tcPr>
            <w:tcW w:w="4531" w:type="dxa"/>
          </w:tcPr>
          <w:p w14:paraId="216E2269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ZREALIZOWANE_LAB</w:t>
            </w:r>
          </w:p>
        </w:tc>
        <w:tc>
          <w:tcPr>
            <w:tcW w:w="4531" w:type="dxa"/>
          </w:tcPr>
          <w:p w14:paraId="4C644A5C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Zrealizowane przez laboratorium wraz z</w:t>
            </w:r>
            <w:r w:rsidR="00895279">
              <w:rPr>
                <w:rFonts w:eastAsia="Calibri"/>
              </w:rPr>
              <w:t> </w:t>
            </w:r>
            <w:r w:rsidRPr="00836D7A">
              <w:rPr>
                <w:rFonts w:eastAsia="Calibri"/>
              </w:rPr>
              <w:t>podanym wynikiem badania</w:t>
            </w:r>
          </w:p>
        </w:tc>
      </w:tr>
      <w:tr w:rsidR="00836D7A" w14:paraId="4E993BB3" w14:textId="77777777" w:rsidTr="3F71C6A4">
        <w:tc>
          <w:tcPr>
            <w:tcW w:w="4531" w:type="dxa"/>
          </w:tcPr>
          <w:p w14:paraId="7F685094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NIEMOZLIWE_LAB</w:t>
            </w:r>
          </w:p>
        </w:tc>
        <w:tc>
          <w:tcPr>
            <w:tcW w:w="4531" w:type="dxa"/>
          </w:tcPr>
          <w:p w14:paraId="7547749C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Niemożliwe do realizacji</w:t>
            </w:r>
          </w:p>
        </w:tc>
      </w:tr>
      <w:tr w:rsidR="00836D7A" w14:paraId="4083505D" w14:textId="77777777" w:rsidTr="3F71C6A4">
        <w:tc>
          <w:tcPr>
            <w:tcW w:w="4531" w:type="dxa"/>
          </w:tcPr>
          <w:p w14:paraId="0E7CF3B1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DOSTARCZONE_KURIER</w:t>
            </w:r>
          </w:p>
        </w:tc>
        <w:tc>
          <w:tcPr>
            <w:tcW w:w="4531" w:type="dxa"/>
          </w:tcPr>
          <w:p w14:paraId="140E82B8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Dostarczono do laboratorium</w:t>
            </w:r>
          </w:p>
        </w:tc>
      </w:tr>
      <w:tr w:rsidR="00836D7A" w14:paraId="6128A79D" w14:textId="77777777" w:rsidTr="3F71C6A4">
        <w:tc>
          <w:tcPr>
            <w:tcW w:w="4531" w:type="dxa"/>
          </w:tcPr>
          <w:p w14:paraId="71B0128E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ODMOWAPAC2_KURIER</w:t>
            </w:r>
          </w:p>
        </w:tc>
        <w:tc>
          <w:tcPr>
            <w:tcW w:w="4531" w:type="dxa"/>
          </w:tcPr>
          <w:p w14:paraId="0028BCE5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Pacjent odmówił - inny powód</w:t>
            </w:r>
          </w:p>
        </w:tc>
      </w:tr>
      <w:tr w:rsidR="00836D7A" w14:paraId="00550D60" w14:textId="77777777" w:rsidTr="3F71C6A4">
        <w:tc>
          <w:tcPr>
            <w:tcW w:w="4531" w:type="dxa"/>
          </w:tcPr>
          <w:p w14:paraId="21A3BE3B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ODMOWAPAC1_KURIER</w:t>
            </w:r>
          </w:p>
        </w:tc>
        <w:tc>
          <w:tcPr>
            <w:tcW w:w="4531" w:type="dxa"/>
          </w:tcPr>
          <w:p w14:paraId="4668394A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Pacjent odmówił - wymaz został już pobrany</w:t>
            </w:r>
          </w:p>
        </w:tc>
      </w:tr>
      <w:tr w:rsidR="00836D7A" w14:paraId="5A755F9D" w14:textId="77777777" w:rsidTr="3F71C6A4">
        <w:tc>
          <w:tcPr>
            <w:tcW w:w="4531" w:type="dxa"/>
          </w:tcPr>
          <w:p w14:paraId="7D3FC63C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NIEPOBRANO_KURIER</w:t>
            </w:r>
          </w:p>
        </w:tc>
        <w:tc>
          <w:tcPr>
            <w:tcW w:w="4531" w:type="dxa"/>
          </w:tcPr>
          <w:p w14:paraId="7B8B8AF0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Wymaz nie został pobrany - inny powód</w:t>
            </w:r>
          </w:p>
        </w:tc>
      </w:tr>
      <w:tr w:rsidR="00836D7A" w14:paraId="2B4A8BD7" w14:textId="77777777" w:rsidTr="3F71C6A4">
        <w:tc>
          <w:tcPr>
            <w:tcW w:w="4531" w:type="dxa"/>
          </w:tcPr>
          <w:p w14:paraId="75327E7E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POBRANO_KURIER</w:t>
            </w:r>
          </w:p>
        </w:tc>
        <w:tc>
          <w:tcPr>
            <w:tcW w:w="4531" w:type="dxa"/>
          </w:tcPr>
          <w:p w14:paraId="0CF77409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Wymaz został pobrany</w:t>
            </w:r>
          </w:p>
        </w:tc>
      </w:tr>
      <w:tr w:rsidR="00836D7A" w14:paraId="1208F51B" w14:textId="77777777" w:rsidTr="3F71C6A4">
        <w:tc>
          <w:tcPr>
            <w:tcW w:w="4531" w:type="dxa"/>
          </w:tcPr>
          <w:p w14:paraId="32E1CDC6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NIEMOZLIWE_LABMAN</w:t>
            </w:r>
            <w:r>
              <w:rPr>
                <w:rFonts w:eastAsia="Calibri"/>
              </w:rPr>
              <w:tab/>
            </w:r>
          </w:p>
        </w:tc>
        <w:tc>
          <w:tcPr>
            <w:tcW w:w="4531" w:type="dxa"/>
          </w:tcPr>
          <w:p w14:paraId="79D753D0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Niemożliwe do realizacji</w:t>
            </w:r>
          </w:p>
        </w:tc>
      </w:tr>
      <w:tr w:rsidR="00836D7A" w14:paraId="4CEA601D" w14:textId="77777777" w:rsidTr="3F71C6A4">
        <w:tc>
          <w:tcPr>
            <w:tcW w:w="4531" w:type="dxa"/>
          </w:tcPr>
          <w:p w14:paraId="5B1ED805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ZREALIZOWANE_LABMAN</w:t>
            </w:r>
          </w:p>
        </w:tc>
        <w:tc>
          <w:tcPr>
            <w:tcW w:w="4531" w:type="dxa"/>
          </w:tcPr>
          <w:p w14:paraId="72BE854D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Zrealizowane przez laboratorium wraz z podanym wynikiem badania</w:t>
            </w:r>
          </w:p>
        </w:tc>
      </w:tr>
      <w:tr w:rsidR="00836D7A" w14:paraId="5C8AD2E6" w14:textId="77777777" w:rsidTr="3F71C6A4">
        <w:tc>
          <w:tcPr>
            <w:tcW w:w="4531" w:type="dxa"/>
          </w:tcPr>
          <w:p w14:paraId="74DC7F0B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USUNIETE_ZLECMAN</w:t>
            </w:r>
          </w:p>
        </w:tc>
        <w:tc>
          <w:tcPr>
            <w:tcW w:w="4531" w:type="dxa"/>
          </w:tcPr>
          <w:p w14:paraId="601B6E03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Zlecenie usunięte</w:t>
            </w:r>
          </w:p>
        </w:tc>
      </w:tr>
      <w:tr w:rsidR="00836D7A" w14:paraId="020592BD" w14:textId="77777777" w:rsidTr="3F71C6A4">
        <w:tc>
          <w:tcPr>
            <w:tcW w:w="4531" w:type="dxa"/>
          </w:tcPr>
          <w:p w14:paraId="6F5C664B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USUNIETE_ZLEC</w:t>
            </w:r>
          </w:p>
        </w:tc>
        <w:tc>
          <w:tcPr>
            <w:tcW w:w="4531" w:type="dxa"/>
          </w:tcPr>
          <w:p w14:paraId="1CB058EC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Zlecenie usunięte</w:t>
            </w:r>
          </w:p>
        </w:tc>
      </w:tr>
      <w:tr w:rsidR="00836D7A" w14:paraId="7D87C30A" w14:textId="77777777" w:rsidTr="3F71C6A4">
        <w:tc>
          <w:tcPr>
            <w:tcW w:w="4531" w:type="dxa"/>
          </w:tcPr>
          <w:p w14:paraId="004C03DC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USUNIETE_LABMAN</w:t>
            </w:r>
          </w:p>
        </w:tc>
        <w:tc>
          <w:tcPr>
            <w:tcW w:w="4531" w:type="dxa"/>
          </w:tcPr>
          <w:p w14:paraId="16276589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Zlecenie usunięte</w:t>
            </w:r>
          </w:p>
        </w:tc>
      </w:tr>
      <w:tr w:rsidR="00836D7A" w14:paraId="53317C2E" w14:textId="77777777" w:rsidTr="3F71C6A4">
        <w:tc>
          <w:tcPr>
            <w:tcW w:w="4531" w:type="dxa"/>
          </w:tcPr>
          <w:p w14:paraId="550D0BE4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NIEPOBRANO_ZLECMAN</w:t>
            </w:r>
          </w:p>
        </w:tc>
        <w:tc>
          <w:tcPr>
            <w:tcW w:w="4531" w:type="dxa"/>
          </w:tcPr>
          <w:p w14:paraId="77550A47" w14:textId="77777777" w:rsidR="00836D7A" w:rsidRPr="00836D7A" w:rsidRDefault="00836D7A" w:rsidP="000368D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Wymaz nie został pobrany - inny powód</w:t>
            </w:r>
          </w:p>
        </w:tc>
      </w:tr>
      <w:tr w:rsidR="00FB1D88" w14:paraId="219BD7B2" w14:textId="77777777" w:rsidTr="3F71C6A4">
        <w:tc>
          <w:tcPr>
            <w:tcW w:w="4531" w:type="dxa"/>
          </w:tcPr>
          <w:p w14:paraId="4CF9BCDF" w14:textId="77777777" w:rsidR="00FB1D88" w:rsidRPr="00836D7A" w:rsidRDefault="00FB1D88" w:rsidP="000368D4">
            <w:pPr>
              <w:pStyle w:val="tabelanormalny"/>
              <w:rPr>
                <w:rFonts w:eastAsia="Calibri"/>
              </w:rPr>
            </w:pPr>
            <w:r w:rsidRPr="00FB1D88">
              <w:rPr>
                <w:rFonts w:eastAsia="Calibri"/>
              </w:rPr>
              <w:t>ODMOWAPAC1_ZLECMAN</w:t>
            </w:r>
          </w:p>
        </w:tc>
        <w:tc>
          <w:tcPr>
            <w:tcW w:w="4531" w:type="dxa"/>
          </w:tcPr>
          <w:p w14:paraId="2347AA86" w14:textId="77777777" w:rsidR="00FB1D88" w:rsidRPr="00836D7A" w:rsidRDefault="00FB1D88" w:rsidP="000368D4">
            <w:pPr>
              <w:pStyle w:val="tabelanormalny"/>
              <w:rPr>
                <w:rFonts w:eastAsia="Calibri"/>
              </w:rPr>
            </w:pPr>
            <w:r w:rsidRPr="00FB1D88">
              <w:rPr>
                <w:rFonts w:eastAsia="Calibri"/>
              </w:rPr>
              <w:t>Pacjent odmówił - wymaz został już pobrany</w:t>
            </w:r>
          </w:p>
        </w:tc>
      </w:tr>
      <w:tr w:rsidR="00FB1D88" w14:paraId="06AAD03B" w14:textId="77777777" w:rsidTr="3F71C6A4">
        <w:tc>
          <w:tcPr>
            <w:tcW w:w="4531" w:type="dxa"/>
          </w:tcPr>
          <w:p w14:paraId="20A15013" w14:textId="77777777" w:rsidR="00FB1D88" w:rsidRPr="00FB1D88" w:rsidRDefault="00FB1D88" w:rsidP="000368D4">
            <w:pPr>
              <w:pStyle w:val="tabelanormalny"/>
              <w:rPr>
                <w:rFonts w:eastAsia="Calibri"/>
              </w:rPr>
            </w:pPr>
            <w:r w:rsidRPr="00FB1D88">
              <w:rPr>
                <w:rFonts w:eastAsia="Calibri"/>
              </w:rPr>
              <w:t>ODMOWAPAC2_ZLECMAN</w:t>
            </w:r>
          </w:p>
        </w:tc>
        <w:tc>
          <w:tcPr>
            <w:tcW w:w="4531" w:type="dxa"/>
          </w:tcPr>
          <w:p w14:paraId="2F1876E8" w14:textId="77777777" w:rsidR="00FB1D88" w:rsidRPr="00FB1D88" w:rsidRDefault="00FB1D88" w:rsidP="000368D4">
            <w:pPr>
              <w:pStyle w:val="tabelanormalny"/>
              <w:rPr>
                <w:rFonts w:eastAsia="Calibri"/>
              </w:rPr>
            </w:pPr>
            <w:r w:rsidRPr="00FB1D88">
              <w:rPr>
                <w:rFonts w:eastAsia="Calibri"/>
              </w:rPr>
              <w:t>Pacjent odmówił - inny powód</w:t>
            </w:r>
          </w:p>
        </w:tc>
      </w:tr>
      <w:tr w:rsidR="00CA1B97" w14:paraId="6DC422F9" w14:textId="77777777" w:rsidTr="3F71C6A4">
        <w:tc>
          <w:tcPr>
            <w:tcW w:w="4531" w:type="dxa"/>
          </w:tcPr>
          <w:p w14:paraId="5E64397D" w14:textId="77777777" w:rsidR="00CA1B97" w:rsidRPr="00FB1D88" w:rsidRDefault="00CA1B97" w:rsidP="000368D4">
            <w:pPr>
              <w:pStyle w:val="tabelanormalny"/>
              <w:rPr>
                <w:rFonts w:eastAsiaTheme="minorEastAsia"/>
              </w:rPr>
            </w:pPr>
            <w:r w:rsidRPr="3F71C6A4">
              <w:rPr>
                <w:rFonts w:eastAsiaTheme="minorEastAsia"/>
                <w:shd w:val="clear" w:color="auto" w:fill="FFFFFF"/>
              </w:rPr>
              <w:t>ZWROCONO_LAB</w:t>
            </w:r>
          </w:p>
        </w:tc>
        <w:tc>
          <w:tcPr>
            <w:tcW w:w="4531" w:type="dxa"/>
          </w:tcPr>
          <w:p w14:paraId="15C6FC0C" w14:textId="77777777" w:rsidR="00CA1B97" w:rsidRPr="00FB1D88" w:rsidRDefault="00DC4B45" w:rsidP="000368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Laboratorium zwróciło do koordynatora błędnie przypisane zlecenie</w:t>
            </w:r>
          </w:p>
        </w:tc>
      </w:tr>
    </w:tbl>
    <w:p w14:paraId="344A7FCE" w14:textId="77777777" w:rsidR="00F40D33" w:rsidRPr="00E14DE4" w:rsidRDefault="00C30202" w:rsidP="00F40D33">
      <w:pPr>
        <w:pStyle w:val="Legenda"/>
        <w:rPr>
          <w:rFonts w:ascii="Calibri" w:hAnsi="Calibri" w:cs="Times New Roman"/>
          <w:sz w:val="20"/>
          <w:szCs w:val="20"/>
        </w:rPr>
      </w:pPr>
      <w:r>
        <w:lastRenderedPageBreak/>
        <w:t xml:space="preserve">Tabela 16 </w:t>
      </w:r>
      <w:r w:rsidR="00F40D33">
        <w:t>Tabela słownika statusów badań</w:t>
      </w:r>
    </w:p>
    <w:p w14:paraId="1231BE67" w14:textId="77777777" w:rsidR="00836D7A" w:rsidRPr="00836D7A" w:rsidRDefault="00836D7A" w:rsidP="00836D7A"/>
    <w:p w14:paraId="74608720" w14:textId="77777777" w:rsidR="09B839E7" w:rsidRDefault="2D56436A">
      <w:pPr>
        <w:pStyle w:val="Nagwek1"/>
        <w:numPr>
          <w:ilvl w:val="1"/>
          <w:numId w:val="20"/>
        </w:numPr>
        <w:rPr>
          <w:rFonts w:eastAsiaTheme="minorEastAsia"/>
          <w:color w:val="17365D" w:themeColor="text2" w:themeShade="BF"/>
        </w:rPr>
        <w:pPrChange w:id="6095" w:author="Autor">
          <w:pPr>
            <w:pStyle w:val="Nagwek1"/>
          </w:pPr>
        </w:pPrChange>
      </w:pPr>
      <w:bookmarkStart w:id="6096" w:name="_Toc95995803"/>
      <w:bookmarkStart w:id="6097" w:name="_Toc1736944429"/>
      <w:bookmarkStart w:id="6098" w:name="_Toc1954434171"/>
      <w:bookmarkStart w:id="6099" w:name="_Toc1343297284"/>
      <w:bookmarkStart w:id="6100" w:name="_Toc2131287072"/>
      <w:bookmarkStart w:id="6101" w:name="_Toc819346944"/>
      <w:bookmarkStart w:id="6102" w:name="_Toc1877139832"/>
      <w:bookmarkStart w:id="6103" w:name="_Toc1191177549"/>
      <w:bookmarkStart w:id="6104" w:name="_Toc1463690845"/>
      <w:bookmarkStart w:id="6105" w:name="_Toc1600364107"/>
      <w:bookmarkStart w:id="6106" w:name="_Toc1408825287"/>
      <w:bookmarkStart w:id="6107" w:name="_Toc2101016983"/>
      <w:bookmarkStart w:id="6108" w:name="_Toc1231566165"/>
      <w:bookmarkStart w:id="6109" w:name="_Toc1021049480"/>
      <w:bookmarkStart w:id="6110" w:name="_Toc998681593"/>
      <w:bookmarkStart w:id="6111" w:name="_Toc1072205027"/>
      <w:bookmarkStart w:id="6112" w:name="_Toc1053334620"/>
      <w:bookmarkStart w:id="6113" w:name="_Toc235311884"/>
      <w:bookmarkStart w:id="6114" w:name="_Toc1195224525"/>
      <w:bookmarkStart w:id="6115" w:name="_Toc1751885663"/>
      <w:bookmarkStart w:id="6116" w:name="_Toc1723186757"/>
      <w:bookmarkStart w:id="6117" w:name="_Toc1314678650"/>
      <w:bookmarkStart w:id="6118" w:name="_Toc948490802"/>
      <w:bookmarkStart w:id="6119" w:name="_Toc1019170708"/>
      <w:bookmarkStart w:id="6120" w:name="_Toc1500798680"/>
      <w:bookmarkStart w:id="6121" w:name="_Toc1650967086"/>
      <w:bookmarkStart w:id="6122" w:name="_Toc349855079"/>
      <w:bookmarkStart w:id="6123" w:name="_Toc2038490364"/>
      <w:bookmarkStart w:id="6124" w:name="_Toc66659633"/>
      <w:bookmarkStart w:id="6125" w:name="_Toc75023734"/>
      <w:bookmarkStart w:id="6126" w:name="_Toc1580232270"/>
      <w:bookmarkStart w:id="6127" w:name="_Toc1053784875"/>
      <w:bookmarkStart w:id="6128" w:name="_Toc1938274797"/>
      <w:bookmarkStart w:id="6129" w:name="_Toc732536858"/>
      <w:bookmarkStart w:id="6130" w:name="_Toc608465879"/>
      <w:bookmarkStart w:id="6131" w:name="_Toc1519376328"/>
      <w:bookmarkStart w:id="6132" w:name="_Toc749331304"/>
      <w:bookmarkStart w:id="6133" w:name="_Toc569850686"/>
      <w:bookmarkStart w:id="6134" w:name="_Toc2130590231"/>
      <w:bookmarkStart w:id="6135" w:name="_Toc1485690132"/>
      <w:bookmarkStart w:id="6136" w:name="_Toc1096450426"/>
      <w:bookmarkStart w:id="6137" w:name="_Toc478842394"/>
      <w:bookmarkStart w:id="6138" w:name="_Toc872294344"/>
      <w:bookmarkStart w:id="6139" w:name="_Toc53412550"/>
      <w:bookmarkStart w:id="6140" w:name="_Toc787954695"/>
      <w:bookmarkStart w:id="6141" w:name="_Toc1641164353"/>
      <w:bookmarkStart w:id="6142" w:name="_Toc2100707122"/>
      <w:bookmarkStart w:id="6143" w:name="_Toc578425568"/>
      <w:bookmarkStart w:id="6144" w:name="_Toc563876563"/>
      <w:bookmarkStart w:id="6145" w:name="_Toc1849171040"/>
      <w:bookmarkStart w:id="6146" w:name="_Toc1661579123"/>
      <w:bookmarkStart w:id="6147" w:name="_Toc1151035760"/>
      <w:bookmarkStart w:id="6148" w:name="_Toc198657925"/>
      <w:bookmarkStart w:id="6149" w:name="_Toc51275345"/>
      <w:bookmarkStart w:id="6150" w:name="_Toc1733826998"/>
      <w:bookmarkStart w:id="6151" w:name="_Toc877630899"/>
      <w:bookmarkStart w:id="6152" w:name="_Toc1064931133"/>
      <w:bookmarkStart w:id="6153" w:name="_Toc617610159"/>
      <w:bookmarkStart w:id="6154" w:name="_Toc2022817208"/>
      <w:bookmarkStart w:id="6155" w:name="_Toc1130946833"/>
      <w:bookmarkStart w:id="6156" w:name="_Toc1666410501"/>
      <w:bookmarkStart w:id="6157" w:name="_Toc742744436"/>
      <w:bookmarkStart w:id="6158" w:name="_Toc1473054578"/>
      <w:bookmarkStart w:id="6159" w:name="_Toc1818626977"/>
      <w:bookmarkStart w:id="6160" w:name="_Toc1245337572"/>
      <w:bookmarkStart w:id="6161" w:name="_Toc581813977"/>
      <w:bookmarkStart w:id="6162" w:name="_Toc1245152393"/>
      <w:bookmarkStart w:id="6163" w:name="_Toc1040540331"/>
      <w:bookmarkStart w:id="6164" w:name="_Toc1418541261"/>
      <w:bookmarkStart w:id="6165" w:name="_Toc1982636050"/>
      <w:bookmarkStart w:id="6166" w:name="_Toc209873824"/>
      <w:bookmarkStart w:id="6167" w:name="_Toc279155333"/>
      <w:bookmarkStart w:id="6168" w:name="_Toc1963550423"/>
      <w:bookmarkStart w:id="6169" w:name="_Toc872443155"/>
      <w:bookmarkStart w:id="6170" w:name="_Toc547403699"/>
      <w:bookmarkStart w:id="6171" w:name="_Toc1472209186"/>
      <w:bookmarkStart w:id="6172" w:name="_Toc1242462058"/>
      <w:bookmarkStart w:id="6173" w:name="_Toc2036568178"/>
      <w:bookmarkStart w:id="6174" w:name="_Toc1573668359"/>
      <w:bookmarkStart w:id="6175" w:name="_Toc530529167"/>
      <w:bookmarkStart w:id="6176" w:name="_Toc1977727674"/>
      <w:bookmarkStart w:id="6177" w:name="_Toc176651818"/>
      <w:bookmarkStart w:id="6178" w:name="_Toc547255005"/>
      <w:bookmarkStart w:id="6179" w:name="_Toc1364798628"/>
      <w:bookmarkStart w:id="6180" w:name="_Toc1354633836"/>
      <w:bookmarkStart w:id="6181" w:name="_Toc1183068322"/>
      <w:bookmarkStart w:id="6182" w:name="_Toc950992546"/>
      <w:bookmarkStart w:id="6183" w:name="_Toc1473730975"/>
      <w:bookmarkStart w:id="6184" w:name="_Toc24328327"/>
      <w:bookmarkStart w:id="6185" w:name="_Toc471151609"/>
      <w:bookmarkStart w:id="6186" w:name="_Toc1641792548"/>
      <w:bookmarkStart w:id="6187" w:name="_Toc818267321"/>
      <w:bookmarkStart w:id="6188" w:name="_Toc854362158"/>
      <w:bookmarkStart w:id="6189" w:name="_Toc1264585148"/>
      <w:bookmarkStart w:id="6190" w:name="_Toc2125513512"/>
      <w:bookmarkStart w:id="6191" w:name="_Toc1785220256"/>
      <w:bookmarkStart w:id="6192" w:name="_Toc368879423"/>
      <w:bookmarkStart w:id="6193" w:name="_Toc386400998"/>
      <w:bookmarkStart w:id="6194" w:name="_Toc210420789"/>
      <w:bookmarkStart w:id="6195" w:name="_Toc1344199001"/>
      <w:bookmarkStart w:id="6196" w:name="_Toc317126455"/>
      <w:bookmarkStart w:id="6197" w:name="_Toc763548677"/>
      <w:bookmarkStart w:id="6198" w:name="_Toc409505564"/>
      <w:bookmarkStart w:id="6199" w:name="_Toc452179130"/>
      <w:bookmarkStart w:id="6200" w:name="_Toc1094769119"/>
      <w:bookmarkStart w:id="6201" w:name="_Toc132661438"/>
      <w:bookmarkStart w:id="6202" w:name="_Toc558659940"/>
      <w:bookmarkStart w:id="6203" w:name="_Toc1616911054"/>
      <w:bookmarkStart w:id="6204" w:name="_Toc1553291093"/>
      <w:bookmarkStart w:id="6205" w:name="_Toc1253856832"/>
      <w:bookmarkStart w:id="6206" w:name="_Toc1108075294"/>
      <w:bookmarkStart w:id="6207" w:name="_Toc1592030394"/>
      <w:bookmarkStart w:id="6208" w:name="_Toc855088777"/>
      <w:bookmarkStart w:id="6209" w:name="_Toc1013581013"/>
      <w:bookmarkStart w:id="6210" w:name="_Toc1104467367"/>
      <w:bookmarkStart w:id="6211" w:name="_Toc1472408880"/>
      <w:bookmarkStart w:id="6212" w:name="_Toc731148864"/>
      <w:bookmarkStart w:id="6213" w:name="_Toc745465531"/>
      <w:bookmarkStart w:id="6214" w:name="_Toc1702549572"/>
      <w:bookmarkStart w:id="6215" w:name="_Toc458108282"/>
      <w:bookmarkStart w:id="6216" w:name="_Toc1936699996"/>
      <w:bookmarkStart w:id="6217" w:name="_Toc161775392"/>
      <w:bookmarkStart w:id="6218" w:name="_Toc1386011209"/>
      <w:bookmarkStart w:id="6219" w:name="_Toc1254403462"/>
      <w:bookmarkStart w:id="6220" w:name="_Toc1403511402"/>
      <w:bookmarkStart w:id="6221" w:name="_Toc1391764544"/>
      <w:bookmarkStart w:id="6222" w:name="_Toc1115658153"/>
      <w:bookmarkStart w:id="6223" w:name="_Toc1315810089"/>
      <w:bookmarkStart w:id="6224" w:name="_Toc226157715"/>
      <w:bookmarkStart w:id="6225" w:name="_Toc1706832149"/>
      <w:bookmarkStart w:id="6226" w:name="_Toc1036688295"/>
      <w:bookmarkStart w:id="6227" w:name="_Toc1525269617"/>
      <w:bookmarkStart w:id="6228" w:name="_Toc434174004"/>
      <w:bookmarkStart w:id="6229" w:name="_Toc570466320"/>
      <w:r>
        <w:lastRenderedPageBreak/>
        <w:t>Kody wynikowe błędów EWP</w:t>
      </w:r>
      <w:bookmarkEnd w:id="6096"/>
      <w:bookmarkEnd w:id="6097"/>
      <w:bookmarkEnd w:id="6098"/>
      <w:bookmarkEnd w:id="6099"/>
      <w:bookmarkEnd w:id="6100"/>
      <w:bookmarkEnd w:id="6101"/>
      <w:bookmarkEnd w:id="6102"/>
      <w:bookmarkEnd w:id="6103"/>
      <w:bookmarkEnd w:id="6104"/>
      <w:bookmarkEnd w:id="6105"/>
      <w:bookmarkEnd w:id="6106"/>
      <w:bookmarkEnd w:id="6107"/>
      <w:bookmarkEnd w:id="6108"/>
      <w:bookmarkEnd w:id="6109"/>
      <w:bookmarkEnd w:id="6110"/>
      <w:bookmarkEnd w:id="6111"/>
      <w:bookmarkEnd w:id="6112"/>
      <w:bookmarkEnd w:id="6113"/>
      <w:bookmarkEnd w:id="6114"/>
      <w:bookmarkEnd w:id="6115"/>
      <w:bookmarkEnd w:id="6116"/>
      <w:bookmarkEnd w:id="6117"/>
      <w:bookmarkEnd w:id="6118"/>
      <w:bookmarkEnd w:id="6119"/>
      <w:bookmarkEnd w:id="6120"/>
      <w:bookmarkEnd w:id="6121"/>
      <w:bookmarkEnd w:id="6122"/>
      <w:bookmarkEnd w:id="6123"/>
      <w:bookmarkEnd w:id="6124"/>
      <w:bookmarkEnd w:id="6125"/>
      <w:bookmarkEnd w:id="6126"/>
      <w:bookmarkEnd w:id="6127"/>
      <w:bookmarkEnd w:id="6128"/>
      <w:bookmarkEnd w:id="6129"/>
      <w:bookmarkEnd w:id="6130"/>
      <w:bookmarkEnd w:id="6131"/>
      <w:bookmarkEnd w:id="6132"/>
      <w:bookmarkEnd w:id="6133"/>
      <w:bookmarkEnd w:id="6134"/>
      <w:bookmarkEnd w:id="6135"/>
      <w:bookmarkEnd w:id="6136"/>
      <w:bookmarkEnd w:id="6137"/>
      <w:bookmarkEnd w:id="6138"/>
      <w:bookmarkEnd w:id="6139"/>
      <w:bookmarkEnd w:id="6140"/>
      <w:bookmarkEnd w:id="6141"/>
      <w:bookmarkEnd w:id="6142"/>
      <w:bookmarkEnd w:id="6143"/>
      <w:bookmarkEnd w:id="6144"/>
      <w:bookmarkEnd w:id="6145"/>
      <w:bookmarkEnd w:id="6146"/>
      <w:bookmarkEnd w:id="6147"/>
      <w:bookmarkEnd w:id="6148"/>
      <w:bookmarkEnd w:id="6149"/>
      <w:bookmarkEnd w:id="6150"/>
      <w:bookmarkEnd w:id="6151"/>
      <w:bookmarkEnd w:id="6152"/>
      <w:bookmarkEnd w:id="6153"/>
      <w:bookmarkEnd w:id="6154"/>
      <w:bookmarkEnd w:id="6155"/>
      <w:bookmarkEnd w:id="6156"/>
      <w:bookmarkEnd w:id="6157"/>
      <w:bookmarkEnd w:id="6158"/>
      <w:bookmarkEnd w:id="6159"/>
      <w:bookmarkEnd w:id="6160"/>
      <w:bookmarkEnd w:id="6161"/>
      <w:bookmarkEnd w:id="6162"/>
      <w:bookmarkEnd w:id="6163"/>
      <w:bookmarkEnd w:id="6164"/>
      <w:bookmarkEnd w:id="6165"/>
      <w:bookmarkEnd w:id="6166"/>
      <w:bookmarkEnd w:id="6167"/>
      <w:bookmarkEnd w:id="6168"/>
      <w:bookmarkEnd w:id="6169"/>
      <w:bookmarkEnd w:id="6170"/>
      <w:bookmarkEnd w:id="6171"/>
      <w:bookmarkEnd w:id="6172"/>
      <w:bookmarkEnd w:id="6173"/>
      <w:bookmarkEnd w:id="6174"/>
      <w:bookmarkEnd w:id="6175"/>
      <w:bookmarkEnd w:id="6176"/>
      <w:bookmarkEnd w:id="6177"/>
      <w:bookmarkEnd w:id="6178"/>
      <w:bookmarkEnd w:id="6179"/>
      <w:bookmarkEnd w:id="6180"/>
      <w:bookmarkEnd w:id="6181"/>
      <w:bookmarkEnd w:id="6182"/>
      <w:bookmarkEnd w:id="6183"/>
      <w:bookmarkEnd w:id="6184"/>
      <w:bookmarkEnd w:id="6185"/>
      <w:bookmarkEnd w:id="6186"/>
      <w:bookmarkEnd w:id="6187"/>
      <w:bookmarkEnd w:id="6188"/>
      <w:bookmarkEnd w:id="6189"/>
      <w:bookmarkEnd w:id="6190"/>
      <w:bookmarkEnd w:id="6191"/>
      <w:bookmarkEnd w:id="6192"/>
      <w:bookmarkEnd w:id="6193"/>
      <w:bookmarkEnd w:id="6194"/>
      <w:bookmarkEnd w:id="6195"/>
      <w:bookmarkEnd w:id="6196"/>
      <w:bookmarkEnd w:id="6197"/>
      <w:bookmarkEnd w:id="6198"/>
      <w:bookmarkEnd w:id="6199"/>
      <w:bookmarkEnd w:id="6200"/>
      <w:bookmarkEnd w:id="6201"/>
      <w:bookmarkEnd w:id="6202"/>
      <w:bookmarkEnd w:id="6203"/>
      <w:bookmarkEnd w:id="6204"/>
      <w:bookmarkEnd w:id="6205"/>
      <w:bookmarkEnd w:id="6206"/>
      <w:bookmarkEnd w:id="6207"/>
      <w:bookmarkEnd w:id="6208"/>
      <w:bookmarkEnd w:id="6209"/>
      <w:bookmarkEnd w:id="6210"/>
      <w:bookmarkEnd w:id="6211"/>
      <w:bookmarkEnd w:id="6212"/>
      <w:bookmarkEnd w:id="6213"/>
      <w:bookmarkEnd w:id="6214"/>
      <w:bookmarkEnd w:id="6215"/>
      <w:bookmarkEnd w:id="6216"/>
      <w:bookmarkEnd w:id="6217"/>
      <w:bookmarkEnd w:id="6218"/>
      <w:bookmarkEnd w:id="6219"/>
      <w:bookmarkEnd w:id="6220"/>
      <w:bookmarkEnd w:id="6221"/>
      <w:bookmarkEnd w:id="6222"/>
      <w:bookmarkEnd w:id="6223"/>
      <w:bookmarkEnd w:id="6224"/>
      <w:bookmarkEnd w:id="6225"/>
      <w:bookmarkEnd w:id="6226"/>
      <w:bookmarkEnd w:id="6227"/>
      <w:bookmarkEnd w:id="6228"/>
      <w:bookmarkEnd w:id="6229"/>
    </w:p>
    <w:p w14:paraId="5FED769D" w14:textId="7A54D010" w:rsidR="6AF12D69" w:rsidRDefault="6AF12D69" w:rsidP="6AF12D69">
      <w:pPr>
        <w:rPr>
          <w:ins w:id="6230" w:author="Autor"/>
        </w:rPr>
      </w:pPr>
      <w:ins w:id="6231" w:author="Autor">
        <w:r>
          <w:t>Błędy zwracane z usług EWP i są zgodne z poniższym schematem:</w:t>
        </w:r>
      </w:ins>
    </w:p>
    <w:p w14:paraId="446044D3" w14:textId="093B70C1" w:rsidR="6AF12D69" w:rsidRDefault="6AF12D69">
      <w:pPr>
        <w:ind w:left="708"/>
        <w:rPr>
          <w:ins w:id="6232" w:author="Autor"/>
        </w:rPr>
        <w:pPrChange w:id="6233" w:author="Autor">
          <w:pPr/>
        </w:pPrChange>
      </w:pPr>
      <w:ins w:id="6234" w:author="Autor">
        <w:r>
          <w:t>{</w:t>
        </w:r>
      </w:ins>
    </w:p>
    <w:p w14:paraId="1B4B1B5C" w14:textId="21AFCB41" w:rsidR="6AF12D69" w:rsidRDefault="6AF12D69">
      <w:pPr>
        <w:ind w:left="708"/>
        <w:rPr>
          <w:ins w:id="6235" w:author="Autor"/>
        </w:rPr>
        <w:pPrChange w:id="6236" w:author="Autor">
          <w:pPr/>
        </w:pPrChange>
      </w:pPr>
      <w:ins w:id="6237" w:author="Autor">
        <w:r>
          <w:t xml:space="preserve">    "</w:t>
        </w:r>
        <w:proofErr w:type="spellStart"/>
        <w:r>
          <w:t>errors</w:t>
        </w:r>
        <w:proofErr w:type="spellEnd"/>
        <w:r>
          <w:t>": [</w:t>
        </w:r>
      </w:ins>
    </w:p>
    <w:p w14:paraId="02803A20" w14:textId="19C1DCE2" w:rsidR="6AF12D69" w:rsidRDefault="6AF12D69">
      <w:pPr>
        <w:ind w:left="708"/>
        <w:rPr>
          <w:ins w:id="6238" w:author="Autor"/>
        </w:rPr>
        <w:pPrChange w:id="6239" w:author="Autor">
          <w:pPr/>
        </w:pPrChange>
      </w:pPr>
      <w:ins w:id="6240" w:author="Autor">
        <w:r>
          <w:t xml:space="preserve">        {</w:t>
        </w:r>
      </w:ins>
    </w:p>
    <w:p w14:paraId="5F5202B0" w14:textId="4862EFB3" w:rsidR="6AF12D69" w:rsidRDefault="6AF12D69">
      <w:pPr>
        <w:ind w:left="708"/>
        <w:rPr>
          <w:ins w:id="6241" w:author="Autor"/>
        </w:rPr>
        <w:pPrChange w:id="6242" w:author="Autor">
          <w:pPr/>
        </w:pPrChange>
      </w:pPr>
      <w:ins w:id="6243" w:author="Autor">
        <w:r>
          <w:t xml:space="preserve">            "</w:t>
        </w:r>
        <w:proofErr w:type="spellStart"/>
        <w:r>
          <w:t>code</w:t>
        </w:r>
        <w:proofErr w:type="spellEnd"/>
        <w:r>
          <w:t>": "",</w:t>
        </w:r>
      </w:ins>
    </w:p>
    <w:p w14:paraId="0EFB06A2" w14:textId="75A34E51" w:rsidR="6AF12D69" w:rsidRDefault="6AF12D69">
      <w:pPr>
        <w:ind w:left="708"/>
        <w:rPr>
          <w:ins w:id="6244" w:author="Autor"/>
        </w:rPr>
        <w:pPrChange w:id="6245" w:author="Autor">
          <w:pPr/>
        </w:pPrChange>
      </w:pPr>
      <w:ins w:id="6246" w:author="Autor">
        <w:r>
          <w:t xml:space="preserve">            "</w:t>
        </w:r>
        <w:proofErr w:type="spellStart"/>
        <w:r>
          <w:t>message</w:t>
        </w:r>
        <w:proofErr w:type="spellEnd"/>
        <w:r>
          <w:t>": "",</w:t>
        </w:r>
      </w:ins>
    </w:p>
    <w:p w14:paraId="00E857FB" w14:textId="33789A21" w:rsidR="6AF12D69" w:rsidRDefault="6AF12D69">
      <w:pPr>
        <w:ind w:left="708"/>
        <w:rPr>
          <w:ins w:id="6247" w:author="Autor"/>
        </w:rPr>
        <w:pPrChange w:id="6248" w:author="Autor">
          <w:pPr/>
        </w:pPrChange>
      </w:pPr>
      <w:ins w:id="6249" w:author="Autor">
        <w:r>
          <w:t xml:space="preserve">            "</w:t>
        </w:r>
        <w:proofErr w:type="spellStart"/>
        <w:r>
          <w:t>path</w:t>
        </w:r>
        <w:proofErr w:type="spellEnd"/>
        <w:r>
          <w:t>": "",</w:t>
        </w:r>
      </w:ins>
    </w:p>
    <w:p w14:paraId="7739DBD9" w14:textId="1BA4B94D" w:rsidR="6AF12D69" w:rsidRDefault="6AF12D69">
      <w:pPr>
        <w:ind w:left="708"/>
        <w:rPr>
          <w:ins w:id="6250" w:author="Autor"/>
        </w:rPr>
        <w:pPrChange w:id="6251" w:author="Autor">
          <w:pPr/>
        </w:pPrChange>
      </w:pPr>
      <w:ins w:id="6252" w:author="Autor">
        <w:r>
          <w:t xml:space="preserve">            "</w:t>
        </w:r>
        <w:proofErr w:type="spellStart"/>
        <w:r>
          <w:t>invalid_value</w:t>
        </w:r>
        <w:proofErr w:type="spellEnd"/>
        <w:r>
          <w:t>": ""</w:t>
        </w:r>
      </w:ins>
    </w:p>
    <w:p w14:paraId="1AE3A988" w14:textId="3F6C9FE4" w:rsidR="6AF12D69" w:rsidRDefault="6AF12D69">
      <w:pPr>
        <w:ind w:left="708"/>
        <w:rPr>
          <w:ins w:id="6253" w:author="Autor"/>
        </w:rPr>
        <w:pPrChange w:id="6254" w:author="Autor">
          <w:pPr/>
        </w:pPrChange>
      </w:pPr>
      <w:ins w:id="6255" w:author="Autor">
        <w:r>
          <w:t xml:space="preserve">        }</w:t>
        </w:r>
      </w:ins>
    </w:p>
    <w:p w14:paraId="262A75F6" w14:textId="4CE4811F" w:rsidR="6AF12D69" w:rsidRDefault="6AF12D69">
      <w:pPr>
        <w:ind w:left="708"/>
        <w:rPr>
          <w:ins w:id="6256" w:author="Autor"/>
        </w:rPr>
        <w:pPrChange w:id="6257" w:author="Autor">
          <w:pPr/>
        </w:pPrChange>
      </w:pPr>
      <w:ins w:id="6258" w:author="Autor">
        <w:r>
          <w:t xml:space="preserve">    ],</w:t>
        </w:r>
      </w:ins>
    </w:p>
    <w:p w14:paraId="3CB371F2" w14:textId="5A6F10C5" w:rsidR="6AF12D69" w:rsidRDefault="6AF12D69">
      <w:pPr>
        <w:ind w:left="708"/>
        <w:rPr>
          <w:ins w:id="6259" w:author="Autor"/>
        </w:rPr>
        <w:pPrChange w:id="6260" w:author="Autor">
          <w:pPr/>
        </w:pPrChange>
      </w:pPr>
      <w:ins w:id="6261" w:author="Autor">
        <w:r>
          <w:t xml:space="preserve">    "</w:t>
        </w:r>
        <w:proofErr w:type="spellStart"/>
        <w:r>
          <w:t>request</w:t>
        </w:r>
        <w:proofErr w:type="spellEnd"/>
        <w:r>
          <w:t>-id": ""</w:t>
        </w:r>
      </w:ins>
    </w:p>
    <w:p w14:paraId="2826D076" w14:textId="528015E1" w:rsidR="6AF12D69" w:rsidRDefault="6AF12D69">
      <w:pPr>
        <w:ind w:left="708"/>
        <w:rPr>
          <w:ins w:id="6262" w:author="Autor"/>
          <w:del w:id="6263" w:author="Autor"/>
        </w:rPr>
        <w:pPrChange w:id="6264" w:author="Autor">
          <w:pPr/>
        </w:pPrChange>
      </w:pPr>
      <w:ins w:id="6265" w:author="Autor">
        <w:r>
          <w:t>}</w:t>
        </w:r>
      </w:ins>
    </w:p>
    <w:p w14:paraId="70C21C5C" w14:textId="41913010" w:rsidR="6AF12D69" w:rsidRDefault="6AF12D69" w:rsidP="6AF12D69">
      <w:pPr>
        <w:rPr>
          <w:ins w:id="6266" w:author="Autor"/>
          <w:del w:id="6267" w:author="Autor"/>
        </w:rPr>
      </w:pPr>
    </w:p>
    <w:p w14:paraId="6AF1331A" w14:textId="5B2531EC" w:rsidR="6AF12D69" w:rsidRDefault="6AF12D69" w:rsidP="6AF12D69"/>
    <w:tbl>
      <w:tblPr>
        <w:tblW w:w="0" w:type="auto"/>
        <w:tblBorders>
          <w:top w:val="single" w:sz="18" w:space="0" w:color="7F7F7F" w:themeColor="text1" w:themeTint="80"/>
          <w:left w:val="single" w:sz="18" w:space="0" w:color="7F7F7F" w:themeColor="text1" w:themeTint="80"/>
          <w:bottom w:val="single" w:sz="18" w:space="0" w:color="7F7F7F" w:themeColor="text1" w:themeTint="80"/>
          <w:right w:val="single" w:sz="18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40"/>
        <w:gridCol w:w="4785"/>
        <w:gridCol w:w="2716"/>
      </w:tblGrid>
      <w:tr w:rsidR="4EFD4240" w14:paraId="1F578375" w14:textId="77777777" w:rsidTr="6AF12D69">
        <w:tc>
          <w:tcPr>
            <w:tcW w:w="1440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17365D" w:themeFill="text2" w:themeFillShade="BF"/>
            <w:vAlign w:val="center"/>
          </w:tcPr>
          <w:p w14:paraId="4275D754" w14:textId="77777777" w:rsidR="4EFD4240" w:rsidRDefault="4EFD4240" w:rsidP="00014A79">
            <w:pPr>
              <w:pStyle w:val="Tabelanagwekdolewej"/>
              <w:spacing w:before="48" w:after="48"/>
            </w:pPr>
            <w:r w:rsidRPr="4EFD4240">
              <w:rPr>
                <w:rFonts w:eastAsia="Arial"/>
              </w:rPr>
              <w:t>Kod błędu (Status odpowiedzi HTTP)</w:t>
            </w:r>
          </w:p>
        </w:tc>
        <w:tc>
          <w:tcPr>
            <w:tcW w:w="4785" w:type="dxa"/>
            <w:tcBorders>
              <w:top w:val="single" w:sz="1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17365D" w:themeFill="text2" w:themeFillShade="BF"/>
            <w:vAlign w:val="center"/>
          </w:tcPr>
          <w:p w14:paraId="76EFA9D2" w14:textId="77777777" w:rsidR="4EFD4240" w:rsidRDefault="4EFD4240" w:rsidP="00014A79">
            <w:pPr>
              <w:pStyle w:val="Tabelanagwekdolewej"/>
              <w:spacing w:before="48" w:after="48"/>
            </w:pPr>
            <w:r w:rsidRPr="4EFD4240">
              <w:rPr>
                <w:rFonts w:eastAsia="Arial"/>
              </w:rPr>
              <w:t>Opis słowny</w:t>
            </w:r>
          </w:p>
        </w:tc>
        <w:tc>
          <w:tcPr>
            <w:tcW w:w="2716" w:type="dxa"/>
            <w:tcBorders>
              <w:top w:val="single" w:sz="1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shd w:val="clear" w:color="auto" w:fill="17365D" w:themeFill="text2" w:themeFillShade="BF"/>
            <w:vAlign w:val="center"/>
          </w:tcPr>
          <w:p w14:paraId="711B0C1E" w14:textId="77777777" w:rsidR="4EFD4240" w:rsidRDefault="4EFD4240" w:rsidP="00014A79">
            <w:pPr>
              <w:pStyle w:val="Tabelanagwekdolewej"/>
              <w:spacing w:before="48" w:after="48"/>
            </w:pPr>
            <w:r>
              <w:t>Znaczenie/zwrócony zasób</w:t>
            </w:r>
          </w:p>
        </w:tc>
      </w:tr>
      <w:tr w:rsidR="4EFD4240" w14:paraId="15DB5E07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A8B2917" w14:textId="77777777" w:rsidR="4EFD4240" w:rsidRDefault="4EFD4240" w:rsidP="000368D4">
            <w:pPr>
              <w:pStyle w:val="tabelanormalny"/>
            </w:pPr>
            <w:r>
              <w:t>400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05E2013" w14:textId="77777777" w:rsidR="4EFD4240" w:rsidRDefault="4EFD4240" w:rsidP="000368D4">
            <w:pPr>
              <w:pStyle w:val="tabelanormalny"/>
            </w:pPr>
            <w:r>
              <w:t>Błędne żądanie.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7BD0C11" w14:textId="77777777" w:rsidR="4EFD4240" w:rsidRDefault="4EFD4240" w:rsidP="000368D4">
            <w:pPr>
              <w:pStyle w:val="tabelanormalny"/>
            </w:pPr>
            <w:r>
              <w:t>Podano nieprawidłowe parametry żądania.</w:t>
            </w:r>
          </w:p>
        </w:tc>
      </w:tr>
      <w:tr w:rsidR="00700390" w14:paraId="4965B806" w14:textId="77777777" w:rsidTr="6AF12D69">
        <w:trPr>
          <w:ins w:id="6268" w:author="Autor"/>
        </w:trPr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8ED3E7D" w14:textId="77777777" w:rsidR="00700390" w:rsidRDefault="00700390" w:rsidP="000368D4">
            <w:pPr>
              <w:pStyle w:val="tabelanormalny"/>
              <w:rPr>
                <w:ins w:id="6269" w:author="Autor"/>
              </w:rPr>
            </w:pPr>
            <w:ins w:id="6270" w:author="Autor">
              <w:r>
                <w:t>400</w:t>
              </w:r>
            </w:ins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38A9F4B" w14:textId="77777777" w:rsidR="00700390" w:rsidRDefault="00700390" w:rsidP="000368D4">
            <w:pPr>
              <w:pStyle w:val="tabelanormalny"/>
              <w:rPr>
                <w:ins w:id="6271" w:author="Autor"/>
              </w:rPr>
            </w:pPr>
            <w:ins w:id="6272" w:author="Autor">
              <w:r w:rsidRPr="00700390">
                <w:t>Wskazana osoba występuje w EWP z innym typem lub krajem wydania dokumentu.</w:t>
              </w:r>
            </w:ins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50DE6D5" w14:textId="48CAE755" w:rsidR="00700390" w:rsidRDefault="76BF86CB" w:rsidP="000368D4">
            <w:pPr>
              <w:pStyle w:val="tabelanormalny"/>
              <w:rPr>
                <w:ins w:id="6273" w:author="Autor"/>
              </w:rPr>
            </w:pPr>
            <w:ins w:id="6274" w:author="Autor">
              <w:r>
                <w:t>W operacji ewp-ez-ext-v2</w:t>
              </w:r>
              <w:r w:rsidRPr="6AF12D69">
                <w:rPr>
                  <w:b/>
                </w:rPr>
                <w:t>/osoba</w:t>
              </w:r>
              <w:r>
                <w:t xml:space="preserve">  jeżeli przesłane nazwisko i nr. dokumentu są poprawne ale </w:t>
              </w:r>
              <w:proofErr w:type="spellStart"/>
              <w:r>
                <w:t>rootIdentyfikatora</w:t>
              </w:r>
              <w:proofErr w:type="spellEnd"/>
              <w:r>
                <w:t xml:space="preserve"> wskazuje na inny typ dokumentu lub inny kraj wydania</w:t>
              </w:r>
            </w:ins>
          </w:p>
        </w:tc>
      </w:tr>
      <w:tr w:rsidR="4EFD4240" w14:paraId="11002F84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6B741EA" w14:textId="77777777" w:rsidR="4EFD4240" w:rsidRDefault="4EFD4240" w:rsidP="000368D4">
            <w:pPr>
              <w:pStyle w:val="tabelanormalny"/>
            </w:pPr>
            <w:r>
              <w:lastRenderedPageBreak/>
              <w:t xml:space="preserve">401 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366634D" w14:textId="77777777" w:rsidR="4EFD4240" w:rsidRDefault="4EFD4240" w:rsidP="000368D4">
            <w:pPr>
              <w:pStyle w:val="tabelanormalny"/>
            </w:pPr>
            <w:r>
              <w:t xml:space="preserve">Nieautoryzowany dostęp – żądanie zasobu, który wymaga </w:t>
            </w:r>
            <w:hyperlink r:id="rId18">
              <w:r w:rsidRPr="4EFD4240">
                <w:rPr>
                  <w:rStyle w:val="Hipercze"/>
                </w:rPr>
                <w:t>uwierzytelnienia</w:t>
              </w:r>
            </w:hyperlink>
            <w:r>
              <w:t>.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BA4CF8A" w14:textId="77777777" w:rsidR="4EFD4240" w:rsidRDefault="4EFD4240" w:rsidP="000368D4">
            <w:pPr>
              <w:pStyle w:val="tabelanormalny"/>
            </w:pPr>
            <w:r>
              <w:t>Klient musi podać aktualne poświadczenia przed dostępem do zasobu lub podał je nieprawidłowe.</w:t>
            </w:r>
          </w:p>
        </w:tc>
      </w:tr>
      <w:tr w:rsidR="4EFD4240" w14:paraId="670A2407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7E27B2B" w14:textId="77777777" w:rsidR="4EFD4240" w:rsidRDefault="4EFD4240" w:rsidP="000368D4">
            <w:pPr>
              <w:pStyle w:val="tabelanormalny"/>
            </w:pPr>
            <w:r>
              <w:t xml:space="preserve">403 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83ED5E9" w14:textId="77777777" w:rsidR="4EFD4240" w:rsidRDefault="4EFD4240" w:rsidP="000368D4">
            <w:pPr>
              <w:pStyle w:val="tabelanormalny"/>
            </w:pPr>
            <w:r>
              <w:t>Zabroniony – serwer zrozumiał zapytanie, lecz konfiguracja bezpieczeństwa zabrania mu zwrócić żądany zasób.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4E3B72FF" w14:textId="77777777" w:rsidR="4EFD4240" w:rsidRDefault="4EFD4240" w:rsidP="000368D4">
            <w:pPr>
              <w:pStyle w:val="tabelanormalny"/>
            </w:pPr>
            <w:r>
              <w:t xml:space="preserve">Uwierzytelnienie zostało dostarczone przez klienta, ale uwierzytelniony użytkownik nie może wykonać żądanej operacji ze względu na brak uprawnień. </w:t>
            </w:r>
          </w:p>
        </w:tc>
      </w:tr>
      <w:tr w:rsidR="4EFD4240" w14:paraId="1724415C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5B10710" w14:textId="77777777" w:rsidR="4EFD4240" w:rsidRDefault="4EFD4240" w:rsidP="000368D4">
            <w:pPr>
              <w:pStyle w:val="tabelanormalny"/>
            </w:pPr>
            <w:r>
              <w:t xml:space="preserve">404 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BE33CDD" w14:textId="77777777" w:rsidR="4EFD4240" w:rsidRDefault="4EFD4240" w:rsidP="000368D4">
            <w:pPr>
              <w:pStyle w:val="tabelanormalny"/>
            </w:pPr>
            <w:r>
              <w:t>Nie znaleziono – serwer nie odnalazł zasobu według podanego URL ani niczego co by wskazywało na istnienie takiego zasobu w przeszłości.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5FE9BF8F" w14:textId="77777777" w:rsidR="4EFD4240" w:rsidRDefault="4EFD4240" w:rsidP="000368D4">
            <w:pPr>
              <w:pStyle w:val="tabelanormalny"/>
            </w:pPr>
            <w:r>
              <w:t>Klient wskazał zasób, który nie istnieje.</w:t>
            </w:r>
          </w:p>
        </w:tc>
      </w:tr>
      <w:tr w:rsidR="4EFD4240" w14:paraId="0F93DADE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30F923C" w14:textId="77777777" w:rsidR="4EFD4240" w:rsidRDefault="4EFD4240" w:rsidP="000368D4">
            <w:pPr>
              <w:pStyle w:val="tabelanormalny"/>
            </w:pPr>
            <w:r>
              <w:t>405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DB4F2C3" w14:textId="77777777" w:rsidR="4EFD4240" w:rsidRDefault="4EFD4240" w:rsidP="000368D4">
            <w:pPr>
              <w:pStyle w:val="tabelanormalny"/>
            </w:pPr>
            <w:r>
              <w:t>Niedozwolona metoda – metoda zawarta w żądaniu nie jest dozwolona dla wskazanego zasobu.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DA51B81" w14:textId="77777777" w:rsidR="4EFD4240" w:rsidRDefault="4EFD4240" w:rsidP="000368D4">
            <w:pPr>
              <w:pStyle w:val="tabelanormalny"/>
            </w:pPr>
            <w:r>
              <w:t>Klient wskazał nieprawidłową metodę przy wskazywaniu na zasób. Odpowiedź zawiera listę dozwolonych metod.</w:t>
            </w:r>
          </w:p>
        </w:tc>
      </w:tr>
      <w:tr w:rsidR="6AF12D69" w14:paraId="220ECE40" w14:textId="77777777" w:rsidTr="6AF12D69">
        <w:trPr>
          <w:ins w:id="6275" w:author="Autor"/>
        </w:trPr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535CB03" w14:textId="58895727" w:rsidR="6AF12D69" w:rsidRDefault="6AF12D69">
            <w:pPr>
              <w:pStyle w:val="tabelanormalny"/>
              <w:pPrChange w:id="6276" w:author="Autor">
                <w:pPr/>
              </w:pPrChange>
            </w:pPr>
            <w:ins w:id="6277" w:author="Autor">
              <w:r>
                <w:t>406</w:t>
              </w:r>
            </w:ins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4DE0808" w14:textId="615E78E8" w:rsidR="6AF12D69" w:rsidRDefault="6AF12D69">
            <w:pPr>
              <w:pStyle w:val="tabelanormalny"/>
              <w:pPrChange w:id="6278" w:author="Autor">
                <w:pPr/>
              </w:pPrChange>
            </w:pPr>
            <w:ins w:id="6279" w:author="Autor">
              <w:r>
                <w:t>Nieprawidłowa wartość nagłówka '</w:t>
              </w:r>
              <w:proofErr w:type="spellStart"/>
              <w:r>
                <w:t>Accept</w:t>
              </w:r>
              <w:proofErr w:type="spellEnd"/>
              <w:r>
                <w:t>'</w:t>
              </w:r>
            </w:ins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79EE8BA8" w14:textId="072C729B" w:rsidR="6AF12D69" w:rsidRDefault="6AF12D69">
            <w:pPr>
              <w:pStyle w:val="tabelanormalny"/>
              <w:pPrChange w:id="6280" w:author="Autor">
                <w:pPr/>
              </w:pPrChange>
            </w:pPr>
            <w:ins w:id="6281" w:author="Autor">
              <w:r>
                <w:t>Nieprawidłowa wartość nagłówka '</w:t>
              </w:r>
              <w:proofErr w:type="spellStart"/>
              <w:r>
                <w:t>Accept</w:t>
              </w:r>
              <w:proofErr w:type="spellEnd"/>
              <w:r>
                <w:t>'</w:t>
              </w:r>
            </w:ins>
          </w:p>
        </w:tc>
      </w:tr>
      <w:tr w:rsidR="4EFD4240" w14:paraId="70646A31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F61495F" w14:textId="77777777" w:rsidR="4EFD4240" w:rsidRDefault="4EFD4240" w:rsidP="000368D4">
            <w:pPr>
              <w:pStyle w:val="tabelanormalny"/>
            </w:pPr>
            <w:r>
              <w:t xml:space="preserve">409 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F11351D" w14:textId="77777777" w:rsidR="4EFD4240" w:rsidRDefault="4EFD4240" w:rsidP="000368D4">
            <w:pPr>
              <w:pStyle w:val="tabelanormalny"/>
            </w:pPr>
            <w:r>
              <w:t xml:space="preserve">Konflikt – żądanie nie może być zrealizowane, ponieważ występuje konflikt z obecnym statusem zasobu, ten kod odpowiedzi jest zwracany tylko w przypadku podejrzewania przez serwer, że klient może znaleźć przyczyny błędu i przesłać ponownie prawidłowe zapytanie. Odpowiedź serwera powinna zawierać informację umożliwiające klientowi rozwiązanie problemu, jednak nie jest to obowiązkowe 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5C392510" w14:textId="77777777" w:rsidR="4EFD4240" w:rsidRDefault="4EFD4240" w:rsidP="000368D4">
            <w:pPr>
              <w:pStyle w:val="tabelanormalny"/>
            </w:pPr>
            <w:r>
              <w:t>Komunikat zostaje zwrócony w sytuacji nie jednoznacznej   np. przesłanie 2 razy identycznego dokumentu, kiedy wymagana jest unikalność.</w:t>
            </w:r>
          </w:p>
        </w:tc>
      </w:tr>
      <w:tr w:rsidR="4EFD4240" w14:paraId="30DD2FFE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CB0F385" w14:textId="77777777" w:rsidR="4EFD4240" w:rsidRDefault="4EFD4240" w:rsidP="000368D4">
            <w:pPr>
              <w:pStyle w:val="tabelanormalny"/>
            </w:pPr>
            <w:r>
              <w:t xml:space="preserve">410 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709A2FE" w14:textId="77777777" w:rsidR="4EFD4240" w:rsidRDefault="4EFD4240" w:rsidP="000368D4">
            <w:pPr>
              <w:pStyle w:val="tabelanormalny"/>
            </w:pPr>
            <w:r>
              <w:t>Zasób przekazany w żądaniu został usunięty i nieznany jest jego ewentualny nowy adres URI.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7F7FD1EA" w14:textId="77777777" w:rsidR="4EFD4240" w:rsidRDefault="4EFD4240" w:rsidP="000368D4">
            <w:pPr>
              <w:pStyle w:val="tabelanormalny"/>
            </w:pPr>
            <w:r>
              <w:t>Klient wskazał na zasób, który został usunięty.</w:t>
            </w:r>
          </w:p>
        </w:tc>
      </w:tr>
      <w:tr w:rsidR="4EFD4240" w14:paraId="67909584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E43574A" w14:textId="77777777" w:rsidR="4EFD4240" w:rsidRDefault="4EFD4240" w:rsidP="000368D4">
            <w:pPr>
              <w:pStyle w:val="tabelanormalny"/>
            </w:pPr>
            <w:r>
              <w:t>412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E4D1730" w14:textId="77777777" w:rsidR="4EFD4240" w:rsidRDefault="4EFD4240" w:rsidP="000368D4">
            <w:pPr>
              <w:pStyle w:val="tabelanormalny"/>
            </w:pPr>
            <w:r>
              <w:t>Warunek wstępny nie może być spełniony – serwer nie może spełnić przynajmniej jednego z warunków zawartych w zapytaniu.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584443E9" w14:textId="77777777" w:rsidR="4EFD4240" w:rsidRDefault="4EFD4240" w:rsidP="000368D4">
            <w:pPr>
              <w:pStyle w:val="tabelanormalny"/>
            </w:pPr>
            <w:r w:rsidRPr="4EFD4240">
              <w:rPr>
                <w:rStyle w:val="st"/>
              </w:rPr>
              <w:t>Niezgodność danych autoryzujących z danymi w dokumencie (np. niezgodność OID, numeru PESEL, daty urodzenia).</w:t>
            </w:r>
          </w:p>
        </w:tc>
      </w:tr>
      <w:tr w:rsidR="4EFD4240" w14:paraId="00FA9D3F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46978FE" w14:textId="77777777" w:rsidR="4EFD4240" w:rsidRDefault="4EFD4240" w:rsidP="000368D4">
            <w:pPr>
              <w:pStyle w:val="tabelanormalny"/>
            </w:pPr>
            <w:r>
              <w:lastRenderedPageBreak/>
              <w:t>415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32FB59" w14:textId="77777777" w:rsidR="4EFD4240" w:rsidRDefault="4EFD4240" w:rsidP="000368D4">
            <w:pPr>
              <w:pStyle w:val="tabelanormalny"/>
            </w:pPr>
            <w:r>
              <w:t>Niewspierany typ treści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2AA9964A" w14:textId="77777777" w:rsidR="4EFD4240" w:rsidRDefault="4EFD4240" w:rsidP="000368D4">
            <w:pPr>
              <w:pStyle w:val="tabelanormalny"/>
              <w:rPr>
                <w:rStyle w:val="st"/>
              </w:rPr>
            </w:pPr>
            <w:r w:rsidRPr="4EFD4240">
              <w:rPr>
                <w:rStyle w:val="st"/>
              </w:rPr>
              <w:t xml:space="preserve">Klient nie wskazał typu treści (Content </w:t>
            </w:r>
            <w:proofErr w:type="spellStart"/>
            <w:r w:rsidRPr="4EFD4240">
              <w:rPr>
                <w:rStyle w:val="st"/>
              </w:rPr>
              <w:t>Type</w:t>
            </w:r>
            <w:proofErr w:type="spellEnd"/>
            <w:r w:rsidRPr="4EFD4240">
              <w:rPr>
                <w:rStyle w:val="st"/>
              </w:rPr>
              <w:t>) w żądaniu lub podał niewspierany format.</w:t>
            </w:r>
          </w:p>
        </w:tc>
      </w:tr>
      <w:tr w:rsidR="4EFD4240" w14:paraId="4B8D9CE0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2F71531" w14:textId="77777777" w:rsidR="4EFD4240" w:rsidRDefault="4EFD4240" w:rsidP="000368D4">
            <w:pPr>
              <w:pStyle w:val="tabelanormalny"/>
            </w:pPr>
            <w:r>
              <w:t xml:space="preserve">422 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4D8404C" w14:textId="77777777" w:rsidR="4EFD4240" w:rsidRDefault="4EFD4240" w:rsidP="000368D4">
            <w:pPr>
              <w:pStyle w:val="tabelanormalny"/>
            </w:pPr>
            <w:r>
              <w:t>Żądanie było poprawnie sformułowane, ale nie było zgodne z profilem zasobu.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7609FFA7" w14:textId="77777777" w:rsidR="4EFD4240" w:rsidRDefault="4EFD4240" w:rsidP="000368D4">
            <w:pPr>
              <w:pStyle w:val="tabelanormalny"/>
            </w:pPr>
            <w:r>
              <w:t>Zasób został odrzucony przez serwer, ponieważ nie jest zgodny z profilem zasobu lub naruszył reguły biznesowe serwera.</w:t>
            </w:r>
          </w:p>
        </w:tc>
      </w:tr>
      <w:tr w:rsidR="4EFD4240" w14:paraId="01958934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D4D2570" w14:textId="77777777" w:rsidR="4EFD4240" w:rsidRDefault="4EFD4240" w:rsidP="000368D4">
            <w:pPr>
              <w:pStyle w:val="tabelanormalny"/>
            </w:pPr>
            <w:r>
              <w:t xml:space="preserve">500 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C3BDD33" w14:textId="77777777" w:rsidR="4EFD4240" w:rsidRDefault="4EFD4240" w:rsidP="000368D4">
            <w:pPr>
              <w:pStyle w:val="tabelanormalny"/>
            </w:pPr>
            <w:r>
              <w:t>Wewnętrzny błąd serwera – serwer napotkał niespodziewane trudności, które uniemożliwiły zrealizowanie żądania.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7699B355" w14:textId="77777777" w:rsidR="4EFD4240" w:rsidRDefault="4EFD4240" w:rsidP="000368D4">
            <w:pPr>
              <w:pStyle w:val="tabelanormalny"/>
            </w:pPr>
            <w:r>
              <w:t>Klient przekazał zasób jednak wystąpił nieoczekiwany błąd na serwerze.</w:t>
            </w:r>
          </w:p>
        </w:tc>
      </w:tr>
      <w:tr w:rsidR="4EFD4240" w14:paraId="381D749D" w14:textId="77777777" w:rsidTr="6AF12D69">
        <w:tc>
          <w:tcPr>
            <w:tcW w:w="144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7DD59D" w14:textId="77777777" w:rsidR="4EFD4240" w:rsidRDefault="4EFD4240" w:rsidP="000368D4">
            <w:pPr>
              <w:pStyle w:val="tabelanormalny"/>
            </w:pPr>
            <w:r>
              <w:t xml:space="preserve">501 </w:t>
            </w:r>
          </w:p>
        </w:tc>
        <w:tc>
          <w:tcPr>
            <w:tcW w:w="47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1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134C8D6" w14:textId="77777777" w:rsidR="4EFD4240" w:rsidRDefault="4EFD4240" w:rsidP="000368D4">
            <w:pPr>
              <w:pStyle w:val="tabelanormalny"/>
            </w:pPr>
            <w:r>
              <w:t>Nie zaimplementowano – serwer nie dysponuje funkcjonalnością wymaganą w zapytaniu; ten kod jest zwracany, gdy serwer otrzymał nieznany typ zapytania.</w:t>
            </w:r>
          </w:p>
        </w:tc>
        <w:tc>
          <w:tcPr>
            <w:tcW w:w="27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2CC35040" w14:textId="77777777" w:rsidR="4EFD4240" w:rsidRDefault="4EFD4240" w:rsidP="000368D4">
            <w:pPr>
              <w:pStyle w:val="tabelanormalny"/>
            </w:pPr>
            <w:r>
              <w:t>Dostawca zasobów nie ma obecnie możliwości spełnienia żądania.</w:t>
            </w:r>
          </w:p>
        </w:tc>
      </w:tr>
    </w:tbl>
    <w:p w14:paraId="31855EC8" w14:textId="77777777" w:rsidR="4EFD4240" w:rsidRDefault="3A672B65" w:rsidP="6DB35CDD">
      <w:pPr>
        <w:pStyle w:val="Legenda"/>
        <w:rPr>
          <w:rFonts w:ascii="Calibri" w:hAnsi="Calibri" w:cs="Times New Roman"/>
          <w:sz w:val="20"/>
          <w:szCs w:val="20"/>
        </w:rPr>
      </w:pPr>
      <w:r>
        <w:t xml:space="preserve">Tabela </w:t>
      </w:r>
      <w:r w:rsidR="00C30202">
        <w:t>17</w:t>
      </w:r>
      <w:r>
        <w:t xml:space="preserve"> Tabela kodów błędów zwracanych do klient podczas przekazywania żądania operacji na zasobach</w:t>
      </w:r>
    </w:p>
    <w:p w14:paraId="2E20688C" w14:textId="77777777" w:rsidR="00184B0E" w:rsidRDefault="1023C9FF">
      <w:pPr>
        <w:pStyle w:val="Nagwek1"/>
        <w:numPr>
          <w:ilvl w:val="1"/>
          <w:numId w:val="20"/>
        </w:numPr>
        <w:pPrChange w:id="6282" w:author="Autor">
          <w:pPr>
            <w:pStyle w:val="Nagwek1"/>
          </w:pPr>
        </w:pPrChange>
      </w:pPr>
      <w:bookmarkStart w:id="6283" w:name="_Toc106778665"/>
      <w:bookmarkStart w:id="6284" w:name="_Toc1459148846"/>
      <w:bookmarkStart w:id="6285" w:name="_Toc1345003672"/>
      <w:bookmarkStart w:id="6286" w:name="_Toc54356674"/>
      <w:bookmarkStart w:id="6287" w:name="_Toc1159727890"/>
      <w:bookmarkStart w:id="6288" w:name="_Toc1870741"/>
      <w:bookmarkStart w:id="6289" w:name="_Toc97084586"/>
      <w:bookmarkStart w:id="6290" w:name="_Toc593346001"/>
      <w:bookmarkStart w:id="6291" w:name="_Toc1539622503"/>
      <w:bookmarkStart w:id="6292" w:name="_Toc1184632304"/>
      <w:bookmarkStart w:id="6293" w:name="_Toc1815065596"/>
      <w:bookmarkStart w:id="6294" w:name="_Toc110151603"/>
      <w:bookmarkStart w:id="6295" w:name="_Toc452432953"/>
      <w:bookmarkStart w:id="6296" w:name="_Toc102251695"/>
      <w:bookmarkStart w:id="6297" w:name="_Toc537719363"/>
      <w:bookmarkStart w:id="6298" w:name="_Toc741199521"/>
      <w:bookmarkStart w:id="6299" w:name="_Toc1646528953"/>
      <w:bookmarkStart w:id="6300" w:name="_Toc938529684"/>
      <w:bookmarkStart w:id="6301" w:name="_Toc2143741723"/>
      <w:bookmarkStart w:id="6302" w:name="_Toc195745795"/>
      <w:bookmarkStart w:id="6303" w:name="_Toc2079293539"/>
      <w:bookmarkStart w:id="6304" w:name="_Toc165051419"/>
      <w:bookmarkStart w:id="6305" w:name="_Toc1481298085"/>
      <w:bookmarkStart w:id="6306" w:name="_Toc47906139"/>
      <w:bookmarkStart w:id="6307" w:name="_Toc1563347596"/>
      <w:bookmarkStart w:id="6308" w:name="_Toc1878444053"/>
      <w:bookmarkStart w:id="6309" w:name="_Toc1469217194"/>
      <w:bookmarkStart w:id="6310" w:name="_Toc839456703"/>
      <w:bookmarkStart w:id="6311" w:name="_Toc1802743820"/>
      <w:bookmarkStart w:id="6312" w:name="_Toc1956853057"/>
      <w:bookmarkStart w:id="6313" w:name="_Toc908491914"/>
      <w:bookmarkStart w:id="6314" w:name="_Toc1709401512"/>
      <w:bookmarkStart w:id="6315" w:name="_Toc1089983491"/>
      <w:bookmarkStart w:id="6316" w:name="_Toc1699296034"/>
      <w:bookmarkStart w:id="6317" w:name="_Toc1980784113"/>
      <w:bookmarkStart w:id="6318" w:name="_Toc733092707"/>
      <w:bookmarkStart w:id="6319" w:name="_Toc963472409"/>
      <w:bookmarkStart w:id="6320" w:name="_Toc491946112"/>
      <w:bookmarkStart w:id="6321" w:name="_Toc151209517"/>
      <w:bookmarkStart w:id="6322" w:name="_Toc136862515"/>
      <w:bookmarkStart w:id="6323" w:name="_Toc184882425"/>
      <w:bookmarkStart w:id="6324" w:name="_Toc900893158"/>
      <w:bookmarkStart w:id="6325" w:name="_Toc1960476995"/>
      <w:bookmarkStart w:id="6326" w:name="_Toc538399613"/>
      <w:bookmarkStart w:id="6327" w:name="_Toc492440232"/>
      <w:bookmarkStart w:id="6328" w:name="_Toc1046295840"/>
      <w:bookmarkStart w:id="6329" w:name="_Toc721308794"/>
      <w:bookmarkStart w:id="6330" w:name="_Toc481760878"/>
      <w:bookmarkStart w:id="6331" w:name="_Toc504899403"/>
      <w:bookmarkStart w:id="6332" w:name="_Toc880554797"/>
      <w:bookmarkStart w:id="6333" w:name="_Toc1740235286"/>
      <w:bookmarkStart w:id="6334" w:name="_Toc53231504"/>
      <w:bookmarkStart w:id="6335" w:name="_Toc1256324809"/>
      <w:bookmarkStart w:id="6336" w:name="_Toc642883598"/>
      <w:bookmarkStart w:id="6337" w:name="_Toc1578431843"/>
      <w:bookmarkStart w:id="6338" w:name="_Toc151908528"/>
      <w:bookmarkStart w:id="6339" w:name="_Toc1963067309"/>
      <w:bookmarkStart w:id="6340" w:name="_Toc1616820930"/>
      <w:bookmarkStart w:id="6341" w:name="_Toc594185416"/>
      <w:bookmarkStart w:id="6342" w:name="_Toc1449774230"/>
      <w:bookmarkStart w:id="6343" w:name="_Toc2094306139"/>
      <w:bookmarkStart w:id="6344" w:name="_Toc471692392"/>
      <w:bookmarkStart w:id="6345" w:name="_Toc1933900553"/>
      <w:bookmarkStart w:id="6346" w:name="_Toc690805860"/>
      <w:bookmarkStart w:id="6347" w:name="_Toc865966438"/>
      <w:bookmarkStart w:id="6348" w:name="_Toc271926235"/>
      <w:bookmarkStart w:id="6349" w:name="_Toc2087010755"/>
      <w:bookmarkStart w:id="6350" w:name="_Toc1678736472"/>
      <w:bookmarkStart w:id="6351" w:name="_Toc1019388258"/>
      <w:bookmarkStart w:id="6352" w:name="_Toc290117903"/>
      <w:bookmarkStart w:id="6353" w:name="_Toc1987987069"/>
      <w:bookmarkStart w:id="6354" w:name="_Toc1402622621"/>
      <w:bookmarkStart w:id="6355" w:name="_Toc1521222586"/>
      <w:bookmarkStart w:id="6356" w:name="_Toc2133485307"/>
      <w:bookmarkStart w:id="6357" w:name="_Toc2029062537"/>
      <w:bookmarkStart w:id="6358" w:name="_Toc2134616369"/>
      <w:bookmarkStart w:id="6359" w:name="_Toc448014876"/>
      <w:bookmarkStart w:id="6360" w:name="_Toc1645932581"/>
      <w:bookmarkStart w:id="6361" w:name="_Toc934697427"/>
      <w:bookmarkStart w:id="6362" w:name="_Toc1525978495"/>
      <w:bookmarkStart w:id="6363" w:name="_Toc1065925515"/>
      <w:bookmarkStart w:id="6364" w:name="_Toc1707353320"/>
      <w:bookmarkStart w:id="6365" w:name="_Toc60306755"/>
      <w:bookmarkStart w:id="6366" w:name="_Toc1367262461"/>
      <w:bookmarkStart w:id="6367" w:name="_Toc1189502974"/>
      <w:bookmarkStart w:id="6368" w:name="_Toc1092850180"/>
      <w:bookmarkStart w:id="6369" w:name="_Toc1728320164"/>
      <w:bookmarkStart w:id="6370" w:name="_Toc123192209"/>
      <w:bookmarkStart w:id="6371" w:name="_Toc2109258658"/>
      <w:bookmarkStart w:id="6372" w:name="_Toc1297751798"/>
      <w:bookmarkStart w:id="6373" w:name="_Toc2131716618"/>
      <w:bookmarkStart w:id="6374" w:name="_Toc1639564891"/>
      <w:bookmarkStart w:id="6375" w:name="_Toc410523129"/>
      <w:bookmarkStart w:id="6376" w:name="_Toc726054755"/>
      <w:bookmarkStart w:id="6377" w:name="_Toc1075787963"/>
      <w:bookmarkStart w:id="6378" w:name="_Toc776262435"/>
      <w:bookmarkStart w:id="6379" w:name="_Toc1548313049"/>
      <w:bookmarkStart w:id="6380" w:name="_Toc1755507701"/>
      <w:bookmarkStart w:id="6381" w:name="_Toc1967081189"/>
      <w:bookmarkStart w:id="6382" w:name="_Toc1438681315"/>
      <w:bookmarkStart w:id="6383" w:name="_Toc991444357"/>
      <w:bookmarkStart w:id="6384" w:name="_Toc645176404"/>
      <w:bookmarkStart w:id="6385" w:name="_Toc23894822"/>
      <w:bookmarkStart w:id="6386" w:name="_Toc1925712335"/>
      <w:bookmarkStart w:id="6387" w:name="_Toc1856208663"/>
      <w:bookmarkStart w:id="6388" w:name="_Toc914535326"/>
      <w:bookmarkStart w:id="6389" w:name="_Toc440541165"/>
      <w:bookmarkStart w:id="6390" w:name="_Toc48235014"/>
      <w:bookmarkStart w:id="6391" w:name="_Toc1419464995"/>
      <w:bookmarkStart w:id="6392" w:name="_Toc1567833301"/>
      <w:bookmarkStart w:id="6393" w:name="_Toc511758662"/>
      <w:bookmarkStart w:id="6394" w:name="_Toc154858875"/>
      <w:bookmarkStart w:id="6395" w:name="_Toc250458246"/>
      <w:bookmarkStart w:id="6396" w:name="_Toc769119778"/>
      <w:bookmarkStart w:id="6397" w:name="_Toc994971005"/>
      <w:bookmarkStart w:id="6398" w:name="_Toc1306853868"/>
      <w:bookmarkStart w:id="6399" w:name="_Toc463614397"/>
      <w:bookmarkStart w:id="6400" w:name="_Toc721256071"/>
      <w:bookmarkStart w:id="6401" w:name="_Toc756573469"/>
      <w:bookmarkStart w:id="6402" w:name="_Toc176208891"/>
      <w:bookmarkStart w:id="6403" w:name="_Toc1453762049"/>
      <w:bookmarkStart w:id="6404" w:name="_Toc1654399056"/>
      <w:bookmarkStart w:id="6405" w:name="_Toc1278937175"/>
      <w:bookmarkStart w:id="6406" w:name="_Toc167059896"/>
      <w:bookmarkStart w:id="6407" w:name="_Toc2036736581"/>
      <w:bookmarkStart w:id="6408" w:name="_Toc312375436"/>
      <w:bookmarkStart w:id="6409" w:name="_Toc1863301700"/>
      <w:bookmarkStart w:id="6410" w:name="_Toc434838811"/>
      <w:bookmarkStart w:id="6411" w:name="_Toc310323534"/>
      <w:bookmarkStart w:id="6412" w:name="_Toc1483222135"/>
      <w:bookmarkStart w:id="6413" w:name="_Toc1584206940"/>
      <w:bookmarkStart w:id="6414" w:name="_Toc1913090554"/>
      <w:bookmarkStart w:id="6415" w:name="_Toc1003180114"/>
      <w:del w:id="6416" w:author="Autor">
        <w:r w:rsidDel="1023C9FF">
          <w:lastRenderedPageBreak/>
          <w:delText xml:space="preserve"> </w:delText>
        </w:r>
      </w:del>
      <w:bookmarkStart w:id="6417" w:name="_Toc95995804"/>
      <w:r w:rsidR="6A87E953">
        <w:t>Statusy</w:t>
      </w:r>
      <w:r w:rsidR="38B85D46">
        <w:t xml:space="preserve"> </w:t>
      </w:r>
      <w:r w:rsidR="6A87E953">
        <w:t xml:space="preserve">EWP wyników zleceń badania </w:t>
      </w:r>
      <w:r w:rsidR="495BA853">
        <w:t>na obecno</w:t>
      </w:r>
      <w:r w:rsidR="3FA002EC">
        <w:t>ś</w:t>
      </w:r>
      <w:r w:rsidR="495BA853">
        <w:t>ć SARS-CoV-2</w:t>
      </w:r>
      <w:bookmarkEnd w:id="6417"/>
      <w:bookmarkEnd w:id="6283"/>
      <w:bookmarkEnd w:id="6284"/>
      <w:bookmarkEnd w:id="6285"/>
      <w:bookmarkEnd w:id="6286"/>
      <w:bookmarkEnd w:id="6287"/>
      <w:bookmarkEnd w:id="6288"/>
      <w:bookmarkEnd w:id="6289"/>
      <w:bookmarkEnd w:id="6290"/>
      <w:bookmarkEnd w:id="6291"/>
      <w:bookmarkEnd w:id="6292"/>
      <w:bookmarkEnd w:id="6293"/>
      <w:bookmarkEnd w:id="6294"/>
      <w:bookmarkEnd w:id="6295"/>
      <w:bookmarkEnd w:id="6296"/>
      <w:bookmarkEnd w:id="6297"/>
      <w:bookmarkEnd w:id="6298"/>
      <w:bookmarkEnd w:id="6299"/>
      <w:bookmarkEnd w:id="6300"/>
      <w:bookmarkEnd w:id="6301"/>
      <w:bookmarkEnd w:id="6302"/>
      <w:bookmarkEnd w:id="6303"/>
      <w:bookmarkEnd w:id="6304"/>
      <w:bookmarkEnd w:id="6305"/>
      <w:bookmarkEnd w:id="6306"/>
      <w:bookmarkEnd w:id="6307"/>
      <w:bookmarkEnd w:id="6308"/>
      <w:bookmarkEnd w:id="6309"/>
      <w:bookmarkEnd w:id="6310"/>
      <w:bookmarkEnd w:id="6311"/>
      <w:bookmarkEnd w:id="6312"/>
      <w:bookmarkEnd w:id="6313"/>
      <w:bookmarkEnd w:id="6314"/>
      <w:bookmarkEnd w:id="6315"/>
      <w:bookmarkEnd w:id="6316"/>
      <w:bookmarkEnd w:id="6317"/>
      <w:bookmarkEnd w:id="6318"/>
      <w:bookmarkEnd w:id="6319"/>
      <w:bookmarkEnd w:id="6320"/>
      <w:bookmarkEnd w:id="6321"/>
      <w:bookmarkEnd w:id="6322"/>
      <w:bookmarkEnd w:id="6323"/>
      <w:bookmarkEnd w:id="6324"/>
      <w:bookmarkEnd w:id="6325"/>
      <w:bookmarkEnd w:id="6326"/>
      <w:bookmarkEnd w:id="6327"/>
      <w:bookmarkEnd w:id="6328"/>
      <w:bookmarkEnd w:id="6329"/>
      <w:bookmarkEnd w:id="6330"/>
      <w:bookmarkEnd w:id="6331"/>
      <w:bookmarkEnd w:id="6332"/>
      <w:bookmarkEnd w:id="6333"/>
      <w:bookmarkEnd w:id="6334"/>
      <w:bookmarkEnd w:id="6335"/>
      <w:bookmarkEnd w:id="6336"/>
      <w:bookmarkEnd w:id="6337"/>
      <w:bookmarkEnd w:id="6338"/>
      <w:bookmarkEnd w:id="6339"/>
      <w:bookmarkEnd w:id="6340"/>
      <w:bookmarkEnd w:id="6341"/>
      <w:bookmarkEnd w:id="6342"/>
      <w:bookmarkEnd w:id="6343"/>
      <w:bookmarkEnd w:id="6344"/>
      <w:bookmarkEnd w:id="6345"/>
      <w:bookmarkEnd w:id="6346"/>
      <w:bookmarkEnd w:id="6347"/>
      <w:bookmarkEnd w:id="6348"/>
      <w:bookmarkEnd w:id="6349"/>
      <w:bookmarkEnd w:id="6350"/>
      <w:bookmarkEnd w:id="6351"/>
      <w:bookmarkEnd w:id="6352"/>
      <w:bookmarkEnd w:id="6353"/>
      <w:bookmarkEnd w:id="6354"/>
      <w:bookmarkEnd w:id="6355"/>
      <w:bookmarkEnd w:id="6356"/>
      <w:bookmarkEnd w:id="6357"/>
      <w:bookmarkEnd w:id="6358"/>
      <w:bookmarkEnd w:id="6359"/>
      <w:bookmarkEnd w:id="6360"/>
      <w:bookmarkEnd w:id="6361"/>
      <w:bookmarkEnd w:id="6362"/>
      <w:bookmarkEnd w:id="6363"/>
      <w:bookmarkEnd w:id="6364"/>
      <w:bookmarkEnd w:id="6365"/>
      <w:bookmarkEnd w:id="6366"/>
      <w:bookmarkEnd w:id="6367"/>
      <w:bookmarkEnd w:id="6368"/>
      <w:bookmarkEnd w:id="6369"/>
      <w:bookmarkEnd w:id="6370"/>
      <w:bookmarkEnd w:id="6371"/>
      <w:bookmarkEnd w:id="6372"/>
      <w:bookmarkEnd w:id="6373"/>
      <w:bookmarkEnd w:id="6374"/>
      <w:bookmarkEnd w:id="6375"/>
      <w:bookmarkEnd w:id="6376"/>
      <w:bookmarkEnd w:id="6377"/>
      <w:bookmarkEnd w:id="6378"/>
      <w:bookmarkEnd w:id="6379"/>
      <w:bookmarkEnd w:id="6380"/>
      <w:bookmarkEnd w:id="6381"/>
      <w:bookmarkEnd w:id="6382"/>
      <w:bookmarkEnd w:id="6383"/>
      <w:bookmarkEnd w:id="6384"/>
      <w:bookmarkEnd w:id="6385"/>
      <w:bookmarkEnd w:id="6386"/>
      <w:bookmarkEnd w:id="6387"/>
      <w:bookmarkEnd w:id="6388"/>
      <w:bookmarkEnd w:id="6389"/>
      <w:bookmarkEnd w:id="6390"/>
      <w:bookmarkEnd w:id="6391"/>
      <w:bookmarkEnd w:id="6392"/>
      <w:bookmarkEnd w:id="6393"/>
      <w:bookmarkEnd w:id="6394"/>
      <w:bookmarkEnd w:id="6395"/>
      <w:bookmarkEnd w:id="6396"/>
      <w:bookmarkEnd w:id="6397"/>
      <w:bookmarkEnd w:id="6398"/>
      <w:bookmarkEnd w:id="6399"/>
      <w:bookmarkEnd w:id="6400"/>
      <w:bookmarkEnd w:id="6401"/>
      <w:bookmarkEnd w:id="6402"/>
      <w:bookmarkEnd w:id="6403"/>
      <w:bookmarkEnd w:id="6404"/>
      <w:bookmarkEnd w:id="6405"/>
      <w:bookmarkEnd w:id="6406"/>
      <w:bookmarkEnd w:id="6407"/>
      <w:bookmarkEnd w:id="6408"/>
      <w:bookmarkEnd w:id="6409"/>
      <w:bookmarkEnd w:id="6410"/>
      <w:bookmarkEnd w:id="6411"/>
      <w:bookmarkEnd w:id="6412"/>
      <w:bookmarkEnd w:id="6413"/>
      <w:bookmarkEnd w:id="6414"/>
      <w:bookmarkEnd w:id="6415"/>
    </w:p>
    <w:tbl>
      <w:tblPr>
        <w:tblW w:w="9165" w:type="dxa"/>
        <w:tblBorders>
          <w:top w:val="single" w:sz="18" w:space="0" w:color="7F7F7F" w:themeColor="text1" w:themeTint="80" w:themeShade="00"/>
          <w:left w:val="single" w:sz="18" w:space="0" w:color="7F7F7F" w:themeColor="text1" w:themeTint="80" w:themeShade="00"/>
          <w:bottom w:val="single" w:sz="18" w:space="0" w:color="7F7F7F" w:themeColor="text1" w:themeTint="80" w:themeShade="00"/>
          <w:right w:val="single" w:sz="18" w:space="0" w:color="7F7F7F" w:themeColor="text1" w:themeTint="80" w:themeShade="00"/>
          <w:insideH w:val="single" w:sz="4" w:space="0" w:color="7F7F7F" w:themeColor="text1" w:themeTint="80" w:themeShade="00"/>
          <w:insideV w:val="single" w:sz="4" w:space="0" w:color="7F7F7F" w:themeColor="text1" w:themeTint="80" w:themeShade="00"/>
        </w:tblBorders>
        <w:tblLook w:val="04A0" w:firstRow="1" w:lastRow="0" w:firstColumn="1" w:lastColumn="0" w:noHBand="0" w:noVBand="1"/>
      </w:tblPr>
      <w:tblGrid>
        <w:gridCol w:w="2220"/>
        <w:gridCol w:w="6945"/>
      </w:tblGrid>
      <w:tr w:rsidR="00184B0E" w14:paraId="72F9EC51" w14:textId="77777777" w:rsidTr="6AF12D69">
        <w:trPr>
          <w:cantSplit/>
          <w:tblHeader/>
        </w:trPr>
        <w:tc>
          <w:tcPr>
            <w:tcW w:w="2220" w:type="dxa"/>
            <w:tcBorders>
              <w:top w:val="single" w:sz="18" w:space="0" w:color="FFFFFF" w:themeColor="text1" w:themeTint="00" w:themeShade="00"/>
              <w:left w:val="single" w:sz="18" w:space="0" w:color="FFFFFF" w:themeColor="text1" w:themeTint="00" w:themeShade="00"/>
              <w:bottom w:val="single" w:sz="4" w:space="0" w:color="FFFFFF" w:themeColor="text1" w:themeTint="00" w:themeShade="00"/>
              <w:right w:val="single" w:sz="4" w:space="0" w:color="FFFFFF" w:themeColor="text1" w:themeTint="00" w:themeShade="00"/>
            </w:tcBorders>
            <w:shd w:val="clear" w:color="auto" w:fill="17365D" w:themeFill="text2" w:themeFillShade="BF"/>
            <w:vAlign w:val="center"/>
            <w:hideMark/>
          </w:tcPr>
          <w:p w14:paraId="72F77DC3" w14:textId="77777777" w:rsidR="00184B0E" w:rsidRDefault="3A672B65" w:rsidP="00014A79">
            <w:pPr>
              <w:pStyle w:val="Tabelanagwekdolewej"/>
              <w:spacing w:before="48" w:after="48"/>
            </w:pPr>
            <w:r w:rsidRPr="4EFD4240">
              <w:rPr>
                <w:rFonts w:eastAsia="Arial"/>
              </w:rPr>
              <w:t>Status</w:t>
            </w:r>
          </w:p>
        </w:tc>
        <w:tc>
          <w:tcPr>
            <w:tcW w:w="6945" w:type="dxa"/>
            <w:tcBorders>
              <w:top w:val="single" w:sz="18" w:space="0" w:color="FFFFFF" w:themeColor="text1" w:themeTint="00" w:themeShade="00"/>
              <w:left w:val="single" w:sz="4" w:space="0" w:color="FFFFFF" w:themeColor="text1" w:themeTint="00" w:themeShade="00"/>
              <w:bottom w:val="single" w:sz="4" w:space="0" w:color="FFFFFF" w:themeColor="text1" w:themeTint="00" w:themeShade="00"/>
              <w:right w:val="single" w:sz="18" w:space="0" w:color="FFFFFF" w:themeColor="text1" w:themeTint="00" w:themeShade="00"/>
            </w:tcBorders>
            <w:shd w:val="clear" w:color="auto" w:fill="17365D" w:themeFill="text2" w:themeFillShade="BF"/>
            <w:vAlign w:val="center"/>
            <w:hideMark/>
          </w:tcPr>
          <w:p w14:paraId="7F92FDDE" w14:textId="77777777" w:rsidR="00184B0E" w:rsidRDefault="0A9A5F06" w:rsidP="00014A79">
            <w:pPr>
              <w:pStyle w:val="Tabelanagwekdolewej"/>
              <w:spacing w:before="48" w:after="48"/>
            </w:pPr>
            <w:r w:rsidRPr="4EFD4240">
              <w:rPr>
                <w:rFonts w:eastAsia="Arial"/>
              </w:rPr>
              <w:t>Opis słowny</w:t>
            </w:r>
          </w:p>
        </w:tc>
      </w:tr>
      <w:tr w:rsidR="00184B0E" w14:paraId="73B4BDB3" w14:textId="77777777" w:rsidTr="6AF12D69">
        <w:trPr>
          <w:cantSplit/>
        </w:trPr>
        <w:tc>
          <w:tcPr>
            <w:tcW w:w="2220" w:type="dxa"/>
            <w:tcBorders>
              <w:top w:val="single" w:sz="4" w:space="0" w:color="FFFFFF" w:themeColor="text1" w:themeTint="00" w:themeShade="00"/>
              <w:left w:val="single" w:sz="18" w:space="0" w:color="FFFFFF" w:themeColor="text1" w:themeTint="00" w:themeShade="00"/>
              <w:bottom w:val="single" w:sz="4" w:space="0" w:color="FFFFFF" w:themeColor="text1" w:themeTint="00" w:themeShade="00"/>
              <w:right w:val="single" w:sz="4" w:space="0" w:color="FFFFFF" w:themeColor="text1" w:themeTint="00" w:themeShade="00"/>
            </w:tcBorders>
            <w:vAlign w:val="center"/>
            <w:hideMark/>
          </w:tcPr>
          <w:p w14:paraId="5F465CF5" w14:textId="77777777" w:rsidR="00184B0E" w:rsidRDefault="00FA37F8" w:rsidP="000368D4">
            <w:pPr>
              <w:pStyle w:val="tabelanormalny"/>
            </w:pPr>
            <w:r>
              <w:t>NEGATYWNY</w:t>
            </w:r>
          </w:p>
        </w:tc>
        <w:tc>
          <w:tcPr>
            <w:tcW w:w="6945" w:type="dxa"/>
            <w:tcBorders>
              <w:top w:val="single" w:sz="4" w:space="0" w:color="FFFFFF" w:themeColor="text1" w:themeTint="00" w:themeShade="00"/>
              <w:left w:val="single" w:sz="4" w:space="0" w:color="FFFFFF" w:themeColor="text1" w:themeTint="00" w:themeShade="00"/>
              <w:bottom w:val="single" w:sz="4" w:space="0" w:color="FFFFFF" w:themeColor="text1" w:themeTint="00" w:themeShade="00"/>
              <w:right w:val="single" w:sz="18" w:space="0" w:color="FFFFFF" w:themeColor="text1" w:themeTint="00" w:themeShade="00"/>
            </w:tcBorders>
            <w:vAlign w:val="center"/>
            <w:hideMark/>
          </w:tcPr>
          <w:p w14:paraId="062BAFB5" w14:textId="77777777" w:rsidR="00184B0E" w:rsidRDefault="6D1BF9FD" w:rsidP="000368D4">
            <w:pPr>
              <w:pStyle w:val="tabelanormalny"/>
            </w:pPr>
            <w:r>
              <w:t>W</w:t>
            </w:r>
            <w:r w:rsidR="6BEAAAFF">
              <w:t xml:space="preserve">ynik ujemny testu (nie wykryto SARS-CoV-2). To oznacza, że nie masz </w:t>
            </w:r>
            <w:proofErr w:type="spellStart"/>
            <w:r w:rsidR="6BEAAAFF">
              <w:t>koronawirusa</w:t>
            </w:r>
            <w:proofErr w:type="spellEnd"/>
            <w:r w:rsidR="6BEAAAFF">
              <w:t>, zachowaj jednak dotychczasowe środki ostrożności i higieny.</w:t>
            </w:r>
          </w:p>
        </w:tc>
      </w:tr>
      <w:tr w:rsidR="00184B0E" w14:paraId="6F821C90" w14:textId="77777777" w:rsidTr="6AF12D69">
        <w:trPr>
          <w:cantSplit/>
        </w:trPr>
        <w:tc>
          <w:tcPr>
            <w:tcW w:w="2220" w:type="dxa"/>
            <w:tcBorders>
              <w:top w:val="single" w:sz="4" w:space="0" w:color="FFFFFF" w:themeColor="text1" w:themeTint="00" w:themeShade="00"/>
              <w:left w:val="single" w:sz="18" w:space="0" w:color="FFFFFF" w:themeColor="text1" w:themeTint="00" w:themeShade="00"/>
              <w:bottom w:val="single" w:sz="4" w:space="0" w:color="FFFFFF" w:themeColor="text1" w:themeTint="00" w:themeShade="00"/>
              <w:right w:val="single" w:sz="4" w:space="0" w:color="FFFFFF" w:themeColor="text1" w:themeTint="00" w:themeShade="00"/>
            </w:tcBorders>
            <w:vAlign w:val="center"/>
            <w:hideMark/>
          </w:tcPr>
          <w:p w14:paraId="70882D7A" w14:textId="77777777" w:rsidR="00184B0E" w:rsidRDefault="00FA37F8" w:rsidP="000368D4">
            <w:pPr>
              <w:pStyle w:val="tabelanormalny"/>
            </w:pPr>
            <w:r>
              <w:t>POZYTYWNY</w:t>
            </w:r>
          </w:p>
        </w:tc>
        <w:tc>
          <w:tcPr>
            <w:tcW w:w="6945" w:type="dxa"/>
            <w:tcBorders>
              <w:top w:val="single" w:sz="4" w:space="0" w:color="FFFFFF" w:themeColor="text1" w:themeTint="00" w:themeShade="00"/>
              <w:left w:val="single" w:sz="4" w:space="0" w:color="FFFFFF" w:themeColor="text1" w:themeTint="00" w:themeShade="00"/>
              <w:bottom w:val="single" w:sz="4" w:space="0" w:color="FFFFFF" w:themeColor="text1" w:themeTint="00" w:themeShade="00"/>
              <w:right w:val="single" w:sz="18" w:space="0" w:color="FFFFFF" w:themeColor="text1" w:themeTint="00" w:themeShade="00"/>
            </w:tcBorders>
            <w:vAlign w:val="center"/>
            <w:hideMark/>
          </w:tcPr>
          <w:p w14:paraId="106692D3" w14:textId="77777777" w:rsidR="00184B0E" w:rsidRDefault="138936F8" w:rsidP="000368D4">
            <w:pPr>
              <w:pStyle w:val="tabelanormalny"/>
            </w:pPr>
            <w:r>
              <w:t xml:space="preserve">Wynik dodatni testu (wykryto SARS-CoV-2). Potwierdzono obecność </w:t>
            </w:r>
            <w:proofErr w:type="spellStart"/>
            <w:r>
              <w:t>koronawirusa</w:t>
            </w:r>
            <w:proofErr w:type="spellEnd"/>
            <w:r>
              <w:t>, Ty i osoby, które miały z Tobą bliski kontakt, powinny zastosować się do zasad kwarantanny.</w:t>
            </w:r>
          </w:p>
        </w:tc>
      </w:tr>
      <w:tr w:rsidR="00184B0E" w14:paraId="03DBC65C" w14:textId="77777777" w:rsidTr="6AF12D69">
        <w:trPr>
          <w:cantSplit/>
        </w:trPr>
        <w:tc>
          <w:tcPr>
            <w:tcW w:w="2220" w:type="dxa"/>
            <w:tcBorders>
              <w:top w:val="single" w:sz="4" w:space="0" w:color="FFFFFF" w:themeColor="text1" w:themeTint="00" w:themeShade="00"/>
              <w:left w:val="single" w:sz="18" w:space="0" w:color="FFFFFF" w:themeColor="text1" w:themeTint="00" w:themeShade="00"/>
              <w:bottom w:val="single" w:sz="4" w:space="0" w:color="FFFFFF" w:themeColor="text1" w:themeTint="00" w:themeShade="00"/>
              <w:right w:val="single" w:sz="4" w:space="0" w:color="FFFFFF" w:themeColor="text1" w:themeTint="00" w:themeShade="00"/>
            </w:tcBorders>
            <w:vAlign w:val="center"/>
            <w:hideMark/>
          </w:tcPr>
          <w:p w14:paraId="4DB7CFE2" w14:textId="77777777" w:rsidR="00184B0E" w:rsidRDefault="00FA37F8" w:rsidP="000368D4">
            <w:pPr>
              <w:pStyle w:val="tabelanormalny"/>
            </w:pPr>
            <w:r>
              <w:t>NIEDIAGNOSTYCZNY</w:t>
            </w:r>
          </w:p>
        </w:tc>
        <w:tc>
          <w:tcPr>
            <w:tcW w:w="6945" w:type="dxa"/>
            <w:tcBorders>
              <w:top w:val="single" w:sz="4" w:space="0" w:color="FFFFFF" w:themeColor="text1" w:themeTint="00" w:themeShade="00"/>
              <w:left w:val="single" w:sz="4" w:space="0" w:color="FFFFFF" w:themeColor="text1" w:themeTint="00" w:themeShade="00"/>
              <w:bottom w:val="single" w:sz="4" w:space="0" w:color="FFFFFF" w:themeColor="text1" w:themeTint="00" w:themeShade="00"/>
              <w:right w:val="single" w:sz="18" w:space="0" w:color="FFFFFF" w:themeColor="text1" w:themeTint="00" w:themeShade="00"/>
            </w:tcBorders>
            <w:vAlign w:val="center"/>
            <w:hideMark/>
          </w:tcPr>
          <w:p w14:paraId="3E59B81B" w14:textId="77777777" w:rsidR="00184B0E" w:rsidRDefault="64495EBA" w:rsidP="000368D4">
            <w:pPr>
              <w:pStyle w:val="tabelanormalny"/>
            </w:pPr>
            <w:r>
              <w:t>Oznacza</w:t>
            </w:r>
            <w:r w:rsidR="2D19B49C">
              <w:t>, że próbka jest niezdatna do badania, należy pobrać kolejną próbkę od pacjenta i jak najszybciej przekazać do badania.</w:t>
            </w:r>
            <w:r w:rsidR="43091D1E">
              <w:t xml:space="preserve"> Badanie musi zostać powtórzone.</w:t>
            </w:r>
          </w:p>
        </w:tc>
      </w:tr>
      <w:tr w:rsidR="00184B0E" w14:paraId="6B3BA2E6" w14:textId="77777777" w:rsidTr="6AF12D69">
        <w:trPr>
          <w:cantSplit/>
        </w:trPr>
        <w:tc>
          <w:tcPr>
            <w:tcW w:w="2220" w:type="dxa"/>
            <w:tcBorders>
              <w:top w:val="single" w:sz="4" w:space="0" w:color="FFFFFF" w:themeColor="text1" w:themeTint="00" w:themeShade="00"/>
              <w:left w:val="single" w:sz="18" w:space="0" w:color="FFFFFF" w:themeColor="text1" w:themeTint="00" w:themeShade="00"/>
              <w:bottom w:val="single" w:sz="18" w:space="0" w:color="FFFFFF" w:themeColor="text1" w:themeTint="00" w:themeShade="00"/>
              <w:right w:val="single" w:sz="4" w:space="0" w:color="FFFFFF" w:themeColor="text1" w:themeTint="00" w:themeShade="00"/>
            </w:tcBorders>
            <w:vAlign w:val="center"/>
            <w:hideMark/>
          </w:tcPr>
          <w:p w14:paraId="0AC76162" w14:textId="77777777" w:rsidR="00184B0E" w:rsidRDefault="1EDC28E2" w:rsidP="6AF12D69">
            <w:pPr>
              <w:pStyle w:val="paragraph"/>
              <w:spacing w:before="0" w:beforeAutospacing="0" w:after="0" w:afterAutospacing="0"/>
              <w:textAlignment w:val="baseline"/>
            </w:pPr>
            <w:r w:rsidRPr="6AF12D69">
              <w:rPr>
                <w:rFonts w:asciiTheme="minorHAnsi" w:hAnsiTheme="minorHAnsi" w:cstheme="minorBidi"/>
                <w:color w:val="00B050"/>
                <w:sz w:val="22"/>
                <w:szCs w:val="22"/>
                <w:lang w:eastAsia="en-US"/>
                <w:rPrChange w:id="6418" w:author="Autor">
                  <w:rPr>
                    <w:rStyle w:val="normaltextrun"/>
                    <w:rFonts w:ascii="Calibri" w:hAnsi="Calibri" w:cs="Calibri"/>
                    <w:sz w:val="20"/>
                    <w:szCs w:val="20"/>
                  </w:rPr>
                </w:rPrChange>
              </w:rPr>
              <w:t>NIEROZSTRZYGAJACY</w:t>
            </w:r>
          </w:p>
        </w:tc>
        <w:tc>
          <w:tcPr>
            <w:tcW w:w="6945" w:type="dxa"/>
            <w:tcBorders>
              <w:top w:val="single" w:sz="4" w:space="0" w:color="FFFFFF" w:themeColor="text1" w:themeTint="00" w:themeShade="00"/>
              <w:left w:val="single" w:sz="4" w:space="0" w:color="FFFFFF" w:themeColor="text1" w:themeTint="00" w:themeShade="00"/>
              <w:bottom w:val="single" w:sz="18" w:space="0" w:color="FFFFFF" w:themeColor="text1" w:themeTint="00" w:themeShade="00"/>
              <w:right w:val="single" w:sz="18" w:space="0" w:color="FFFFFF" w:themeColor="text1" w:themeTint="00" w:themeShade="00"/>
            </w:tcBorders>
            <w:vAlign w:val="center"/>
            <w:hideMark/>
          </w:tcPr>
          <w:p w14:paraId="48F277DB" w14:textId="77777777" w:rsidR="00184B0E" w:rsidRDefault="7AC7E6DA" w:rsidP="000368D4">
            <w:pPr>
              <w:pStyle w:val="tabelanormalny"/>
            </w:pPr>
            <w:r>
              <w:t>Oznacza, że wynik jest na granicy analitycznej czułości testu, wymaga zbadania kolejnej próbki pobranej od pacjenta po 24-48h.</w:t>
            </w:r>
            <w:r w:rsidR="37D0DF9F">
              <w:t xml:space="preserve"> Badanie musi zostać powtórzone.</w:t>
            </w:r>
          </w:p>
        </w:tc>
      </w:tr>
    </w:tbl>
    <w:p w14:paraId="0DA121C5" w14:textId="77777777" w:rsidR="164CD1B0" w:rsidRDefault="3FAD5774" w:rsidP="4EFD4240">
      <w:pPr>
        <w:pStyle w:val="Legenda"/>
      </w:pPr>
      <w:r>
        <w:t xml:space="preserve">Tabela </w:t>
      </w:r>
      <w:r w:rsidR="00C30202">
        <w:t>18</w:t>
      </w:r>
      <w:r>
        <w:t xml:space="preserve"> Tabela </w:t>
      </w:r>
      <w:r w:rsidR="7BA46D7E">
        <w:t>status</w:t>
      </w:r>
      <w:r>
        <w:t xml:space="preserve">ów </w:t>
      </w:r>
      <w:r w:rsidR="3343AB14">
        <w:t xml:space="preserve">EWP wyników zleceń na badania </w:t>
      </w:r>
      <w:r w:rsidR="4E36463C">
        <w:t>na obecność SARS-CoV-2</w:t>
      </w:r>
    </w:p>
    <w:p w14:paraId="36FEB5B0" w14:textId="77777777" w:rsidR="002865A8" w:rsidRDefault="002865A8" w:rsidP="002865A8">
      <w:pPr>
        <w:rPr>
          <w:lang w:eastAsia="pl-PL"/>
        </w:rPr>
      </w:pPr>
    </w:p>
    <w:p w14:paraId="43C63CB8" w14:textId="77777777" w:rsidR="002865A8" w:rsidRDefault="5439E750">
      <w:pPr>
        <w:pStyle w:val="Nagwek1"/>
        <w:numPr>
          <w:ilvl w:val="1"/>
          <w:numId w:val="20"/>
        </w:numPr>
        <w:rPr>
          <w:lang w:eastAsia="pl-PL"/>
        </w:rPr>
        <w:pPrChange w:id="6419" w:author="Autor">
          <w:pPr>
            <w:pStyle w:val="Nagwek1"/>
          </w:pPr>
        </w:pPrChange>
      </w:pPr>
      <w:bookmarkStart w:id="6420" w:name="_Toc95995805"/>
      <w:bookmarkStart w:id="6421" w:name="_Toc2122759558"/>
      <w:bookmarkStart w:id="6422" w:name="_Toc305841232"/>
      <w:bookmarkStart w:id="6423" w:name="_Toc342096739"/>
      <w:bookmarkStart w:id="6424" w:name="_Toc1771369034"/>
      <w:bookmarkStart w:id="6425" w:name="_Toc422490458"/>
      <w:bookmarkStart w:id="6426" w:name="_Toc278237262"/>
      <w:bookmarkStart w:id="6427" w:name="_Toc464391584"/>
      <w:bookmarkStart w:id="6428" w:name="_Toc955820225"/>
      <w:bookmarkStart w:id="6429" w:name="_Toc26271578"/>
      <w:bookmarkStart w:id="6430" w:name="_Toc202392800"/>
      <w:bookmarkStart w:id="6431" w:name="_Toc303638122"/>
      <w:bookmarkStart w:id="6432" w:name="_Toc382778551"/>
      <w:bookmarkStart w:id="6433" w:name="_Toc1109904068"/>
      <w:bookmarkStart w:id="6434" w:name="_Toc700992453"/>
      <w:bookmarkStart w:id="6435" w:name="_Toc619637500"/>
      <w:bookmarkStart w:id="6436" w:name="_Toc1934936570"/>
      <w:bookmarkStart w:id="6437" w:name="_Toc532988844"/>
      <w:bookmarkStart w:id="6438" w:name="_Toc1057287868"/>
      <w:bookmarkStart w:id="6439" w:name="_Toc1620437367"/>
      <w:bookmarkStart w:id="6440" w:name="_Toc949209389"/>
      <w:bookmarkStart w:id="6441" w:name="_Toc979088122"/>
      <w:bookmarkStart w:id="6442" w:name="_Toc1487512300"/>
      <w:bookmarkStart w:id="6443" w:name="_Toc52255364"/>
      <w:bookmarkStart w:id="6444" w:name="_Toc1380183395"/>
      <w:bookmarkStart w:id="6445" w:name="_Toc475345281"/>
      <w:bookmarkStart w:id="6446" w:name="_Toc1776155095"/>
      <w:bookmarkStart w:id="6447" w:name="_Toc605193445"/>
      <w:bookmarkStart w:id="6448" w:name="_Toc1891731995"/>
      <w:bookmarkStart w:id="6449" w:name="_Toc978300725"/>
      <w:bookmarkStart w:id="6450" w:name="_Toc1302801488"/>
      <w:bookmarkStart w:id="6451" w:name="_Toc72678"/>
      <w:bookmarkStart w:id="6452" w:name="_Toc1583832618"/>
      <w:bookmarkStart w:id="6453" w:name="_Toc619524124"/>
      <w:bookmarkStart w:id="6454" w:name="_Toc922649656"/>
      <w:bookmarkStart w:id="6455" w:name="_Toc1450095318"/>
      <w:bookmarkStart w:id="6456" w:name="_Toc1055109002"/>
      <w:bookmarkStart w:id="6457" w:name="_Toc501875070"/>
      <w:bookmarkStart w:id="6458" w:name="_Toc1360481708"/>
      <w:bookmarkStart w:id="6459" w:name="_Toc1055897642"/>
      <w:bookmarkStart w:id="6460" w:name="_Toc59949543"/>
      <w:bookmarkStart w:id="6461" w:name="_Toc213406045"/>
      <w:bookmarkStart w:id="6462" w:name="_Toc1027987190"/>
      <w:bookmarkStart w:id="6463" w:name="_Toc1883661254"/>
      <w:bookmarkStart w:id="6464" w:name="_Toc424387542"/>
      <w:bookmarkStart w:id="6465" w:name="_Toc1093968841"/>
      <w:bookmarkStart w:id="6466" w:name="_Toc1518405020"/>
      <w:bookmarkStart w:id="6467" w:name="_Toc822475384"/>
      <w:bookmarkStart w:id="6468" w:name="_Toc797514597"/>
      <w:bookmarkStart w:id="6469" w:name="_Toc531144253"/>
      <w:bookmarkStart w:id="6470" w:name="_Toc1720038546"/>
      <w:bookmarkStart w:id="6471" w:name="_Toc390279619"/>
      <w:bookmarkStart w:id="6472" w:name="_Toc42508710"/>
      <w:bookmarkStart w:id="6473" w:name="_Toc1100376953"/>
      <w:bookmarkStart w:id="6474" w:name="_Toc690381803"/>
      <w:bookmarkStart w:id="6475" w:name="_Toc1138015558"/>
      <w:bookmarkStart w:id="6476" w:name="_Toc1510286059"/>
      <w:bookmarkStart w:id="6477" w:name="_Toc1030132607"/>
      <w:bookmarkStart w:id="6478" w:name="_Toc411800969"/>
      <w:bookmarkStart w:id="6479" w:name="_Toc683313875"/>
      <w:bookmarkStart w:id="6480" w:name="_Toc1164186688"/>
      <w:bookmarkStart w:id="6481" w:name="_Toc1072993773"/>
      <w:bookmarkStart w:id="6482" w:name="_Toc1570438254"/>
      <w:bookmarkStart w:id="6483" w:name="_Toc623802897"/>
      <w:bookmarkStart w:id="6484" w:name="_Toc1545434299"/>
      <w:bookmarkStart w:id="6485" w:name="_Toc992475784"/>
      <w:bookmarkStart w:id="6486" w:name="_Toc1725476786"/>
      <w:bookmarkStart w:id="6487" w:name="_Toc1828428867"/>
      <w:bookmarkStart w:id="6488" w:name="_Toc1333579787"/>
      <w:bookmarkStart w:id="6489" w:name="_Toc1605481561"/>
      <w:bookmarkStart w:id="6490" w:name="_Toc1900452871"/>
      <w:bookmarkStart w:id="6491" w:name="_Toc691825770"/>
      <w:bookmarkStart w:id="6492" w:name="_Toc1311629163"/>
      <w:bookmarkStart w:id="6493" w:name="_Toc1313509453"/>
      <w:bookmarkStart w:id="6494" w:name="_Toc1621043853"/>
      <w:bookmarkStart w:id="6495" w:name="_Toc330878181"/>
      <w:bookmarkStart w:id="6496" w:name="_Toc1257754678"/>
      <w:bookmarkStart w:id="6497" w:name="_Toc200751802"/>
      <w:bookmarkStart w:id="6498" w:name="_Toc586221931"/>
      <w:bookmarkStart w:id="6499" w:name="_Toc92867675"/>
      <w:bookmarkStart w:id="6500" w:name="_Toc34862092"/>
      <w:bookmarkStart w:id="6501" w:name="_Toc1703542318"/>
      <w:bookmarkStart w:id="6502" w:name="_Toc1520861248"/>
      <w:bookmarkStart w:id="6503" w:name="_Toc1632009551"/>
      <w:bookmarkStart w:id="6504" w:name="_Toc1275558667"/>
      <w:bookmarkStart w:id="6505" w:name="_Toc1951154849"/>
      <w:bookmarkStart w:id="6506" w:name="_Toc1657418337"/>
      <w:bookmarkStart w:id="6507" w:name="_Toc1913714739"/>
      <w:bookmarkStart w:id="6508" w:name="_Toc1894483649"/>
      <w:bookmarkStart w:id="6509" w:name="_Toc486147495"/>
      <w:bookmarkStart w:id="6510" w:name="_Toc1445669934"/>
      <w:bookmarkStart w:id="6511" w:name="_Toc189475057"/>
      <w:bookmarkStart w:id="6512" w:name="_Toc2133999214"/>
      <w:bookmarkStart w:id="6513" w:name="_Toc1295268969"/>
      <w:bookmarkStart w:id="6514" w:name="_Toc1836464124"/>
      <w:bookmarkStart w:id="6515" w:name="_Toc1844334341"/>
      <w:bookmarkStart w:id="6516" w:name="_Toc19562981"/>
      <w:bookmarkStart w:id="6517" w:name="_Toc1706583320"/>
      <w:bookmarkStart w:id="6518" w:name="_Toc602183788"/>
      <w:bookmarkStart w:id="6519" w:name="_Toc1572585177"/>
      <w:bookmarkStart w:id="6520" w:name="_Toc1044641623"/>
      <w:bookmarkStart w:id="6521" w:name="_Toc414906275"/>
      <w:bookmarkStart w:id="6522" w:name="_Toc2103218079"/>
      <w:bookmarkStart w:id="6523" w:name="_Toc301207491"/>
      <w:bookmarkStart w:id="6524" w:name="_Toc1599333339"/>
      <w:bookmarkStart w:id="6525" w:name="_Toc1337317136"/>
      <w:bookmarkStart w:id="6526" w:name="_Toc537718738"/>
      <w:bookmarkStart w:id="6527" w:name="_Toc806283679"/>
      <w:bookmarkStart w:id="6528" w:name="_Toc1383971310"/>
      <w:bookmarkStart w:id="6529" w:name="_Toc932789329"/>
      <w:bookmarkStart w:id="6530" w:name="_Toc901237242"/>
      <w:bookmarkStart w:id="6531" w:name="_Toc531404564"/>
      <w:bookmarkStart w:id="6532" w:name="_Toc886810645"/>
      <w:bookmarkStart w:id="6533" w:name="_Toc783322820"/>
      <w:bookmarkStart w:id="6534" w:name="_Toc1220396465"/>
      <w:bookmarkStart w:id="6535" w:name="_Toc1471536717"/>
      <w:bookmarkStart w:id="6536" w:name="_Toc686754102"/>
      <w:bookmarkStart w:id="6537" w:name="_Toc1024624481"/>
      <w:bookmarkStart w:id="6538" w:name="_Toc1581307736"/>
      <w:bookmarkStart w:id="6539" w:name="_Toc398705613"/>
      <w:bookmarkStart w:id="6540" w:name="_Toc1951571112"/>
      <w:bookmarkStart w:id="6541" w:name="_Toc482113935"/>
      <w:bookmarkStart w:id="6542" w:name="_Toc443816412"/>
      <w:bookmarkStart w:id="6543" w:name="_Toc1134844096"/>
      <w:bookmarkStart w:id="6544" w:name="_Toc1864581323"/>
      <w:bookmarkStart w:id="6545" w:name="_Toc706348083"/>
      <w:bookmarkStart w:id="6546" w:name="_Toc924786241"/>
      <w:bookmarkStart w:id="6547" w:name="_Toc1971466499"/>
      <w:bookmarkStart w:id="6548" w:name="_Toc50219235"/>
      <w:bookmarkStart w:id="6549" w:name="_Toc609945502"/>
      <w:bookmarkStart w:id="6550" w:name="_Toc518480121"/>
      <w:bookmarkStart w:id="6551" w:name="_Toc151461960"/>
      <w:bookmarkStart w:id="6552" w:name="_Toc1827757507"/>
      <w:bookmarkStart w:id="6553" w:name="_Toc727659060"/>
      <w:r w:rsidRPr="01386E13">
        <w:rPr>
          <w:lang w:eastAsia="pl-PL"/>
        </w:rPr>
        <w:lastRenderedPageBreak/>
        <w:t>Słownik komentarzy dla zlecenia badań</w:t>
      </w:r>
      <w:r w:rsidR="333670F3" w:rsidRPr="01386E13">
        <w:rPr>
          <w:lang w:eastAsia="pl-PL"/>
        </w:rPr>
        <w:t xml:space="preserve"> antygenowych</w:t>
      </w:r>
      <w:bookmarkEnd w:id="6420"/>
      <w:bookmarkEnd w:id="6421"/>
      <w:bookmarkEnd w:id="6422"/>
      <w:bookmarkEnd w:id="6423"/>
      <w:bookmarkEnd w:id="6424"/>
      <w:bookmarkEnd w:id="6425"/>
      <w:bookmarkEnd w:id="6426"/>
      <w:bookmarkEnd w:id="6427"/>
      <w:bookmarkEnd w:id="6428"/>
      <w:bookmarkEnd w:id="6429"/>
      <w:bookmarkEnd w:id="6430"/>
      <w:bookmarkEnd w:id="6431"/>
      <w:bookmarkEnd w:id="6432"/>
      <w:bookmarkEnd w:id="6433"/>
      <w:bookmarkEnd w:id="6434"/>
      <w:bookmarkEnd w:id="6435"/>
      <w:bookmarkEnd w:id="6436"/>
      <w:bookmarkEnd w:id="6437"/>
      <w:bookmarkEnd w:id="6438"/>
      <w:bookmarkEnd w:id="6439"/>
      <w:bookmarkEnd w:id="6440"/>
      <w:bookmarkEnd w:id="6441"/>
      <w:bookmarkEnd w:id="6442"/>
      <w:bookmarkEnd w:id="6443"/>
      <w:bookmarkEnd w:id="6444"/>
      <w:bookmarkEnd w:id="6445"/>
      <w:bookmarkEnd w:id="6446"/>
      <w:bookmarkEnd w:id="6447"/>
      <w:bookmarkEnd w:id="6448"/>
      <w:bookmarkEnd w:id="6449"/>
      <w:bookmarkEnd w:id="6450"/>
      <w:bookmarkEnd w:id="6451"/>
      <w:bookmarkEnd w:id="6452"/>
      <w:bookmarkEnd w:id="6453"/>
      <w:bookmarkEnd w:id="6454"/>
      <w:bookmarkEnd w:id="6455"/>
      <w:bookmarkEnd w:id="6456"/>
      <w:bookmarkEnd w:id="6457"/>
      <w:bookmarkEnd w:id="6458"/>
      <w:bookmarkEnd w:id="6459"/>
      <w:bookmarkEnd w:id="6460"/>
      <w:bookmarkEnd w:id="6461"/>
      <w:bookmarkEnd w:id="6462"/>
      <w:bookmarkEnd w:id="6463"/>
      <w:bookmarkEnd w:id="6464"/>
      <w:bookmarkEnd w:id="6465"/>
      <w:bookmarkEnd w:id="6466"/>
      <w:bookmarkEnd w:id="6467"/>
      <w:bookmarkEnd w:id="6468"/>
      <w:bookmarkEnd w:id="6469"/>
      <w:bookmarkEnd w:id="6470"/>
      <w:bookmarkEnd w:id="6471"/>
      <w:bookmarkEnd w:id="6472"/>
      <w:bookmarkEnd w:id="6473"/>
      <w:bookmarkEnd w:id="6474"/>
      <w:bookmarkEnd w:id="6475"/>
      <w:bookmarkEnd w:id="6476"/>
      <w:bookmarkEnd w:id="6477"/>
      <w:bookmarkEnd w:id="6478"/>
      <w:bookmarkEnd w:id="6479"/>
      <w:bookmarkEnd w:id="6480"/>
      <w:bookmarkEnd w:id="6481"/>
      <w:bookmarkEnd w:id="6482"/>
      <w:bookmarkEnd w:id="6483"/>
      <w:bookmarkEnd w:id="6484"/>
      <w:bookmarkEnd w:id="6485"/>
      <w:bookmarkEnd w:id="6486"/>
      <w:bookmarkEnd w:id="6487"/>
      <w:bookmarkEnd w:id="6488"/>
      <w:bookmarkEnd w:id="6489"/>
      <w:bookmarkEnd w:id="6490"/>
      <w:bookmarkEnd w:id="6491"/>
      <w:bookmarkEnd w:id="6492"/>
      <w:bookmarkEnd w:id="6493"/>
      <w:bookmarkEnd w:id="6494"/>
      <w:bookmarkEnd w:id="6495"/>
      <w:bookmarkEnd w:id="6496"/>
      <w:bookmarkEnd w:id="6497"/>
      <w:bookmarkEnd w:id="6498"/>
      <w:bookmarkEnd w:id="6499"/>
      <w:bookmarkEnd w:id="6500"/>
      <w:bookmarkEnd w:id="6501"/>
      <w:bookmarkEnd w:id="6502"/>
      <w:bookmarkEnd w:id="6503"/>
      <w:bookmarkEnd w:id="6504"/>
      <w:bookmarkEnd w:id="6505"/>
      <w:bookmarkEnd w:id="6506"/>
      <w:bookmarkEnd w:id="6507"/>
      <w:bookmarkEnd w:id="6508"/>
      <w:bookmarkEnd w:id="6509"/>
      <w:bookmarkEnd w:id="6510"/>
      <w:bookmarkEnd w:id="6511"/>
      <w:bookmarkEnd w:id="6512"/>
      <w:bookmarkEnd w:id="6513"/>
      <w:bookmarkEnd w:id="6514"/>
      <w:bookmarkEnd w:id="6515"/>
      <w:bookmarkEnd w:id="6516"/>
      <w:bookmarkEnd w:id="6517"/>
      <w:bookmarkEnd w:id="6518"/>
      <w:bookmarkEnd w:id="6519"/>
      <w:bookmarkEnd w:id="6520"/>
      <w:bookmarkEnd w:id="6521"/>
      <w:bookmarkEnd w:id="6522"/>
      <w:bookmarkEnd w:id="6523"/>
      <w:bookmarkEnd w:id="6524"/>
      <w:bookmarkEnd w:id="6525"/>
      <w:bookmarkEnd w:id="6526"/>
      <w:bookmarkEnd w:id="6527"/>
      <w:bookmarkEnd w:id="6528"/>
      <w:bookmarkEnd w:id="6529"/>
      <w:bookmarkEnd w:id="6530"/>
      <w:bookmarkEnd w:id="6531"/>
      <w:bookmarkEnd w:id="6532"/>
      <w:bookmarkEnd w:id="6533"/>
      <w:bookmarkEnd w:id="6534"/>
      <w:bookmarkEnd w:id="6535"/>
      <w:bookmarkEnd w:id="6536"/>
      <w:bookmarkEnd w:id="6537"/>
      <w:bookmarkEnd w:id="6538"/>
      <w:bookmarkEnd w:id="6539"/>
      <w:bookmarkEnd w:id="6540"/>
      <w:bookmarkEnd w:id="6541"/>
      <w:bookmarkEnd w:id="6542"/>
      <w:bookmarkEnd w:id="6543"/>
      <w:bookmarkEnd w:id="6544"/>
      <w:bookmarkEnd w:id="6545"/>
      <w:bookmarkEnd w:id="6546"/>
      <w:bookmarkEnd w:id="6547"/>
      <w:bookmarkEnd w:id="6548"/>
      <w:bookmarkEnd w:id="6549"/>
      <w:bookmarkEnd w:id="6550"/>
      <w:bookmarkEnd w:id="6551"/>
      <w:bookmarkEnd w:id="6552"/>
      <w:bookmarkEnd w:id="6553"/>
    </w:p>
    <w:p w14:paraId="30D7AA69" w14:textId="77777777" w:rsidR="002865A8" w:rsidRDefault="002865A8" w:rsidP="002865A8">
      <w:pPr>
        <w:rPr>
          <w:lang w:eastAsia="pl-PL"/>
        </w:rPr>
      </w:pPr>
    </w:p>
    <w:p w14:paraId="4C13A4DD" w14:textId="77777777" w:rsidR="002865A8" w:rsidRPr="002865A8" w:rsidRDefault="002865A8" w:rsidP="002865A8">
      <w:pPr>
        <w:rPr>
          <w:lang w:eastAsia="pl-PL"/>
        </w:rPr>
      </w:pPr>
      <w:r>
        <w:rPr>
          <w:lang w:eastAsia="pl-PL"/>
        </w:rPr>
        <w:t xml:space="preserve">System EWP wykorzystuje własny słownik </w:t>
      </w:r>
      <w:r w:rsidR="00D170AA">
        <w:rPr>
          <w:lang w:eastAsia="pl-PL"/>
        </w:rPr>
        <w:t>komentarzy, jakie mogą być wprowadzone podczas zlecania badań antygenowych:</w:t>
      </w:r>
    </w:p>
    <w:tbl>
      <w:tblPr>
        <w:tblW w:w="9165" w:type="dxa"/>
        <w:tblBorders>
          <w:top w:val="single" w:sz="18" w:space="0" w:color="7F7F7F" w:themeColor="text1" w:themeTint="80" w:themeShade="00"/>
          <w:left w:val="single" w:sz="18" w:space="0" w:color="7F7F7F" w:themeColor="text1" w:themeTint="80" w:themeShade="00"/>
          <w:bottom w:val="single" w:sz="18" w:space="0" w:color="7F7F7F" w:themeColor="text1" w:themeTint="80" w:themeShade="00"/>
          <w:right w:val="single" w:sz="18" w:space="0" w:color="7F7F7F" w:themeColor="text1" w:themeTint="80" w:themeShade="00"/>
          <w:insideH w:val="single" w:sz="4" w:space="0" w:color="7F7F7F" w:themeColor="text1" w:themeTint="80" w:themeShade="00"/>
          <w:insideV w:val="single" w:sz="4" w:space="0" w:color="7F7F7F" w:themeColor="text1" w:themeTint="80" w:themeShade="00"/>
        </w:tblBorders>
        <w:tblLook w:val="04A0" w:firstRow="1" w:lastRow="0" w:firstColumn="1" w:lastColumn="0" w:noHBand="0" w:noVBand="1"/>
      </w:tblPr>
      <w:tblGrid>
        <w:gridCol w:w="828"/>
        <w:gridCol w:w="8337"/>
      </w:tblGrid>
      <w:tr w:rsidR="002865A8" w14:paraId="5A0A9898" w14:textId="77777777" w:rsidTr="00A855ED">
        <w:trPr>
          <w:cantSplit/>
          <w:tblHeader/>
        </w:trPr>
        <w:tc>
          <w:tcPr>
            <w:tcW w:w="828" w:type="dxa"/>
            <w:tcBorders>
              <w:top w:val="single" w:sz="18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vAlign w:val="center"/>
            <w:hideMark/>
          </w:tcPr>
          <w:p w14:paraId="21F7E317" w14:textId="77777777" w:rsidR="002865A8" w:rsidRDefault="002865A8" w:rsidP="00014A79">
            <w:pPr>
              <w:pStyle w:val="Tabelanagwekdolewej"/>
              <w:spacing w:before="48" w:after="48"/>
            </w:pPr>
            <w:r>
              <w:rPr>
                <w:rFonts w:eastAsia="Arial"/>
              </w:rPr>
              <w:t>ID</w:t>
            </w:r>
          </w:p>
        </w:tc>
        <w:tc>
          <w:tcPr>
            <w:tcW w:w="8337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18" w:space="0" w:color="7F7F7F" w:themeColor="text1" w:themeTint="80" w:themeShade="00"/>
            </w:tcBorders>
            <w:shd w:val="clear" w:color="auto" w:fill="17365D" w:themeFill="text2" w:themeFillShade="BF"/>
            <w:vAlign w:val="center"/>
            <w:hideMark/>
          </w:tcPr>
          <w:p w14:paraId="287B2A15" w14:textId="77777777" w:rsidR="002865A8" w:rsidRDefault="002865A8" w:rsidP="00014A79">
            <w:pPr>
              <w:pStyle w:val="Tabelanagwekdolewej"/>
              <w:spacing w:before="48" w:after="48"/>
            </w:pPr>
            <w:r w:rsidRPr="4EFD4240">
              <w:rPr>
                <w:rFonts w:eastAsia="Arial"/>
              </w:rPr>
              <w:t>Opis słowny</w:t>
            </w:r>
          </w:p>
        </w:tc>
      </w:tr>
      <w:tr w:rsidR="002865A8" w14:paraId="0F943C26" w14:textId="77777777" w:rsidTr="00A855ED">
        <w:trPr>
          <w:cantSplit/>
        </w:trPr>
        <w:tc>
          <w:tcPr>
            <w:tcW w:w="828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bottom"/>
            <w:hideMark/>
          </w:tcPr>
          <w:p w14:paraId="0C50080F" w14:textId="77777777" w:rsidR="002865A8" w:rsidRDefault="002865A8" w:rsidP="000368D4">
            <w:pPr>
              <w:pStyle w:val="tabelanormalny"/>
            </w:pPr>
            <w:r>
              <w:t>1</w:t>
            </w:r>
          </w:p>
        </w:tc>
        <w:tc>
          <w:tcPr>
            <w:tcW w:w="833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18" w:space="0" w:color="7F7F7F" w:themeColor="text1" w:themeTint="80" w:themeShade="00"/>
            </w:tcBorders>
            <w:vAlign w:val="bottom"/>
            <w:hideMark/>
          </w:tcPr>
          <w:p w14:paraId="5A672A8B" w14:textId="77777777" w:rsidR="002865A8" w:rsidRDefault="002865A8" w:rsidP="000368D4">
            <w:pPr>
              <w:pStyle w:val="tabelanormalny"/>
            </w:pPr>
            <w:r>
              <w:t>Wskazane jak najszybsze pobranie kolejnej próbki </w:t>
            </w:r>
          </w:p>
        </w:tc>
      </w:tr>
      <w:tr w:rsidR="002865A8" w14:paraId="169B5D07" w14:textId="77777777" w:rsidTr="00A855ED">
        <w:trPr>
          <w:cantSplit/>
        </w:trPr>
        <w:tc>
          <w:tcPr>
            <w:tcW w:w="828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bottom"/>
            <w:hideMark/>
          </w:tcPr>
          <w:p w14:paraId="7842F596" w14:textId="77777777" w:rsidR="002865A8" w:rsidRDefault="002865A8" w:rsidP="000368D4">
            <w:pPr>
              <w:pStyle w:val="tabelanormalny"/>
            </w:pPr>
            <w:r>
              <w:t>2</w:t>
            </w:r>
          </w:p>
        </w:tc>
        <w:tc>
          <w:tcPr>
            <w:tcW w:w="833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18" w:space="0" w:color="7F7F7F" w:themeColor="text1" w:themeTint="80" w:themeShade="00"/>
            </w:tcBorders>
            <w:vAlign w:val="bottom"/>
            <w:hideMark/>
          </w:tcPr>
          <w:p w14:paraId="77890CB7" w14:textId="77777777" w:rsidR="002865A8" w:rsidRDefault="002865A8" w:rsidP="000368D4">
            <w:pPr>
              <w:pStyle w:val="tabelanormalny"/>
            </w:pPr>
            <w:r>
              <w:t>Wskazane pobranie kolejnej próbki 24-48 godzinach </w:t>
            </w:r>
          </w:p>
        </w:tc>
      </w:tr>
      <w:tr w:rsidR="002865A8" w14:paraId="4AFC01BD" w14:textId="77777777" w:rsidTr="00A855ED">
        <w:trPr>
          <w:cantSplit/>
        </w:trPr>
        <w:tc>
          <w:tcPr>
            <w:tcW w:w="828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bottom"/>
            <w:hideMark/>
          </w:tcPr>
          <w:p w14:paraId="7A036E3D" w14:textId="77777777" w:rsidR="002865A8" w:rsidRDefault="002865A8" w:rsidP="000368D4">
            <w:pPr>
              <w:pStyle w:val="tabelanormalny"/>
            </w:pPr>
            <w:r>
              <w:t>3</w:t>
            </w:r>
          </w:p>
        </w:tc>
        <w:tc>
          <w:tcPr>
            <w:tcW w:w="833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18" w:space="0" w:color="7F7F7F" w:themeColor="text1" w:themeTint="80" w:themeShade="00"/>
            </w:tcBorders>
            <w:vAlign w:val="bottom"/>
            <w:hideMark/>
          </w:tcPr>
          <w:p w14:paraId="6D5B8399" w14:textId="77777777" w:rsidR="002865A8" w:rsidRDefault="002865A8" w:rsidP="000368D4">
            <w:pPr>
              <w:pStyle w:val="tabelanormalny"/>
            </w:pPr>
            <w:r>
              <w:t>W próbce wykryto obecność substancji hamujących reakcję </w:t>
            </w:r>
            <w:proofErr w:type="spellStart"/>
            <w:r>
              <w:t>rt</w:t>
            </w:r>
            <w:proofErr w:type="spellEnd"/>
            <w:r>
              <w:t>-PCR, wskazane pobranie kolejnej próbki </w:t>
            </w:r>
          </w:p>
        </w:tc>
      </w:tr>
      <w:tr w:rsidR="002865A8" w14:paraId="47A8BE09" w14:textId="77777777" w:rsidTr="00A855ED">
        <w:trPr>
          <w:cantSplit/>
        </w:trPr>
        <w:tc>
          <w:tcPr>
            <w:tcW w:w="828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bottom"/>
            <w:hideMark/>
          </w:tcPr>
          <w:p w14:paraId="279935FF" w14:textId="77777777" w:rsidR="002865A8" w:rsidRDefault="002865A8" w:rsidP="000368D4">
            <w:pPr>
              <w:pStyle w:val="tabelanormalny"/>
            </w:pPr>
            <w:r>
              <w:t>4</w:t>
            </w:r>
          </w:p>
        </w:tc>
        <w:tc>
          <w:tcPr>
            <w:tcW w:w="833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18" w:space="0" w:color="7F7F7F" w:themeColor="text1" w:themeTint="80" w:themeShade="00"/>
            </w:tcBorders>
            <w:vAlign w:val="bottom"/>
            <w:hideMark/>
          </w:tcPr>
          <w:p w14:paraId="055A3905" w14:textId="77777777" w:rsidR="002865A8" w:rsidRDefault="002865A8" w:rsidP="000368D4">
            <w:pPr>
              <w:pStyle w:val="tabelanormalny"/>
            </w:pPr>
            <w:r>
              <w:t>Wynik ujemny nie wyklucza zakażenia SARS-CoV-2 </w:t>
            </w:r>
          </w:p>
        </w:tc>
      </w:tr>
      <w:tr w:rsidR="002865A8" w14:paraId="52800E3C" w14:textId="77777777" w:rsidTr="00A855ED">
        <w:trPr>
          <w:cantSplit/>
        </w:trPr>
        <w:tc>
          <w:tcPr>
            <w:tcW w:w="828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bottom"/>
          </w:tcPr>
          <w:p w14:paraId="76DB90EB" w14:textId="77777777" w:rsidR="002865A8" w:rsidRDefault="002865A8" w:rsidP="000368D4">
            <w:pPr>
              <w:pStyle w:val="tabelanormalny"/>
            </w:pPr>
            <w:r>
              <w:t>5</w:t>
            </w:r>
          </w:p>
        </w:tc>
        <w:tc>
          <w:tcPr>
            <w:tcW w:w="833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18" w:space="0" w:color="7F7F7F" w:themeColor="text1" w:themeTint="80" w:themeShade="00"/>
            </w:tcBorders>
            <w:vAlign w:val="bottom"/>
          </w:tcPr>
          <w:p w14:paraId="00697ABA" w14:textId="77777777" w:rsidR="002865A8" w:rsidRDefault="002865A8" w:rsidP="000368D4">
            <w:pPr>
              <w:pStyle w:val="tabelanormalny"/>
            </w:pPr>
            <w:r>
              <w:t>Wykryto obecność jednego obszaru genomu SARS-CoV-2 </w:t>
            </w:r>
          </w:p>
        </w:tc>
      </w:tr>
      <w:tr w:rsidR="002865A8" w14:paraId="2DC0B2E5" w14:textId="77777777" w:rsidTr="00A855ED">
        <w:trPr>
          <w:cantSplit/>
        </w:trPr>
        <w:tc>
          <w:tcPr>
            <w:tcW w:w="828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bottom"/>
          </w:tcPr>
          <w:p w14:paraId="29B4EA11" w14:textId="77777777" w:rsidR="002865A8" w:rsidRDefault="002865A8" w:rsidP="000368D4">
            <w:pPr>
              <w:pStyle w:val="tabelanormalny"/>
            </w:pPr>
            <w:r>
              <w:t>6</w:t>
            </w:r>
          </w:p>
        </w:tc>
        <w:tc>
          <w:tcPr>
            <w:tcW w:w="833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18" w:space="0" w:color="7F7F7F" w:themeColor="text1" w:themeTint="80" w:themeShade="00"/>
            </w:tcBorders>
            <w:vAlign w:val="bottom"/>
          </w:tcPr>
          <w:p w14:paraId="7E5C9749" w14:textId="77777777" w:rsidR="002865A8" w:rsidRDefault="002865A8" w:rsidP="000368D4">
            <w:pPr>
              <w:pStyle w:val="tabelanormalny"/>
            </w:pPr>
            <w:r>
              <w:t>Wykryto obecność 2 lub więcej obszarów genomu SARS-CoV-2 </w:t>
            </w:r>
          </w:p>
        </w:tc>
      </w:tr>
      <w:tr w:rsidR="002865A8" w14:paraId="446B53A5" w14:textId="77777777" w:rsidTr="00A855ED">
        <w:trPr>
          <w:cantSplit/>
        </w:trPr>
        <w:tc>
          <w:tcPr>
            <w:tcW w:w="828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18" w:space="0" w:color="7F7F7F" w:themeColor="text1" w:themeTint="80" w:themeShade="00"/>
              <w:right w:val="single" w:sz="4" w:space="0" w:color="7F7F7F" w:themeColor="text1" w:themeTint="80" w:themeShade="00"/>
            </w:tcBorders>
            <w:vAlign w:val="bottom"/>
          </w:tcPr>
          <w:p w14:paraId="109B8484" w14:textId="77777777" w:rsidR="002865A8" w:rsidRDefault="002865A8" w:rsidP="000368D4">
            <w:pPr>
              <w:pStyle w:val="tabelanormalny"/>
            </w:pPr>
            <w:r>
              <w:t>7</w:t>
            </w:r>
          </w:p>
        </w:tc>
        <w:tc>
          <w:tcPr>
            <w:tcW w:w="833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18" w:space="0" w:color="7F7F7F" w:themeColor="text1" w:themeTint="80" w:themeShade="00"/>
              <w:right w:val="single" w:sz="18" w:space="0" w:color="7F7F7F" w:themeColor="text1" w:themeTint="80" w:themeShade="00"/>
            </w:tcBorders>
            <w:vAlign w:val="bottom"/>
          </w:tcPr>
          <w:p w14:paraId="3D014F78" w14:textId="77777777" w:rsidR="002865A8" w:rsidRDefault="002865A8" w:rsidP="000368D4">
            <w:pPr>
              <w:pStyle w:val="tabelanormalny"/>
            </w:pPr>
            <w:r>
              <w:t>Próbka dostarczona niezgodnie z zaleceniami </w:t>
            </w:r>
          </w:p>
        </w:tc>
      </w:tr>
    </w:tbl>
    <w:p w14:paraId="42191943" w14:textId="77777777" w:rsidR="002865A8" w:rsidRPr="00C30202" w:rsidRDefault="00D170AA" w:rsidP="00C30202">
      <w:pPr>
        <w:spacing w:line="240" w:lineRule="auto"/>
        <w:jc w:val="center"/>
        <w:rPr>
          <w:szCs w:val="22"/>
          <w:lang w:eastAsia="pl-PL"/>
        </w:rPr>
      </w:pPr>
      <w:r w:rsidRPr="00C30202">
        <w:rPr>
          <w:szCs w:val="22"/>
          <w:lang w:eastAsia="pl-PL"/>
        </w:rPr>
        <w:t>Tabela 1</w:t>
      </w:r>
      <w:r w:rsidR="00C30202">
        <w:rPr>
          <w:szCs w:val="22"/>
          <w:lang w:eastAsia="pl-PL"/>
        </w:rPr>
        <w:t>9</w:t>
      </w:r>
      <w:r w:rsidRPr="00C30202">
        <w:rPr>
          <w:szCs w:val="22"/>
          <w:lang w:eastAsia="pl-PL"/>
        </w:rPr>
        <w:t xml:space="preserve"> Tabela komentarzy dla zlecania badań antygenowych</w:t>
      </w:r>
    </w:p>
    <w:p w14:paraId="7196D064" w14:textId="4E701BB5" w:rsidR="002865A8" w:rsidRPr="002865A8" w:rsidRDefault="6AF12D69">
      <w:pPr>
        <w:pStyle w:val="Nagwek1"/>
        <w:numPr>
          <w:ilvl w:val="1"/>
          <w:numId w:val="20"/>
        </w:numPr>
        <w:rPr>
          <w:ins w:id="6554" w:author="Autor"/>
          <w:lang w:eastAsia="pl-PL"/>
        </w:rPr>
        <w:pPrChange w:id="6555" w:author="Autor">
          <w:pPr/>
        </w:pPrChange>
      </w:pPr>
      <w:bookmarkStart w:id="6556" w:name="_Toc258980366"/>
      <w:bookmarkStart w:id="6557" w:name="_Toc477387539"/>
      <w:bookmarkStart w:id="6558" w:name="_Toc542255014"/>
      <w:bookmarkStart w:id="6559" w:name="_Toc921718736"/>
      <w:bookmarkStart w:id="6560" w:name="_Toc988615531"/>
      <w:bookmarkStart w:id="6561" w:name="_Toc1869338538"/>
      <w:bookmarkStart w:id="6562" w:name="_Toc1827413799"/>
      <w:bookmarkStart w:id="6563" w:name="_Toc2068846254"/>
      <w:bookmarkStart w:id="6564" w:name="_Toc1581112462"/>
      <w:bookmarkStart w:id="6565" w:name="_Toc2050374969"/>
      <w:bookmarkStart w:id="6566" w:name="_Toc928266489"/>
      <w:bookmarkStart w:id="6567" w:name="_Toc2053937858"/>
      <w:bookmarkStart w:id="6568" w:name="_Toc777749734"/>
      <w:bookmarkStart w:id="6569" w:name="_Toc1672166662"/>
      <w:bookmarkStart w:id="6570" w:name="_Toc194396568"/>
      <w:bookmarkStart w:id="6571" w:name="_Toc1666155831"/>
      <w:bookmarkStart w:id="6572" w:name="_Toc284925614"/>
      <w:bookmarkStart w:id="6573" w:name="_Toc1120605287"/>
      <w:bookmarkStart w:id="6574" w:name="_Toc1116161086"/>
      <w:bookmarkStart w:id="6575" w:name="_Toc804072079"/>
      <w:bookmarkStart w:id="6576" w:name="_Toc856518413"/>
      <w:bookmarkStart w:id="6577" w:name="_Toc491646555"/>
      <w:bookmarkStart w:id="6578" w:name="_Toc1684544194"/>
      <w:bookmarkStart w:id="6579" w:name="_Toc200637480"/>
      <w:bookmarkStart w:id="6580" w:name="_Toc2134865815"/>
      <w:bookmarkStart w:id="6581" w:name="_Toc1012408150"/>
      <w:bookmarkStart w:id="6582" w:name="_Toc2110685493"/>
      <w:bookmarkStart w:id="6583" w:name="_Toc1124124422"/>
      <w:bookmarkStart w:id="6584" w:name="_Toc1091543912"/>
      <w:bookmarkStart w:id="6585" w:name="_Toc542772519"/>
      <w:bookmarkStart w:id="6586" w:name="_Toc491529090"/>
      <w:bookmarkStart w:id="6587" w:name="_Toc667575312"/>
      <w:bookmarkStart w:id="6588" w:name="_Toc697948544"/>
      <w:bookmarkStart w:id="6589" w:name="_Toc1913742538"/>
      <w:bookmarkStart w:id="6590" w:name="_Toc2117566333"/>
      <w:bookmarkStart w:id="6591" w:name="_Toc1886514330"/>
      <w:bookmarkStart w:id="6592" w:name="_Toc1174108027"/>
      <w:bookmarkStart w:id="6593" w:name="_Toc1877651287"/>
      <w:bookmarkStart w:id="6594" w:name="_Toc2126818136"/>
      <w:bookmarkStart w:id="6595" w:name="_Toc496298980"/>
      <w:bookmarkStart w:id="6596" w:name="_Toc245376697"/>
      <w:bookmarkStart w:id="6597" w:name="_Toc289546883"/>
      <w:bookmarkStart w:id="6598" w:name="_Toc1191034029"/>
      <w:bookmarkStart w:id="6599" w:name="_Toc513326371"/>
      <w:bookmarkStart w:id="6600" w:name="_Toc1891909783"/>
      <w:bookmarkStart w:id="6601" w:name="_Toc1866802915"/>
      <w:bookmarkStart w:id="6602" w:name="_Toc1989391974"/>
      <w:bookmarkStart w:id="6603" w:name="_Toc1521257815"/>
      <w:bookmarkStart w:id="6604" w:name="_Toc2029674790"/>
      <w:bookmarkStart w:id="6605" w:name="_Toc122976232"/>
      <w:bookmarkStart w:id="6606" w:name="_Toc1008008954"/>
      <w:bookmarkStart w:id="6607" w:name="_Toc623026602"/>
      <w:bookmarkStart w:id="6608" w:name="_Toc234437988"/>
      <w:bookmarkStart w:id="6609" w:name="_Toc1856743696"/>
      <w:bookmarkStart w:id="6610" w:name="_Toc764327729"/>
      <w:bookmarkStart w:id="6611" w:name="_Toc860577254"/>
      <w:bookmarkStart w:id="6612" w:name="_Toc1230390094"/>
      <w:bookmarkStart w:id="6613" w:name="_Toc1107704296"/>
      <w:bookmarkStart w:id="6614" w:name="_Toc608304785"/>
      <w:bookmarkStart w:id="6615" w:name="_Toc1594175026"/>
      <w:bookmarkStart w:id="6616" w:name="_Toc1681918268"/>
      <w:bookmarkStart w:id="6617" w:name="_Toc1553284765"/>
      <w:bookmarkStart w:id="6618" w:name="_Toc650126420"/>
      <w:bookmarkStart w:id="6619" w:name="_Toc691760649"/>
      <w:bookmarkStart w:id="6620" w:name="_Toc1026405395"/>
      <w:bookmarkStart w:id="6621" w:name="_Toc1384147591"/>
      <w:bookmarkStart w:id="6622" w:name="_Toc1119882261"/>
      <w:bookmarkStart w:id="6623" w:name="_Toc1969450187"/>
      <w:bookmarkStart w:id="6624" w:name="_Toc1274676975"/>
      <w:bookmarkStart w:id="6625" w:name="_Toc1424970"/>
      <w:bookmarkStart w:id="6626" w:name="_Toc676686188"/>
      <w:bookmarkStart w:id="6627" w:name="_Toc1487974177"/>
      <w:bookmarkStart w:id="6628" w:name="_Toc340217844"/>
      <w:bookmarkStart w:id="6629" w:name="_Toc1852907551"/>
      <w:bookmarkStart w:id="6630" w:name="_Toc867658151"/>
      <w:bookmarkStart w:id="6631" w:name="_Toc1963147319"/>
      <w:bookmarkStart w:id="6632" w:name="_Toc2085501395"/>
      <w:bookmarkStart w:id="6633" w:name="_Toc35766781"/>
      <w:bookmarkStart w:id="6634" w:name="_Toc135240111"/>
      <w:bookmarkStart w:id="6635" w:name="_Toc1881729042"/>
      <w:bookmarkStart w:id="6636" w:name="_Toc1048102796"/>
      <w:bookmarkStart w:id="6637" w:name="_Toc148688520"/>
      <w:bookmarkStart w:id="6638" w:name="_Toc1078909256"/>
      <w:bookmarkStart w:id="6639" w:name="_Toc2135398739"/>
      <w:bookmarkStart w:id="6640" w:name="_Toc592827122"/>
      <w:bookmarkStart w:id="6641" w:name="_Toc10876812"/>
      <w:bookmarkStart w:id="6642" w:name="_Toc871162491"/>
      <w:bookmarkStart w:id="6643" w:name="_Toc664474784"/>
      <w:bookmarkStart w:id="6644" w:name="_Toc1832768893"/>
      <w:bookmarkStart w:id="6645" w:name="_Toc1470351200"/>
      <w:bookmarkStart w:id="6646" w:name="_Toc1082367838"/>
      <w:bookmarkStart w:id="6647" w:name="_Toc1786625248"/>
      <w:bookmarkStart w:id="6648" w:name="_Toc1553943201"/>
      <w:bookmarkStart w:id="6649" w:name="_Toc117016002"/>
      <w:bookmarkStart w:id="6650" w:name="_Toc162025144"/>
      <w:bookmarkStart w:id="6651" w:name="_Toc1251574056"/>
      <w:bookmarkStart w:id="6652" w:name="_Toc261369839"/>
      <w:bookmarkStart w:id="6653" w:name="_Toc1269992765"/>
      <w:bookmarkStart w:id="6654" w:name="_Toc826478917"/>
      <w:bookmarkStart w:id="6655" w:name="_Toc517517471"/>
      <w:bookmarkStart w:id="6656" w:name="_Toc811513892"/>
      <w:bookmarkStart w:id="6657" w:name="_Toc782788552"/>
      <w:bookmarkStart w:id="6658" w:name="_Toc987448849"/>
      <w:bookmarkStart w:id="6659" w:name="_Toc1846336693"/>
      <w:bookmarkStart w:id="6660" w:name="_Toc1489608469"/>
      <w:bookmarkStart w:id="6661" w:name="_Toc1578489532"/>
      <w:bookmarkStart w:id="6662" w:name="_Toc1269864766"/>
      <w:bookmarkStart w:id="6663" w:name="_Toc2040462734"/>
      <w:bookmarkStart w:id="6664" w:name="_Toc236036446"/>
      <w:bookmarkStart w:id="6665" w:name="_Toc1510980485"/>
      <w:bookmarkStart w:id="6666" w:name="_Toc1891852822"/>
      <w:bookmarkStart w:id="6667" w:name="_Toc225475085"/>
      <w:bookmarkStart w:id="6668" w:name="_Toc1233994010"/>
      <w:bookmarkStart w:id="6669" w:name="_Toc174201680"/>
      <w:bookmarkStart w:id="6670" w:name="_Toc1614508820"/>
      <w:bookmarkStart w:id="6671" w:name="_Toc1564177450"/>
      <w:bookmarkStart w:id="6672" w:name="_Toc2050073682"/>
      <w:bookmarkStart w:id="6673" w:name="_Toc1962278123"/>
      <w:bookmarkStart w:id="6674" w:name="_Toc286858360"/>
      <w:bookmarkStart w:id="6675" w:name="_Toc1473473283"/>
      <w:bookmarkStart w:id="6676" w:name="_Toc510772529"/>
      <w:bookmarkStart w:id="6677" w:name="_Toc1314024404"/>
      <w:bookmarkStart w:id="6678" w:name="_Toc437926736"/>
      <w:bookmarkStart w:id="6679" w:name="_Toc437539776"/>
      <w:bookmarkStart w:id="6680" w:name="_Toc1427695674"/>
      <w:bookmarkStart w:id="6681" w:name="_Toc1232109349"/>
      <w:bookmarkStart w:id="6682" w:name="_Toc1279262508"/>
      <w:bookmarkStart w:id="6683" w:name="_Toc1580297366"/>
      <w:bookmarkStart w:id="6684" w:name="_Toc722646570"/>
      <w:bookmarkStart w:id="6685" w:name="_Toc51585514"/>
      <w:bookmarkStart w:id="6686" w:name="_Toc2013225468"/>
      <w:bookmarkStart w:id="6687" w:name="_Toc1518013336"/>
      <w:bookmarkStart w:id="6688" w:name="_Toc450889637"/>
      <w:ins w:id="6689" w:author="Autor">
        <w:r w:rsidRPr="278BE57E">
          <w:rPr>
            <w:lang w:eastAsia="pl-PL"/>
          </w:rPr>
          <w:lastRenderedPageBreak/>
          <w:t>Słownik obywatelstw</w:t>
        </w:r>
        <w:bookmarkEnd w:id="6556"/>
        <w:bookmarkEnd w:id="6557"/>
        <w:bookmarkEnd w:id="6558"/>
        <w:bookmarkEnd w:id="6559"/>
        <w:bookmarkEnd w:id="6560"/>
        <w:bookmarkEnd w:id="6561"/>
        <w:bookmarkEnd w:id="6562"/>
        <w:bookmarkEnd w:id="6563"/>
        <w:bookmarkEnd w:id="6564"/>
        <w:bookmarkEnd w:id="6565"/>
        <w:bookmarkEnd w:id="6566"/>
        <w:bookmarkEnd w:id="6567"/>
        <w:bookmarkEnd w:id="6568"/>
        <w:bookmarkEnd w:id="6569"/>
        <w:bookmarkEnd w:id="6570"/>
        <w:bookmarkEnd w:id="6571"/>
        <w:bookmarkEnd w:id="6572"/>
        <w:bookmarkEnd w:id="6573"/>
        <w:bookmarkEnd w:id="6574"/>
        <w:bookmarkEnd w:id="6575"/>
        <w:bookmarkEnd w:id="6576"/>
        <w:bookmarkEnd w:id="6577"/>
        <w:bookmarkEnd w:id="6578"/>
        <w:bookmarkEnd w:id="6579"/>
        <w:bookmarkEnd w:id="6580"/>
        <w:bookmarkEnd w:id="6581"/>
        <w:bookmarkEnd w:id="6582"/>
        <w:bookmarkEnd w:id="6583"/>
        <w:bookmarkEnd w:id="6584"/>
        <w:bookmarkEnd w:id="6585"/>
        <w:bookmarkEnd w:id="6586"/>
        <w:bookmarkEnd w:id="6587"/>
        <w:bookmarkEnd w:id="6588"/>
        <w:bookmarkEnd w:id="6589"/>
        <w:bookmarkEnd w:id="6590"/>
        <w:bookmarkEnd w:id="6591"/>
        <w:bookmarkEnd w:id="6592"/>
        <w:bookmarkEnd w:id="6593"/>
        <w:bookmarkEnd w:id="6594"/>
        <w:bookmarkEnd w:id="6595"/>
        <w:bookmarkEnd w:id="6596"/>
        <w:bookmarkEnd w:id="6597"/>
        <w:bookmarkEnd w:id="6598"/>
        <w:bookmarkEnd w:id="6599"/>
        <w:bookmarkEnd w:id="6600"/>
        <w:bookmarkEnd w:id="6601"/>
        <w:bookmarkEnd w:id="6602"/>
        <w:bookmarkEnd w:id="6603"/>
        <w:bookmarkEnd w:id="6604"/>
        <w:bookmarkEnd w:id="6605"/>
        <w:bookmarkEnd w:id="6606"/>
        <w:bookmarkEnd w:id="6607"/>
        <w:bookmarkEnd w:id="6608"/>
        <w:bookmarkEnd w:id="6609"/>
        <w:bookmarkEnd w:id="6610"/>
        <w:bookmarkEnd w:id="6611"/>
        <w:bookmarkEnd w:id="6612"/>
        <w:bookmarkEnd w:id="6613"/>
        <w:bookmarkEnd w:id="6614"/>
        <w:bookmarkEnd w:id="6615"/>
        <w:bookmarkEnd w:id="6616"/>
        <w:bookmarkEnd w:id="6617"/>
        <w:bookmarkEnd w:id="6618"/>
        <w:bookmarkEnd w:id="6619"/>
        <w:bookmarkEnd w:id="6620"/>
        <w:bookmarkEnd w:id="6621"/>
        <w:bookmarkEnd w:id="6622"/>
        <w:bookmarkEnd w:id="6623"/>
        <w:bookmarkEnd w:id="6624"/>
        <w:bookmarkEnd w:id="6625"/>
        <w:bookmarkEnd w:id="6626"/>
        <w:bookmarkEnd w:id="6627"/>
        <w:bookmarkEnd w:id="6628"/>
        <w:bookmarkEnd w:id="6629"/>
        <w:bookmarkEnd w:id="6630"/>
        <w:bookmarkEnd w:id="6631"/>
        <w:bookmarkEnd w:id="6632"/>
        <w:bookmarkEnd w:id="6633"/>
        <w:bookmarkEnd w:id="6634"/>
        <w:bookmarkEnd w:id="6635"/>
        <w:bookmarkEnd w:id="6636"/>
        <w:bookmarkEnd w:id="6637"/>
        <w:bookmarkEnd w:id="6638"/>
        <w:bookmarkEnd w:id="6639"/>
        <w:bookmarkEnd w:id="6640"/>
        <w:bookmarkEnd w:id="6641"/>
        <w:bookmarkEnd w:id="6642"/>
        <w:bookmarkEnd w:id="6643"/>
        <w:bookmarkEnd w:id="6644"/>
        <w:bookmarkEnd w:id="6645"/>
        <w:bookmarkEnd w:id="6646"/>
        <w:bookmarkEnd w:id="6647"/>
        <w:bookmarkEnd w:id="6648"/>
        <w:bookmarkEnd w:id="6649"/>
        <w:bookmarkEnd w:id="6650"/>
        <w:bookmarkEnd w:id="6651"/>
        <w:bookmarkEnd w:id="6652"/>
        <w:bookmarkEnd w:id="6653"/>
        <w:bookmarkEnd w:id="6654"/>
        <w:bookmarkEnd w:id="6655"/>
        <w:bookmarkEnd w:id="6656"/>
        <w:bookmarkEnd w:id="6657"/>
        <w:bookmarkEnd w:id="6658"/>
        <w:bookmarkEnd w:id="6659"/>
        <w:bookmarkEnd w:id="6660"/>
        <w:bookmarkEnd w:id="6661"/>
        <w:bookmarkEnd w:id="6662"/>
        <w:bookmarkEnd w:id="6663"/>
        <w:bookmarkEnd w:id="6664"/>
        <w:bookmarkEnd w:id="6665"/>
        <w:bookmarkEnd w:id="6666"/>
        <w:bookmarkEnd w:id="6667"/>
        <w:bookmarkEnd w:id="6668"/>
        <w:bookmarkEnd w:id="6669"/>
        <w:bookmarkEnd w:id="6670"/>
        <w:bookmarkEnd w:id="6671"/>
        <w:bookmarkEnd w:id="6672"/>
        <w:bookmarkEnd w:id="6673"/>
        <w:bookmarkEnd w:id="6674"/>
        <w:bookmarkEnd w:id="6675"/>
        <w:bookmarkEnd w:id="6676"/>
        <w:bookmarkEnd w:id="6677"/>
        <w:bookmarkEnd w:id="6678"/>
        <w:bookmarkEnd w:id="6679"/>
        <w:bookmarkEnd w:id="6680"/>
        <w:bookmarkEnd w:id="6681"/>
        <w:bookmarkEnd w:id="6682"/>
        <w:bookmarkEnd w:id="6683"/>
        <w:bookmarkEnd w:id="6684"/>
        <w:bookmarkEnd w:id="6685"/>
        <w:bookmarkEnd w:id="6686"/>
        <w:bookmarkEnd w:id="6687"/>
        <w:bookmarkEnd w:id="6688"/>
      </w:ins>
    </w:p>
    <w:p w14:paraId="653907D0" w14:textId="1BB770CF" w:rsidR="6AF12D69" w:rsidRDefault="6AF12D69" w:rsidP="6AF12D69">
      <w:pPr>
        <w:rPr>
          <w:ins w:id="6690" w:author="Autor"/>
          <w:lang w:eastAsia="pl-PL"/>
        </w:rPr>
      </w:pPr>
      <w:ins w:id="6691" w:author="Autor">
        <w:r w:rsidRPr="6AF12D69">
          <w:rPr>
            <w:lang w:eastAsia="pl-PL"/>
          </w:rPr>
          <w:t>System EWP wykorzystuje słownik obywatelstw (</w:t>
        </w:r>
        <w:r w:rsidRPr="6AF12D69">
          <w:rPr>
            <w:rFonts w:ascii="Calibri" w:eastAsia="Calibri" w:hAnsi="Calibri" w:cs="Calibri"/>
            <w:szCs w:val="22"/>
          </w:rPr>
          <w:t>3 znakowe kody ISO państw - ISO-</w:t>
        </w:r>
        <w:proofErr w:type="spellStart"/>
        <w:r w:rsidRPr="6AF12D69">
          <w:rPr>
            <w:rFonts w:ascii="Calibri" w:eastAsia="Calibri" w:hAnsi="Calibri" w:cs="Calibri"/>
            <w:szCs w:val="22"/>
          </w:rPr>
          <w:t>Alpha</w:t>
        </w:r>
        <w:proofErr w:type="spellEnd"/>
        <w:r w:rsidRPr="6AF12D69">
          <w:rPr>
            <w:rFonts w:ascii="Calibri" w:eastAsia="Calibri" w:hAnsi="Calibri" w:cs="Calibri"/>
            <w:szCs w:val="22"/>
          </w:rPr>
          <w:t xml:space="preserve"> 3</w:t>
        </w:r>
        <w:r w:rsidRPr="6AF12D69">
          <w:rPr>
            <w:lang w:eastAsia="pl-PL"/>
          </w:rPr>
          <w:t xml:space="preserve">), </w:t>
        </w:r>
        <w:r w:rsidR="333670F3" w:rsidRPr="6AF12D69">
          <w:rPr>
            <w:lang w:eastAsia="pl-PL"/>
          </w:rPr>
          <w:t>jakie mogą być wprowadzone podczas</w:t>
        </w:r>
        <w:r w:rsidRPr="6AF12D69">
          <w:rPr>
            <w:lang w:eastAsia="pl-PL"/>
          </w:rPr>
          <w:t xml:space="preserve"> dodawania osoby. Słownik dołączony do dokumentacji - plik o nazwie: </w:t>
        </w:r>
        <w:r w:rsidRPr="6AF12D69">
          <w:rPr>
            <w:i/>
            <w:iCs/>
            <w:lang w:eastAsia="pl-PL"/>
            <w:rPrChange w:id="6692" w:author="Autor">
              <w:rPr>
                <w:lang w:eastAsia="pl-PL"/>
              </w:rPr>
            </w:rPrChange>
          </w:rPr>
          <w:t>obywatelstwo_iso_alpha_3</w:t>
        </w:r>
        <w:r w:rsidRPr="6AF12D69">
          <w:rPr>
            <w:lang w:eastAsia="pl-PL"/>
          </w:rPr>
          <w:t>.</w:t>
        </w:r>
      </w:ins>
    </w:p>
    <w:p w14:paraId="01155EB6" w14:textId="7A611938" w:rsidR="6AF12D69" w:rsidRDefault="6AF12D69" w:rsidP="6AF12D69">
      <w:pPr>
        <w:pStyle w:val="Nagwek1"/>
        <w:numPr>
          <w:ilvl w:val="1"/>
          <w:numId w:val="20"/>
        </w:numPr>
        <w:rPr>
          <w:ins w:id="6693" w:author="Autor"/>
          <w:lang w:eastAsia="pl-PL"/>
        </w:rPr>
      </w:pPr>
      <w:bookmarkStart w:id="6694" w:name="_Toc1417324559"/>
      <w:bookmarkStart w:id="6695" w:name="_Toc1877826863"/>
      <w:bookmarkStart w:id="6696" w:name="_Toc1979311530"/>
      <w:bookmarkStart w:id="6697" w:name="_Toc1629700502"/>
      <w:bookmarkStart w:id="6698" w:name="_Toc1945696429"/>
      <w:bookmarkStart w:id="6699" w:name="_Toc1176742994"/>
      <w:bookmarkStart w:id="6700" w:name="_Toc613855615"/>
      <w:bookmarkStart w:id="6701" w:name="_Toc722413200"/>
      <w:bookmarkStart w:id="6702" w:name="_Toc1059745240"/>
      <w:bookmarkStart w:id="6703" w:name="_Toc519895086"/>
      <w:bookmarkStart w:id="6704" w:name="_Toc1089104461"/>
      <w:bookmarkStart w:id="6705" w:name="_Toc1926982742"/>
      <w:bookmarkStart w:id="6706" w:name="_Toc114324047"/>
      <w:bookmarkStart w:id="6707" w:name="_Toc691272236"/>
      <w:bookmarkStart w:id="6708" w:name="_Toc637037228"/>
      <w:bookmarkStart w:id="6709" w:name="_Toc2054592602"/>
      <w:bookmarkStart w:id="6710" w:name="_Toc2056282040"/>
      <w:bookmarkStart w:id="6711" w:name="_Toc680022023"/>
      <w:bookmarkStart w:id="6712" w:name="_Toc1267535144"/>
      <w:bookmarkStart w:id="6713" w:name="_Toc1876812610"/>
      <w:bookmarkStart w:id="6714" w:name="_Toc1885034917"/>
      <w:bookmarkStart w:id="6715" w:name="_Toc1621957710"/>
      <w:bookmarkStart w:id="6716" w:name="_Toc1157195545"/>
      <w:bookmarkStart w:id="6717" w:name="_Toc146267300"/>
      <w:bookmarkStart w:id="6718" w:name="_Toc427131604"/>
      <w:bookmarkStart w:id="6719" w:name="_Toc1067021454"/>
      <w:bookmarkStart w:id="6720" w:name="_Toc545164628"/>
      <w:bookmarkStart w:id="6721" w:name="_Toc1600134175"/>
      <w:bookmarkStart w:id="6722" w:name="_Toc1152743263"/>
      <w:bookmarkStart w:id="6723" w:name="_Toc424753915"/>
      <w:bookmarkStart w:id="6724" w:name="_Toc1865080455"/>
      <w:bookmarkStart w:id="6725" w:name="_Toc1273323252"/>
      <w:bookmarkStart w:id="6726" w:name="_Toc360684461"/>
      <w:bookmarkStart w:id="6727" w:name="_Toc908742301"/>
      <w:ins w:id="6728" w:author="Autor">
        <w:r w:rsidRPr="278BE57E">
          <w:rPr>
            <w:lang w:eastAsia="pl-PL"/>
          </w:rPr>
          <w:lastRenderedPageBreak/>
          <w:t>Kody płci</w:t>
        </w:r>
        <w:bookmarkEnd w:id="6694"/>
        <w:bookmarkEnd w:id="6695"/>
        <w:bookmarkEnd w:id="6696"/>
        <w:bookmarkEnd w:id="6697"/>
        <w:bookmarkEnd w:id="6698"/>
        <w:bookmarkEnd w:id="6699"/>
        <w:bookmarkEnd w:id="6700"/>
        <w:bookmarkEnd w:id="6701"/>
        <w:bookmarkEnd w:id="6702"/>
        <w:bookmarkEnd w:id="6703"/>
        <w:bookmarkEnd w:id="6704"/>
        <w:bookmarkEnd w:id="6705"/>
        <w:bookmarkEnd w:id="6706"/>
        <w:bookmarkEnd w:id="6707"/>
        <w:bookmarkEnd w:id="6708"/>
        <w:bookmarkEnd w:id="6709"/>
        <w:bookmarkEnd w:id="6710"/>
        <w:bookmarkEnd w:id="6711"/>
        <w:bookmarkEnd w:id="6712"/>
        <w:bookmarkEnd w:id="6713"/>
        <w:bookmarkEnd w:id="6714"/>
        <w:bookmarkEnd w:id="6715"/>
        <w:bookmarkEnd w:id="6716"/>
        <w:bookmarkEnd w:id="6717"/>
        <w:bookmarkEnd w:id="6718"/>
        <w:bookmarkEnd w:id="6719"/>
        <w:bookmarkEnd w:id="6720"/>
        <w:bookmarkEnd w:id="6721"/>
        <w:bookmarkEnd w:id="6722"/>
        <w:bookmarkEnd w:id="6723"/>
        <w:bookmarkEnd w:id="6724"/>
        <w:bookmarkEnd w:id="6725"/>
        <w:bookmarkEnd w:id="6726"/>
        <w:bookmarkEnd w:id="6727"/>
      </w:ins>
    </w:p>
    <w:p w14:paraId="5FDF2DCF" w14:textId="6FD597F4" w:rsidR="6AF12D69" w:rsidRDefault="6AF12D69">
      <w:pPr>
        <w:rPr>
          <w:ins w:id="6729" w:author="Autor"/>
          <w:lang w:eastAsia="pl-PL"/>
        </w:rPr>
      </w:pPr>
      <w:ins w:id="6730" w:author="Autor">
        <w:r w:rsidRPr="6AF12D69">
          <w:rPr>
            <w:lang w:eastAsia="pl-PL"/>
          </w:rPr>
          <w:t>System EWP wykorzystuje słownik kodów płci, jakie mogą być wprowadzone podczas dodawania osoby:</w:t>
        </w:r>
      </w:ins>
    </w:p>
    <w:tbl>
      <w:tblPr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  <w:tblPrChange w:id="6731" w:author="Autor">
          <w:tblPr>
            <w:tblW w:w="9165" w:type="dxa"/>
            <w:tbl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  <w:insideH w:val="single" w:sz="4" w:space="0" w:color="000000" w:themeColor="text1"/>
              <w:insideV w:val="single" w:sz="4" w:space="0" w:color="000000" w:themeColor="text1"/>
            </w:tblBorders>
            <w:tblLook w:val="04A0" w:firstRow="1" w:lastRow="0" w:firstColumn="1" w:lastColumn="0" w:noHBand="0" w:noVBand="1"/>
          </w:tblPr>
        </w:tblPrChange>
      </w:tblPr>
      <w:tblGrid>
        <w:gridCol w:w="960"/>
        <w:gridCol w:w="8205"/>
        <w:tblGridChange w:id="6732">
          <w:tblGrid>
            <w:gridCol w:w="2220"/>
            <w:gridCol w:w="6945"/>
          </w:tblGrid>
        </w:tblGridChange>
      </w:tblGrid>
      <w:tr w:rsidR="6AF12D69" w14:paraId="180839B8" w14:textId="77777777" w:rsidTr="6AF12D69">
        <w:trPr>
          <w:ins w:id="6733" w:author="Autor"/>
        </w:trPr>
        <w:tc>
          <w:tcPr>
            <w:tcW w:w="96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7365D" w:themeFill="text2" w:themeFillShade="BF"/>
            <w:vAlign w:val="center"/>
            <w:tcPrChange w:id="6734" w:author="Autor">
              <w:tcPr>
                <w:tcW w:w="2220" w:type="dxa"/>
                <w:tcBorders>
                  <w:top w:val="single" w:sz="18" w:space="0" w:color="000000" w:themeColor="text1"/>
                  <w:left w:val="single" w:sz="18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shd w:val="clear" w:color="auto" w:fill="17365D" w:themeFill="text2" w:themeFillShade="BF"/>
                <w:vAlign w:val="center"/>
              </w:tcPr>
            </w:tcPrChange>
          </w:tcPr>
          <w:p w14:paraId="1716C5C8" w14:textId="6C8BE734" w:rsidR="6AF12D69" w:rsidRDefault="6AF12D69" w:rsidP="6AF12D69">
            <w:pPr>
              <w:pStyle w:val="Tabelanagwekdolewej"/>
              <w:spacing w:before="48" w:after="48"/>
              <w:rPr>
                <w:rFonts w:eastAsia="Arial"/>
              </w:rPr>
            </w:pPr>
            <w:ins w:id="6735" w:author="Autor">
              <w:r w:rsidRPr="6AF12D69">
                <w:rPr>
                  <w:rFonts w:eastAsia="Arial"/>
                </w:rPr>
                <w:t xml:space="preserve">Kod </w:t>
              </w:r>
              <w:proofErr w:type="spellStart"/>
              <w:r w:rsidRPr="6AF12D69">
                <w:rPr>
                  <w:rFonts w:eastAsia="Arial"/>
                </w:rPr>
                <w:t>plci</w:t>
              </w:r>
            </w:ins>
            <w:proofErr w:type="spellEnd"/>
          </w:p>
        </w:tc>
        <w:tc>
          <w:tcPr>
            <w:tcW w:w="8205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17365D" w:themeFill="text2" w:themeFillShade="BF"/>
            <w:vAlign w:val="center"/>
            <w:tcPrChange w:id="6736" w:author="Autor">
              <w:tcPr>
                <w:tcW w:w="6945" w:type="dxa"/>
                <w:tcBorders>
                  <w:top w:val="single" w:sz="18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18" w:space="0" w:color="000000" w:themeColor="text1"/>
                </w:tcBorders>
                <w:shd w:val="clear" w:color="auto" w:fill="17365D" w:themeFill="text2" w:themeFillShade="BF"/>
                <w:vAlign w:val="center"/>
              </w:tcPr>
            </w:tcPrChange>
          </w:tcPr>
          <w:p w14:paraId="334D6A47" w14:textId="77777777" w:rsidR="35059625" w:rsidRDefault="35059625" w:rsidP="6AF12D69">
            <w:pPr>
              <w:pStyle w:val="Tabelanagwekdolewej"/>
              <w:spacing w:before="48" w:after="48"/>
            </w:pPr>
            <w:ins w:id="6737" w:author="Autor">
              <w:r w:rsidRPr="6AF12D69">
                <w:rPr>
                  <w:rFonts w:eastAsia="Arial"/>
                </w:rPr>
                <w:t>Opis słowny</w:t>
              </w:r>
            </w:ins>
          </w:p>
        </w:tc>
      </w:tr>
      <w:tr w:rsidR="6AF12D69" w14:paraId="562CD725" w14:textId="77777777" w:rsidTr="6AF12D69">
        <w:trPr>
          <w:ins w:id="6738" w:author="Autor"/>
        </w:trPr>
        <w:tc>
          <w:tcPr>
            <w:tcW w:w="96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6739" w:author="Autor">
              <w:tcPr>
                <w:tcW w:w="2220" w:type="dxa"/>
                <w:tcBorders>
                  <w:top w:val="single" w:sz="4" w:space="0" w:color="000000" w:themeColor="text1"/>
                  <w:left w:val="single" w:sz="18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14:paraId="3510D1D3" w14:textId="3AC8C150" w:rsidR="6AF12D69" w:rsidRDefault="6AF12D69" w:rsidP="6AF12D69">
            <w:pPr>
              <w:pStyle w:val="tabelanormalny"/>
            </w:pPr>
            <w:ins w:id="6740" w:author="Autor">
              <w:r>
                <w:t>0</w:t>
              </w:r>
            </w:ins>
          </w:p>
        </w:tc>
        <w:tc>
          <w:tcPr>
            <w:tcW w:w="8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tcPrChange w:id="6741" w:author="Autor">
              <w:tcPr>
                <w:tcW w:w="6945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18" w:space="0" w:color="000000" w:themeColor="text1"/>
                </w:tcBorders>
                <w:vAlign w:val="center"/>
              </w:tcPr>
            </w:tcPrChange>
          </w:tcPr>
          <w:p w14:paraId="64CA1BCF" w14:textId="5D84710B" w:rsidR="6AF12D69" w:rsidRDefault="6AF12D69">
            <w:pPr>
              <w:pStyle w:val="tabelanormalny"/>
              <w:pPrChange w:id="6742" w:author="Autor">
                <w:pPr/>
              </w:pPrChange>
            </w:pPr>
            <w:ins w:id="6743" w:author="Autor">
              <w:r>
                <w:t>nieznana</w:t>
              </w:r>
            </w:ins>
          </w:p>
        </w:tc>
      </w:tr>
      <w:tr w:rsidR="6AF12D69" w14:paraId="33C157C8" w14:textId="77777777" w:rsidTr="6AF12D69">
        <w:trPr>
          <w:ins w:id="6744" w:author="Autor"/>
        </w:trPr>
        <w:tc>
          <w:tcPr>
            <w:tcW w:w="96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6745" w:author="Autor">
              <w:tcPr>
                <w:tcW w:w="2220" w:type="dxa"/>
                <w:tcBorders>
                  <w:top w:val="single" w:sz="4" w:space="0" w:color="000000" w:themeColor="text1"/>
                  <w:left w:val="single" w:sz="18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14:paraId="44A9FD98" w14:textId="318AD4AF" w:rsidR="6AF12D69" w:rsidRDefault="6AF12D69" w:rsidP="6AF12D69">
            <w:pPr>
              <w:pStyle w:val="tabelanormalny"/>
            </w:pPr>
            <w:ins w:id="6746" w:author="Autor">
              <w:r>
                <w:t>1</w:t>
              </w:r>
            </w:ins>
          </w:p>
        </w:tc>
        <w:tc>
          <w:tcPr>
            <w:tcW w:w="8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tcPrChange w:id="6747" w:author="Autor">
              <w:tcPr>
                <w:tcW w:w="6945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18" w:space="0" w:color="000000" w:themeColor="text1"/>
                </w:tcBorders>
                <w:vAlign w:val="center"/>
              </w:tcPr>
            </w:tcPrChange>
          </w:tcPr>
          <w:p w14:paraId="7ED90FF2" w14:textId="263FF27C" w:rsidR="6AF12D69" w:rsidRDefault="6AF12D69">
            <w:pPr>
              <w:pStyle w:val="tabelanormalny"/>
              <w:pPrChange w:id="6748" w:author="Autor">
                <w:pPr/>
              </w:pPrChange>
            </w:pPr>
            <w:ins w:id="6749" w:author="Autor">
              <w:r>
                <w:t>kobieta</w:t>
              </w:r>
            </w:ins>
          </w:p>
        </w:tc>
      </w:tr>
      <w:tr w:rsidR="6AF12D69" w14:paraId="048785D6" w14:textId="77777777" w:rsidTr="6AF12D69">
        <w:trPr>
          <w:ins w:id="6750" w:author="Autor"/>
        </w:trPr>
        <w:tc>
          <w:tcPr>
            <w:tcW w:w="96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6751" w:author="Autor">
              <w:tcPr>
                <w:tcW w:w="2220" w:type="dxa"/>
                <w:tcBorders>
                  <w:top w:val="single" w:sz="4" w:space="0" w:color="000000" w:themeColor="text1"/>
                  <w:left w:val="single" w:sz="18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14:paraId="3DBC1303" w14:textId="5BB64169" w:rsidR="6AF12D69" w:rsidRDefault="6AF12D69" w:rsidP="6AF12D69">
            <w:pPr>
              <w:pStyle w:val="tabelanormalny"/>
            </w:pPr>
            <w:ins w:id="6752" w:author="Autor">
              <w:r>
                <w:t>2</w:t>
              </w:r>
            </w:ins>
          </w:p>
        </w:tc>
        <w:tc>
          <w:tcPr>
            <w:tcW w:w="8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  <w:tcPrChange w:id="6753" w:author="Autor">
              <w:tcPr>
                <w:tcW w:w="6945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18" w:space="0" w:color="000000" w:themeColor="text1"/>
                </w:tcBorders>
                <w:vAlign w:val="center"/>
              </w:tcPr>
            </w:tcPrChange>
          </w:tcPr>
          <w:p w14:paraId="3DE2E095" w14:textId="28F64665" w:rsidR="6AF12D69" w:rsidRDefault="6AF12D69">
            <w:pPr>
              <w:pStyle w:val="tabelanormalny"/>
              <w:pPrChange w:id="6754" w:author="Autor">
                <w:pPr/>
              </w:pPrChange>
            </w:pPr>
            <w:ins w:id="6755" w:author="Autor">
              <w:r>
                <w:t>mężczyzna</w:t>
              </w:r>
            </w:ins>
          </w:p>
        </w:tc>
      </w:tr>
      <w:tr w:rsidR="6AF12D69" w14:paraId="79B9D509" w14:textId="77777777" w:rsidTr="6AF12D69">
        <w:trPr>
          <w:ins w:id="6756" w:author="Autor"/>
        </w:trPr>
        <w:tc>
          <w:tcPr>
            <w:tcW w:w="96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tcPrChange w:id="6757" w:author="Autor">
              <w:tcPr>
                <w:tcW w:w="2220" w:type="dxa"/>
                <w:tcBorders>
                  <w:top w:val="single" w:sz="4" w:space="0" w:color="000000" w:themeColor="text1"/>
                  <w:left w:val="single" w:sz="18" w:space="0" w:color="000000" w:themeColor="text1"/>
                  <w:bottom w:val="single" w:sz="18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14:paraId="6144C7AB" w14:textId="5030699C" w:rsidR="6AF12D69" w:rsidRDefault="6AF12D69" w:rsidP="6AF12D69">
            <w:pPr>
              <w:pStyle w:val="paragraph"/>
              <w:spacing w:before="0" w:beforeAutospacing="0" w:after="0" w:afterAutospacing="0"/>
              <w:rPr>
                <w:rFonts w:asciiTheme="minorHAnsi" w:hAnsiTheme="minorHAnsi" w:cstheme="minorBidi"/>
                <w:color w:val="00B050"/>
                <w:sz w:val="22"/>
                <w:szCs w:val="22"/>
                <w:lang w:eastAsia="en-US"/>
              </w:rPr>
            </w:pPr>
            <w:ins w:id="6758" w:author="Autor">
              <w:r w:rsidRPr="6AF12D69">
                <w:rPr>
                  <w:rFonts w:asciiTheme="minorHAnsi" w:hAnsiTheme="minorHAnsi" w:cstheme="minorBidi"/>
                  <w:color w:val="00B050"/>
                  <w:sz w:val="22"/>
                  <w:szCs w:val="22"/>
                  <w:lang w:eastAsia="en-US"/>
                </w:rPr>
                <w:t>9</w:t>
              </w:r>
            </w:ins>
          </w:p>
        </w:tc>
        <w:tc>
          <w:tcPr>
            <w:tcW w:w="8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  <w:tcPrChange w:id="6759" w:author="Autor">
              <w:tcPr>
                <w:tcW w:w="6945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18" w:space="0" w:color="000000" w:themeColor="text1"/>
                  <w:right w:val="single" w:sz="18" w:space="0" w:color="000000" w:themeColor="text1"/>
                </w:tcBorders>
                <w:vAlign w:val="center"/>
              </w:tcPr>
            </w:tcPrChange>
          </w:tcPr>
          <w:p w14:paraId="1B196EF4" w14:textId="54970905" w:rsidR="6AF12D69" w:rsidRDefault="6AF12D69">
            <w:pPr>
              <w:pStyle w:val="tabelanormalny"/>
              <w:pPrChange w:id="6760" w:author="Autor">
                <w:pPr/>
              </w:pPrChange>
            </w:pPr>
            <w:ins w:id="6761" w:author="Autor">
              <w:r>
                <w:t>brak danych</w:t>
              </w:r>
            </w:ins>
          </w:p>
        </w:tc>
      </w:tr>
    </w:tbl>
    <w:p w14:paraId="7D9F6D84" w14:textId="46752752" w:rsidR="6AF12D69" w:rsidRDefault="6AF12D69" w:rsidP="6AF12D69">
      <w:pPr>
        <w:rPr>
          <w:lang w:eastAsia="pl-PL"/>
        </w:rPr>
      </w:pPr>
    </w:p>
    <w:sectPr w:rsidR="6AF12D69" w:rsidSect="00E807D0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601FE" w14:textId="77777777" w:rsidR="001D2F65" w:rsidRDefault="001D2F65" w:rsidP="00647C0A">
      <w:r>
        <w:separator/>
      </w:r>
    </w:p>
    <w:p w14:paraId="0F3CABC7" w14:textId="77777777" w:rsidR="001D2F65" w:rsidRDefault="001D2F65" w:rsidP="00647C0A"/>
  </w:endnote>
  <w:endnote w:type="continuationSeparator" w:id="0">
    <w:p w14:paraId="5B08B5D1" w14:textId="77777777" w:rsidR="001D2F65" w:rsidRDefault="001D2F65" w:rsidP="00647C0A">
      <w:r>
        <w:continuationSeparator/>
      </w:r>
    </w:p>
    <w:p w14:paraId="16DEB4AB" w14:textId="77777777" w:rsidR="001D2F65" w:rsidRDefault="001D2F65" w:rsidP="00647C0A"/>
  </w:endnote>
  <w:endnote w:type="continuationNotice" w:id="1">
    <w:p w14:paraId="0AD9C6F4" w14:textId="77777777" w:rsidR="001D2F65" w:rsidRDefault="001D2F6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urier New&quot;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BD601" w14:textId="77777777" w:rsidR="00D3506C" w:rsidRDefault="001A7590" w:rsidP="00AF3468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b/>
        <w:bCs/>
        <w:noProof/>
        <w:color w:val="0B5DAA"/>
        <w:sz w:val="16"/>
        <w:szCs w:val="16"/>
      </w:rPr>
      <w:pict w14:anchorId="58A73612">
        <v:rect id="Prostokąt 9" o:spid="_x0000_s1026" alt="&quot;&quot;" style="position:absolute;left:0;text-align:left;margin-left:46.3pt;margin-top:731.65pt;width:276.05pt;height:2.25pt;z-index:251658245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" fillcolor="#a0cc3d" stroked="f" strokeweight="2pt">
          <w10:wrap anchorx="page" anchory="page"/>
        </v:rect>
      </w:pict>
    </w:r>
    <w:r w:rsidR="00D3506C">
      <w:rPr>
        <w:noProof/>
        <w:color w:val="0B5DAA"/>
        <w:sz w:val="16"/>
        <w:szCs w:val="16"/>
        <w:lang w:eastAsia="pl-PL"/>
      </w:rPr>
      <w:drawing>
        <wp:anchor distT="0" distB="0" distL="114300" distR="114300" simplePos="0" relativeHeight="251658241" behindDoc="0" locked="0" layoutInCell="1" allowOverlap="1" wp14:anchorId="46B393AD" wp14:editId="07777777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3321B6A7" w14:textId="77777777" w:rsidR="00D3506C" w:rsidRPr="00350AB0" w:rsidRDefault="001A7590" w:rsidP="00AF3468">
        <w:pPr>
          <w:pStyle w:val="Stopka"/>
          <w:spacing w:after="180"/>
          <w:ind w:right="74"/>
          <w:rPr>
            <w:color w:val="0B5DAA"/>
            <w:sz w:val="16"/>
            <w:szCs w:val="16"/>
          </w:rPr>
        </w:pPr>
        <w:r>
          <w:rPr>
            <w:b w:val="0"/>
            <w:bCs/>
            <w:color w:val="0B5DAA"/>
            <w:sz w:val="16"/>
            <w:szCs w:val="16"/>
          </w:rPr>
          <w:pict w14:anchorId="7F8E614C">
            <v:rect id="Prostokąt 10" o:spid="_x0000_s1027" alt="&quot;&quot;" style="position:absolute;left:0;text-align:left;margin-left:322.6pt;margin-top:731.65pt;width:155.9pt;height:2.25pt;z-index:251658246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" fillcolor="#0b5daa" stroked="f" strokeweight="2pt">
              <w10:wrap anchorx="page" anchory="page"/>
            </v:rect>
          </w:pict>
        </w:r>
        <w:r w:rsidR="00D3506C" w:rsidRPr="00350AB0">
          <w:rPr>
            <w:b w:val="0"/>
            <w:bCs/>
            <w:color w:val="0B5DAA"/>
            <w:sz w:val="16"/>
            <w:szCs w:val="16"/>
          </w:rPr>
          <w:fldChar w:fldCharType="begin"/>
        </w:r>
        <w:r w:rsidR="00D3506C" w:rsidRPr="00350AB0">
          <w:rPr>
            <w:bCs/>
            <w:color w:val="0B5DAA"/>
            <w:sz w:val="16"/>
            <w:szCs w:val="16"/>
          </w:rPr>
          <w:instrText>PAGE   \* MERGEFORMAT</w:instrText>
        </w:r>
        <w:r w:rsidR="00D3506C" w:rsidRPr="00350AB0">
          <w:rPr>
            <w:b w:val="0"/>
            <w:bCs/>
            <w:color w:val="0B5DAA"/>
            <w:sz w:val="16"/>
            <w:szCs w:val="16"/>
          </w:rPr>
          <w:fldChar w:fldCharType="separate"/>
        </w:r>
        <w:r w:rsidR="00D3506C" w:rsidRPr="00400F28">
          <w:rPr>
            <w:b w:val="0"/>
            <w:bCs/>
            <w:color w:val="0B5DAA"/>
            <w:sz w:val="16"/>
            <w:szCs w:val="16"/>
          </w:rPr>
          <w:t>18</w:t>
        </w:r>
        <w:r w:rsidR="00D3506C" w:rsidRPr="00350AB0">
          <w:rPr>
            <w:b w:val="0"/>
            <w:bCs/>
            <w:color w:val="0B5DAA"/>
            <w:sz w:val="16"/>
            <w:szCs w:val="16"/>
          </w:rPr>
          <w:fldChar w:fldCharType="end"/>
        </w:r>
        <w:r w:rsidR="00D3506C" w:rsidRPr="00350AB0">
          <w:rPr>
            <w:color w:val="0B5DAA"/>
            <w:sz w:val="16"/>
            <w:szCs w:val="16"/>
          </w:rPr>
          <w:t xml:space="preserve"> Z </w:t>
        </w:r>
        <w:r w:rsidR="00D3506C" w:rsidRPr="00350AB0">
          <w:rPr>
            <w:color w:val="0B5DAA"/>
            <w:sz w:val="16"/>
            <w:szCs w:val="16"/>
          </w:rPr>
          <w:fldChar w:fldCharType="begin"/>
        </w:r>
        <w:r w:rsidR="00D3506C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D3506C" w:rsidRPr="00350AB0">
          <w:rPr>
            <w:color w:val="0B5DAA"/>
            <w:sz w:val="16"/>
            <w:szCs w:val="16"/>
          </w:rPr>
          <w:fldChar w:fldCharType="separate"/>
        </w:r>
        <w:r w:rsidR="00D3506C">
          <w:rPr>
            <w:color w:val="0B5DAA"/>
            <w:sz w:val="16"/>
            <w:szCs w:val="16"/>
          </w:rPr>
          <w:t>94</w:t>
        </w:r>
        <w:r w:rsidR="00D3506C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DBDC4BA" w14:textId="77777777" w:rsidR="00D3506C" w:rsidRPr="00DC37A4" w:rsidRDefault="00D3506C" w:rsidP="00AF3468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6E38175" w14:textId="77777777" w:rsidR="00D3506C" w:rsidRPr="00DC37A4" w:rsidRDefault="00D3506C" w:rsidP="00AF3468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12563F66" w14:textId="77777777" w:rsidR="00D3506C" w:rsidRDefault="00D3506C" w:rsidP="00AF3468">
    <w:pPr>
      <w:pStyle w:val="Stopka"/>
      <w:tabs>
        <w:tab w:val="left" w:pos="2450"/>
        <w:tab w:val="left" w:pos="5502"/>
      </w:tabs>
      <w:jc w:val="both"/>
    </w:pPr>
    <w:r w:rsidRPr="00DC37A4">
      <w:rPr>
        <w:sz w:val="20"/>
      </w:rPr>
      <w:drawing>
        <wp:anchor distT="0" distB="0" distL="114300" distR="114300" simplePos="0" relativeHeight="251658244" behindDoc="0" locked="0" layoutInCell="1" allowOverlap="1" wp14:anchorId="26C49CEC" wp14:editId="07777777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C37A4">
      <w:rPr>
        <w:sz w:val="20"/>
      </w:rPr>
      <w:drawing>
        <wp:anchor distT="0" distB="0" distL="114300" distR="114300" simplePos="0" relativeHeight="251658242" behindDoc="0" locked="0" layoutInCell="1" allowOverlap="1" wp14:anchorId="160DCE59" wp14:editId="07777777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C37A4">
      <w:rPr>
        <w:sz w:val="20"/>
      </w:rPr>
      <w:drawing>
        <wp:anchor distT="0" distB="0" distL="114300" distR="114300" simplePos="0" relativeHeight="251658243" behindDoc="0" locked="0" layoutInCell="1" allowOverlap="1" wp14:anchorId="737769FB" wp14:editId="07777777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5D3DCA70">
      <w:rPr>
        <w:rFonts w:eastAsiaTheme="minorEastAsia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5D3DCA70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eastAsiaTheme="minorHAnsi" w:cs="Calibri"/>
        <w:sz w:val="16"/>
        <w:szCs w:val="16"/>
      </w:rPr>
      <w:tab/>
    </w:r>
    <w:r w:rsidRPr="5D3DCA70">
      <w:rPr>
        <w:rFonts w:eastAsiaTheme="minorEastAsia" w:cs="Calibri"/>
        <w:sz w:val="16"/>
        <w:szCs w:val="16"/>
      </w:rPr>
      <w:t>REGON: 001377706</w:t>
    </w:r>
  </w:p>
  <w:p w14:paraId="6D072C0D" w14:textId="77777777" w:rsidR="00D3506C" w:rsidRDefault="00D3506C" w:rsidP="00AF3468">
    <w:pPr>
      <w:spacing w:after="137" w:line="275" w:lineRule="auto"/>
      <w:ind w:right="1356"/>
      <w:rPr>
        <w:color w:val="00628B"/>
        <w:sz w:val="12"/>
      </w:rPr>
    </w:pPr>
  </w:p>
  <w:p w14:paraId="48A21919" w14:textId="77777777" w:rsidR="00D3506C" w:rsidRDefault="00D3506C" w:rsidP="00AF3468">
    <w:pPr>
      <w:spacing w:after="137" w:line="275" w:lineRule="auto"/>
      <w:ind w:right="1356"/>
      <w:rPr>
        <w:color w:val="00628B"/>
        <w:sz w:val="12"/>
      </w:rPr>
    </w:pPr>
  </w:p>
  <w:p w14:paraId="6BD18F9B" w14:textId="77777777" w:rsidR="00D3506C" w:rsidRDefault="00D3506C" w:rsidP="00647C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D3506C" w14:paraId="1A965116" w14:textId="77777777" w:rsidTr="3AE87FD9">
      <w:tc>
        <w:tcPr>
          <w:tcW w:w="3024" w:type="dxa"/>
        </w:tcPr>
        <w:p w14:paraId="7DF4E37C" w14:textId="77777777" w:rsidR="00D3506C" w:rsidRDefault="00D3506C" w:rsidP="3AE87FD9">
          <w:pPr>
            <w:pStyle w:val="Nagwek"/>
            <w:ind w:left="-115"/>
            <w:jc w:val="left"/>
          </w:pPr>
        </w:p>
      </w:tc>
      <w:tc>
        <w:tcPr>
          <w:tcW w:w="3024" w:type="dxa"/>
        </w:tcPr>
        <w:p w14:paraId="44FB30F8" w14:textId="77777777" w:rsidR="00D3506C" w:rsidRDefault="00D3506C" w:rsidP="3AE87FD9">
          <w:pPr>
            <w:pStyle w:val="Nagwek"/>
            <w:jc w:val="center"/>
          </w:pPr>
        </w:p>
      </w:tc>
      <w:tc>
        <w:tcPr>
          <w:tcW w:w="3024" w:type="dxa"/>
        </w:tcPr>
        <w:p w14:paraId="1DA6542E" w14:textId="77777777" w:rsidR="00D3506C" w:rsidRDefault="00D3506C" w:rsidP="3AE87FD9">
          <w:pPr>
            <w:pStyle w:val="Nagwek"/>
            <w:ind w:right="-115"/>
            <w:jc w:val="right"/>
          </w:pPr>
        </w:p>
      </w:tc>
    </w:tr>
  </w:tbl>
  <w:p w14:paraId="3041E394" w14:textId="77777777" w:rsidR="00D3506C" w:rsidRDefault="00D3506C" w:rsidP="3AE87F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9C3DC" w14:textId="77777777" w:rsidR="001D2F65" w:rsidRDefault="001D2F65" w:rsidP="00647C0A">
      <w:r>
        <w:separator/>
      </w:r>
    </w:p>
    <w:p w14:paraId="5023141B" w14:textId="77777777" w:rsidR="001D2F65" w:rsidRDefault="001D2F65" w:rsidP="00647C0A"/>
  </w:footnote>
  <w:footnote w:type="continuationSeparator" w:id="0">
    <w:p w14:paraId="1F3B1409" w14:textId="77777777" w:rsidR="001D2F65" w:rsidRDefault="001D2F65" w:rsidP="00647C0A">
      <w:r>
        <w:continuationSeparator/>
      </w:r>
    </w:p>
    <w:p w14:paraId="562C75D1" w14:textId="77777777" w:rsidR="001D2F65" w:rsidRDefault="001D2F65" w:rsidP="00647C0A"/>
  </w:footnote>
  <w:footnote w:type="continuationNotice" w:id="1">
    <w:p w14:paraId="664355AD" w14:textId="77777777" w:rsidR="001D2F65" w:rsidRDefault="001D2F6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DE3EB" w14:textId="77777777" w:rsidR="00D3506C" w:rsidRPr="003464AC" w:rsidRDefault="00D3506C" w:rsidP="00E17F45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4B1F511A" w14:textId="77777777" w:rsidR="00D3506C" w:rsidRDefault="00D3506C" w:rsidP="00647C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E0519" w14:textId="77777777" w:rsidR="00D3506C" w:rsidRDefault="00D3506C" w:rsidP="00647C0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69ACF78" wp14:editId="07777777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EA3C5C"/>
    <w:multiLevelType w:val="multilevel"/>
    <w:tmpl w:val="AC140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9E"/>
    <w:multiLevelType w:val="hybridMultilevel"/>
    <w:tmpl w:val="E6A03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62EC1"/>
    <w:multiLevelType w:val="hybridMultilevel"/>
    <w:tmpl w:val="D86C57DC"/>
    <w:lvl w:ilvl="0" w:tplc="ED00A6E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94E5AF2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77321CB4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88941F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CBF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1E87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B02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469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B82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21FA9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165212"/>
    <w:multiLevelType w:val="hybridMultilevel"/>
    <w:tmpl w:val="81F87D8C"/>
    <w:lvl w:ilvl="0" w:tplc="CD304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F208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F617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22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A9D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9C6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D494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8AC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3C04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2426D"/>
    <w:multiLevelType w:val="hybridMultilevel"/>
    <w:tmpl w:val="0C7403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2181071B"/>
    <w:multiLevelType w:val="hybridMultilevel"/>
    <w:tmpl w:val="9EEA0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4CB30A9"/>
    <w:multiLevelType w:val="hybridMultilevel"/>
    <w:tmpl w:val="98F0A34E"/>
    <w:lvl w:ilvl="0" w:tplc="4E3A9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8CA4BA4">
      <w:start w:val="1"/>
      <w:numFmt w:val="lowerLetter"/>
      <w:lvlText w:val="%2."/>
      <w:lvlJc w:val="left"/>
      <w:pPr>
        <w:ind w:left="1495" w:hanging="360"/>
      </w:pPr>
      <w:rPr>
        <w:b w:val="0"/>
      </w:rPr>
    </w:lvl>
    <w:lvl w:ilvl="2" w:tplc="0C2A0628">
      <w:start w:val="1"/>
      <w:numFmt w:val="lowerRoman"/>
      <w:lvlText w:val="%3."/>
      <w:lvlJc w:val="right"/>
      <w:pPr>
        <w:ind w:left="2160" w:hanging="180"/>
      </w:pPr>
    </w:lvl>
    <w:lvl w:ilvl="3" w:tplc="673E40E6">
      <w:start w:val="1"/>
      <w:numFmt w:val="decimal"/>
      <w:lvlText w:val="%4."/>
      <w:lvlJc w:val="left"/>
      <w:pPr>
        <w:ind w:left="2880" w:hanging="360"/>
      </w:pPr>
    </w:lvl>
    <w:lvl w:ilvl="4" w:tplc="25D6EE8A">
      <w:start w:val="1"/>
      <w:numFmt w:val="lowerLetter"/>
      <w:lvlText w:val="%5."/>
      <w:lvlJc w:val="left"/>
      <w:pPr>
        <w:ind w:left="3600" w:hanging="360"/>
      </w:pPr>
    </w:lvl>
    <w:lvl w:ilvl="5" w:tplc="CF081656">
      <w:start w:val="1"/>
      <w:numFmt w:val="lowerRoman"/>
      <w:lvlText w:val="%6."/>
      <w:lvlJc w:val="right"/>
      <w:pPr>
        <w:ind w:left="4320" w:hanging="180"/>
      </w:pPr>
    </w:lvl>
    <w:lvl w:ilvl="6" w:tplc="4F723574">
      <w:start w:val="1"/>
      <w:numFmt w:val="decimal"/>
      <w:lvlText w:val="%7."/>
      <w:lvlJc w:val="left"/>
      <w:pPr>
        <w:ind w:left="5040" w:hanging="360"/>
      </w:pPr>
    </w:lvl>
    <w:lvl w:ilvl="7" w:tplc="098C7BE0">
      <w:start w:val="1"/>
      <w:numFmt w:val="lowerLetter"/>
      <w:lvlText w:val="%8."/>
      <w:lvlJc w:val="left"/>
      <w:pPr>
        <w:ind w:left="5760" w:hanging="360"/>
      </w:pPr>
    </w:lvl>
    <w:lvl w:ilvl="8" w:tplc="C5284CF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06F4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C84007A"/>
    <w:multiLevelType w:val="hybridMultilevel"/>
    <w:tmpl w:val="0C2EB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9366F"/>
    <w:multiLevelType w:val="hybridMultilevel"/>
    <w:tmpl w:val="45EE471A"/>
    <w:lvl w:ilvl="0" w:tplc="357888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A7E6BA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784421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E885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8909E4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53E8E5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E467A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7924FD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310911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5417ED"/>
    <w:multiLevelType w:val="hybridMultilevel"/>
    <w:tmpl w:val="342E38DA"/>
    <w:lvl w:ilvl="0" w:tplc="5D3C5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23E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B00C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504B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C04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2EE8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65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846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1E4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15AC3"/>
    <w:multiLevelType w:val="multilevel"/>
    <w:tmpl w:val="76D2E684"/>
    <w:lvl w:ilvl="0">
      <w:start w:val="1"/>
      <w:numFmt w:val="decimal"/>
      <w:lvlText w:val="%1."/>
      <w:lvlJc w:val="left"/>
      <w:pPr>
        <w:tabs>
          <w:tab w:val="num" w:pos="7230"/>
        </w:tabs>
        <w:ind w:left="7230" w:hanging="851"/>
      </w:pPr>
      <w:rPr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b/>
        <w:i w:val="0"/>
        <w:color w:val="1F497D" w:themeColor="text2"/>
        <w:sz w:val="36"/>
        <w:szCs w:val="3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4112"/>
        </w:tabs>
        <w:ind w:left="4112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1F497D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3B735D0D"/>
    <w:multiLevelType w:val="multilevel"/>
    <w:tmpl w:val="8D4E8EAE"/>
    <w:lvl w:ilvl="0">
      <w:start w:val="1"/>
      <w:numFmt w:val="decimal"/>
      <w:pStyle w:val="Nagwek1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 w:tentative="1">
      <w:start w:val="1"/>
      <w:numFmt w:val="decimal"/>
      <w:lvlText w:val="%1.%2.%3."/>
      <w:lvlJc w:val="left"/>
      <w:pPr>
        <w:ind w:left="2160" w:hanging="180"/>
      </w:pPr>
    </w:lvl>
    <w:lvl w:ilvl="3" w:tentative="1">
      <w:start w:val="1"/>
      <w:numFmt w:val="decimal"/>
      <w:lvlText w:val="%1.%2.%3.%4."/>
      <w:lvlJc w:val="left"/>
      <w:pPr>
        <w:ind w:left="2880" w:hanging="360"/>
      </w:pPr>
    </w:lvl>
    <w:lvl w:ilvl="4" w:tentative="1">
      <w:start w:val="1"/>
      <w:numFmt w:val="decimal"/>
      <w:lvlText w:val="%1.%2.%3.%4.%5."/>
      <w:lvlJc w:val="left"/>
      <w:pPr>
        <w:ind w:left="3600" w:hanging="360"/>
      </w:pPr>
    </w:lvl>
    <w:lvl w:ilvl="5" w:tentative="1">
      <w:start w:val="1"/>
      <w:numFmt w:val="decimal"/>
      <w:lvlText w:val="%1.%2.%3.%4.%5.%6."/>
      <w:lvlJc w:val="left"/>
      <w:pPr>
        <w:ind w:left="4320" w:hanging="180"/>
      </w:pPr>
    </w:lvl>
    <w:lvl w:ilvl="6" w:tentative="1">
      <w:start w:val="1"/>
      <w:numFmt w:val="decimal"/>
      <w:lvlText w:val="%1.%2.%3.%4.%5.%6.%7."/>
      <w:lvlJc w:val="left"/>
      <w:pPr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9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D79E2"/>
    <w:multiLevelType w:val="hybridMultilevel"/>
    <w:tmpl w:val="51AA6154"/>
    <w:lvl w:ilvl="0" w:tplc="59DA9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F09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A0B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1E7A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5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B00F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B4C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67A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D8DC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973F1"/>
    <w:multiLevelType w:val="hybridMultilevel"/>
    <w:tmpl w:val="6480F12C"/>
    <w:lvl w:ilvl="0" w:tplc="CB147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44B0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14ED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2F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4E7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84A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2CC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0B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78D7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120CC"/>
    <w:multiLevelType w:val="hybridMultilevel"/>
    <w:tmpl w:val="C478B066"/>
    <w:lvl w:ilvl="0" w:tplc="AD7E3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18D0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E6209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907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ACF1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455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AA9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6D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46F5A"/>
    <w:multiLevelType w:val="hybridMultilevel"/>
    <w:tmpl w:val="1D3CEE60"/>
    <w:lvl w:ilvl="0" w:tplc="7D128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62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404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28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E9C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FAEA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0D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44F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36A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1B0034"/>
    <w:multiLevelType w:val="hybridMultilevel"/>
    <w:tmpl w:val="DBAAA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42790"/>
    <w:multiLevelType w:val="hybridMultilevel"/>
    <w:tmpl w:val="CE9AA1A4"/>
    <w:lvl w:ilvl="0" w:tplc="BF944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4091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8C4E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A70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4CB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D03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0E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475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4F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A1321"/>
    <w:multiLevelType w:val="hybridMultilevel"/>
    <w:tmpl w:val="0EB8EE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30" w15:restartNumberingAfterBreak="0">
    <w:nsid w:val="62D95A9C"/>
    <w:multiLevelType w:val="hybridMultilevel"/>
    <w:tmpl w:val="BF768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C13726"/>
    <w:multiLevelType w:val="multilevel"/>
    <w:tmpl w:val="34B21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3" w15:restartNumberingAfterBreak="0">
    <w:nsid w:val="6AB60858"/>
    <w:multiLevelType w:val="hybridMultilevel"/>
    <w:tmpl w:val="8A020EC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7086C85C"/>
    <w:multiLevelType w:val="hybridMultilevel"/>
    <w:tmpl w:val="EA5C72CA"/>
    <w:lvl w:ilvl="0" w:tplc="2AD815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1BCD5F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D1847B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496857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B101AE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1F8018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28FCE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6EAB9D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5F6A56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9D04E3"/>
    <w:multiLevelType w:val="hybridMultilevel"/>
    <w:tmpl w:val="55668600"/>
    <w:lvl w:ilvl="0" w:tplc="4268F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BE82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CE7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46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0EC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1E73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44A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4E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349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A07754"/>
    <w:multiLevelType w:val="hybridMultilevel"/>
    <w:tmpl w:val="FFFFFFFF"/>
    <w:lvl w:ilvl="0" w:tplc="678E2924">
      <w:start w:val="1"/>
      <w:numFmt w:val="decimal"/>
      <w:lvlText w:val="%1."/>
      <w:lvlJc w:val="left"/>
      <w:pPr>
        <w:ind w:left="720" w:hanging="360"/>
      </w:pPr>
    </w:lvl>
    <w:lvl w:ilvl="1" w:tplc="BB24C978">
      <w:start w:val="1"/>
      <w:numFmt w:val="lowerLetter"/>
      <w:lvlText w:val="%2."/>
      <w:lvlJc w:val="left"/>
      <w:pPr>
        <w:ind w:left="1440" w:hanging="360"/>
      </w:pPr>
    </w:lvl>
    <w:lvl w:ilvl="2" w:tplc="BB3690A0">
      <w:start w:val="1"/>
      <w:numFmt w:val="lowerRoman"/>
      <w:lvlText w:val="%3."/>
      <w:lvlJc w:val="right"/>
      <w:pPr>
        <w:ind w:left="2160" w:hanging="180"/>
      </w:pPr>
    </w:lvl>
    <w:lvl w:ilvl="3" w:tplc="BB1E1E9E">
      <w:start w:val="1"/>
      <w:numFmt w:val="decimal"/>
      <w:lvlText w:val="%4."/>
      <w:lvlJc w:val="left"/>
      <w:pPr>
        <w:ind w:left="2880" w:hanging="360"/>
      </w:pPr>
    </w:lvl>
    <w:lvl w:ilvl="4" w:tplc="EA3CB2F0">
      <w:start w:val="1"/>
      <w:numFmt w:val="lowerLetter"/>
      <w:lvlText w:val="%5."/>
      <w:lvlJc w:val="left"/>
      <w:pPr>
        <w:ind w:left="3600" w:hanging="360"/>
      </w:pPr>
    </w:lvl>
    <w:lvl w:ilvl="5" w:tplc="112E81CA">
      <w:start w:val="1"/>
      <w:numFmt w:val="lowerRoman"/>
      <w:lvlText w:val="%6."/>
      <w:lvlJc w:val="right"/>
      <w:pPr>
        <w:ind w:left="4320" w:hanging="180"/>
      </w:pPr>
    </w:lvl>
    <w:lvl w:ilvl="6" w:tplc="B3427448">
      <w:start w:val="1"/>
      <w:numFmt w:val="decimal"/>
      <w:lvlText w:val="%7."/>
      <w:lvlJc w:val="left"/>
      <w:pPr>
        <w:ind w:left="5040" w:hanging="360"/>
      </w:pPr>
    </w:lvl>
    <w:lvl w:ilvl="7" w:tplc="563EE5FE">
      <w:start w:val="1"/>
      <w:numFmt w:val="lowerLetter"/>
      <w:lvlText w:val="%8."/>
      <w:lvlJc w:val="left"/>
      <w:pPr>
        <w:ind w:left="5760" w:hanging="360"/>
      </w:pPr>
    </w:lvl>
    <w:lvl w:ilvl="8" w:tplc="022A7AA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E726D"/>
    <w:multiLevelType w:val="hybridMultilevel"/>
    <w:tmpl w:val="7BDE67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EAD771C"/>
    <w:multiLevelType w:val="hybridMultilevel"/>
    <w:tmpl w:val="6D12E3BE"/>
    <w:lvl w:ilvl="0" w:tplc="99A493B0">
      <w:start w:val="1"/>
      <w:numFmt w:val="upperRoman"/>
      <w:lvlText w:val="%1."/>
      <w:lvlJc w:val="right"/>
      <w:pPr>
        <w:ind w:left="720" w:hanging="360"/>
      </w:pPr>
    </w:lvl>
    <w:lvl w:ilvl="1" w:tplc="6E84285E">
      <w:start w:val="1"/>
      <w:numFmt w:val="lowerLetter"/>
      <w:lvlText w:val="%2."/>
      <w:lvlJc w:val="left"/>
      <w:pPr>
        <w:ind w:left="1440" w:hanging="360"/>
      </w:pPr>
    </w:lvl>
    <w:lvl w:ilvl="2" w:tplc="F8FEE648">
      <w:start w:val="1"/>
      <w:numFmt w:val="lowerRoman"/>
      <w:lvlText w:val="%3."/>
      <w:lvlJc w:val="right"/>
      <w:pPr>
        <w:ind w:left="2160" w:hanging="180"/>
      </w:pPr>
    </w:lvl>
    <w:lvl w:ilvl="3" w:tplc="E0B05D2A">
      <w:start w:val="1"/>
      <w:numFmt w:val="decimal"/>
      <w:lvlText w:val="%4."/>
      <w:lvlJc w:val="left"/>
      <w:pPr>
        <w:ind w:left="2880" w:hanging="360"/>
      </w:pPr>
    </w:lvl>
    <w:lvl w:ilvl="4" w:tplc="89029992">
      <w:start w:val="1"/>
      <w:numFmt w:val="lowerLetter"/>
      <w:lvlText w:val="%5."/>
      <w:lvlJc w:val="left"/>
      <w:pPr>
        <w:ind w:left="3600" w:hanging="360"/>
      </w:pPr>
    </w:lvl>
    <w:lvl w:ilvl="5" w:tplc="208E6CB4">
      <w:start w:val="1"/>
      <w:numFmt w:val="lowerRoman"/>
      <w:lvlText w:val="%6."/>
      <w:lvlJc w:val="right"/>
      <w:pPr>
        <w:ind w:left="4320" w:hanging="180"/>
      </w:pPr>
    </w:lvl>
    <w:lvl w:ilvl="6" w:tplc="BA70DD22">
      <w:start w:val="1"/>
      <w:numFmt w:val="decimal"/>
      <w:lvlText w:val="%7."/>
      <w:lvlJc w:val="left"/>
      <w:pPr>
        <w:ind w:left="5040" w:hanging="360"/>
      </w:pPr>
    </w:lvl>
    <w:lvl w:ilvl="7" w:tplc="1AD8483A">
      <w:start w:val="1"/>
      <w:numFmt w:val="lowerLetter"/>
      <w:lvlText w:val="%8."/>
      <w:lvlJc w:val="left"/>
      <w:pPr>
        <w:ind w:left="5760" w:hanging="360"/>
      </w:pPr>
    </w:lvl>
    <w:lvl w:ilvl="8" w:tplc="6352ACF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4"/>
  </w:num>
  <w:num w:numId="4">
    <w:abstractNumId w:val="11"/>
  </w:num>
  <w:num w:numId="5">
    <w:abstractNumId w:val="36"/>
  </w:num>
  <w:num w:numId="6">
    <w:abstractNumId w:val="27"/>
  </w:num>
  <w:num w:numId="7">
    <w:abstractNumId w:val="17"/>
  </w:num>
  <w:num w:numId="8">
    <w:abstractNumId w:val="31"/>
  </w:num>
  <w:num w:numId="9">
    <w:abstractNumId w:val="13"/>
  </w:num>
  <w:num w:numId="10">
    <w:abstractNumId w:val="32"/>
  </w:num>
  <w:num w:numId="11">
    <w:abstractNumId w:val="29"/>
  </w:num>
  <w:num w:numId="12">
    <w:abstractNumId w:val="19"/>
  </w:num>
  <w:num w:numId="13">
    <w:abstractNumId w:val="10"/>
  </w:num>
  <w:num w:numId="14">
    <w:abstractNumId w:val="23"/>
  </w:num>
  <w:num w:numId="15">
    <w:abstractNumId w:val="2"/>
  </w:num>
  <w:num w:numId="16">
    <w:abstractNumId w:val="1"/>
  </w:num>
  <w:num w:numId="17">
    <w:abstractNumId w:val="8"/>
  </w:num>
  <w:num w:numId="18">
    <w:abstractNumId w:val="5"/>
  </w:num>
  <w:num w:numId="19">
    <w:abstractNumId w:val="38"/>
  </w:num>
  <w:num w:numId="20">
    <w:abstractNumId w:val="18"/>
  </w:num>
  <w:num w:numId="21">
    <w:abstractNumId w:val="26"/>
  </w:num>
  <w:num w:numId="22">
    <w:abstractNumId w:val="24"/>
  </w:num>
  <w:num w:numId="23">
    <w:abstractNumId w:val="20"/>
  </w:num>
  <w:num w:numId="24">
    <w:abstractNumId w:val="35"/>
  </w:num>
  <w:num w:numId="25">
    <w:abstractNumId w:val="6"/>
  </w:num>
  <w:num w:numId="26">
    <w:abstractNumId w:val="22"/>
  </w:num>
  <w:num w:numId="27">
    <w:abstractNumId w:val="21"/>
  </w:num>
  <w:num w:numId="28">
    <w:abstractNumId w:val="16"/>
  </w:num>
  <w:num w:numId="29">
    <w:abstractNumId w:val="37"/>
  </w:num>
  <w:num w:numId="30">
    <w:abstractNumId w:val="12"/>
  </w:num>
  <w:num w:numId="31">
    <w:abstractNumId w:val="3"/>
  </w:num>
  <w:num w:numId="32">
    <w:abstractNumId w:val="28"/>
  </w:num>
  <w:num w:numId="33">
    <w:abstractNumId w:val="7"/>
  </w:num>
  <w:num w:numId="34">
    <w:abstractNumId w:val="30"/>
  </w:num>
  <w:num w:numId="35">
    <w:abstractNumId w:val="14"/>
  </w:num>
  <w:num w:numId="36">
    <w:abstractNumId w:val="9"/>
  </w:num>
  <w:num w:numId="37">
    <w:abstractNumId w:val="25"/>
  </w:num>
  <w:num w:numId="38">
    <w:abstractNumId w:val="3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pl-PL" w:vendorID="12" w:dllVersion="512" w:checkStyle="1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5CAF"/>
    <w:rsid w:val="000004AF"/>
    <w:rsid w:val="00000645"/>
    <w:rsid w:val="00000902"/>
    <w:rsid w:val="00000BCB"/>
    <w:rsid w:val="000013C2"/>
    <w:rsid w:val="00001B88"/>
    <w:rsid w:val="00002175"/>
    <w:rsid w:val="00004DA2"/>
    <w:rsid w:val="00005571"/>
    <w:rsid w:val="0000591C"/>
    <w:rsid w:val="000061B9"/>
    <w:rsid w:val="000064E2"/>
    <w:rsid w:val="00006D6A"/>
    <w:rsid w:val="000073AD"/>
    <w:rsid w:val="000115B9"/>
    <w:rsid w:val="0001199F"/>
    <w:rsid w:val="000128BF"/>
    <w:rsid w:val="00012B2C"/>
    <w:rsid w:val="000134FE"/>
    <w:rsid w:val="000145A6"/>
    <w:rsid w:val="0001492F"/>
    <w:rsid w:val="00014A17"/>
    <w:rsid w:val="00014A79"/>
    <w:rsid w:val="00015A68"/>
    <w:rsid w:val="00015FF8"/>
    <w:rsid w:val="00016BEE"/>
    <w:rsid w:val="00017C82"/>
    <w:rsid w:val="00017E5E"/>
    <w:rsid w:val="000204BA"/>
    <w:rsid w:val="0002099F"/>
    <w:rsid w:val="00020D9A"/>
    <w:rsid w:val="0002193B"/>
    <w:rsid w:val="000227A6"/>
    <w:rsid w:val="00023591"/>
    <w:rsid w:val="0002379E"/>
    <w:rsid w:val="000250BC"/>
    <w:rsid w:val="00025282"/>
    <w:rsid w:val="00026CB1"/>
    <w:rsid w:val="00027BF5"/>
    <w:rsid w:val="000306E6"/>
    <w:rsid w:val="0003235E"/>
    <w:rsid w:val="00032641"/>
    <w:rsid w:val="000326CF"/>
    <w:rsid w:val="000340A6"/>
    <w:rsid w:val="00034184"/>
    <w:rsid w:val="000345B1"/>
    <w:rsid w:val="0003636B"/>
    <w:rsid w:val="000368D4"/>
    <w:rsid w:val="00036BEF"/>
    <w:rsid w:val="00037BFA"/>
    <w:rsid w:val="000409E8"/>
    <w:rsid w:val="00041247"/>
    <w:rsid w:val="0004165B"/>
    <w:rsid w:val="00041873"/>
    <w:rsid w:val="00041F32"/>
    <w:rsid w:val="00042461"/>
    <w:rsid w:val="0004332B"/>
    <w:rsid w:val="000436C5"/>
    <w:rsid w:val="00043F8A"/>
    <w:rsid w:val="00044B9B"/>
    <w:rsid w:val="00045515"/>
    <w:rsid w:val="0004748E"/>
    <w:rsid w:val="00047CD1"/>
    <w:rsid w:val="00047F3B"/>
    <w:rsid w:val="0005028A"/>
    <w:rsid w:val="00050999"/>
    <w:rsid w:val="00050CE8"/>
    <w:rsid w:val="00051183"/>
    <w:rsid w:val="00051187"/>
    <w:rsid w:val="0005212B"/>
    <w:rsid w:val="0005216B"/>
    <w:rsid w:val="000525BF"/>
    <w:rsid w:val="00054191"/>
    <w:rsid w:val="000541A3"/>
    <w:rsid w:val="00055752"/>
    <w:rsid w:val="00056A0C"/>
    <w:rsid w:val="00057FB2"/>
    <w:rsid w:val="00060040"/>
    <w:rsid w:val="00060FFF"/>
    <w:rsid w:val="00061413"/>
    <w:rsid w:val="000627DF"/>
    <w:rsid w:val="000628DC"/>
    <w:rsid w:val="00063468"/>
    <w:rsid w:val="0006441A"/>
    <w:rsid w:val="00064F47"/>
    <w:rsid w:val="000653A7"/>
    <w:rsid w:val="00065A52"/>
    <w:rsid w:val="00065C3E"/>
    <w:rsid w:val="00066BD7"/>
    <w:rsid w:val="00067862"/>
    <w:rsid w:val="00070230"/>
    <w:rsid w:val="000709EA"/>
    <w:rsid w:val="00071602"/>
    <w:rsid w:val="00072CC5"/>
    <w:rsid w:val="00073646"/>
    <w:rsid w:val="00073CFC"/>
    <w:rsid w:val="00074069"/>
    <w:rsid w:val="0007438B"/>
    <w:rsid w:val="00075A3D"/>
    <w:rsid w:val="0007796A"/>
    <w:rsid w:val="00077F50"/>
    <w:rsid w:val="00080CA8"/>
    <w:rsid w:val="00081081"/>
    <w:rsid w:val="00081C9D"/>
    <w:rsid w:val="00083E78"/>
    <w:rsid w:val="000849CA"/>
    <w:rsid w:val="00084A94"/>
    <w:rsid w:val="000854FB"/>
    <w:rsid w:val="0008620F"/>
    <w:rsid w:val="00086744"/>
    <w:rsid w:val="00086BCC"/>
    <w:rsid w:val="00087100"/>
    <w:rsid w:val="0008720A"/>
    <w:rsid w:val="00087910"/>
    <w:rsid w:val="00087B25"/>
    <w:rsid w:val="00090333"/>
    <w:rsid w:val="00090CF3"/>
    <w:rsid w:val="000923FD"/>
    <w:rsid w:val="00092F3C"/>
    <w:rsid w:val="00092FFA"/>
    <w:rsid w:val="00093E99"/>
    <w:rsid w:val="000959FE"/>
    <w:rsid w:val="00095E2D"/>
    <w:rsid w:val="00096335"/>
    <w:rsid w:val="0009634A"/>
    <w:rsid w:val="000A109A"/>
    <w:rsid w:val="000A15E7"/>
    <w:rsid w:val="000A1D7F"/>
    <w:rsid w:val="000A20A6"/>
    <w:rsid w:val="000A2A48"/>
    <w:rsid w:val="000A2DF8"/>
    <w:rsid w:val="000A43B0"/>
    <w:rsid w:val="000A58EE"/>
    <w:rsid w:val="000A5AE4"/>
    <w:rsid w:val="000A6329"/>
    <w:rsid w:val="000A687B"/>
    <w:rsid w:val="000A6CE0"/>
    <w:rsid w:val="000A7106"/>
    <w:rsid w:val="000B01D6"/>
    <w:rsid w:val="000B0B1F"/>
    <w:rsid w:val="000B0B28"/>
    <w:rsid w:val="000B1422"/>
    <w:rsid w:val="000B2D57"/>
    <w:rsid w:val="000B39F3"/>
    <w:rsid w:val="000B5686"/>
    <w:rsid w:val="000B5C16"/>
    <w:rsid w:val="000B5F8F"/>
    <w:rsid w:val="000B65C8"/>
    <w:rsid w:val="000B7613"/>
    <w:rsid w:val="000C0555"/>
    <w:rsid w:val="000C151E"/>
    <w:rsid w:val="000C1781"/>
    <w:rsid w:val="000C1BB8"/>
    <w:rsid w:val="000C285B"/>
    <w:rsid w:val="000C2C77"/>
    <w:rsid w:val="000C33C7"/>
    <w:rsid w:val="000C39AF"/>
    <w:rsid w:val="000C427C"/>
    <w:rsid w:val="000C4D08"/>
    <w:rsid w:val="000C5938"/>
    <w:rsid w:val="000C6C18"/>
    <w:rsid w:val="000D01D3"/>
    <w:rsid w:val="000D26EA"/>
    <w:rsid w:val="000D279A"/>
    <w:rsid w:val="000D302D"/>
    <w:rsid w:val="000D3B1A"/>
    <w:rsid w:val="000D4B68"/>
    <w:rsid w:val="000D4FD6"/>
    <w:rsid w:val="000D6D2F"/>
    <w:rsid w:val="000E07FB"/>
    <w:rsid w:val="000E0999"/>
    <w:rsid w:val="000E20EF"/>
    <w:rsid w:val="000E25D9"/>
    <w:rsid w:val="000E2612"/>
    <w:rsid w:val="000E2A22"/>
    <w:rsid w:val="000E2FE3"/>
    <w:rsid w:val="000E379F"/>
    <w:rsid w:val="000E3D5A"/>
    <w:rsid w:val="000E40AE"/>
    <w:rsid w:val="000E4EE8"/>
    <w:rsid w:val="000E4F6E"/>
    <w:rsid w:val="000E556A"/>
    <w:rsid w:val="000E595B"/>
    <w:rsid w:val="000E7E0B"/>
    <w:rsid w:val="000F0E0A"/>
    <w:rsid w:val="000F146A"/>
    <w:rsid w:val="000F1A31"/>
    <w:rsid w:val="000F1BC0"/>
    <w:rsid w:val="000F2849"/>
    <w:rsid w:val="000F2AF5"/>
    <w:rsid w:val="000F3A43"/>
    <w:rsid w:val="000F3C7E"/>
    <w:rsid w:val="000F4412"/>
    <w:rsid w:val="000F460C"/>
    <w:rsid w:val="000F4AEB"/>
    <w:rsid w:val="000F5ADB"/>
    <w:rsid w:val="000F628B"/>
    <w:rsid w:val="000F71E2"/>
    <w:rsid w:val="000F7249"/>
    <w:rsid w:val="001007F2"/>
    <w:rsid w:val="00102B6C"/>
    <w:rsid w:val="00103CD6"/>
    <w:rsid w:val="00104A69"/>
    <w:rsid w:val="00107604"/>
    <w:rsid w:val="00107F60"/>
    <w:rsid w:val="001103D4"/>
    <w:rsid w:val="00114119"/>
    <w:rsid w:val="001141A8"/>
    <w:rsid w:val="001142E4"/>
    <w:rsid w:val="00114DEF"/>
    <w:rsid w:val="00114E5C"/>
    <w:rsid w:val="0011535F"/>
    <w:rsid w:val="0011613B"/>
    <w:rsid w:val="001163DB"/>
    <w:rsid w:val="0011677E"/>
    <w:rsid w:val="001173E2"/>
    <w:rsid w:val="001209C8"/>
    <w:rsid w:val="00121B73"/>
    <w:rsid w:val="00121BB7"/>
    <w:rsid w:val="00121DBF"/>
    <w:rsid w:val="00122010"/>
    <w:rsid w:val="00122335"/>
    <w:rsid w:val="0012441E"/>
    <w:rsid w:val="00124FA1"/>
    <w:rsid w:val="001269AE"/>
    <w:rsid w:val="0013028E"/>
    <w:rsid w:val="00130EC3"/>
    <w:rsid w:val="00131E90"/>
    <w:rsid w:val="00134405"/>
    <w:rsid w:val="00135227"/>
    <w:rsid w:val="00136CA0"/>
    <w:rsid w:val="00137388"/>
    <w:rsid w:val="00137992"/>
    <w:rsid w:val="00140115"/>
    <w:rsid w:val="00140A70"/>
    <w:rsid w:val="00140BD2"/>
    <w:rsid w:val="00140F62"/>
    <w:rsid w:val="001422E4"/>
    <w:rsid w:val="00142F61"/>
    <w:rsid w:val="00143C96"/>
    <w:rsid w:val="00144105"/>
    <w:rsid w:val="0014434F"/>
    <w:rsid w:val="00144E6D"/>
    <w:rsid w:val="001452DB"/>
    <w:rsid w:val="00146224"/>
    <w:rsid w:val="00146B93"/>
    <w:rsid w:val="0014770F"/>
    <w:rsid w:val="001477B9"/>
    <w:rsid w:val="00147F45"/>
    <w:rsid w:val="0015065E"/>
    <w:rsid w:val="00151083"/>
    <w:rsid w:val="001516D4"/>
    <w:rsid w:val="001518BC"/>
    <w:rsid w:val="0015206D"/>
    <w:rsid w:val="00155B1D"/>
    <w:rsid w:val="00157840"/>
    <w:rsid w:val="00162AF3"/>
    <w:rsid w:val="001642B3"/>
    <w:rsid w:val="00164611"/>
    <w:rsid w:val="00164BB3"/>
    <w:rsid w:val="001650A3"/>
    <w:rsid w:val="00165F17"/>
    <w:rsid w:val="001660E6"/>
    <w:rsid w:val="001669A7"/>
    <w:rsid w:val="00167941"/>
    <w:rsid w:val="00167AF1"/>
    <w:rsid w:val="00167DAD"/>
    <w:rsid w:val="00167F1F"/>
    <w:rsid w:val="00170271"/>
    <w:rsid w:val="001711C0"/>
    <w:rsid w:val="00171F57"/>
    <w:rsid w:val="001777EF"/>
    <w:rsid w:val="00177DA6"/>
    <w:rsid w:val="00181071"/>
    <w:rsid w:val="00181DB5"/>
    <w:rsid w:val="00181E0A"/>
    <w:rsid w:val="001828D3"/>
    <w:rsid w:val="00182A3B"/>
    <w:rsid w:val="00182AA2"/>
    <w:rsid w:val="00182DC5"/>
    <w:rsid w:val="00183EC8"/>
    <w:rsid w:val="001846D9"/>
    <w:rsid w:val="00184AD9"/>
    <w:rsid w:val="00184B0E"/>
    <w:rsid w:val="00184C2A"/>
    <w:rsid w:val="00184C79"/>
    <w:rsid w:val="00184D9A"/>
    <w:rsid w:val="00185296"/>
    <w:rsid w:val="00186036"/>
    <w:rsid w:val="0018635B"/>
    <w:rsid w:val="001868A0"/>
    <w:rsid w:val="00186AC6"/>
    <w:rsid w:val="0018746A"/>
    <w:rsid w:val="0018794A"/>
    <w:rsid w:val="00190C87"/>
    <w:rsid w:val="001911CD"/>
    <w:rsid w:val="00192549"/>
    <w:rsid w:val="00192769"/>
    <w:rsid w:val="00193703"/>
    <w:rsid w:val="00194A21"/>
    <w:rsid w:val="001959C3"/>
    <w:rsid w:val="00195F83"/>
    <w:rsid w:val="00196075"/>
    <w:rsid w:val="0019628D"/>
    <w:rsid w:val="00196D6B"/>
    <w:rsid w:val="00197156"/>
    <w:rsid w:val="001A2016"/>
    <w:rsid w:val="001A3CFB"/>
    <w:rsid w:val="001A4882"/>
    <w:rsid w:val="001A4BC6"/>
    <w:rsid w:val="001A4E88"/>
    <w:rsid w:val="001A56DE"/>
    <w:rsid w:val="001A7551"/>
    <w:rsid w:val="001A7590"/>
    <w:rsid w:val="001B0202"/>
    <w:rsid w:val="001B06A2"/>
    <w:rsid w:val="001B087A"/>
    <w:rsid w:val="001B0D2A"/>
    <w:rsid w:val="001B17BD"/>
    <w:rsid w:val="001B1B12"/>
    <w:rsid w:val="001B1F1C"/>
    <w:rsid w:val="001B47CF"/>
    <w:rsid w:val="001B5BAF"/>
    <w:rsid w:val="001B64E2"/>
    <w:rsid w:val="001B7187"/>
    <w:rsid w:val="001C05E4"/>
    <w:rsid w:val="001C0641"/>
    <w:rsid w:val="001C179D"/>
    <w:rsid w:val="001C1B2F"/>
    <w:rsid w:val="001C2A80"/>
    <w:rsid w:val="001C3E1A"/>
    <w:rsid w:val="001C4FA7"/>
    <w:rsid w:val="001C5476"/>
    <w:rsid w:val="001C580F"/>
    <w:rsid w:val="001C6BBA"/>
    <w:rsid w:val="001C6FB2"/>
    <w:rsid w:val="001D1456"/>
    <w:rsid w:val="001D1B72"/>
    <w:rsid w:val="001D2178"/>
    <w:rsid w:val="001D2F65"/>
    <w:rsid w:val="001D4D56"/>
    <w:rsid w:val="001D5BA0"/>
    <w:rsid w:val="001D606A"/>
    <w:rsid w:val="001E0864"/>
    <w:rsid w:val="001E0C06"/>
    <w:rsid w:val="001E25AE"/>
    <w:rsid w:val="001E273C"/>
    <w:rsid w:val="001E2C26"/>
    <w:rsid w:val="001E33F8"/>
    <w:rsid w:val="001E3A92"/>
    <w:rsid w:val="001E4B98"/>
    <w:rsid w:val="001E57E2"/>
    <w:rsid w:val="001E7622"/>
    <w:rsid w:val="001F0924"/>
    <w:rsid w:val="001F100F"/>
    <w:rsid w:val="001F1FA6"/>
    <w:rsid w:val="001F4050"/>
    <w:rsid w:val="001F40A7"/>
    <w:rsid w:val="001F440B"/>
    <w:rsid w:val="001F50D2"/>
    <w:rsid w:val="001F5411"/>
    <w:rsid w:val="001F551B"/>
    <w:rsid w:val="001F5B87"/>
    <w:rsid w:val="001F6748"/>
    <w:rsid w:val="001F6C0C"/>
    <w:rsid w:val="001F6F45"/>
    <w:rsid w:val="001F7940"/>
    <w:rsid w:val="002013DA"/>
    <w:rsid w:val="002016EA"/>
    <w:rsid w:val="00202448"/>
    <w:rsid w:val="00202D98"/>
    <w:rsid w:val="00203493"/>
    <w:rsid w:val="00203F11"/>
    <w:rsid w:val="002043B1"/>
    <w:rsid w:val="00205B73"/>
    <w:rsid w:val="00205BF3"/>
    <w:rsid w:val="0020704C"/>
    <w:rsid w:val="00207CED"/>
    <w:rsid w:val="00210889"/>
    <w:rsid w:val="002112A3"/>
    <w:rsid w:val="00211FF3"/>
    <w:rsid w:val="00212ACC"/>
    <w:rsid w:val="002136AB"/>
    <w:rsid w:val="00213EF7"/>
    <w:rsid w:val="00213FB8"/>
    <w:rsid w:val="00214180"/>
    <w:rsid w:val="00214295"/>
    <w:rsid w:val="00214CC2"/>
    <w:rsid w:val="0021566C"/>
    <w:rsid w:val="00220CA1"/>
    <w:rsid w:val="0022134D"/>
    <w:rsid w:val="00221750"/>
    <w:rsid w:val="00222457"/>
    <w:rsid w:val="0022286B"/>
    <w:rsid w:val="00222ACD"/>
    <w:rsid w:val="00223129"/>
    <w:rsid w:val="002235B3"/>
    <w:rsid w:val="00225171"/>
    <w:rsid w:val="002303B7"/>
    <w:rsid w:val="0023247C"/>
    <w:rsid w:val="00232B52"/>
    <w:rsid w:val="00233151"/>
    <w:rsid w:val="00234008"/>
    <w:rsid w:val="002343DB"/>
    <w:rsid w:val="00234D49"/>
    <w:rsid w:val="002371B1"/>
    <w:rsid w:val="002404B7"/>
    <w:rsid w:val="00240F35"/>
    <w:rsid w:val="00242390"/>
    <w:rsid w:val="00243051"/>
    <w:rsid w:val="002435E2"/>
    <w:rsid w:val="00246141"/>
    <w:rsid w:val="00246470"/>
    <w:rsid w:val="002469A5"/>
    <w:rsid w:val="0024736D"/>
    <w:rsid w:val="00247858"/>
    <w:rsid w:val="00247A03"/>
    <w:rsid w:val="00247C68"/>
    <w:rsid w:val="00247C93"/>
    <w:rsid w:val="00247D4D"/>
    <w:rsid w:val="0025027C"/>
    <w:rsid w:val="002503A7"/>
    <w:rsid w:val="002506D1"/>
    <w:rsid w:val="002510AB"/>
    <w:rsid w:val="002518CA"/>
    <w:rsid w:val="00251E40"/>
    <w:rsid w:val="00252F7C"/>
    <w:rsid w:val="0025366C"/>
    <w:rsid w:val="00253EC9"/>
    <w:rsid w:val="00255AE0"/>
    <w:rsid w:val="00256DA3"/>
    <w:rsid w:val="00261420"/>
    <w:rsid w:val="002614A4"/>
    <w:rsid w:val="0026228E"/>
    <w:rsid w:val="002625C7"/>
    <w:rsid w:val="0026370D"/>
    <w:rsid w:val="002642C5"/>
    <w:rsid w:val="002645B6"/>
    <w:rsid w:val="00265372"/>
    <w:rsid w:val="002664EA"/>
    <w:rsid w:val="0026750F"/>
    <w:rsid w:val="002679BE"/>
    <w:rsid w:val="00267D30"/>
    <w:rsid w:val="00267E33"/>
    <w:rsid w:val="00270017"/>
    <w:rsid w:val="002710C9"/>
    <w:rsid w:val="00271B24"/>
    <w:rsid w:val="00271C67"/>
    <w:rsid w:val="00271E39"/>
    <w:rsid w:val="0027317D"/>
    <w:rsid w:val="00274385"/>
    <w:rsid w:val="00274592"/>
    <w:rsid w:val="002761AB"/>
    <w:rsid w:val="00276E7F"/>
    <w:rsid w:val="002814AB"/>
    <w:rsid w:val="0028252B"/>
    <w:rsid w:val="0028301F"/>
    <w:rsid w:val="00283097"/>
    <w:rsid w:val="0028339F"/>
    <w:rsid w:val="002839E4"/>
    <w:rsid w:val="002846C6"/>
    <w:rsid w:val="002847B2"/>
    <w:rsid w:val="0028503D"/>
    <w:rsid w:val="002865A8"/>
    <w:rsid w:val="002865C8"/>
    <w:rsid w:val="002866FC"/>
    <w:rsid w:val="002867B8"/>
    <w:rsid w:val="002912E0"/>
    <w:rsid w:val="00291C95"/>
    <w:rsid w:val="00292AAF"/>
    <w:rsid w:val="00292E88"/>
    <w:rsid w:val="00293025"/>
    <w:rsid w:val="002932BE"/>
    <w:rsid w:val="00293557"/>
    <w:rsid w:val="00295C5F"/>
    <w:rsid w:val="00295F71"/>
    <w:rsid w:val="00297B0C"/>
    <w:rsid w:val="00297BD9"/>
    <w:rsid w:val="002A0610"/>
    <w:rsid w:val="002A0D29"/>
    <w:rsid w:val="002A120C"/>
    <w:rsid w:val="002A1309"/>
    <w:rsid w:val="002A1358"/>
    <w:rsid w:val="002A19E0"/>
    <w:rsid w:val="002A1C92"/>
    <w:rsid w:val="002A1D57"/>
    <w:rsid w:val="002A2650"/>
    <w:rsid w:val="002A3093"/>
    <w:rsid w:val="002A3580"/>
    <w:rsid w:val="002A49D8"/>
    <w:rsid w:val="002A4A66"/>
    <w:rsid w:val="002A4A86"/>
    <w:rsid w:val="002A4AF8"/>
    <w:rsid w:val="002A4EFC"/>
    <w:rsid w:val="002A7950"/>
    <w:rsid w:val="002A7ABC"/>
    <w:rsid w:val="002A7F7B"/>
    <w:rsid w:val="002B1232"/>
    <w:rsid w:val="002B139D"/>
    <w:rsid w:val="002B1764"/>
    <w:rsid w:val="002B269A"/>
    <w:rsid w:val="002B2EA2"/>
    <w:rsid w:val="002B52D3"/>
    <w:rsid w:val="002B5D01"/>
    <w:rsid w:val="002B5F50"/>
    <w:rsid w:val="002B6F6B"/>
    <w:rsid w:val="002B70AD"/>
    <w:rsid w:val="002B7A5F"/>
    <w:rsid w:val="002B7B92"/>
    <w:rsid w:val="002C0EC2"/>
    <w:rsid w:val="002C1365"/>
    <w:rsid w:val="002C1428"/>
    <w:rsid w:val="002C26EB"/>
    <w:rsid w:val="002C2FEF"/>
    <w:rsid w:val="002C3B82"/>
    <w:rsid w:val="002C3C68"/>
    <w:rsid w:val="002C4577"/>
    <w:rsid w:val="002C56B9"/>
    <w:rsid w:val="002C5C46"/>
    <w:rsid w:val="002C5D4F"/>
    <w:rsid w:val="002C6DC6"/>
    <w:rsid w:val="002C7032"/>
    <w:rsid w:val="002D0F30"/>
    <w:rsid w:val="002D26CB"/>
    <w:rsid w:val="002D2729"/>
    <w:rsid w:val="002D2F21"/>
    <w:rsid w:val="002D34ED"/>
    <w:rsid w:val="002D4581"/>
    <w:rsid w:val="002D5D4B"/>
    <w:rsid w:val="002D5FF6"/>
    <w:rsid w:val="002D6DC9"/>
    <w:rsid w:val="002D7649"/>
    <w:rsid w:val="002E11B8"/>
    <w:rsid w:val="002E2CFC"/>
    <w:rsid w:val="002E2DCA"/>
    <w:rsid w:val="002E2E17"/>
    <w:rsid w:val="002E3748"/>
    <w:rsid w:val="002E42BD"/>
    <w:rsid w:val="002E4C71"/>
    <w:rsid w:val="002E68A4"/>
    <w:rsid w:val="002E6F83"/>
    <w:rsid w:val="002E796E"/>
    <w:rsid w:val="002E7FE8"/>
    <w:rsid w:val="002F0419"/>
    <w:rsid w:val="002F2128"/>
    <w:rsid w:val="002F3782"/>
    <w:rsid w:val="002F3F87"/>
    <w:rsid w:val="002F43D7"/>
    <w:rsid w:val="002F4AEC"/>
    <w:rsid w:val="002F77B8"/>
    <w:rsid w:val="00300430"/>
    <w:rsid w:val="003014D2"/>
    <w:rsid w:val="00301821"/>
    <w:rsid w:val="00302F0E"/>
    <w:rsid w:val="00304077"/>
    <w:rsid w:val="003041BB"/>
    <w:rsid w:val="00305139"/>
    <w:rsid w:val="00305F9C"/>
    <w:rsid w:val="00306104"/>
    <w:rsid w:val="003062FD"/>
    <w:rsid w:val="00306BFA"/>
    <w:rsid w:val="0030763F"/>
    <w:rsid w:val="00309D49"/>
    <w:rsid w:val="00310363"/>
    <w:rsid w:val="00311349"/>
    <w:rsid w:val="0031155A"/>
    <w:rsid w:val="00311886"/>
    <w:rsid w:val="003118C9"/>
    <w:rsid w:val="00311FC6"/>
    <w:rsid w:val="0031220A"/>
    <w:rsid w:val="00312F13"/>
    <w:rsid w:val="00313286"/>
    <w:rsid w:val="00313560"/>
    <w:rsid w:val="00313925"/>
    <w:rsid w:val="00313E54"/>
    <w:rsid w:val="00313FFE"/>
    <w:rsid w:val="003148D6"/>
    <w:rsid w:val="0031605E"/>
    <w:rsid w:val="00316893"/>
    <w:rsid w:val="00320B0B"/>
    <w:rsid w:val="00320BBE"/>
    <w:rsid w:val="00321485"/>
    <w:rsid w:val="00321906"/>
    <w:rsid w:val="003220D1"/>
    <w:rsid w:val="00322CE3"/>
    <w:rsid w:val="0032365E"/>
    <w:rsid w:val="003240BF"/>
    <w:rsid w:val="003242BD"/>
    <w:rsid w:val="00324499"/>
    <w:rsid w:val="00325C91"/>
    <w:rsid w:val="00325DFE"/>
    <w:rsid w:val="00325E49"/>
    <w:rsid w:val="00326093"/>
    <w:rsid w:val="003266BF"/>
    <w:rsid w:val="00326C78"/>
    <w:rsid w:val="00327381"/>
    <w:rsid w:val="00327719"/>
    <w:rsid w:val="00327EBB"/>
    <w:rsid w:val="0033035D"/>
    <w:rsid w:val="00331283"/>
    <w:rsid w:val="00331824"/>
    <w:rsid w:val="0033188E"/>
    <w:rsid w:val="00331A40"/>
    <w:rsid w:val="00332896"/>
    <w:rsid w:val="00333EF2"/>
    <w:rsid w:val="003341B4"/>
    <w:rsid w:val="00334704"/>
    <w:rsid w:val="00334997"/>
    <w:rsid w:val="00335B45"/>
    <w:rsid w:val="003367FF"/>
    <w:rsid w:val="00336A86"/>
    <w:rsid w:val="003373BE"/>
    <w:rsid w:val="00342054"/>
    <w:rsid w:val="00342B9C"/>
    <w:rsid w:val="00342D0A"/>
    <w:rsid w:val="0034345D"/>
    <w:rsid w:val="0034553B"/>
    <w:rsid w:val="003464AC"/>
    <w:rsid w:val="00346824"/>
    <w:rsid w:val="00347880"/>
    <w:rsid w:val="00347D91"/>
    <w:rsid w:val="0035013A"/>
    <w:rsid w:val="0035127C"/>
    <w:rsid w:val="00351F79"/>
    <w:rsid w:val="00352774"/>
    <w:rsid w:val="003527B3"/>
    <w:rsid w:val="00352941"/>
    <w:rsid w:val="00352A7C"/>
    <w:rsid w:val="003530DA"/>
    <w:rsid w:val="0035516F"/>
    <w:rsid w:val="00356CFD"/>
    <w:rsid w:val="0035701C"/>
    <w:rsid w:val="003574A5"/>
    <w:rsid w:val="003577F6"/>
    <w:rsid w:val="00360C29"/>
    <w:rsid w:val="00361B82"/>
    <w:rsid w:val="00361CFF"/>
    <w:rsid w:val="00362328"/>
    <w:rsid w:val="00362453"/>
    <w:rsid w:val="003638DA"/>
    <w:rsid w:val="003640B4"/>
    <w:rsid w:val="00364573"/>
    <w:rsid w:val="0036488F"/>
    <w:rsid w:val="003653A9"/>
    <w:rsid w:val="003654D0"/>
    <w:rsid w:val="003655DF"/>
    <w:rsid w:val="0036635C"/>
    <w:rsid w:val="00366C62"/>
    <w:rsid w:val="0036701D"/>
    <w:rsid w:val="00367107"/>
    <w:rsid w:val="00367752"/>
    <w:rsid w:val="00370507"/>
    <w:rsid w:val="00370AC9"/>
    <w:rsid w:val="0037136F"/>
    <w:rsid w:val="003713C9"/>
    <w:rsid w:val="00371ACE"/>
    <w:rsid w:val="0037234D"/>
    <w:rsid w:val="00372D24"/>
    <w:rsid w:val="0037328B"/>
    <w:rsid w:val="00373368"/>
    <w:rsid w:val="00374148"/>
    <w:rsid w:val="00374333"/>
    <w:rsid w:val="00374CB5"/>
    <w:rsid w:val="00375841"/>
    <w:rsid w:val="00375969"/>
    <w:rsid w:val="003761B4"/>
    <w:rsid w:val="00376B94"/>
    <w:rsid w:val="00376CFB"/>
    <w:rsid w:val="00377028"/>
    <w:rsid w:val="0037702C"/>
    <w:rsid w:val="00377DC6"/>
    <w:rsid w:val="003801A3"/>
    <w:rsid w:val="00380E1D"/>
    <w:rsid w:val="00381BF1"/>
    <w:rsid w:val="003828A5"/>
    <w:rsid w:val="00382D59"/>
    <w:rsid w:val="003838D3"/>
    <w:rsid w:val="003838FE"/>
    <w:rsid w:val="00384083"/>
    <w:rsid w:val="00386079"/>
    <w:rsid w:val="00386FAC"/>
    <w:rsid w:val="00387481"/>
    <w:rsid w:val="00390408"/>
    <w:rsid w:val="00390C2A"/>
    <w:rsid w:val="00390F25"/>
    <w:rsid w:val="00391444"/>
    <w:rsid w:val="00392C6E"/>
    <w:rsid w:val="0039330C"/>
    <w:rsid w:val="00393DBA"/>
    <w:rsid w:val="00394298"/>
    <w:rsid w:val="00395603"/>
    <w:rsid w:val="00395AEF"/>
    <w:rsid w:val="00395FE8"/>
    <w:rsid w:val="00396135"/>
    <w:rsid w:val="0039652B"/>
    <w:rsid w:val="003972E5"/>
    <w:rsid w:val="00397439"/>
    <w:rsid w:val="0039783A"/>
    <w:rsid w:val="003978CA"/>
    <w:rsid w:val="00397D6B"/>
    <w:rsid w:val="003A0065"/>
    <w:rsid w:val="003A097E"/>
    <w:rsid w:val="003A0B36"/>
    <w:rsid w:val="003A0BB9"/>
    <w:rsid w:val="003A15F7"/>
    <w:rsid w:val="003A180B"/>
    <w:rsid w:val="003A1DF5"/>
    <w:rsid w:val="003A2C18"/>
    <w:rsid w:val="003A48BB"/>
    <w:rsid w:val="003A51A8"/>
    <w:rsid w:val="003A5342"/>
    <w:rsid w:val="003A5506"/>
    <w:rsid w:val="003A578D"/>
    <w:rsid w:val="003A5D63"/>
    <w:rsid w:val="003A64A2"/>
    <w:rsid w:val="003A6835"/>
    <w:rsid w:val="003B04FE"/>
    <w:rsid w:val="003B0886"/>
    <w:rsid w:val="003B0F49"/>
    <w:rsid w:val="003B24A1"/>
    <w:rsid w:val="003B486D"/>
    <w:rsid w:val="003B562E"/>
    <w:rsid w:val="003B5FEA"/>
    <w:rsid w:val="003B6D6E"/>
    <w:rsid w:val="003B7A6E"/>
    <w:rsid w:val="003B7B73"/>
    <w:rsid w:val="003C05BD"/>
    <w:rsid w:val="003C0F93"/>
    <w:rsid w:val="003C12DB"/>
    <w:rsid w:val="003C38E4"/>
    <w:rsid w:val="003C5D77"/>
    <w:rsid w:val="003C6A02"/>
    <w:rsid w:val="003C6EC7"/>
    <w:rsid w:val="003D00C7"/>
    <w:rsid w:val="003D1A36"/>
    <w:rsid w:val="003D1ABB"/>
    <w:rsid w:val="003D2274"/>
    <w:rsid w:val="003D244B"/>
    <w:rsid w:val="003D2A73"/>
    <w:rsid w:val="003D2D4E"/>
    <w:rsid w:val="003D47FF"/>
    <w:rsid w:val="003D5115"/>
    <w:rsid w:val="003E15EF"/>
    <w:rsid w:val="003E1DEB"/>
    <w:rsid w:val="003E23F5"/>
    <w:rsid w:val="003E2D47"/>
    <w:rsid w:val="003E3217"/>
    <w:rsid w:val="003E3FB2"/>
    <w:rsid w:val="003E51A4"/>
    <w:rsid w:val="003E591F"/>
    <w:rsid w:val="003E68A5"/>
    <w:rsid w:val="003E6C8D"/>
    <w:rsid w:val="003E6CEC"/>
    <w:rsid w:val="003E7681"/>
    <w:rsid w:val="003EEE5B"/>
    <w:rsid w:val="003F02D7"/>
    <w:rsid w:val="003F0C07"/>
    <w:rsid w:val="003F1630"/>
    <w:rsid w:val="003F2F4C"/>
    <w:rsid w:val="003F3BAD"/>
    <w:rsid w:val="003F3D05"/>
    <w:rsid w:val="003F46B7"/>
    <w:rsid w:val="003F4E38"/>
    <w:rsid w:val="003F5984"/>
    <w:rsid w:val="003F6399"/>
    <w:rsid w:val="004008A0"/>
    <w:rsid w:val="004008CD"/>
    <w:rsid w:val="00400CBA"/>
    <w:rsid w:val="00400F28"/>
    <w:rsid w:val="00401DA5"/>
    <w:rsid w:val="004024CE"/>
    <w:rsid w:val="00402910"/>
    <w:rsid w:val="004029CC"/>
    <w:rsid w:val="00402D8F"/>
    <w:rsid w:val="0040436F"/>
    <w:rsid w:val="00404B7B"/>
    <w:rsid w:val="004056DC"/>
    <w:rsid w:val="00405E8A"/>
    <w:rsid w:val="00406C5B"/>
    <w:rsid w:val="004107A7"/>
    <w:rsid w:val="00410D90"/>
    <w:rsid w:val="00410DBD"/>
    <w:rsid w:val="004123B4"/>
    <w:rsid w:val="00413F03"/>
    <w:rsid w:val="00414131"/>
    <w:rsid w:val="0041423E"/>
    <w:rsid w:val="004143DE"/>
    <w:rsid w:val="00414EBF"/>
    <w:rsid w:val="00416247"/>
    <w:rsid w:val="00416B9E"/>
    <w:rsid w:val="00416FCE"/>
    <w:rsid w:val="00417379"/>
    <w:rsid w:val="00417C81"/>
    <w:rsid w:val="00420252"/>
    <w:rsid w:val="004207CF"/>
    <w:rsid w:val="00422865"/>
    <w:rsid w:val="00422E4F"/>
    <w:rsid w:val="00422E5D"/>
    <w:rsid w:val="00424824"/>
    <w:rsid w:val="00425658"/>
    <w:rsid w:val="00425736"/>
    <w:rsid w:val="00425D51"/>
    <w:rsid w:val="00425E74"/>
    <w:rsid w:val="004261AD"/>
    <w:rsid w:val="004263DA"/>
    <w:rsid w:val="0042676B"/>
    <w:rsid w:val="0042679F"/>
    <w:rsid w:val="00426937"/>
    <w:rsid w:val="00427E0A"/>
    <w:rsid w:val="00430E6E"/>
    <w:rsid w:val="004310AF"/>
    <w:rsid w:val="00432E47"/>
    <w:rsid w:val="00433902"/>
    <w:rsid w:val="00433D83"/>
    <w:rsid w:val="00434632"/>
    <w:rsid w:val="00434D9F"/>
    <w:rsid w:val="00435E92"/>
    <w:rsid w:val="00435E9F"/>
    <w:rsid w:val="004362FC"/>
    <w:rsid w:val="00436326"/>
    <w:rsid w:val="004364A3"/>
    <w:rsid w:val="00437556"/>
    <w:rsid w:val="00437F1F"/>
    <w:rsid w:val="004407B4"/>
    <w:rsid w:val="0044141A"/>
    <w:rsid w:val="00441A4E"/>
    <w:rsid w:val="00442A7F"/>
    <w:rsid w:val="00442E0F"/>
    <w:rsid w:val="00444125"/>
    <w:rsid w:val="004441DD"/>
    <w:rsid w:val="00444261"/>
    <w:rsid w:val="00444C75"/>
    <w:rsid w:val="00445F03"/>
    <w:rsid w:val="00446B7C"/>
    <w:rsid w:val="00447113"/>
    <w:rsid w:val="004515F4"/>
    <w:rsid w:val="00451803"/>
    <w:rsid w:val="004519EE"/>
    <w:rsid w:val="00452CFF"/>
    <w:rsid w:val="00452D11"/>
    <w:rsid w:val="00454330"/>
    <w:rsid w:val="0045761D"/>
    <w:rsid w:val="004579A9"/>
    <w:rsid w:val="0046001C"/>
    <w:rsid w:val="00460391"/>
    <w:rsid w:val="00461B7B"/>
    <w:rsid w:val="00462BE3"/>
    <w:rsid w:val="004638CD"/>
    <w:rsid w:val="00463B39"/>
    <w:rsid w:val="00463D94"/>
    <w:rsid w:val="00464F63"/>
    <w:rsid w:val="00470621"/>
    <w:rsid w:val="004726C8"/>
    <w:rsid w:val="00472FCA"/>
    <w:rsid w:val="00473910"/>
    <w:rsid w:val="004744F8"/>
    <w:rsid w:val="00474E75"/>
    <w:rsid w:val="00475136"/>
    <w:rsid w:val="004752B4"/>
    <w:rsid w:val="004756B7"/>
    <w:rsid w:val="00475969"/>
    <w:rsid w:val="004762A4"/>
    <w:rsid w:val="004770F4"/>
    <w:rsid w:val="00477108"/>
    <w:rsid w:val="004777B3"/>
    <w:rsid w:val="00477B4A"/>
    <w:rsid w:val="00480747"/>
    <w:rsid w:val="00480E35"/>
    <w:rsid w:val="004816F3"/>
    <w:rsid w:val="00482F84"/>
    <w:rsid w:val="004836D1"/>
    <w:rsid w:val="00483814"/>
    <w:rsid w:val="00483A40"/>
    <w:rsid w:val="004847FD"/>
    <w:rsid w:val="0048520B"/>
    <w:rsid w:val="004852A0"/>
    <w:rsid w:val="004858B9"/>
    <w:rsid w:val="00486119"/>
    <w:rsid w:val="004865F7"/>
    <w:rsid w:val="00486A6D"/>
    <w:rsid w:val="0048727E"/>
    <w:rsid w:val="004878CE"/>
    <w:rsid w:val="00487FD5"/>
    <w:rsid w:val="0049058F"/>
    <w:rsid w:val="004911D1"/>
    <w:rsid w:val="00491C84"/>
    <w:rsid w:val="004926B7"/>
    <w:rsid w:val="00494021"/>
    <w:rsid w:val="00494412"/>
    <w:rsid w:val="00495045"/>
    <w:rsid w:val="00495EAB"/>
    <w:rsid w:val="00496312"/>
    <w:rsid w:val="004969B1"/>
    <w:rsid w:val="00496CAD"/>
    <w:rsid w:val="00497063"/>
    <w:rsid w:val="004A01E3"/>
    <w:rsid w:val="004A1C13"/>
    <w:rsid w:val="004A21A4"/>
    <w:rsid w:val="004A2B1A"/>
    <w:rsid w:val="004A2C58"/>
    <w:rsid w:val="004A3461"/>
    <w:rsid w:val="004A3EC8"/>
    <w:rsid w:val="004A4EF4"/>
    <w:rsid w:val="004A5664"/>
    <w:rsid w:val="004A5C55"/>
    <w:rsid w:val="004B000B"/>
    <w:rsid w:val="004B099B"/>
    <w:rsid w:val="004B1532"/>
    <w:rsid w:val="004B1D51"/>
    <w:rsid w:val="004B301A"/>
    <w:rsid w:val="004B3A97"/>
    <w:rsid w:val="004B485C"/>
    <w:rsid w:val="004B4E91"/>
    <w:rsid w:val="004B5719"/>
    <w:rsid w:val="004B5F8F"/>
    <w:rsid w:val="004B744B"/>
    <w:rsid w:val="004C14A9"/>
    <w:rsid w:val="004C1E5A"/>
    <w:rsid w:val="004C1F16"/>
    <w:rsid w:val="004C2B4D"/>
    <w:rsid w:val="004C33E4"/>
    <w:rsid w:val="004C4337"/>
    <w:rsid w:val="004C61F1"/>
    <w:rsid w:val="004D0A03"/>
    <w:rsid w:val="004D193D"/>
    <w:rsid w:val="004D2235"/>
    <w:rsid w:val="004D314E"/>
    <w:rsid w:val="004D3469"/>
    <w:rsid w:val="004D3577"/>
    <w:rsid w:val="004D5617"/>
    <w:rsid w:val="004D6F8A"/>
    <w:rsid w:val="004D7B83"/>
    <w:rsid w:val="004E100F"/>
    <w:rsid w:val="004E104F"/>
    <w:rsid w:val="004E12DA"/>
    <w:rsid w:val="004E197B"/>
    <w:rsid w:val="004E32FD"/>
    <w:rsid w:val="004E346F"/>
    <w:rsid w:val="004E4458"/>
    <w:rsid w:val="004E4F03"/>
    <w:rsid w:val="004E5CDE"/>
    <w:rsid w:val="004E68EC"/>
    <w:rsid w:val="004E735A"/>
    <w:rsid w:val="004E7839"/>
    <w:rsid w:val="004E7D03"/>
    <w:rsid w:val="004E7E98"/>
    <w:rsid w:val="004E7EAD"/>
    <w:rsid w:val="004F178B"/>
    <w:rsid w:val="004F2BAA"/>
    <w:rsid w:val="004F385F"/>
    <w:rsid w:val="004F3CD8"/>
    <w:rsid w:val="004F464D"/>
    <w:rsid w:val="004F51FB"/>
    <w:rsid w:val="004F5667"/>
    <w:rsid w:val="004F6888"/>
    <w:rsid w:val="004F6B16"/>
    <w:rsid w:val="004F6FA6"/>
    <w:rsid w:val="004F70AE"/>
    <w:rsid w:val="004F7670"/>
    <w:rsid w:val="00501FC8"/>
    <w:rsid w:val="005027B4"/>
    <w:rsid w:val="005033F0"/>
    <w:rsid w:val="005040DF"/>
    <w:rsid w:val="0050434E"/>
    <w:rsid w:val="0050440A"/>
    <w:rsid w:val="0050481A"/>
    <w:rsid w:val="00504F56"/>
    <w:rsid w:val="005057CE"/>
    <w:rsid w:val="0050733C"/>
    <w:rsid w:val="0051013E"/>
    <w:rsid w:val="0051150F"/>
    <w:rsid w:val="00512347"/>
    <w:rsid w:val="005130DC"/>
    <w:rsid w:val="00513A4D"/>
    <w:rsid w:val="00513B2B"/>
    <w:rsid w:val="00513DF4"/>
    <w:rsid w:val="005143FD"/>
    <w:rsid w:val="00515AA7"/>
    <w:rsid w:val="0051760C"/>
    <w:rsid w:val="00520407"/>
    <w:rsid w:val="00520866"/>
    <w:rsid w:val="00520B6F"/>
    <w:rsid w:val="00522295"/>
    <w:rsid w:val="005230C3"/>
    <w:rsid w:val="005231E5"/>
    <w:rsid w:val="00523558"/>
    <w:rsid w:val="005249D4"/>
    <w:rsid w:val="00524C4B"/>
    <w:rsid w:val="005254D7"/>
    <w:rsid w:val="0052609A"/>
    <w:rsid w:val="00526555"/>
    <w:rsid w:val="00526682"/>
    <w:rsid w:val="00526BB9"/>
    <w:rsid w:val="00527433"/>
    <w:rsid w:val="005318BF"/>
    <w:rsid w:val="005329BA"/>
    <w:rsid w:val="00533763"/>
    <w:rsid w:val="00533ECB"/>
    <w:rsid w:val="00534883"/>
    <w:rsid w:val="00534CF6"/>
    <w:rsid w:val="0053594A"/>
    <w:rsid w:val="00536724"/>
    <w:rsid w:val="0053676D"/>
    <w:rsid w:val="00537537"/>
    <w:rsid w:val="00537D21"/>
    <w:rsid w:val="00541061"/>
    <w:rsid w:val="00541138"/>
    <w:rsid w:val="00541D91"/>
    <w:rsid w:val="00541E4E"/>
    <w:rsid w:val="00542696"/>
    <w:rsid w:val="00542892"/>
    <w:rsid w:val="00543101"/>
    <w:rsid w:val="00543310"/>
    <w:rsid w:val="00543325"/>
    <w:rsid w:val="00543B1F"/>
    <w:rsid w:val="00544306"/>
    <w:rsid w:val="00545122"/>
    <w:rsid w:val="00546B69"/>
    <w:rsid w:val="00547BE4"/>
    <w:rsid w:val="00550116"/>
    <w:rsid w:val="00550B9B"/>
    <w:rsid w:val="0055129B"/>
    <w:rsid w:val="00552048"/>
    <w:rsid w:val="0055205C"/>
    <w:rsid w:val="005538FD"/>
    <w:rsid w:val="0055498C"/>
    <w:rsid w:val="00555010"/>
    <w:rsid w:val="005567AE"/>
    <w:rsid w:val="00557D01"/>
    <w:rsid w:val="00560082"/>
    <w:rsid w:val="00560855"/>
    <w:rsid w:val="00563EBB"/>
    <w:rsid w:val="005640F7"/>
    <w:rsid w:val="00564F3C"/>
    <w:rsid w:val="0056550F"/>
    <w:rsid w:val="00566324"/>
    <w:rsid w:val="00566844"/>
    <w:rsid w:val="005673ED"/>
    <w:rsid w:val="00567FC5"/>
    <w:rsid w:val="00570113"/>
    <w:rsid w:val="00570CF0"/>
    <w:rsid w:val="00570EED"/>
    <w:rsid w:val="00571FEA"/>
    <w:rsid w:val="00573321"/>
    <w:rsid w:val="005737D9"/>
    <w:rsid w:val="00574247"/>
    <w:rsid w:val="00575AF5"/>
    <w:rsid w:val="005760D0"/>
    <w:rsid w:val="005762AA"/>
    <w:rsid w:val="00576529"/>
    <w:rsid w:val="0057677C"/>
    <w:rsid w:val="005774E0"/>
    <w:rsid w:val="00577D82"/>
    <w:rsid w:val="00577DF5"/>
    <w:rsid w:val="00580760"/>
    <w:rsid w:val="0058096A"/>
    <w:rsid w:val="00581231"/>
    <w:rsid w:val="00581F78"/>
    <w:rsid w:val="00582AA7"/>
    <w:rsid w:val="00582CE6"/>
    <w:rsid w:val="00583308"/>
    <w:rsid w:val="005836DD"/>
    <w:rsid w:val="005837EF"/>
    <w:rsid w:val="005838DB"/>
    <w:rsid w:val="00583BC9"/>
    <w:rsid w:val="005840F7"/>
    <w:rsid w:val="005861F6"/>
    <w:rsid w:val="0058727C"/>
    <w:rsid w:val="0058746F"/>
    <w:rsid w:val="0058758D"/>
    <w:rsid w:val="00587B9A"/>
    <w:rsid w:val="00590E0B"/>
    <w:rsid w:val="00591CEA"/>
    <w:rsid w:val="00591F05"/>
    <w:rsid w:val="0059229B"/>
    <w:rsid w:val="00593E02"/>
    <w:rsid w:val="00594E1B"/>
    <w:rsid w:val="00595BC8"/>
    <w:rsid w:val="00596FF2"/>
    <w:rsid w:val="005A0023"/>
    <w:rsid w:val="005A0CCF"/>
    <w:rsid w:val="005A11A1"/>
    <w:rsid w:val="005A1BDF"/>
    <w:rsid w:val="005A226A"/>
    <w:rsid w:val="005A2354"/>
    <w:rsid w:val="005A29FB"/>
    <w:rsid w:val="005A2DA2"/>
    <w:rsid w:val="005A3255"/>
    <w:rsid w:val="005A35D7"/>
    <w:rsid w:val="005A41D7"/>
    <w:rsid w:val="005A4E6C"/>
    <w:rsid w:val="005A76FA"/>
    <w:rsid w:val="005A78ED"/>
    <w:rsid w:val="005A7BAA"/>
    <w:rsid w:val="005B0A85"/>
    <w:rsid w:val="005B3762"/>
    <w:rsid w:val="005B450A"/>
    <w:rsid w:val="005B78B4"/>
    <w:rsid w:val="005B7F4C"/>
    <w:rsid w:val="005C0CEB"/>
    <w:rsid w:val="005C176C"/>
    <w:rsid w:val="005C2614"/>
    <w:rsid w:val="005C468F"/>
    <w:rsid w:val="005C5573"/>
    <w:rsid w:val="005C5FF8"/>
    <w:rsid w:val="005C6A74"/>
    <w:rsid w:val="005C725D"/>
    <w:rsid w:val="005C755A"/>
    <w:rsid w:val="005D369A"/>
    <w:rsid w:val="005D4A9D"/>
    <w:rsid w:val="005D4C9B"/>
    <w:rsid w:val="005D65DC"/>
    <w:rsid w:val="005D67DF"/>
    <w:rsid w:val="005D6E7A"/>
    <w:rsid w:val="005D7226"/>
    <w:rsid w:val="005D7B5A"/>
    <w:rsid w:val="005D7CA3"/>
    <w:rsid w:val="005D7D85"/>
    <w:rsid w:val="005E10CC"/>
    <w:rsid w:val="005E132E"/>
    <w:rsid w:val="005E14E3"/>
    <w:rsid w:val="005E679F"/>
    <w:rsid w:val="005F231E"/>
    <w:rsid w:val="005F24B4"/>
    <w:rsid w:val="005F2772"/>
    <w:rsid w:val="005F3A63"/>
    <w:rsid w:val="005F3BC3"/>
    <w:rsid w:val="005F4563"/>
    <w:rsid w:val="005F47F1"/>
    <w:rsid w:val="005F595D"/>
    <w:rsid w:val="005F634A"/>
    <w:rsid w:val="005F683F"/>
    <w:rsid w:val="005F7CD7"/>
    <w:rsid w:val="00600237"/>
    <w:rsid w:val="006004B4"/>
    <w:rsid w:val="00600BFC"/>
    <w:rsid w:val="006011A6"/>
    <w:rsid w:val="00601497"/>
    <w:rsid w:val="00604505"/>
    <w:rsid w:val="00604865"/>
    <w:rsid w:val="0060592C"/>
    <w:rsid w:val="00605F7A"/>
    <w:rsid w:val="006073B8"/>
    <w:rsid w:val="00607C3E"/>
    <w:rsid w:val="006104D0"/>
    <w:rsid w:val="00610540"/>
    <w:rsid w:val="00613A23"/>
    <w:rsid w:val="00615C85"/>
    <w:rsid w:val="00615CFC"/>
    <w:rsid w:val="00617B57"/>
    <w:rsid w:val="00620038"/>
    <w:rsid w:val="00621BDB"/>
    <w:rsid w:val="00621D53"/>
    <w:rsid w:val="00622B54"/>
    <w:rsid w:val="006234AA"/>
    <w:rsid w:val="0062491B"/>
    <w:rsid w:val="00624BE1"/>
    <w:rsid w:val="00624EB2"/>
    <w:rsid w:val="00625C16"/>
    <w:rsid w:val="00625C29"/>
    <w:rsid w:val="006263E9"/>
    <w:rsid w:val="00627D26"/>
    <w:rsid w:val="00630068"/>
    <w:rsid w:val="006305BC"/>
    <w:rsid w:val="00633CEE"/>
    <w:rsid w:val="00634391"/>
    <w:rsid w:val="00634AAA"/>
    <w:rsid w:val="00635463"/>
    <w:rsid w:val="00640C40"/>
    <w:rsid w:val="00641C5A"/>
    <w:rsid w:val="00642300"/>
    <w:rsid w:val="00643731"/>
    <w:rsid w:val="006448C8"/>
    <w:rsid w:val="00646006"/>
    <w:rsid w:val="00647080"/>
    <w:rsid w:val="00647C0A"/>
    <w:rsid w:val="0065028A"/>
    <w:rsid w:val="006507A0"/>
    <w:rsid w:val="0065140E"/>
    <w:rsid w:val="006522A2"/>
    <w:rsid w:val="00652C7D"/>
    <w:rsid w:val="00653976"/>
    <w:rsid w:val="00656814"/>
    <w:rsid w:val="00657365"/>
    <w:rsid w:val="00657D81"/>
    <w:rsid w:val="00657FE7"/>
    <w:rsid w:val="0066014A"/>
    <w:rsid w:val="006602A4"/>
    <w:rsid w:val="006618BA"/>
    <w:rsid w:val="00661E67"/>
    <w:rsid w:val="00661F05"/>
    <w:rsid w:val="00662FAD"/>
    <w:rsid w:val="00664706"/>
    <w:rsid w:val="006658A5"/>
    <w:rsid w:val="00666D89"/>
    <w:rsid w:val="006703EA"/>
    <w:rsid w:val="00670A67"/>
    <w:rsid w:val="0067349B"/>
    <w:rsid w:val="00674493"/>
    <w:rsid w:val="0067503D"/>
    <w:rsid w:val="0067547D"/>
    <w:rsid w:val="0067564B"/>
    <w:rsid w:val="00675B51"/>
    <w:rsid w:val="00675B9B"/>
    <w:rsid w:val="0067630F"/>
    <w:rsid w:val="00677997"/>
    <w:rsid w:val="006779D9"/>
    <w:rsid w:val="0068019C"/>
    <w:rsid w:val="0068073A"/>
    <w:rsid w:val="00680A48"/>
    <w:rsid w:val="00681BAE"/>
    <w:rsid w:val="006830F2"/>
    <w:rsid w:val="00683AA2"/>
    <w:rsid w:val="00683AE1"/>
    <w:rsid w:val="006845D3"/>
    <w:rsid w:val="00684996"/>
    <w:rsid w:val="00686769"/>
    <w:rsid w:val="00686895"/>
    <w:rsid w:val="00687310"/>
    <w:rsid w:val="00687BC9"/>
    <w:rsid w:val="00690506"/>
    <w:rsid w:val="00690A49"/>
    <w:rsid w:val="006911B2"/>
    <w:rsid w:val="00691874"/>
    <w:rsid w:val="00693249"/>
    <w:rsid w:val="0069390A"/>
    <w:rsid w:val="006946D5"/>
    <w:rsid w:val="00694A86"/>
    <w:rsid w:val="00695131"/>
    <w:rsid w:val="00695915"/>
    <w:rsid w:val="00696DBD"/>
    <w:rsid w:val="006A028A"/>
    <w:rsid w:val="006A0B86"/>
    <w:rsid w:val="006A1089"/>
    <w:rsid w:val="006A1559"/>
    <w:rsid w:val="006A1A41"/>
    <w:rsid w:val="006A2348"/>
    <w:rsid w:val="006A68D4"/>
    <w:rsid w:val="006A7004"/>
    <w:rsid w:val="006A7B51"/>
    <w:rsid w:val="006A7CCF"/>
    <w:rsid w:val="006A7E91"/>
    <w:rsid w:val="006B1B9D"/>
    <w:rsid w:val="006B1FC7"/>
    <w:rsid w:val="006B29CB"/>
    <w:rsid w:val="006B2A9D"/>
    <w:rsid w:val="006B3EE5"/>
    <w:rsid w:val="006B4D9E"/>
    <w:rsid w:val="006B5D8E"/>
    <w:rsid w:val="006B6008"/>
    <w:rsid w:val="006B6C02"/>
    <w:rsid w:val="006B7929"/>
    <w:rsid w:val="006B7D29"/>
    <w:rsid w:val="006C06B5"/>
    <w:rsid w:val="006C08F7"/>
    <w:rsid w:val="006C0FED"/>
    <w:rsid w:val="006C1AFB"/>
    <w:rsid w:val="006C24A0"/>
    <w:rsid w:val="006C2F0F"/>
    <w:rsid w:val="006C2FD1"/>
    <w:rsid w:val="006C4487"/>
    <w:rsid w:val="006C4699"/>
    <w:rsid w:val="006C617D"/>
    <w:rsid w:val="006C70DC"/>
    <w:rsid w:val="006D13C0"/>
    <w:rsid w:val="006D22A0"/>
    <w:rsid w:val="006D2C6F"/>
    <w:rsid w:val="006D3629"/>
    <w:rsid w:val="006D37CF"/>
    <w:rsid w:val="006D40A0"/>
    <w:rsid w:val="006D4D6D"/>
    <w:rsid w:val="006D77BE"/>
    <w:rsid w:val="006D7D21"/>
    <w:rsid w:val="006E05ED"/>
    <w:rsid w:val="006E1286"/>
    <w:rsid w:val="006E1C13"/>
    <w:rsid w:val="006E2477"/>
    <w:rsid w:val="006E4BC0"/>
    <w:rsid w:val="006E758B"/>
    <w:rsid w:val="006E76D0"/>
    <w:rsid w:val="006E7B29"/>
    <w:rsid w:val="006F0438"/>
    <w:rsid w:val="006F08FB"/>
    <w:rsid w:val="006F16E4"/>
    <w:rsid w:val="006F1F7B"/>
    <w:rsid w:val="006F26A3"/>
    <w:rsid w:val="006F371C"/>
    <w:rsid w:val="006F4A83"/>
    <w:rsid w:val="006F4C49"/>
    <w:rsid w:val="006F56DD"/>
    <w:rsid w:val="006F5DA9"/>
    <w:rsid w:val="006F6936"/>
    <w:rsid w:val="006F6EFF"/>
    <w:rsid w:val="006F7492"/>
    <w:rsid w:val="006F7808"/>
    <w:rsid w:val="006F7B57"/>
    <w:rsid w:val="00700390"/>
    <w:rsid w:val="00700D0E"/>
    <w:rsid w:val="00700FE5"/>
    <w:rsid w:val="00701877"/>
    <w:rsid w:val="00701F6E"/>
    <w:rsid w:val="00703C7A"/>
    <w:rsid w:val="00705616"/>
    <w:rsid w:val="00707513"/>
    <w:rsid w:val="007102D9"/>
    <w:rsid w:val="0071152F"/>
    <w:rsid w:val="00711941"/>
    <w:rsid w:val="00712B33"/>
    <w:rsid w:val="00714208"/>
    <w:rsid w:val="00714494"/>
    <w:rsid w:val="007145F6"/>
    <w:rsid w:val="007148BB"/>
    <w:rsid w:val="00714A3F"/>
    <w:rsid w:val="007150A7"/>
    <w:rsid w:val="007158A2"/>
    <w:rsid w:val="00715919"/>
    <w:rsid w:val="00716083"/>
    <w:rsid w:val="007167E1"/>
    <w:rsid w:val="00716E4A"/>
    <w:rsid w:val="007170EF"/>
    <w:rsid w:val="007179E3"/>
    <w:rsid w:val="00717DD3"/>
    <w:rsid w:val="0072031E"/>
    <w:rsid w:val="007209CB"/>
    <w:rsid w:val="007209D7"/>
    <w:rsid w:val="00721464"/>
    <w:rsid w:val="00721CBD"/>
    <w:rsid w:val="00721F6A"/>
    <w:rsid w:val="00722020"/>
    <w:rsid w:val="00722A38"/>
    <w:rsid w:val="00722C13"/>
    <w:rsid w:val="00722C99"/>
    <w:rsid w:val="00723139"/>
    <w:rsid w:val="007234A7"/>
    <w:rsid w:val="00723DD1"/>
    <w:rsid w:val="0072438E"/>
    <w:rsid w:val="00727D10"/>
    <w:rsid w:val="00730F1E"/>
    <w:rsid w:val="00730F56"/>
    <w:rsid w:val="00731499"/>
    <w:rsid w:val="00731751"/>
    <w:rsid w:val="00731E1A"/>
    <w:rsid w:val="007328CB"/>
    <w:rsid w:val="00732B00"/>
    <w:rsid w:val="00732CE2"/>
    <w:rsid w:val="00733345"/>
    <w:rsid w:val="00733A43"/>
    <w:rsid w:val="00733F06"/>
    <w:rsid w:val="00734AA2"/>
    <w:rsid w:val="00734D4A"/>
    <w:rsid w:val="00735D24"/>
    <w:rsid w:val="00735EDA"/>
    <w:rsid w:val="007360E7"/>
    <w:rsid w:val="007362D1"/>
    <w:rsid w:val="007370E3"/>
    <w:rsid w:val="00737330"/>
    <w:rsid w:val="00741028"/>
    <w:rsid w:val="007419B8"/>
    <w:rsid w:val="00742080"/>
    <w:rsid w:val="00743854"/>
    <w:rsid w:val="00743879"/>
    <w:rsid w:val="007452A0"/>
    <w:rsid w:val="00745396"/>
    <w:rsid w:val="00745522"/>
    <w:rsid w:val="00745F5B"/>
    <w:rsid w:val="00746FB0"/>
    <w:rsid w:val="0074745E"/>
    <w:rsid w:val="0074785C"/>
    <w:rsid w:val="00750131"/>
    <w:rsid w:val="00750BB8"/>
    <w:rsid w:val="0075108D"/>
    <w:rsid w:val="0075116B"/>
    <w:rsid w:val="0075121B"/>
    <w:rsid w:val="00751894"/>
    <w:rsid w:val="00751F1A"/>
    <w:rsid w:val="0075225B"/>
    <w:rsid w:val="00752588"/>
    <w:rsid w:val="007527EA"/>
    <w:rsid w:val="00752942"/>
    <w:rsid w:val="007531DA"/>
    <w:rsid w:val="007534AF"/>
    <w:rsid w:val="0075442A"/>
    <w:rsid w:val="007548A5"/>
    <w:rsid w:val="007552A1"/>
    <w:rsid w:val="007557AF"/>
    <w:rsid w:val="00757EEB"/>
    <w:rsid w:val="007602EB"/>
    <w:rsid w:val="007618B3"/>
    <w:rsid w:val="00762AE1"/>
    <w:rsid w:val="00763788"/>
    <w:rsid w:val="0076421F"/>
    <w:rsid w:val="007649A5"/>
    <w:rsid w:val="00764DC0"/>
    <w:rsid w:val="00765112"/>
    <w:rsid w:val="0076660B"/>
    <w:rsid w:val="00767A44"/>
    <w:rsid w:val="00770445"/>
    <w:rsid w:val="00771081"/>
    <w:rsid w:val="00771628"/>
    <w:rsid w:val="0077185C"/>
    <w:rsid w:val="007722F9"/>
    <w:rsid w:val="007723AA"/>
    <w:rsid w:val="00773F3F"/>
    <w:rsid w:val="007740EE"/>
    <w:rsid w:val="00774AFA"/>
    <w:rsid w:val="00775993"/>
    <w:rsid w:val="00776B63"/>
    <w:rsid w:val="00781A5B"/>
    <w:rsid w:val="00781BFD"/>
    <w:rsid w:val="007830B5"/>
    <w:rsid w:val="0078331B"/>
    <w:rsid w:val="007837BC"/>
    <w:rsid w:val="007838EA"/>
    <w:rsid w:val="00783DA8"/>
    <w:rsid w:val="00783DB2"/>
    <w:rsid w:val="007844E5"/>
    <w:rsid w:val="00784594"/>
    <w:rsid w:val="007851AB"/>
    <w:rsid w:val="00787E6F"/>
    <w:rsid w:val="007905B1"/>
    <w:rsid w:val="00790E8B"/>
    <w:rsid w:val="00790EC9"/>
    <w:rsid w:val="00791B2D"/>
    <w:rsid w:val="00791E50"/>
    <w:rsid w:val="00793AB3"/>
    <w:rsid w:val="00793F19"/>
    <w:rsid w:val="00794148"/>
    <w:rsid w:val="00794D1E"/>
    <w:rsid w:val="007957EF"/>
    <w:rsid w:val="0079684C"/>
    <w:rsid w:val="007968B0"/>
    <w:rsid w:val="00796F5C"/>
    <w:rsid w:val="00797051"/>
    <w:rsid w:val="00797F2B"/>
    <w:rsid w:val="007A0734"/>
    <w:rsid w:val="007A0A45"/>
    <w:rsid w:val="007A0F0D"/>
    <w:rsid w:val="007A26ED"/>
    <w:rsid w:val="007A417B"/>
    <w:rsid w:val="007A4950"/>
    <w:rsid w:val="007A5BB4"/>
    <w:rsid w:val="007A6DE2"/>
    <w:rsid w:val="007A7201"/>
    <w:rsid w:val="007A73F5"/>
    <w:rsid w:val="007A7623"/>
    <w:rsid w:val="007A7FBC"/>
    <w:rsid w:val="007B10C7"/>
    <w:rsid w:val="007B217E"/>
    <w:rsid w:val="007B3746"/>
    <w:rsid w:val="007B3E49"/>
    <w:rsid w:val="007B4AAC"/>
    <w:rsid w:val="007B4E8B"/>
    <w:rsid w:val="007B558D"/>
    <w:rsid w:val="007B712B"/>
    <w:rsid w:val="007B725D"/>
    <w:rsid w:val="007B7359"/>
    <w:rsid w:val="007B7FC8"/>
    <w:rsid w:val="007C0613"/>
    <w:rsid w:val="007C1553"/>
    <w:rsid w:val="007C1CC2"/>
    <w:rsid w:val="007C33BF"/>
    <w:rsid w:val="007C37CA"/>
    <w:rsid w:val="007C4494"/>
    <w:rsid w:val="007C4773"/>
    <w:rsid w:val="007C53F2"/>
    <w:rsid w:val="007C58D5"/>
    <w:rsid w:val="007C5E74"/>
    <w:rsid w:val="007C6584"/>
    <w:rsid w:val="007C6D71"/>
    <w:rsid w:val="007C7E47"/>
    <w:rsid w:val="007D065A"/>
    <w:rsid w:val="007D108B"/>
    <w:rsid w:val="007D2E25"/>
    <w:rsid w:val="007D2E4C"/>
    <w:rsid w:val="007D3068"/>
    <w:rsid w:val="007D3820"/>
    <w:rsid w:val="007D55B9"/>
    <w:rsid w:val="007D61A6"/>
    <w:rsid w:val="007D61F4"/>
    <w:rsid w:val="007D6812"/>
    <w:rsid w:val="007D6A36"/>
    <w:rsid w:val="007E0345"/>
    <w:rsid w:val="007E0B85"/>
    <w:rsid w:val="007E181C"/>
    <w:rsid w:val="007E1C5F"/>
    <w:rsid w:val="007E3151"/>
    <w:rsid w:val="007E4498"/>
    <w:rsid w:val="007E5031"/>
    <w:rsid w:val="007E51F2"/>
    <w:rsid w:val="007E6CD7"/>
    <w:rsid w:val="007E7695"/>
    <w:rsid w:val="007F00A9"/>
    <w:rsid w:val="007F0692"/>
    <w:rsid w:val="007F106C"/>
    <w:rsid w:val="007F139C"/>
    <w:rsid w:val="007F2297"/>
    <w:rsid w:val="007F25E7"/>
    <w:rsid w:val="007F27B4"/>
    <w:rsid w:val="007F354D"/>
    <w:rsid w:val="007F3596"/>
    <w:rsid w:val="007F3983"/>
    <w:rsid w:val="007F3B5C"/>
    <w:rsid w:val="007F48C7"/>
    <w:rsid w:val="007F4EC2"/>
    <w:rsid w:val="007F504D"/>
    <w:rsid w:val="007F52C4"/>
    <w:rsid w:val="007F5379"/>
    <w:rsid w:val="007F5A01"/>
    <w:rsid w:val="007F5F7F"/>
    <w:rsid w:val="007F64BC"/>
    <w:rsid w:val="007F66B5"/>
    <w:rsid w:val="007F69F2"/>
    <w:rsid w:val="007F7599"/>
    <w:rsid w:val="007F7713"/>
    <w:rsid w:val="008003DC"/>
    <w:rsid w:val="0080104F"/>
    <w:rsid w:val="00801B2A"/>
    <w:rsid w:val="00801B95"/>
    <w:rsid w:val="0080242D"/>
    <w:rsid w:val="00802C1C"/>
    <w:rsid w:val="008033A3"/>
    <w:rsid w:val="00803915"/>
    <w:rsid w:val="00803A6E"/>
    <w:rsid w:val="0080521B"/>
    <w:rsid w:val="0080538B"/>
    <w:rsid w:val="008053F2"/>
    <w:rsid w:val="008054BD"/>
    <w:rsid w:val="008060AD"/>
    <w:rsid w:val="008068DB"/>
    <w:rsid w:val="008074EF"/>
    <w:rsid w:val="0081013A"/>
    <w:rsid w:val="0081071D"/>
    <w:rsid w:val="0081197B"/>
    <w:rsid w:val="00813B64"/>
    <w:rsid w:val="00814378"/>
    <w:rsid w:val="00814AA9"/>
    <w:rsid w:val="00814EB9"/>
    <w:rsid w:val="00816335"/>
    <w:rsid w:val="008167F1"/>
    <w:rsid w:val="00816F20"/>
    <w:rsid w:val="00820308"/>
    <w:rsid w:val="0082040D"/>
    <w:rsid w:val="00820410"/>
    <w:rsid w:val="00820FE6"/>
    <w:rsid w:val="00821478"/>
    <w:rsid w:val="00822D19"/>
    <w:rsid w:val="00822F1F"/>
    <w:rsid w:val="008232BA"/>
    <w:rsid w:val="008239BD"/>
    <w:rsid w:val="008239C3"/>
    <w:rsid w:val="00823B66"/>
    <w:rsid w:val="008246B1"/>
    <w:rsid w:val="00825AF5"/>
    <w:rsid w:val="00826A6A"/>
    <w:rsid w:val="00827515"/>
    <w:rsid w:val="0082755F"/>
    <w:rsid w:val="00827627"/>
    <w:rsid w:val="00827E2E"/>
    <w:rsid w:val="00830558"/>
    <w:rsid w:val="00830E88"/>
    <w:rsid w:val="00831408"/>
    <w:rsid w:val="00831475"/>
    <w:rsid w:val="00831596"/>
    <w:rsid w:val="00831E7B"/>
    <w:rsid w:val="00833AA5"/>
    <w:rsid w:val="00833D61"/>
    <w:rsid w:val="008349BA"/>
    <w:rsid w:val="00834B33"/>
    <w:rsid w:val="008354C3"/>
    <w:rsid w:val="0083577A"/>
    <w:rsid w:val="008358C3"/>
    <w:rsid w:val="00835AF7"/>
    <w:rsid w:val="00835BE3"/>
    <w:rsid w:val="00835E48"/>
    <w:rsid w:val="00836D7A"/>
    <w:rsid w:val="008400F3"/>
    <w:rsid w:val="00840A5B"/>
    <w:rsid w:val="00842540"/>
    <w:rsid w:val="0084363C"/>
    <w:rsid w:val="00843E79"/>
    <w:rsid w:val="00843F1B"/>
    <w:rsid w:val="00844169"/>
    <w:rsid w:val="00846616"/>
    <w:rsid w:val="00847321"/>
    <w:rsid w:val="008477E0"/>
    <w:rsid w:val="00847B48"/>
    <w:rsid w:val="00850264"/>
    <w:rsid w:val="00850452"/>
    <w:rsid w:val="008505A7"/>
    <w:rsid w:val="00850ECB"/>
    <w:rsid w:val="00852DFF"/>
    <w:rsid w:val="00853A3E"/>
    <w:rsid w:val="00853F5D"/>
    <w:rsid w:val="00854B1E"/>
    <w:rsid w:val="008556CC"/>
    <w:rsid w:val="00855A46"/>
    <w:rsid w:val="00855A59"/>
    <w:rsid w:val="008573F7"/>
    <w:rsid w:val="008576A9"/>
    <w:rsid w:val="00857A3A"/>
    <w:rsid w:val="00857CF5"/>
    <w:rsid w:val="00860882"/>
    <w:rsid w:val="008609E1"/>
    <w:rsid w:val="00861198"/>
    <w:rsid w:val="0086139F"/>
    <w:rsid w:val="00863181"/>
    <w:rsid w:val="00863CAA"/>
    <w:rsid w:val="00863CB4"/>
    <w:rsid w:val="00864178"/>
    <w:rsid w:val="0086434B"/>
    <w:rsid w:val="00864EE0"/>
    <w:rsid w:val="00865DAC"/>
    <w:rsid w:val="00866985"/>
    <w:rsid w:val="00866B24"/>
    <w:rsid w:val="008675CE"/>
    <w:rsid w:val="00867C65"/>
    <w:rsid w:val="00867C9F"/>
    <w:rsid w:val="00870504"/>
    <w:rsid w:val="0087146E"/>
    <w:rsid w:val="00871849"/>
    <w:rsid w:val="00872198"/>
    <w:rsid w:val="008727E3"/>
    <w:rsid w:val="00872C59"/>
    <w:rsid w:val="00872C62"/>
    <w:rsid w:val="00873490"/>
    <w:rsid w:val="00873A55"/>
    <w:rsid w:val="008743B3"/>
    <w:rsid w:val="008749DD"/>
    <w:rsid w:val="00875A68"/>
    <w:rsid w:val="00875E00"/>
    <w:rsid w:val="00877E08"/>
    <w:rsid w:val="00877E3D"/>
    <w:rsid w:val="0088036F"/>
    <w:rsid w:val="00880700"/>
    <w:rsid w:val="00880D1A"/>
    <w:rsid w:val="00881E09"/>
    <w:rsid w:val="00882361"/>
    <w:rsid w:val="008827F7"/>
    <w:rsid w:val="008844D3"/>
    <w:rsid w:val="00885192"/>
    <w:rsid w:val="00885DC4"/>
    <w:rsid w:val="00885FE7"/>
    <w:rsid w:val="00886A44"/>
    <w:rsid w:val="008902B0"/>
    <w:rsid w:val="00890475"/>
    <w:rsid w:val="0089161F"/>
    <w:rsid w:val="008927D7"/>
    <w:rsid w:val="0089337E"/>
    <w:rsid w:val="00894813"/>
    <w:rsid w:val="00895279"/>
    <w:rsid w:val="00896174"/>
    <w:rsid w:val="008968B0"/>
    <w:rsid w:val="00896F34"/>
    <w:rsid w:val="008974B7"/>
    <w:rsid w:val="008A3EA5"/>
    <w:rsid w:val="008A522B"/>
    <w:rsid w:val="008A5877"/>
    <w:rsid w:val="008A6B29"/>
    <w:rsid w:val="008A7557"/>
    <w:rsid w:val="008A7943"/>
    <w:rsid w:val="008A7F35"/>
    <w:rsid w:val="008B0A41"/>
    <w:rsid w:val="008B4FE7"/>
    <w:rsid w:val="008B55B1"/>
    <w:rsid w:val="008C0286"/>
    <w:rsid w:val="008C028E"/>
    <w:rsid w:val="008C043D"/>
    <w:rsid w:val="008C147E"/>
    <w:rsid w:val="008C1C45"/>
    <w:rsid w:val="008C2770"/>
    <w:rsid w:val="008C3EE4"/>
    <w:rsid w:val="008C4F03"/>
    <w:rsid w:val="008C5EC0"/>
    <w:rsid w:val="008C71E7"/>
    <w:rsid w:val="008C7725"/>
    <w:rsid w:val="008D0F7D"/>
    <w:rsid w:val="008D10C1"/>
    <w:rsid w:val="008D1623"/>
    <w:rsid w:val="008D1978"/>
    <w:rsid w:val="008D1E9C"/>
    <w:rsid w:val="008D3151"/>
    <w:rsid w:val="008D371B"/>
    <w:rsid w:val="008D3AB8"/>
    <w:rsid w:val="008D48EE"/>
    <w:rsid w:val="008D5055"/>
    <w:rsid w:val="008D514F"/>
    <w:rsid w:val="008D5229"/>
    <w:rsid w:val="008D5235"/>
    <w:rsid w:val="008D6561"/>
    <w:rsid w:val="008D73A2"/>
    <w:rsid w:val="008D740E"/>
    <w:rsid w:val="008D7FD2"/>
    <w:rsid w:val="008E013D"/>
    <w:rsid w:val="008E025E"/>
    <w:rsid w:val="008E0563"/>
    <w:rsid w:val="008E0960"/>
    <w:rsid w:val="008E1321"/>
    <w:rsid w:val="008E2078"/>
    <w:rsid w:val="008E22E1"/>
    <w:rsid w:val="008E3A20"/>
    <w:rsid w:val="008E5125"/>
    <w:rsid w:val="008E5661"/>
    <w:rsid w:val="008E611D"/>
    <w:rsid w:val="008E6F9A"/>
    <w:rsid w:val="008E77DD"/>
    <w:rsid w:val="008E7866"/>
    <w:rsid w:val="008E7958"/>
    <w:rsid w:val="008F05C5"/>
    <w:rsid w:val="008F1F45"/>
    <w:rsid w:val="008F1FE6"/>
    <w:rsid w:val="008F225E"/>
    <w:rsid w:val="008F34B5"/>
    <w:rsid w:val="008F37A1"/>
    <w:rsid w:val="008F3F1C"/>
    <w:rsid w:val="008F478B"/>
    <w:rsid w:val="008F51A3"/>
    <w:rsid w:val="008F6D86"/>
    <w:rsid w:val="008F7B8C"/>
    <w:rsid w:val="0090066B"/>
    <w:rsid w:val="00900EAB"/>
    <w:rsid w:val="009014F3"/>
    <w:rsid w:val="00903B16"/>
    <w:rsid w:val="00903B3B"/>
    <w:rsid w:val="00903FE1"/>
    <w:rsid w:val="009044D1"/>
    <w:rsid w:val="0090471F"/>
    <w:rsid w:val="00904E90"/>
    <w:rsid w:val="00905061"/>
    <w:rsid w:val="009058ED"/>
    <w:rsid w:val="009100B5"/>
    <w:rsid w:val="009103CA"/>
    <w:rsid w:val="00910E95"/>
    <w:rsid w:val="0091126B"/>
    <w:rsid w:val="0091152D"/>
    <w:rsid w:val="00911709"/>
    <w:rsid w:val="009117B6"/>
    <w:rsid w:val="00911D30"/>
    <w:rsid w:val="00912C70"/>
    <w:rsid w:val="00912D1A"/>
    <w:rsid w:val="0091323E"/>
    <w:rsid w:val="00913720"/>
    <w:rsid w:val="00914ED8"/>
    <w:rsid w:val="0091761C"/>
    <w:rsid w:val="00917883"/>
    <w:rsid w:val="009203B1"/>
    <w:rsid w:val="0092293D"/>
    <w:rsid w:val="00922EBA"/>
    <w:rsid w:val="00922FC7"/>
    <w:rsid w:val="009234D6"/>
    <w:rsid w:val="00923EA6"/>
    <w:rsid w:val="009254A7"/>
    <w:rsid w:val="009257FE"/>
    <w:rsid w:val="009303CC"/>
    <w:rsid w:val="009317BD"/>
    <w:rsid w:val="009318A1"/>
    <w:rsid w:val="0093193C"/>
    <w:rsid w:val="00931DB8"/>
    <w:rsid w:val="00931DCA"/>
    <w:rsid w:val="00931F3C"/>
    <w:rsid w:val="00932072"/>
    <w:rsid w:val="00932F1B"/>
    <w:rsid w:val="00932FC0"/>
    <w:rsid w:val="009336FF"/>
    <w:rsid w:val="009344EF"/>
    <w:rsid w:val="00935A74"/>
    <w:rsid w:val="00936D0B"/>
    <w:rsid w:val="00937049"/>
    <w:rsid w:val="009406AC"/>
    <w:rsid w:val="00940BAA"/>
    <w:rsid w:val="00941392"/>
    <w:rsid w:val="00941EBD"/>
    <w:rsid w:val="009424B3"/>
    <w:rsid w:val="00942E2D"/>
    <w:rsid w:val="00943073"/>
    <w:rsid w:val="009431FC"/>
    <w:rsid w:val="00943DD7"/>
    <w:rsid w:val="009443EF"/>
    <w:rsid w:val="00944C92"/>
    <w:rsid w:val="00945177"/>
    <w:rsid w:val="009452F0"/>
    <w:rsid w:val="00946A04"/>
    <w:rsid w:val="00946AF7"/>
    <w:rsid w:val="009514B2"/>
    <w:rsid w:val="0095154D"/>
    <w:rsid w:val="0095297A"/>
    <w:rsid w:val="00952E3C"/>
    <w:rsid w:val="009530BC"/>
    <w:rsid w:val="00953E10"/>
    <w:rsid w:val="009552E7"/>
    <w:rsid w:val="0095583E"/>
    <w:rsid w:val="00955E45"/>
    <w:rsid w:val="009565AD"/>
    <w:rsid w:val="0095675E"/>
    <w:rsid w:val="00956898"/>
    <w:rsid w:val="0095723E"/>
    <w:rsid w:val="009608E3"/>
    <w:rsid w:val="009612D2"/>
    <w:rsid w:val="00962160"/>
    <w:rsid w:val="00962182"/>
    <w:rsid w:val="00962F9C"/>
    <w:rsid w:val="0096386E"/>
    <w:rsid w:val="00963EC8"/>
    <w:rsid w:val="00964112"/>
    <w:rsid w:val="00966B99"/>
    <w:rsid w:val="009671D3"/>
    <w:rsid w:val="00967BCA"/>
    <w:rsid w:val="00970E53"/>
    <w:rsid w:val="00970F97"/>
    <w:rsid w:val="00971042"/>
    <w:rsid w:val="00971EBD"/>
    <w:rsid w:val="009721B1"/>
    <w:rsid w:val="0097354A"/>
    <w:rsid w:val="009742B7"/>
    <w:rsid w:val="00974984"/>
    <w:rsid w:val="009761C9"/>
    <w:rsid w:val="00977E2A"/>
    <w:rsid w:val="009807CE"/>
    <w:rsid w:val="009808DE"/>
    <w:rsid w:val="0098216E"/>
    <w:rsid w:val="0098267F"/>
    <w:rsid w:val="00985596"/>
    <w:rsid w:val="0098659F"/>
    <w:rsid w:val="00986A10"/>
    <w:rsid w:val="009876B3"/>
    <w:rsid w:val="009877B8"/>
    <w:rsid w:val="00990CC8"/>
    <w:rsid w:val="0099108B"/>
    <w:rsid w:val="00992368"/>
    <w:rsid w:val="00993C87"/>
    <w:rsid w:val="00994FCB"/>
    <w:rsid w:val="00996345"/>
    <w:rsid w:val="00996847"/>
    <w:rsid w:val="00997830"/>
    <w:rsid w:val="009A01C8"/>
    <w:rsid w:val="009A1ACE"/>
    <w:rsid w:val="009A1B75"/>
    <w:rsid w:val="009A1F4F"/>
    <w:rsid w:val="009A2D40"/>
    <w:rsid w:val="009A55B0"/>
    <w:rsid w:val="009A5AB3"/>
    <w:rsid w:val="009A6362"/>
    <w:rsid w:val="009A6965"/>
    <w:rsid w:val="009A6AF2"/>
    <w:rsid w:val="009A6B97"/>
    <w:rsid w:val="009A6E7A"/>
    <w:rsid w:val="009B0099"/>
    <w:rsid w:val="009B02AB"/>
    <w:rsid w:val="009B0B4A"/>
    <w:rsid w:val="009B109F"/>
    <w:rsid w:val="009B1250"/>
    <w:rsid w:val="009B1F99"/>
    <w:rsid w:val="009B33A9"/>
    <w:rsid w:val="009B5729"/>
    <w:rsid w:val="009B5C23"/>
    <w:rsid w:val="009B6066"/>
    <w:rsid w:val="009B6369"/>
    <w:rsid w:val="009B6707"/>
    <w:rsid w:val="009C0A67"/>
    <w:rsid w:val="009C23C2"/>
    <w:rsid w:val="009C25BF"/>
    <w:rsid w:val="009C2DB3"/>
    <w:rsid w:val="009C2F34"/>
    <w:rsid w:val="009C3339"/>
    <w:rsid w:val="009C33DE"/>
    <w:rsid w:val="009C3F32"/>
    <w:rsid w:val="009C4093"/>
    <w:rsid w:val="009C435D"/>
    <w:rsid w:val="009C4A74"/>
    <w:rsid w:val="009C5C4A"/>
    <w:rsid w:val="009D0C72"/>
    <w:rsid w:val="009D0C9D"/>
    <w:rsid w:val="009D0DFC"/>
    <w:rsid w:val="009D3325"/>
    <w:rsid w:val="009D35DF"/>
    <w:rsid w:val="009D36FF"/>
    <w:rsid w:val="009D439D"/>
    <w:rsid w:val="009D48FF"/>
    <w:rsid w:val="009D5620"/>
    <w:rsid w:val="009D56D0"/>
    <w:rsid w:val="009D5B13"/>
    <w:rsid w:val="009D5B9B"/>
    <w:rsid w:val="009D65D1"/>
    <w:rsid w:val="009D67C2"/>
    <w:rsid w:val="009D69F2"/>
    <w:rsid w:val="009E0D86"/>
    <w:rsid w:val="009E2C95"/>
    <w:rsid w:val="009E3098"/>
    <w:rsid w:val="009E394B"/>
    <w:rsid w:val="009E3C29"/>
    <w:rsid w:val="009E3F12"/>
    <w:rsid w:val="009E51EA"/>
    <w:rsid w:val="009E6CBB"/>
    <w:rsid w:val="009E7142"/>
    <w:rsid w:val="009E74BA"/>
    <w:rsid w:val="009F0740"/>
    <w:rsid w:val="009F1582"/>
    <w:rsid w:val="009F15F3"/>
    <w:rsid w:val="009F1A32"/>
    <w:rsid w:val="009F2528"/>
    <w:rsid w:val="009F32A7"/>
    <w:rsid w:val="009F503C"/>
    <w:rsid w:val="009F5A53"/>
    <w:rsid w:val="009F5C59"/>
    <w:rsid w:val="009F708B"/>
    <w:rsid w:val="00A00F04"/>
    <w:rsid w:val="00A0183E"/>
    <w:rsid w:val="00A01B23"/>
    <w:rsid w:val="00A020DA"/>
    <w:rsid w:val="00A0342C"/>
    <w:rsid w:val="00A03470"/>
    <w:rsid w:val="00A04001"/>
    <w:rsid w:val="00A04021"/>
    <w:rsid w:val="00A065F6"/>
    <w:rsid w:val="00A100E5"/>
    <w:rsid w:val="00A1053B"/>
    <w:rsid w:val="00A10548"/>
    <w:rsid w:val="00A10A54"/>
    <w:rsid w:val="00A119D4"/>
    <w:rsid w:val="00A1214F"/>
    <w:rsid w:val="00A12E24"/>
    <w:rsid w:val="00A140AE"/>
    <w:rsid w:val="00A17683"/>
    <w:rsid w:val="00A17713"/>
    <w:rsid w:val="00A1D83B"/>
    <w:rsid w:val="00A2004D"/>
    <w:rsid w:val="00A211C8"/>
    <w:rsid w:val="00A214B5"/>
    <w:rsid w:val="00A21BE7"/>
    <w:rsid w:val="00A224BD"/>
    <w:rsid w:val="00A22C75"/>
    <w:rsid w:val="00A231EE"/>
    <w:rsid w:val="00A25172"/>
    <w:rsid w:val="00A268C1"/>
    <w:rsid w:val="00A26DAF"/>
    <w:rsid w:val="00A26E4A"/>
    <w:rsid w:val="00A31DCC"/>
    <w:rsid w:val="00A321AC"/>
    <w:rsid w:val="00A32799"/>
    <w:rsid w:val="00A331B9"/>
    <w:rsid w:val="00A33F0F"/>
    <w:rsid w:val="00A340C1"/>
    <w:rsid w:val="00A350CA"/>
    <w:rsid w:val="00A3540F"/>
    <w:rsid w:val="00A3611A"/>
    <w:rsid w:val="00A36534"/>
    <w:rsid w:val="00A373D7"/>
    <w:rsid w:val="00A40C1A"/>
    <w:rsid w:val="00A40E03"/>
    <w:rsid w:val="00A420D8"/>
    <w:rsid w:val="00A42462"/>
    <w:rsid w:val="00A4429F"/>
    <w:rsid w:val="00A4490C"/>
    <w:rsid w:val="00A4675C"/>
    <w:rsid w:val="00A472C9"/>
    <w:rsid w:val="00A4746D"/>
    <w:rsid w:val="00A47DE6"/>
    <w:rsid w:val="00A51A7A"/>
    <w:rsid w:val="00A529E7"/>
    <w:rsid w:val="00A53480"/>
    <w:rsid w:val="00A54C12"/>
    <w:rsid w:val="00A54E69"/>
    <w:rsid w:val="00A54F45"/>
    <w:rsid w:val="00A5D19E"/>
    <w:rsid w:val="00A606F7"/>
    <w:rsid w:val="00A614F6"/>
    <w:rsid w:val="00A61E85"/>
    <w:rsid w:val="00A62212"/>
    <w:rsid w:val="00A6306C"/>
    <w:rsid w:val="00A64843"/>
    <w:rsid w:val="00A65B30"/>
    <w:rsid w:val="00A6701C"/>
    <w:rsid w:val="00A6746B"/>
    <w:rsid w:val="00A67AC7"/>
    <w:rsid w:val="00A702DC"/>
    <w:rsid w:val="00A70467"/>
    <w:rsid w:val="00A715C4"/>
    <w:rsid w:val="00A71C80"/>
    <w:rsid w:val="00A71EB1"/>
    <w:rsid w:val="00A71FD7"/>
    <w:rsid w:val="00A720C0"/>
    <w:rsid w:val="00A729CA"/>
    <w:rsid w:val="00A72B7A"/>
    <w:rsid w:val="00A73274"/>
    <w:rsid w:val="00A735E4"/>
    <w:rsid w:val="00A737C7"/>
    <w:rsid w:val="00A760EC"/>
    <w:rsid w:val="00A77192"/>
    <w:rsid w:val="00A777F0"/>
    <w:rsid w:val="00A779C5"/>
    <w:rsid w:val="00A81335"/>
    <w:rsid w:val="00A81E92"/>
    <w:rsid w:val="00A8261C"/>
    <w:rsid w:val="00A83201"/>
    <w:rsid w:val="00A83E31"/>
    <w:rsid w:val="00A83F87"/>
    <w:rsid w:val="00A84D6E"/>
    <w:rsid w:val="00A855ED"/>
    <w:rsid w:val="00A85679"/>
    <w:rsid w:val="00A85B34"/>
    <w:rsid w:val="00A87A87"/>
    <w:rsid w:val="00A87E58"/>
    <w:rsid w:val="00A90085"/>
    <w:rsid w:val="00A901CD"/>
    <w:rsid w:val="00A905AA"/>
    <w:rsid w:val="00A907B7"/>
    <w:rsid w:val="00A9222C"/>
    <w:rsid w:val="00A9374C"/>
    <w:rsid w:val="00A93BA7"/>
    <w:rsid w:val="00A96D65"/>
    <w:rsid w:val="00A97478"/>
    <w:rsid w:val="00A97AB3"/>
    <w:rsid w:val="00AA159F"/>
    <w:rsid w:val="00AA1B42"/>
    <w:rsid w:val="00AA20E4"/>
    <w:rsid w:val="00AA2267"/>
    <w:rsid w:val="00AA2E8E"/>
    <w:rsid w:val="00AA3C94"/>
    <w:rsid w:val="00AA46BF"/>
    <w:rsid w:val="00AA4958"/>
    <w:rsid w:val="00AA5E57"/>
    <w:rsid w:val="00AA7232"/>
    <w:rsid w:val="00AA78DC"/>
    <w:rsid w:val="00AA7BD3"/>
    <w:rsid w:val="00AB0324"/>
    <w:rsid w:val="00AB04EB"/>
    <w:rsid w:val="00AB0B46"/>
    <w:rsid w:val="00AB13D1"/>
    <w:rsid w:val="00AB2EB5"/>
    <w:rsid w:val="00AB34A4"/>
    <w:rsid w:val="00AB385F"/>
    <w:rsid w:val="00AB3FF5"/>
    <w:rsid w:val="00AB4BDB"/>
    <w:rsid w:val="00AB5159"/>
    <w:rsid w:val="00AB671C"/>
    <w:rsid w:val="00AB6D7C"/>
    <w:rsid w:val="00AC0821"/>
    <w:rsid w:val="00AC1CFC"/>
    <w:rsid w:val="00AC31BF"/>
    <w:rsid w:val="00AC3A79"/>
    <w:rsid w:val="00AC40A1"/>
    <w:rsid w:val="00AC4650"/>
    <w:rsid w:val="00AC4CA0"/>
    <w:rsid w:val="00AC4CF5"/>
    <w:rsid w:val="00AC5938"/>
    <w:rsid w:val="00AC5AA8"/>
    <w:rsid w:val="00AC5DA5"/>
    <w:rsid w:val="00AC66AF"/>
    <w:rsid w:val="00AC6E26"/>
    <w:rsid w:val="00AC75D2"/>
    <w:rsid w:val="00AD0CC6"/>
    <w:rsid w:val="00AD0D4D"/>
    <w:rsid w:val="00AD1128"/>
    <w:rsid w:val="00AD123F"/>
    <w:rsid w:val="00AD289B"/>
    <w:rsid w:val="00AD466E"/>
    <w:rsid w:val="00AD4B5C"/>
    <w:rsid w:val="00AD64F1"/>
    <w:rsid w:val="00AD6A36"/>
    <w:rsid w:val="00AD6A4F"/>
    <w:rsid w:val="00AD6C60"/>
    <w:rsid w:val="00AD7567"/>
    <w:rsid w:val="00AE11BB"/>
    <w:rsid w:val="00AE1598"/>
    <w:rsid w:val="00AE16A7"/>
    <w:rsid w:val="00AE1D14"/>
    <w:rsid w:val="00AE21F5"/>
    <w:rsid w:val="00AE36E0"/>
    <w:rsid w:val="00AE373B"/>
    <w:rsid w:val="00AE4641"/>
    <w:rsid w:val="00AE4D98"/>
    <w:rsid w:val="00AE540F"/>
    <w:rsid w:val="00AE5A82"/>
    <w:rsid w:val="00AE5B7E"/>
    <w:rsid w:val="00AE672E"/>
    <w:rsid w:val="00AE77B2"/>
    <w:rsid w:val="00AF0897"/>
    <w:rsid w:val="00AF2C4D"/>
    <w:rsid w:val="00AF3468"/>
    <w:rsid w:val="00AF3F83"/>
    <w:rsid w:val="00AF60B8"/>
    <w:rsid w:val="00AF6441"/>
    <w:rsid w:val="00AF7523"/>
    <w:rsid w:val="00AF7F64"/>
    <w:rsid w:val="00B02113"/>
    <w:rsid w:val="00B02A9D"/>
    <w:rsid w:val="00B032FB"/>
    <w:rsid w:val="00B049B6"/>
    <w:rsid w:val="00B04DCD"/>
    <w:rsid w:val="00B05C01"/>
    <w:rsid w:val="00B05CA9"/>
    <w:rsid w:val="00B10BFA"/>
    <w:rsid w:val="00B11425"/>
    <w:rsid w:val="00B1192B"/>
    <w:rsid w:val="00B1248B"/>
    <w:rsid w:val="00B12EC2"/>
    <w:rsid w:val="00B12EC8"/>
    <w:rsid w:val="00B13540"/>
    <w:rsid w:val="00B14FC0"/>
    <w:rsid w:val="00B15611"/>
    <w:rsid w:val="00B20598"/>
    <w:rsid w:val="00B20FC5"/>
    <w:rsid w:val="00B21D10"/>
    <w:rsid w:val="00B22201"/>
    <w:rsid w:val="00B22747"/>
    <w:rsid w:val="00B23325"/>
    <w:rsid w:val="00B24041"/>
    <w:rsid w:val="00B244B8"/>
    <w:rsid w:val="00B266F0"/>
    <w:rsid w:val="00B303F7"/>
    <w:rsid w:val="00B32E07"/>
    <w:rsid w:val="00B3341F"/>
    <w:rsid w:val="00B33780"/>
    <w:rsid w:val="00B34F8D"/>
    <w:rsid w:val="00B356EC"/>
    <w:rsid w:val="00B362C6"/>
    <w:rsid w:val="00B36405"/>
    <w:rsid w:val="00B374B9"/>
    <w:rsid w:val="00B37839"/>
    <w:rsid w:val="00B40C32"/>
    <w:rsid w:val="00B4145B"/>
    <w:rsid w:val="00B41B1A"/>
    <w:rsid w:val="00B41FA1"/>
    <w:rsid w:val="00B421C2"/>
    <w:rsid w:val="00B43014"/>
    <w:rsid w:val="00B43073"/>
    <w:rsid w:val="00B44037"/>
    <w:rsid w:val="00B447E0"/>
    <w:rsid w:val="00B44832"/>
    <w:rsid w:val="00B4488F"/>
    <w:rsid w:val="00B449D1"/>
    <w:rsid w:val="00B46549"/>
    <w:rsid w:val="00B47835"/>
    <w:rsid w:val="00B47D99"/>
    <w:rsid w:val="00B502E2"/>
    <w:rsid w:val="00B50C1D"/>
    <w:rsid w:val="00B513AC"/>
    <w:rsid w:val="00B51879"/>
    <w:rsid w:val="00B51914"/>
    <w:rsid w:val="00B51ACA"/>
    <w:rsid w:val="00B51BAF"/>
    <w:rsid w:val="00B5287D"/>
    <w:rsid w:val="00B529F8"/>
    <w:rsid w:val="00B53E74"/>
    <w:rsid w:val="00B549D8"/>
    <w:rsid w:val="00B54CC1"/>
    <w:rsid w:val="00B56A83"/>
    <w:rsid w:val="00B56AA6"/>
    <w:rsid w:val="00B60768"/>
    <w:rsid w:val="00B60BEA"/>
    <w:rsid w:val="00B61E38"/>
    <w:rsid w:val="00B63037"/>
    <w:rsid w:val="00B65107"/>
    <w:rsid w:val="00B6569E"/>
    <w:rsid w:val="00B65BF8"/>
    <w:rsid w:val="00B66115"/>
    <w:rsid w:val="00B6613A"/>
    <w:rsid w:val="00B6632F"/>
    <w:rsid w:val="00B670B3"/>
    <w:rsid w:val="00B67CA2"/>
    <w:rsid w:val="00B67EF5"/>
    <w:rsid w:val="00B70C50"/>
    <w:rsid w:val="00B70EA6"/>
    <w:rsid w:val="00B70F03"/>
    <w:rsid w:val="00B72097"/>
    <w:rsid w:val="00B725D0"/>
    <w:rsid w:val="00B72CD8"/>
    <w:rsid w:val="00B73487"/>
    <w:rsid w:val="00B737A0"/>
    <w:rsid w:val="00B7380D"/>
    <w:rsid w:val="00B74379"/>
    <w:rsid w:val="00B754C1"/>
    <w:rsid w:val="00B75CAF"/>
    <w:rsid w:val="00B77F20"/>
    <w:rsid w:val="00B80662"/>
    <w:rsid w:val="00B80783"/>
    <w:rsid w:val="00B80976"/>
    <w:rsid w:val="00B81219"/>
    <w:rsid w:val="00B813DD"/>
    <w:rsid w:val="00B818E0"/>
    <w:rsid w:val="00B826DA"/>
    <w:rsid w:val="00B841F0"/>
    <w:rsid w:val="00B8462C"/>
    <w:rsid w:val="00B848CC"/>
    <w:rsid w:val="00B848F3"/>
    <w:rsid w:val="00B849F6"/>
    <w:rsid w:val="00B854A8"/>
    <w:rsid w:val="00B85900"/>
    <w:rsid w:val="00B862FE"/>
    <w:rsid w:val="00B90504"/>
    <w:rsid w:val="00B90544"/>
    <w:rsid w:val="00B91732"/>
    <w:rsid w:val="00B91C2E"/>
    <w:rsid w:val="00B9213D"/>
    <w:rsid w:val="00B92CA5"/>
    <w:rsid w:val="00B930DA"/>
    <w:rsid w:val="00B93221"/>
    <w:rsid w:val="00B934DF"/>
    <w:rsid w:val="00B93964"/>
    <w:rsid w:val="00B94845"/>
    <w:rsid w:val="00B94D14"/>
    <w:rsid w:val="00B952F5"/>
    <w:rsid w:val="00B95B1C"/>
    <w:rsid w:val="00B9741E"/>
    <w:rsid w:val="00BA286F"/>
    <w:rsid w:val="00BA4F86"/>
    <w:rsid w:val="00BA55B3"/>
    <w:rsid w:val="00BA5B33"/>
    <w:rsid w:val="00BA5F22"/>
    <w:rsid w:val="00BA66C4"/>
    <w:rsid w:val="00BA734D"/>
    <w:rsid w:val="00BB0225"/>
    <w:rsid w:val="00BB0FD5"/>
    <w:rsid w:val="00BB1D41"/>
    <w:rsid w:val="00BB2C69"/>
    <w:rsid w:val="00BB2C93"/>
    <w:rsid w:val="00BB3414"/>
    <w:rsid w:val="00BC0A84"/>
    <w:rsid w:val="00BC0ABA"/>
    <w:rsid w:val="00BC0CEC"/>
    <w:rsid w:val="00BC0D02"/>
    <w:rsid w:val="00BC3573"/>
    <w:rsid w:val="00BC36BD"/>
    <w:rsid w:val="00BC57DB"/>
    <w:rsid w:val="00BC5E62"/>
    <w:rsid w:val="00BC6496"/>
    <w:rsid w:val="00BC766B"/>
    <w:rsid w:val="00BD040A"/>
    <w:rsid w:val="00BD04FC"/>
    <w:rsid w:val="00BD097B"/>
    <w:rsid w:val="00BD26BD"/>
    <w:rsid w:val="00BD27DF"/>
    <w:rsid w:val="00BD400C"/>
    <w:rsid w:val="00BD507B"/>
    <w:rsid w:val="00BD556E"/>
    <w:rsid w:val="00BD6690"/>
    <w:rsid w:val="00BD6F08"/>
    <w:rsid w:val="00BD76D6"/>
    <w:rsid w:val="00BD772C"/>
    <w:rsid w:val="00BE01CE"/>
    <w:rsid w:val="00BE0761"/>
    <w:rsid w:val="00BE15D9"/>
    <w:rsid w:val="00BE1890"/>
    <w:rsid w:val="00BE20E7"/>
    <w:rsid w:val="00BE29F8"/>
    <w:rsid w:val="00BE4327"/>
    <w:rsid w:val="00BE46E0"/>
    <w:rsid w:val="00BE4F71"/>
    <w:rsid w:val="00BE518B"/>
    <w:rsid w:val="00BE5CB0"/>
    <w:rsid w:val="00BE5E78"/>
    <w:rsid w:val="00BE6595"/>
    <w:rsid w:val="00BE6B9A"/>
    <w:rsid w:val="00BE7290"/>
    <w:rsid w:val="00BF00BE"/>
    <w:rsid w:val="00BF11EF"/>
    <w:rsid w:val="00BF1AB0"/>
    <w:rsid w:val="00BF1BEF"/>
    <w:rsid w:val="00BF1F40"/>
    <w:rsid w:val="00BF2BB8"/>
    <w:rsid w:val="00BF3C2A"/>
    <w:rsid w:val="00BF3E1B"/>
    <w:rsid w:val="00BF4CF2"/>
    <w:rsid w:val="00BF5201"/>
    <w:rsid w:val="00BF5C17"/>
    <w:rsid w:val="00BF64D7"/>
    <w:rsid w:val="00C0076D"/>
    <w:rsid w:val="00C0080B"/>
    <w:rsid w:val="00C00DBE"/>
    <w:rsid w:val="00C01599"/>
    <w:rsid w:val="00C01F91"/>
    <w:rsid w:val="00C04842"/>
    <w:rsid w:val="00C05475"/>
    <w:rsid w:val="00C05BA4"/>
    <w:rsid w:val="00C06E0C"/>
    <w:rsid w:val="00C10582"/>
    <w:rsid w:val="00C10D08"/>
    <w:rsid w:val="00C10FE0"/>
    <w:rsid w:val="00C115F3"/>
    <w:rsid w:val="00C12395"/>
    <w:rsid w:val="00C126B0"/>
    <w:rsid w:val="00C133B8"/>
    <w:rsid w:val="00C14267"/>
    <w:rsid w:val="00C14D0F"/>
    <w:rsid w:val="00C15534"/>
    <w:rsid w:val="00C155C7"/>
    <w:rsid w:val="00C1588E"/>
    <w:rsid w:val="00C15C9F"/>
    <w:rsid w:val="00C16E29"/>
    <w:rsid w:val="00C17667"/>
    <w:rsid w:val="00C17DE5"/>
    <w:rsid w:val="00C20502"/>
    <w:rsid w:val="00C20C4C"/>
    <w:rsid w:val="00C2105F"/>
    <w:rsid w:val="00C21BDA"/>
    <w:rsid w:val="00C21F2F"/>
    <w:rsid w:val="00C22AEF"/>
    <w:rsid w:val="00C2409D"/>
    <w:rsid w:val="00C24617"/>
    <w:rsid w:val="00C252C7"/>
    <w:rsid w:val="00C254B6"/>
    <w:rsid w:val="00C25874"/>
    <w:rsid w:val="00C26011"/>
    <w:rsid w:val="00C27955"/>
    <w:rsid w:val="00C27C14"/>
    <w:rsid w:val="00C30202"/>
    <w:rsid w:val="00C30341"/>
    <w:rsid w:val="00C30901"/>
    <w:rsid w:val="00C31A1C"/>
    <w:rsid w:val="00C3212D"/>
    <w:rsid w:val="00C3255E"/>
    <w:rsid w:val="00C326CA"/>
    <w:rsid w:val="00C3362E"/>
    <w:rsid w:val="00C33EF0"/>
    <w:rsid w:val="00C348E6"/>
    <w:rsid w:val="00C348F8"/>
    <w:rsid w:val="00C35586"/>
    <w:rsid w:val="00C355FA"/>
    <w:rsid w:val="00C402E9"/>
    <w:rsid w:val="00C43E6C"/>
    <w:rsid w:val="00C46733"/>
    <w:rsid w:val="00C46967"/>
    <w:rsid w:val="00C47DBC"/>
    <w:rsid w:val="00C513CF"/>
    <w:rsid w:val="00C51BDA"/>
    <w:rsid w:val="00C52576"/>
    <w:rsid w:val="00C52720"/>
    <w:rsid w:val="00C52878"/>
    <w:rsid w:val="00C52A16"/>
    <w:rsid w:val="00C52B20"/>
    <w:rsid w:val="00C53161"/>
    <w:rsid w:val="00C535FC"/>
    <w:rsid w:val="00C54611"/>
    <w:rsid w:val="00C5479E"/>
    <w:rsid w:val="00C557C6"/>
    <w:rsid w:val="00C62B36"/>
    <w:rsid w:val="00C63FAE"/>
    <w:rsid w:val="00C64FF7"/>
    <w:rsid w:val="00C65794"/>
    <w:rsid w:val="00C661C2"/>
    <w:rsid w:val="00C662D5"/>
    <w:rsid w:val="00C66A34"/>
    <w:rsid w:val="00C706D1"/>
    <w:rsid w:val="00C71034"/>
    <w:rsid w:val="00C718C8"/>
    <w:rsid w:val="00C71B27"/>
    <w:rsid w:val="00C7202D"/>
    <w:rsid w:val="00C72461"/>
    <w:rsid w:val="00C731CE"/>
    <w:rsid w:val="00C74EFE"/>
    <w:rsid w:val="00C75049"/>
    <w:rsid w:val="00C760C0"/>
    <w:rsid w:val="00C761CE"/>
    <w:rsid w:val="00C77FA7"/>
    <w:rsid w:val="00C80C20"/>
    <w:rsid w:val="00C81351"/>
    <w:rsid w:val="00C828FC"/>
    <w:rsid w:val="00C82E2B"/>
    <w:rsid w:val="00C8423D"/>
    <w:rsid w:val="00C8559A"/>
    <w:rsid w:val="00C85787"/>
    <w:rsid w:val="00C8583C"/>
    <w:rsid w:val="00C85E1B"/>
    <w:rsid w:val="00C861EB"/>
    <w:rsid w:val="00C866BD"/>
    <w:rsid w:val="00C871CD"/>
    <w:rsid w:val="00C9128E"/>
    <w:rsid w:val="00C914DA"/>
    <w:rsid w:val="00C91A3E"/>
    <w:rsid w:val="00C921FB"/>
    <w:rsid w:val="00C93E94"/>
    <w:rsid w:val="00C94962"/>
    <w:rsid w:val="00C977FD"/>
    <w:rsid w:val="00CA105D"/>
    <w:rsid w:val="00CA1B97"/>
    <w:rsid w:val="00CA1D2B"/>
    <w:rsid w:val="00CA2252"/>
    <w:rsid w:val="00CA291F"/>
    <w:rsid w:val="00CA3455"/>
    <w:rsid w:val="00CA3AEE"/>
    <w:rsid w:val="00CA40F0"/>
    <w:rsid w:val="00CA48FD"/>
    <w:rsid w:val="00CA4A9B"/>
    <w:rsid w:val="00CA5059"/>
    <w:rsid w:val="00CA5994"/>
    <w:rsid w:val="00CA607D"/>
    <w:rsid w:val="00CA7A6E"/>
    <w:rsid w:val="00CB05AF"/>
    <w:rsid w:val="00CB06C1"/>
    <w:rsid w:val="00CB0F71"/>
    <w:rsid w:val="00CB1132"/>
    <w:rsid w:val="00CB1489"/>
    <w:rsid w:val="00CB2730"/>
    <w:rsid w:val="00CB340A"/>
    <w:rsid w:val="00CB43D3"/>
    <w:rsid w:val="00CB46C4"/>
    <w:rsid w:val="00CB4C5C"/>
    <w:rsid w:val="00CB5F1E"/>
    <w:rsid w:val="00CB69AC"/>
    <w:rsid w:val="00CB6CD4"/>
    <w:rsid w:val="00CC0944"/>
    <w:rsid w:val="00CC0987"/>
    <w:rsid w:val="00CC0F3A"/>
    <w:rsid w:val="00CC1207"/>
    <w:rsid w:val="00CC191F"/>
    <w:rsid w:val="00CC1FB6"/>
    <w:rsid w:val="00CC2EDC"/>
    <w:rsid w:val="00CC3570"/>
    <w:rsid w:val="00CC4FC3"/>
    <w:rsid w:val="00CC7755"/>
    <w:rsid w:val="00CD03C5"/>
    <w:rsid w:val="00CD0DB2"/>
    <w:rsid w:val="00CD4969"/>
    <w:rsid w:val="00CD4C60"/>
    <w:rsid w:val="00CD5912"/>
    <w:rsid w:val="00CD6C6B"/>
    <w:rsid w:val="00CD6E75"/>
    <w:rsid w:val="00CD7070"/>
    <w:rsid w:val="00CD7E62"/>
    <w:rsid w:val="00CE1114"/>
    <w:rsid w:val="00CE35F0"/>
    <w:rsid w:val="00CE400B"/>
    <w:rsid w:val="00CE45C0"/>
    <w:rsid w:val="00CE5929"/>
    <w:rsid w:val="00CE68FD"/>
    <w:rsid w:val="00CE7B67"/>
    <w:rsid w:val="00CF05E0"/>
    <w:rsid w:val="00CF11E8"/>
    <w:rsid w:val="00CF2CA5"/>
    <w:rsid w:val="00CF3164"/>
    <w:rsid w:val="00CF3366"/>
    <w:rsid w:val="00CF39FF"/>
    <w:rsid w:val="00CF3C1D"/>
    <w:rsid w:val="00CF51FB"/>
    <w:rsid w:val="00CF6A4D"/>
    <w:rsid w:val="00CF751A"/>
    <w:rsid w:val="00D02B27"/>
    <w:rsid w:val="00D02DD8"/>
    <w:rsid w:val="00D03758"/>
    <w:rsid w:val="00D03B69"/>
    <w:rsid w:val="00D03D36"/>
    <w:rsid w:val="00D0411D"/>
    <w:rsid w:val="00D053B1"/>
    <w:rsid w:val="00D05597"/>
    <w:rsid w:val="00D055DC"/>
    <w:rsid w:val="00D057EC"/>
    <w:rsid w:val="00D07D72"/>
    <w:rsid w:val="00D10A7E"/>
    <w:rsid w:val="00D12618"/>
    <w:rsid w:val="00D1297E"/>
    <w:rsid w:val="00D12F8F"/>
    <w:rsid w:val="00D13AC1"/>
    <w:rsid w:val="00D142F7"/>
    <w:rsid w:val="00D15914"/>
    <w:rsid w:val="00D16A84"/>
    <w:rsid w:val="00D16CAB"/>
    <w:rsid w:val="00D170AA"/>
    <w:rsid w:val="00D1742D"/>
    <w:rsid w:val="00D17561"/>
    <w:rsid w:val="00D1773E"/>
    <w:rsid w:val="00D17AB7"/>
    <w:rsid w:val="00D17B69"/>
    <w:rsid w:val="00D2007E"/>
    <w:rsid w:val="00D20DE0"/>
    <w:rsid w:val="00D20E9B"/>
    <w:rsid w:val="00D23558"/>
    <w:rsid w:val="00D24083"/>
    <w:rsid w:val="00D24220"/>
    <w:rsid w:val="00D24A5F"/>
    <w:rsid w:val="00D25720"/>
    <w:rsid w:val="00D25AC5"/>
    <w:rsid w:val="00D27E40"/>
    <w:rsid w:val="00D31C5C"/>
    <w:rsid w:val="00D33FEF"/>
    <w:rsid w:val="00D34249"/>
    <w:rsid w:val="00D3506C"/>
    <w:rsid w:val="00D3519F"/>
    <w:rsid w:val="00D35B6B"/>
    <w:rsid w:val="00D36809"/>
    <w:rsid w:val="00D37E96"/>
    <w:rsid w:val="00D40E93"/>
    <w:rsid w:val="00D41204"/>
    <w:rsid w:val="00D41602"/>
    <w:rsid w:val="00D419A3"/>
    <w:rsid w:val="00D4223A"/>
    <w:rsid w:val="00D42CE5"/>
    <w:rsid w:val="00D4349F"/>
    <w:rsid w:val="00D4422C"/>
    <w:rsid w:val="00D44484"/>
    <w:rsid w:val="00D44F9F"/>
    <w:rsid w:val="00D45046"/>
    <w:rsid w:val="00D45D2D"/>
    <w:rsid w:val="00D45E0F"/>
    <w:rsid w:val="00D4701C"/>
    <w:rsid w:val="00D47390"/>
    <w:rsid w:val="00D50311"/>
    <w:rsid w:val="00D51217"/>
    <w:rsid w:val="00D519A9"/>
    <w:rsid w:val="00D53600"/>
    <w:rsid w:val="00D53A2B"/>
    <w:rsid w:val="00D55466"/>
    <w:rsid w:val="00D5671E"/>
    <w:rsid w:val="00D56959"/>
    <w:rsid w:val="00D571E8"/>
    <w:rsid w:val="00D573E7"/>
    <w:rsid w:val="00D6098D"/>
    <w:rsid w:val="00D60A1A"/>
    <w:rsid w:val="00D614BB"/>
    <w:rsid w:val="00D633E5"/>
    <w:rsid w:val="00D63527"/>
    <w:rsid w:val="00D6382B"/>
    <w:rsid w:val="00D63D35"/>
    <w:rsid w:val="00D64C76"/>
    <w:rsid w:val="00D657FE"/>
    <w:rsid w:val="00D67329"/>
    <w:rsid w:val="00D70156"/>
    <w:rsid w:val="00D716D1"/>
    <w:rsid w:val="00D72678"/>
    <w:rsid w:val="00D727B3"/>
    <w:rsid w:val="00D72DD8"/>
    <w:rsid w:val="00D73E42"/>
    <w:rsid w:val="00D74250"/>
    <w:rsid w:val="00D75714"/>
    <w:rsid w:val="00D75E9A"/>
    <w:rsid w:val="00D77717"/>
    <w:rsid w:val="00D77D84"/>
    <w:rsid w:val="00D77DDA"/>
    <w:rsid w:val="00D77EE6"/>
    <w:rsid w:val="00D80109"/>
    <w:rsid w:val="00D808A7"/>
    <w:rsid w:val="00D81065"/>
    <w:rsid w:val="00D816D6"/>
    <w:rsid w:val="00D81A8C"/>
    <w:rsid w:val="00D81C53"/>
    <w:rsid w:val="00D82FE8"/>
    <w:rsid w:val="00D8307A"/>
    <w:rsid w:val="00D84569"/>
    <w:rsid w:val="00D84767"/>
    <w:rsid w:val="00D85214"/>
    <w:rsid w:val="00D853F9"/>
    <w:rsid w:val="00D87FA9"/>
    <w:rsid w:val="00D8C078"/>
    <w:rsid w:val="00D90CFE"/>
    <w:rsid w:val="00D9375C"/>
    <w:rsid w:val="00D9499E"/>
    <w:rsid w:val="00D9505A"/>
    <w:rsid w:val="00D955A4"/>
    <w:rsid w:val="00D9599E"/>
    <w:rsid w:val="00D95DCE"/>
    <w:rsid w:val="00D9615C"/>
    <w:rsid w:val="00D9645A"/>
    <w:rsid w:val="00D97267"/>
    <w:rsid w:val="00DA052A"/>
    <w:rsid w:val="00DA0C49"/>
    <w:rsid w:val="00DA0F21"/>
    <w:rsid w:val="00DA2ACE"/>
    <w:rsid w:val="00DA31E3"/>
    <w:rsid w:val="00DA35F2"/>
    <w:rsid w:val="00DA66A5"/>
    <w:rsid w:val="00DA78B1"/>
    <w:rsid w:val="00DB00E9"/>
    <w:rsid w:val="00DB02DF"/>
    <w:rsid w:val="00DB072D"/>
    <w:rsid w:val="00DB07CA"/>
    <w:rsid w:val="00DB09FF"/>
    <w:rsid w:val="00DB1071"/>
    <w:rsid w:val="00DB15AB"/>
    <w:rsid w:val="00DB1BC0"/>
    <w:rsid w:val="00DB2CC2"/>
    <w:rsid w:val="00DB2D31"/>
    <w:rsid w:val="00DB3D3B"/>
    <w:rsid w:val="00DB46F6"/>
    <w:rsid w:val="00DB4D97"/>
    <w:rsid w:val="00DB4F36"/>
    <w:rsid w:val="00DB56BF"/>
    <w:rsid w:val="00DB6010"/>
    <w:rsid w:val="00DB61D6"/>
    <w:rsid w:val="00DB6974"/>
    <w:rsid w:val="00DB7B15"/>
    <w:rsid w:val="00DC018E"/>
    <w:rsid w:val="00DC26A7"/>
    <w:rsid w:val="00DC2FE1"/>
    <w:rsid w:val="00DC355B"/>
    <w:rsid w:val="00DC35D6"/>
    <w:rsid w:val="00DC379F"/>
    <w:rsid w:val="00DC44D0"/>
    <w:rsid w:val="00DC4B45"/>
    <w:rsid w:val="00DC50CA"/>
    <w:rsid w:val="00DC546E"/>
    <w:rsid w:val="00DC696C"/>
    <w:rsid w:val="00DC73E6"/>
    <w:rsid w:val="00DC785C"/>
    <w:rsid w:val="00DD0C7A"/>
    <w:rsid w:val="00DD1310"/>
    <w:rsid w:val="00DD2440"/>
    <w:rsid w:val="00DD3397"/>
    <w:rsid w:val="00DD5CB8"/>
    <w:rsid w:val="00DD744A"/>
    <w:rsid w:val="00DD7972"/>
    <w:rsid w:val="00DD7D32"/>
    <w:rsid w:val="00DD7E9E"/>
    <w:rsid w:val="00DE0186"/>
    <w:rsid w:val="00DE06BB"/>
    <w:rsid w:val="00DE1085"/>
    <w:rsid w:val="00DE1B42"/>
    <w:rsid w:val="00DE2EC6"/>
    <w:rsid w:val="00DE3716"/>
    <w:rsid w:val="00DE3913"/>
    <w:rsid w:val="00DE45AE"/>
    <w:rsid w:val="00DE5C4F"/>
    <w:rsid w:val="00DE6711"/>
    <w:rsid w:val="00DE7C66"/>
    <w:rsid w:val="00DE7E99"/>
    <w:rsid w:val="00DF0C14"/>
    <w:rsid w:val="00DF1DC9"/>
    <w:rsid w:val="00DF2E6F"/>
    <w:rsid w:val="00DF3418"/>
    <w:rsid w:val="00DF3787"/>
    <w:rsid w:val="00DF3B2A"/>
    <w:rsid w:val="00DF4C98"/>
    <w:rsid w:val="00DF5666"/>
    <w:rsid w:val="00DF5B8C"/>
    <w:rsid w:val="00DF606D"/>
    <w:rsid w:val="00DF6941"/>
    <w:rsid w:val="00E008F4"/>
    <w:rsid w:val="00E00EC2"/>
    <w:rsid w:val="00E02672"/>
    <w:rsid w:val="00E02CB5"/>
    <w:rsid w:val="00E03AF2"/>
    <w:rsid w:val="00E03E0F"/>
    <w:rsid w:val="00E05778"/>
    <w:rsid w:val="00E062F1"/>
    <w:rsid w:val="00E0636B"/>
    <w:rsid w:val="00E067C4"/>
    <w:rsid w:val="00E069F8"/>
    <w:rsid w:val="00E06A8E"/>
    <w:rsid w:val="00E06EA6"/>
    <w:rsid w:val="00E06F22"/>
    <w:rsid w:val="00E07E2C"/>
    <w:rsid w:val="00E10506"/>
    <w:rsid w:val="00E10B49"/>
    <w:rsid w:val="00E113DE"/>
    <w:rsid w:val="00E1145E"/>
    <w:rsid w:val="00E11D1B"/>
    <w:rsid w:val="00E128A5"/>
    <w:rsid w:val="00E130A1"/>
    <w:rsid w:val="00E14549"/>
    <w:rsid w:val="00E14DE4"/>
    <w:rsid w:val="00E15099"/>
    <w:rsid w:val="00E166AF"/>
    <w:rsid w:val="00E172F7"/>
    <w:rsid w:val="00E17F45"/>
    <w:rsid w:val="00E2031E"/>
    <w:rsid w:val="00E20574"/>
    <w:rsid w:val="00E20840"/>
    <w:rsid w:val="00E209BB"/>
    <w:rsid w:val="00E20B4B"/>
    <w:rsid w:val="00E226C6"/>
    <w:rsid w:val="00E22986"/>
    <w:rsid w:val="00E22C78"/>
    <w:rsid w:val="00E23AC2"/>
    <w:rsid w:val="00E2458A"/>
    <w:rsid w:val="00E248A6"/>
    <w:rsid w:val="00E24CDF"/>
    <w:rsid w:val="00E24F04"/>
    <w:rsid w:val="00E25A10"/>
    <w:rsid w:val="00E268AA"/>
    <w:rsid w:val="00E26C29"/>
    <w:rsid w:val="00E273FE"/>
    <w:rsid w:val="00E278D8"/>
    <w:rsid w:val="00E30B20"/>
    <w:rsid w:val="00E321FA"/>
    <w:rsid w:val="00E32389"/>
    <w:rsid w:val="00E337D9"/>
    <w:rsid w:val="00E33B0E"/>
    <w:rsid w:val="00E340E0"/>
    <w:rsid w:val="00E34F59"/>
    <w:rsid w:val="00E35C83"/>
    <w:rsid w:val="00E35E47"/>
    <w:rsid w:val="00E36506"/>
    <w:rsid w:val="00E36668"/>
    <w:rsid w:val="00E37AD7"/>
    <w:rsid w:val="00E401F9"/>
    <w:rsid w:val="00E4047B"/>
    <w:rsid w:val="00E40C19"/>
    <w:rsid w:val="00E40EC5"/>
    <w:rsid w:val="00E40EDB"/>
    <w:rsid w:val="00E4189A"/>
    <w:rsid w:val="00E42375"/>
    <w:rsid w:val="00E43884"/>
    <w:rsid w:val="00E445D7"/>
    <w:rsid w:val="00E46697"/>
    <w:rsid w:val="00E46FA3"/>
    <w:rsid w:val="00E50123"/>
    <w:rsid w:val="00E506E4"/>
    <w:rsid w:val="00E5121D"/>
    <w:rsid w:val="00E5185F"/>
    <w:rsid w:val="00E54498"/>
    <w:rsid w:val="00E55D35"/>
    <w:rsid w:val="00E56579"/>
    <w:rsid w:val="00E566D7"/>
    <w:rsid w:val="00E56B85"/>
    <w:rsid w:val="00E56DF9"/>
    <w:rsid w:val="00E574D9"/>
    <w:rsid w:val="00E60A87"/>
    <w:rsid w:val="00E60ECF"/>
    <w:rsid w:val="00E613E6"/>
    <w:rsid w:val="00E637D3"/>
    <w:rsid w:val="00E63E72"/>
    <w:rsid w:val="00E6513D"/>
    <w:rsid w:val="00E6526F"/>
    <w:rsid w:val="00E65656"/>
    <w:rsid w:val="00E65939"/>
    <w:rsid w:val="00E65D95"/>
    <w:rsid w:val="00E661DD"/>
    <w:rsid w:val="00E6688C"/>
    <w:rsid w:val="00E66A48"/>
    <w:rsid w:val="00E676B2"/>
    <w:rsid w:val="00E67E5B"/>
    <w:rsid w:val="00E70758"/>
    <w:rsid w:val="00E71403"/>
    <w:rsid w:val="00E722F6"/>
    <w:rsid w:val="00E72EAD"/>
    <w:rsid w:val="00E7392C"/>
    <w:rsid w:val="00E74BA5"/>
    <w:rsid w:val="00E75A6A"/>
    <w:rsid w:val="00E7707D"/>
    <w:rsid w:val="00E7741B"/>
    <w:rsid w:val="00E804AB"/>
    <w:rsid w:val="00E807D0"/>
    <w:rsid w:val="00E807F8"/>
    <w:rsid w:val="00E8099B"/>
    <w:rsid w:val="00E82BCB"/>
    <w:rsid w:val="00E838DA"/>
    <w:rsid w:val="00E8521F"/>
    <w:rsid w:val="00E85652"/>
    <w:rsid w:val="00E85BFD"/>
    <w:rsid w:val="00E86CD0"/>
    <w:rsid w:val="00E87C30"/>
    <w:rsid w:val="00E90C6D"/>
    <w:rsid w:val="00E90D44"/>
    <w:rsid w:val="00E90FDE"/>
    <w:rsid w:val="00E92282"/>
    <w:rsid w:val="00E92F39"/>
    <w:rsid w:val="00E939AE"/>
    <w:rsid w:val="00E94EA3"/>
    <w:rsid w:val="00E95034"/>
    <w:rsid w:val="00E95344"/>
    <w:rsid w:val="00E96164"/>
    <w:rsid w:val="00E96818"/>
    <w:rsid w:val="00EA0569"/>
    <w:rsid w:val="00EA1889"/>
    <w:rsid w:val="00EA193D"/>
    <w:rsid w:val="00EA1B6E"/>
    <w:rsid w:val="00EA1CFC"/>
    <w:rsid w:val="00EA1E87"/>
    <w:rsid w:val="00EA2C7C"/>
    <w:rsid w:val="00EA309A"/>
    <w:rsid w:val="00EA3808"/>
    <w:rsid w:val="00EA3BC0"/>
    <w:rsid w:val="00EA40D4"/>
    <w:rsid w:val="00EA492B"/>
    <w:rsid w:val="00EA4CBA"/>
    <w:rsid w:val="00EA526E"/>
    <w:rsid w:val="00EA62DF"/>
    <w:rsid w:val="00EA6B41"/>
    <w:rsid w:val="00EA6B42"/>
    <w:rsid w:val="00EA6C97"/>
    <w:rsid w:val="00EB43D0"/>
    <w:rsid w:val="00EB503D"/>
    <w:rsid w:val="00EB51C5"/>
    <w:rsid w:val="00EB52EF"/>
    <w:rsid w:val="00EB56B1"/>
    <w:rsid w:val="00EB5FEF"/>
    <w:rsid w:val="00EB6110"/>
    <w:rsid w:val="00EB6E49"/>
    <w:rsid w:val="00EB7A1E"/>
    <w:rsid w:val="00EC1B5A"/>
    <w:rsid w:val="00EC20BA"/>
    <w:rsid w:val="00EC2ABB"/>
    <w:rsid w:val="00EC2F3F"/>
    <w:rsid w:val="00EC3204"/>
    <w:rsid w:val="00EC3D00"/>
    <w:rsid w:val="00EC44DD"/>
    <w:rsid w:val="00EC4C99"/>
    <w:rsid w:val="00EC643B"/>
    <w:rsid w:val="00EC7294"/>
    <w:rsid w:val="00EC7E01"/>
    <w:rsid w:val="00ED0077"/>
    <w:rsid w:val="00ED05AD"/>
    <w:rsid w:val="00ED0F0C"/>
    <w:rsid w:val="00ED1025"/>
    <w:rsid w:val="00ED1D82"/>
    <w:rsid w:val="00ED2398"/>
    <w:rsid w:val="00ED288D"/>
    <w:rsid w:val="00ED2C78"/>
    <w:rsid w:val="00ED2DA6"/>
    <w:rsid w:val="00ED3902"/>
    <w:rsid w:val="00ED4E6D"/>
    <w:rsid w:val="00ED609A"/>
    <w:rsid w:val="00ED6195"/>
    <w:rsid w:val="00ED6D41"/>
    <w:rsid w:val="00ED738E"/>
    <w:rsid w:val="00ED7889"/>
    <w:rsid w:val="00ED7D33"/>
    <w:rsid w:val="00EE04DF"/>
    <w:rsid w:val="00EE06AB"/>
    <w:rsid w:val="00EE0D23"/>
    <w:rsid w:val="00EE1250"/>
    <w:rsid w:val="00EE1BF1"/>
    <w:rsid w:val="00EE3FCA"/>
    <w:rsid w:val="00EE4763"/>
    <w:rsid w:val="00EE50E5"/>
    <w:rsid w:val="00EE5134"/>
    <w:rsid w:val="00EE5375"/>
    <w:rsid w:val="00EE59B9"/>
    <w:rsid w:val="00EE5CAF"/>
    <w:rsid w:val="00EF10F9"/>
    <w:rsid w:val="00EF1B89"/>
    <w:rsid w:val="00EF314D"/>
    <w:rsid w:val="00EF3261"/>
    <w:rsid w:val="00EF43D6"/>
    <w:rsid w:val="00EF5A03"/>
    <w:rsid w:val="00EF63C8"/>
    <w:rsid w:val="00EF6950"/>
    <w:rsid w:val="00EF6C9F"/>
    <w:rsid w:val="00EF710B"/>
    <w:rsid w:val="00EF7B60"/>
    <w:rsid w:val="00EF7B6D"/>
    <w:rsid w:val="00F00F86"/>
    <w:rsid w:val="00F01F73"/>
    <w:rsid w:val="00F02664"/>
    <w:rsid w:val="00F0648B"/>
    <w:rsid w:val="00F06D0F"/>
    <w:rsid w:val="00F07FE9"/>
    <w:rsid w:val="00F105D4"/>
    <w:rsid w:val="00F115AA"/>
    <w:rsid w:val="00F12615"/>
    <w:rsid w:val="00F128C2"/>
    <w:rsid w:val="00F12A29"/>
    <w:rsid w:val="00F12DDA"/>
    <w:rsid w:val="00F13757"/>
    <w:rsid w:val="00F13A4C"/>
    <w:rsid w:val="00F173D0"/>
    <w:rsid w:val="00F20E75"/>
    <w:rsid w:val="00F21499"/>
    <w:rsid w:val="00F22AFB"/>
    <w:rsid w:val="00F24A2F"/>
    <w:rsid w:val="00F25241"/>
    <w:rsid w:val="00F25F9D"/>
    <w:rsid w:val="00F26268"/>
    <w:rsid w:val="00F2678F"/>
    <w:rsid w:val="00F26BE3"/>
    <w:rsid w:val="00F26F92"/>
    <w:rsid w:val="00F27107"/>
    <w:rsid w:val="00F27224"/>
    <w:rsid w:val="00F277E1"/>
    <w:rsid w:val="00F309C0"/>
    <w:rsid w:val="00F309DD"/>
    <w:rsid w:val="00F30B09"/>
    <w:rsid w:val="00F30F6E"/>
    <w:rsid w:val="00F313A6"/>
    <w:rsid w:val="00F32B8A"/>
    <w:rsid w:val="00F32DBF"/>
    <w:rsid w:val="00F3321A"/>
    <w:rsid w:val="00F33AD2"/>
    <w:rsid w:val="00F33EEE"/>
    <w:rsid w:val="00F3440D"/>
    <w:rsid w:val="00F34A35"/>
    <w:rsid w:val="00F35051"/>
    <w:rsid w:val="00F35150"/>
    <w:rsid w:val="00F35634"/>
    <w:rsid w:val="00F36965"/>
    <w:rsid w:val="00F377C8"/>
    <w:rsid w:val="00F37C57"/>
    <w:rsid w:val="00F40628"/>
    <w:rsid w:val="00F40D33"/>
    <w:rsid w:val="00F40FC5"/>
    <w:rsid w:val="00F41BDF"/>
    <w:rsid w:val="00F439C8"/>
    <w:rsid w:val="00F43AA3"/>
    <w:rsid w:val="00F44D51"/>
    <w:rsid w:val="00F4518D"/>
    <w:rsid w:val="00F45A00"/>
    <w:rsid w:val="00F50D14"/>
    <w:rsid w:val="00F5100C"/>
    <w:rsid w:val="00F52473"/>
    <w:rsid w:val="00F52AB2"/>
    <w:rsid w:val="00F542FF"/>
    <w:rsid w:val="00F545CF"/>
    <w:rsid w:val="00F572DD"/>
    <w:rsid w:val="00F57504"/>
    <w:rsid w:val="00F57565"/>
    <w:rsid w:val="00F57FED"/>
    <w:rsid w:val="00F603A9"/>
    <w:rsid w:val="00F603E8"/>
    <w:rsid w:val="00F6103F"/>
    <w:rsid w:val="00F613B6"/>
    <w:rsid w:val="00F628A3"/>
    <w:rsid w:val="00F63231"/>
    <w:rsid w:val="00F652AC"/>
    <w:rsid w:val="00F65914"/>
    <w:rsid w:val="00F665FC"/>
    <w:rsid w:val="00F67DA7"/>
    <w:rsid w:val="00F705B0"/>
    <w:rsid w:val="00F70B5B"/>
    <w:rsid w:val="00F722A3"/>
    <w:rsid w:val="00F72F9F"/>
    <w:rsid w:val="00F73206"/>
    <w:rsid w:val="00F73582"/>
    <w:rsid w:val="00F74148"/>
    <w:rsid w:val="00F7455D"/>
    <w:rsid w:val="00F75EAA"/>
    <w:rsid w:val="00F76581"/>
    <w:rsid w:val="00F76758"/>
    <w:rsid w:val="00F76C42"/>
    <w:rsid w:val="00F7763C"/>
    <w:rsid w:val="00F77A74"/>
    <w:rsid w:val="00F80BD5"/>
    <w:rsid w:val="00F80C40"/>
    <w:rsid w:val="00F821C9"/>
    <w:rsid w:val="00F83038"/>
    <w:rsid w:val="00F8397D"/>
    <w:rsid w:val="00F83A17"/>
    <w:rsid w:val="00F83A94"/>
    <w:rsid w:val="00F862BC"/>
    <w:rsid w:val="00F8664A"/>
    <w:rsid w:val="00F866B7"/>
    <w:rsid w:val="00F86784"/>
    <w:rsid w:val="00F907EF"/>
    <w:rsid w:val="00F915A2"/>
    <w:rsid w:val="00F91633"/>
    <w:rsid w:val="00F938B1"/>
    <w:rsid w:val="00F94370"/>
    <w:rsid w:val="00F9481C"/>
    <w:rsid w:val="00F950CC"/>
    <w:rsid w:val="00F95FE9"/>
    <w:rsid w:val="00F96355"/>
    <w:rsid w:val="00FA0FBE"/>
    <w:rsid w:val="00FA2424"/>
    <w:rsid w:val="00FA2E37"/>
    <w:rsid w:val="00FA3387"/>
    <w:rsid w:val="00FA3434"/>
    <w:rsid w:val="00FA37F8"/>
    <w:rsid w:val="00FA41F0"/>
    <w:rsid w:val="00FA41F6"/>
    <w:rsid w:val="00FA49CE"/>
    <w:rsid w:val="00FA4D7C"/>
    <w:rsid w:val="00FA5E7D"/>
    <w:rsid w:val="00FA64F7"/>
    <w:rsid w:val="00FB01AF"/>
    <w:rsid w:val="00FB05B2"/>
    <w:rsid w:val="00FB1347"/>
    <w:rsid w:val="00FB13DE"/>
    <w:rsid w:val="00FB1820"/>
    <w:rsid w:val="00FB18A6"/>
    <w:rsid w:val="00FB1D88"/>
    <w:rsid w:val="00FB1F04"/>
    <w:rsid w:val="00FB36E7"/>
    <w:rsid w:val="00FB38C8"/>
    <w:rsid w:val="00FB4023"/>
    <w:rsid w:val="00FB5B4A"/>
    <w:rsid w:val="00FB66B8"/>
    <w:rsid w:val="00FC144D"/>
    <w:rsid w:val="00FC1875"/>
    <w:rsid w:val="00FC1D7A"/>
    <w:rsid w:val="00FC1FB3"/>
    <w:rsid w:val="00FC2824"/>
    <w:rsid w:val="00FC2F75"/>
    <w:rsid w:val="00FC3671"/>
    <w:rsid w:val="00FC41FB"/>
    <w:rsid w:val="00FC44F3"/>
    <w:rsid w:val="00FC4626"/>
    <w:rsid w:val="00FC46F0"/>
    <w:rsid w:val="00FC499D"/>
    <w:rsid w:val="00FC4F50"/>
    <w:rsid w:val="00FC5E71"/>
    <w:rsid w:val="00FC6036"/>
    <w:rsid w:val="00FC704F"/>
    <w:rsid w:val="00FD0137"/>
    <w:rsid w:val="00FD047B"/>
    <w:rsid w:val="00FD0626"/>
    <w:rsid w:val="00FD080E"/>
    <w:rsid w:val="00FD0908"/>
    <w:rsid w:val="00FD0E79"/>
    <w:rsid w:val="00FD1A28"/>
    <w:rsid w:val="00FD1F35"/>
    <w:rsid w:val="00FD2473"/>
    <w:rsid w:val="00FD3B8D"/>
    <w:rsid w:val="00FD3D1F"/>
    <w:rsid w:val="00FD5231"/>
    <w:rsid w:val="00FD5DE9"/>
    <w:rsid w:val="00FD6372"/>
    <w:rsid w:val="00FD7724"/>
    <w:rsid w:val="00FE1803"/>
    <w:rsid w:val="00FE3C8F"/>
    <w:rsid w:val="00FE5CEC"/>
    <w:rsid w:val="00FE5EE0"/>
    <w:rsid w:val="00FE7323"/>
    <w:rsid w:val="00FF13F2"/>
    <w:rsid w:val="00FF2296"/>
    <w:rsid w:val="00FF3317"/>
    <w:rsid w:val="00FF52C8"/>
    <w:rsid w:val="00FF55FC"/>
    <w:rsid w:val="00FF58AF"/>
    <w:rsid w:val="00FF671A"/>
    <w:rsid w:val="00FF6B51"/>
    <w:rsid w:val="00FF6C5F"/>
    <w:rsid w:val="00FF7828"/>
    <w:rsid w:val="011F1509"/>
    <w:rsid w:val="01366496"/>
    <w:rsid w:val="01386E13"/>
    <w:rsid w:val="0139FA9F"/>
    <w:rsid w:val="013E0A6C"/>
    <w:rsid w:val="0162BB1C"/>
    <w:rsid w:val="01C2896A"/>
    <w:rsid w:val="01E35B4B"/>
    <w:rsid w:val="01E76759"/>
    <w:rsid w:val="02013AD2"/>
    <w:rsid w:val="02044F17"/>
    <w:rsid w:val="022E83F8"/>
    <w:rsid w:val="024690E7"/>
    <w:rsid w:val="024DE921"/>
    <w:rsid w:val="0256BCF4"/>
    <w:rsid w:val="0276253B"/>
    <w:rsid w:val="0276CCF8"/>
    <w:rsid w:val="029596A5"/>
    <w:rsid w:val="029F2535"/>
    <w:rsid w:val="02A8BA6E"/>
    <w:rsid w:val="02C2A0F8"/>
    <w:rsid w:val="02F081D0"/>
    <w:rsid w:val="030B833D"/>
    <w:rsid w:val="032F2062"/>
    <w:rsid w:val="0346D547"/>
    <w:rsid w:val="035374E4"/>
    <w:rsid w:val="0364CEA8"/>
    <w:rsid w:val="036A4418"/>
    <w:rsid w:val="036EA9AF"/>
    <w:rsid w:val="0392DA72"/>
    <w:rsid w:val="03A6C82E"/>
    <w:rsid w:val="03B06157"/>
    <w:rsid w:val="03B4F8CE"/>
    <w:rsid w:val="03B6B663"/>
    <w:rsid w:val="03BED1C3"/>
    <w:rsid w:val="03D32E46"/>
    <w:rsid w:val="03D4B47E"/>
    <w:rsid w:val="03D976CB"/>
    <w:rsid w:val="0410F369"/>
    <w:rsid w:val="041162C5"/>
    <w:rsid w:val="042097EE"/>
    <w:rsid w:val="0424F47B"/>
    <w:rsid w:val="044C3418"/>
    <w:rsid w:val="0451DD91"/>
    <w:rsid w:val="0457D08F"/>
    <w:rsid w:val="04738C25"/>
    <w:rsid w:val="04B3D6D4"/>
    <w:rsid w:val="04BB5692"/>
    <w:rsid w:val="04D79C7E"/>
    <w:rsid w:val="04DD1D9F"/>
    <w:rsid w:val="04E446EE"/>
    <w:rsid w:val="04FE57CD"/>
    <w:rsid w:val="052E8304"/>
    <w:rsid w:val="05341715"/>
    <w:rsid w:val="05358B92"/>
    <w:rsid w:val="054113DB"/>
    <w:rsid w:val="054744D7"/>
    <w:rsid w:val="05529885"/>
    <w:rsid w:val="05753559"/>
    <w:rsid w:val="058DDB53"/>
    <w:rsid w:val="05914DE6"/>
    <w:rsid w:val="05B2A0E4"/>
    <w:rsid w:val="05D4203B"/>
    <w:rsid w:val="05D69F9A"/>
    <w:rsid w:val="05E40583"/>
    <w:rsid w:val="05E48C1E"/>
    <w:rsid w:val="05EF9E0F"/>
    <w:rsid w:val="061069DB"/>
    <w:rsid w:val="0616A7EB"/>
    <w:rsid w:val="066BBAD6"/>
    <w:rsid w:val="0684195C"/>
    <w:rsid w:val="06898054"/>
    <w:rsid w:val="06981F8E"/>
    <w:rsid w:val="069918DF"/>
    <w:rsid w:val="069F59A9"/>
    <w:rsid w:val="06A8CD02"/>
    <w:rsid w:val="06AE5FD5"/>
    <w:rsid w:val="06CAED8C"/>
    <w:rsid w:val="06EA2078"/>
    <w:rsid w:val="0703D18D"/>
    <w:rsid w:val="071034CF"/>
    <w:rsid w:val="072515D9"/>
    <w:rsid w:val="0747277A"/>
    <w:rsid w:val="074C3D8F"/>
    <w:rsid w:val="07553881"/>
    <w:rsid w:val="077B8C09"/>
    <w:rsid w:val="07A95649"/>
    <w:rsid w:val="07BBD4A6"/>
    <w:rsid w:val="07BDAF14"/>
    <w:rsid w:val="07D06F71"/>
    <w:rsid w:val="07D451A2"/>
    <w:rsid w:val="07E527D2"/>
    <w:rsid w:val="081035A0"/>
    <w:rsid w:val="0861181C"/>
    <w:rsid w:val="087BF894"/>
    <w:rsid w:val="089B1B33"/>
    <w:rsid w:val="08A057CB"/>
    <w:rsid w:val="08D5DC90"/>
    <w:rsid w:val="092169C9"/>
    <w:rsid w:val="0923893E"/>
    <w:rsid w:val="093F1266"/>
    <w:rsid w:val="095D6FA9"/>
    <w:rsid w:val="095EF44B"/>
    <w:rsid w:val="095FF3F4"/>
    <w:rsid w:val="0967E32C"/>
    <w:rsid w:val="09766E66"/>
    <w:rsid w:val="097C4A31"/>
    <w:rsid w:val="097C6D31"/>
    <w:rsid w:val="097FE94A"/>
    <w:rsid w:val="0987300D"/>
    <w:rsid w:val="09881B70"/>
    <w:rsid w:val="098B137D"/>
    <w:rsid w:val="09A9EEE4"/>
    <w:rsid w:val="09AB043D"/>
    <w:rsid w:val="09B839E7"/>
    <w:rsid w:val="09B8BB32"/>
    <w:rsid w:val="09C164EA"/>
    <w:rsid w:val="09C1C3F2"/>
    <w:rsid w:val="09C2487F"/>
    <w:rsid w:val="0A036574"/>
    <w:rsid w:val="0A29CC9A"/>
    <w:rsid w:val="0A44A812"/>
    <w:rsid w:val="0A487ADE"/>
    <w:rsid w:val="0A4F6F00"/>
    <w:rsid w:val="0A7BF0C8"/>
    <w:rsid w:val="0A948382"/>
    <w:rsid w:val="0A9A5F06"/>
    <w:rsid w:val="0AA29930"/>
    <w:rsid w:val="0ABC7552"/>
    <w:rsid w:val="0AD881EF"/>
    <w:rsid w:val="0ADE50AC"/>
    <w:rsid w:val="0AFCD88B"/>
    <w:rsid w:val="0B03B3B0"/>
    <w:rsid w:val="0B094CB5"/>
    <w:rsid w:val="0B09BC10"/>
    <w:rsid w:val="0B218EEC"/>
    <w:rsid w:val="0B2E1FFF"/>
    <w:rsid w:val="0B3C696F"/>
    <w:rsid w:val="0B505115"/>
    <w:rsid w:val="0B7EE247"/>
    <w:rsid w:val="0B84E469"/>
    <w:rsid w:val="0B8EA0C5"/>
    <w:rsid w:val="0B9715E6"/>
    <w:rsid w:val="0BA178B8"/>
    <w:rsid w:val="0BAF51B7"/>
    <w:rsid w:val="0BD14BD4"/>
    <w:rsid w:val="0BD2B253"/>
    <w:rsid w:val="0BD8EC89"/>
    <w:rsid w:val="0BF8BAAD"/>
    <w:rsid w:val="0BF8CAA8"/>
    <w:rsid w:val="0C08320C"/>
    <w:rsid w:val="0C18E2CA"/>
    <w:rsid w:val="0C1B58CA"/>
    <w:rsid w:val="0C27AAF9"/>
    <w:rsid w:val="0C417715"/>
    <w:rsid w:val="0C50A9D2"/>
    <w:rsid w:val="0C538B03"/>
    <w:rsid w:val="0C8FB8FB"/>
    <w:rsid w:val="0CBD5F4D"/>
    <w:rsid w:val="0CD349A1"/>
    <w:rsid w:val="0CD41A63"/>
    <w:rsid w:val="0CDD1479"/>
    <w:rsid w:val="0CDF60FF"/>
    <w:rsid w:val="0CE02B44"/>
    <w:rsid w:val="0D42A88F"/>
    <w:rsid w:val="0D504D0F"/>
    <w:rsid w:val="0D536310"/>
    <w:rsid w:val="0D67F814"/>
    <w:rsid w:val="0D6BE124"/>
    <w:rsid w:val="0D6D5946"/>
    <w:rsid w:val="0D7AB798"/>
    <w:rsid w:val="0D81575A"/>
    <w:rsid w:val="0D974D78"/>
    <w:rsid w:val="0DAA3D06"/>
    <w:rsid w:val="0DD94C74"/>
    <w:rsid w:val="0DE23EFF"/>
    <w:rsid w:val="0DE554CA"/>
    <w:rsid w:val="0DEA02DA"/>
    <w:rsid w:val="0E3A13FD"/>
    <w:rsid w:val="0E3C29ED"/>
    <w:rsid w:val="0E77D2E4"/>
    <w:rsid w:val="0E820EFB"/>
    <w:rsid w:val="0EA042F2"/>
    <w:rsid w:val="0EB0D33C"/>
    <w:rsid w:val="0EB885F5"/>
    <w:rsid w:val="0ED62342"/>
    <w:rsid w:val="0EE85DBE"/>
    <w:rsid w:val="0EF1660E"/>
    <w:rsid w:val="0EF9359C"/>
    <w:rsid w:val="0F0AD12C"/>
    <w:rsid w:val="0F1C469B"/>
    <w:rsid w:val="0F538DA4"/>
    <w:rsid w:val="0F87FE74"/>
    <w:rsid w:val="0F93AD55"/>
    <w:rsid w:val="0FBDBD47"/>
    <w:rsid w:val="0FBE0C8E"/>
    <w:rsid w:val="0FCBA660"/>
    <w:rsid w:val="0FDB9AD0"/>
    <w:rsid w:val="0FE622A6"/>
    <w:rsid w:val="0FEACF59"/>
    <w:rsid w:val="0FF6085B"/>
    <w:rsid w:val="100431EF"/>
    <w:rsid w:val="101884B3"/>
    <w:rsid w:val="101BD891"/>
    <w:rsid w:val="1023C9FF"/>
    <w:rsid w:val="1024BA3A"/>
    <w:rsid w:val="1025D977"/>
    <w:rsid w:val="102F69DD"/>
    <w:rsid w:val="1037BE95"/>
    <w:rsid w:val="1039F051"/>
    <w:rsid w:val="10560CA9"/>
    <w:rsid w:val="1072B824"/>
    <w:rsid w:val="10A0CD1C"/>
    <w:rsid w:val="10A857FD"/>
    <w:rsid w:val="10B97FD5"/>
    <w:rsid w:val="10BD3136"/>
    <w:rsid w:val="10CDA0BC"/>
    <w:rsid w:val="1107761A"/>
    <w:rsid w:val="1112B7E8"/>
    <w:rsid w:val="11133749"/>
    <w:rsid w:val="11223CD5"/>
    <w:rsid w:val="1131A02A"/>
    <w:rsid w:val="113B29DC"/>
    <w:rsid w:val="115CEEDA"/>
    <w:rsid w:val="116EDCEA"/>
    <w:rsid w:val="11753766"/>
    <w:rsid w:val="117A9BC3"/>
    <w:rsid w:val="11889465"/>
    <w:rsid w:val="1190D070"/>
    <w:rsid w:val="119986D2"/>
    <w:rsid w:val="11B0C60C"/>
    <w:rsid w:val="11B219DC"/>
    <w:rsid w:val="11B421A7"/>
    <w:rsid w:val="11C11F42"/>
    <w:rsid w:val="11DCFCBB"/>
    <w:rsid w:val="11E02F26"/>
    <w:rsid w:val="11F0B139"/>
    <w:rsid w:val="12067634"/>
    <w:rsid w:val="122A6DF5"/>
    <w:rsid w:val="12464794"/>
    <w:rsid w:val="124DCEAC"/>
    <w:rsid w:val="124E54B8"/>
    <w:rsid w:val="12643DE7"/>
    <w:rsid w:val="1287AA18"/>
    <w:rsid w:val="1291CCCC"/>
    <w:rsid w:val="1339E54E"/>
    <w:rsid w:val="136927B4"/>
    <w:rsid w:val="1370480C"/>
    <w:rsid w:val="138936F8"/>
    <w:rsid w:val="13C6582E"/>
    <w:rsid w:val="13C8E6CD"/>
    <w:rsid w:val="13CE47DC"/>
    <w:rsid w:val="1405CB73"/>
    <w:rsid w:val="14091695"/>
    <w:rsid w:val="1409DA30"/>
    <w:rsid w:val="14175701"/>
    <w:rsid w:val="141C5162"/>
    <w:rsid w:val="1423A832"/>
    <w:rsid w:val="1437B76F"/>
    <w:rsid w:val="14493FBB"/>
    <w:rsid w:val="144D3AF1"/>
    <w:rsid w:val="1478B257"/>
    <w:rsid w:val="148EBBAC"/>
    <w:rsid w:val="149034F3"/>
    <w:rsid w:val="14B896F6"/>
    <w:rsid w:val="14C37F36"/>
    <w:rsid w:val="14DE6784"/>
    <w:rsid w:val="150D417D"/>
    <w:rsid w:val="1512079A"/>
    <w:rsid w:val="1585F15D"/>
    <w:rsid w:val="15A22E3B"/>
    <w:rsid w:val="15AB303A"/>
    <w:rsid w:val="15BB6E2F"/>
    <w:rsid w:val="15CCC935"/>
    <w:rsid w:val="15D16EB4"/>
    <w:rsid w:val="15E3AB87"/>
    <w:rsid w:val="15F3E6F1"/>
    <w:rsid w:val="15F47142"/>
    <w:rsid w:val="15F89C34"/>
    <w:rsid w:val="1615E673"/>
    <w:rsid w:val="161AA679"/>
    <w:rsid w:val="163BF893"/>
    <w:rsid w:val="164CD1B0"/>
    <w:rsid w:val="165D0AB6"/>
    <w:rsid w:val="166739C1"/>
    <w:rsid w:val="1683C766"/>
    <w:rsid w:val="16889E93"/>
    <w:rsid w:val="16B4BFE5"/>
    <w:rsid w:val="16BF179C"/>
    <w:rsid w:val="16D76F85"/>
    <w:rsid w:val="16DC3017"/>
    <w:rsid w:val="16DE06F8"/>
    <w:rsid w:val="16E0142B"/>
    <w:rsid w:val="17058FBE"/>
    <w:rsid w:val="170A777A"/>
    <w:rsid w:val="170D4439"/>
    <w:rsid w:val="17108554"/>
    <w:rsid w:val="1715BE99"/>
    <w:rsid w:val="1716130E"/>
    <w:rsid w:val="171A1C08"/>
    <w:rsid w:val="1722F3F6"/>
    <w:rsid w:val="17276FC9"/>
    <w:rsid w:val="172B340A"/>
    <w:rsid w:val="17330D38"/>
    <w:rsid w:val="1747F9E9"/>
    <w:rsid w:val="17664CB5"/>
    <w:rsid w:val="1772F779"/>
    <w:rsid w:val="177836F8"/>
    <w:rsid w:val="178965DA"/>
    <w:rsid w:val="17B80440"/>
    <w:rsid w:val="17F603E9"/>
    <w:rsid w:val="1819A9B9"/>
    <w:rsid w:val="184CE971"/>
    <w:rsid w:val="185355A9"/>
    <w:rsid w:val="1854C8BD"/>
    <w:rsid w:val="18557A6A"/>
    <w:rsid w:val="18AE4949"/>
    <w:rsid w:val="18CEEE58"/>
    <w:rsid w:val="18CEF9BC"/>
    <w:rsid w:val="191D60D7"/>
    <w:rsid w:val="19212722"/>
    <w:rsid w:val="1926EDD8"/>
    <w:rsid w:val="193B6046"/>
    <w:rsid w:val="1941E130"/>
    <w:rsid w:val="1942DFBF"/>
    <w:rsid w:val="194FE74E"/>
    <w:rsid w:val="19591291"/>
    <w:rsid w:val="1970B1E3"/>
    <w:rsid w:val="19711CC0"/>
    <w:rsid w:val="19B1C77B"/>
    <w:rsid w:val="19C3018E"/>
    <w:rsid w:val="19EB3B98"/>
    <w:rsid w:val="19F23CC7"/>
    <w:rsid w:val="1A100CDA"/>
    <w:rsid w:val="1A5736A8"/>
    <w:rsid w:val="1A86C7D0"/>
    <w:rsid w:val="1A998356"/>
    <w:rsid w:val="1ABFF41A"/>
    <w:rsid w:val="1ACD920D"/>
    <w:rsid w:val="1B0A52E9"/>
    <w:rsid w:val="1B1D6FE3"/>
    <w:rsid w:val="1B356178"/>
    <w:rsid w:val="1B40FB8C"/>
    <w:rsid w:val="1B7DDEB2"/>
    <w:rsid w:val="1BB3673D"/>
    <w:rsid w:val="1BD17375"/>
    <w:rsid w:val="1BD47979"/>
    <w:rsid w:val="1BD9FB6B"/>
    <w:rsid w:val="1C0652C3"/>
    <w:rsid w:val="1C07900B"/>
    <w:rsid w:val="1C24FFDC"/>
    <w:rsid w:val="1C26AF51"/>
    <w:rsid w:val="1C2E5B18"/>
    <w:rsid w:val="1C3064F0"/>
    <w:rsid w:val="1C3CE735"/>
    <w:rsid w:val="1C4B33BF"/>
    <w:rsid w:val="1C6914C4"/>
    <w:rsid w:val="1C749141"/>
    <w:rsid w:val="1C75DC6A"/>
    <w:rsid w:val="1CB10DD6"/>
    <w:rsid w:val="1CB48CFE"/>
    <w:rsid w:val="1CDAC2C8"/>
    <w:rsid w:val="1CDCDBBD"/>
    <w:rsid w:val="1D2F08AD"/>
    <w:rsid w:val="1D2F2883"/>
    <w:rsid w:val="1D3C3FF0"/>
    <w:rsid w:val="1D807224"/>
    <w:rsid w:val="1D88ADF2"/>
    <w:rsid w:val="1D8EAD48"/>
    <w:rsid w:val="1DA72293"/>
    <w:rsid w:val="1DC2196C"/>
    <w:rsid w:val="1DE709DA"/>
    <w:rsid w:val="1DE94EC3"/>
    <w:rsid w:val="1DEA77F7"/>
    <w:rsid w:val="1E018BAC"/>
    <w:rsid w:val="1E1EFE9E"/>
    <w:rsid w:val="1E25A5CD"/>
    <w:rsid w:val="1E29BB72"/>
    <w:rsid w:val="1E4805ED"/>
    <w:rsid w:val="1E8A2DFB"/>
    <w:rsid w:val="1E8DDDC0"/>
    <w:rsid w:val="1EA04553"/>
    <w:rsid w:val="1EDC28E2"/>
    <w:rsid w:val="1F173992"/>
    <w:rsid w:val="1F3B69AA"/>
    <w:rsid w:val="1F4501CD"/>
    <w:rsid w:val="1F56107D"/>
    <w:rsid w:val="1F6BB26A"/>
    <w:rsid w:val="1F783E6A"/>
    <w:rsid w:val="1F88C433"/>
    <w:rsid w:val="1FE66BA2"/>
    <w:rsid w:val="1FFFC8BC"/>
    <w:rsid w:val="20058C0D"/>
    <w:rsid w:val="20206E02"/>
    <w:rsid w:val="20400EC5"/>
    <w:rsid w:val="2072CF5E"/>
    <w:rsid w:val="208170AF"/>
    <w:rsid w:val="20875364"/>
    <w:rsid w:val="20930537"/>
    <w:rsid w:val="20A52725"/>
    <w:rsid w:val="20B28D61"/>
    <w:rsid w:val="20C52045"/>
    <w:rsid w:val="20CF3F36"/>
    <w:rsid w:val="20D069AA"/>
    <w:rsid w:val="20D8ECB6"/>
    <w:rsid w:val="20F772B7"/>
    <w:rsid w:val="210DECB2"/>
    <w:rsid w:val="213DD370"/>
    <w:rsid w:val="21966372"/>
    <w:rsid w:val="21982D6D"/>
    <w:rsid w:val="21AA1B68"/>
    <w:rsid w:val="21B01444"/>
    <w:rsid w:val="2200409D"/>
    <w:rsid w:val="2204CB60"/>
    <w:rsid w:val="22253A35"/>
    <w:rsid w:val="2235F9A1"/>
    <w:rsid w:val="22392F2B"/>
    <w:rsid w:val="2239B9C3"/>
    <w:rsid w:val="224E0199"/>
    <w:rsid w:val="227881A0"/>
    <w:rsid w:val="2284763A"/>
    <w:rsid w:val="22887583"/>
    <w:rsid w:val="22A5FAA3"/>
    <w:rsid w:val="22B91CBF"/>
    <w:rsid w:val="22C6AB55"/>
    <w:rsid w:val="22FF30E4"/>
    <w:rsid w:val="2313CDB9"/>
    <w:rsid w:val="23184A8F"/>
    <w:rsid w:val="2351663E"/>
    <w:rsid w:val="23601BD6"/>
    <w:rsid w:val="23703C4B"/>
    <w:rsid w:val="23740E13"/>
    <w:rsid w:val="237F18F3"/>
    <w:rsid w:val="238776B7"/>
    <w:rsid w:val="238A8529"/>
    <w:rsid w:val="23BCC148"/>
    <w:rsid w:val="23F04AC5"/>
    <w:rsid w:val="240907CB"/>
    <w:rsid w:val="24175E96"/>
    <w:rsid w:val="2426F944"/>
    <w:rsid w:val="2436B7BC"/>
    <w:rsid w:val="243D7D2A"/>
    <w:rsid w:val="244415FA"/>
    <w:rsid w:val="244D1E55"/>
    <w:rsid w:val="24643A06"/>
    <w:rsid w:val="24696ACD"/>
    <w:rsid w:val="246B46A9"/>
    <w:rsid w:val="247E76FA"/>
    <w:rsid w:val="24868EAC"/>
    <w:rsid w:val="2493FC9E"/>
    <w:rsid w:val="24BF3D18"/>
    <w:rsid w:val="24D0CC69"/>
    <w:rsid w:val="24E8585E"/>
    <w:rsid w:val="24F0C9D6"/>
    <w:rsid w:val="253A3D16"/>
    <w:rsid w:val="254A6348"/>
    <w:rsid w:val="254E4023"/>
    <w:rsid w:val="255597DC"/>
    <w:rsid w:val="2557DFA8"/>
    <w:rsid w:val="2569D925"/>
    <w:rsid w:val="25715A85"/>
    <w:rsid w:val="257D7AAF"/>
    <w:rsid w:val="257F2603"/>
    <w:rsid w:val="25944903"/>
    <w:rsid w:val="25AA3E59"/>
    <w:rsid w:val="25B2C3EB"/>
    <w:rsid w:val="25BA37DE"/>
    <w:rsid w:val="25BA5CDA"/>
    <w:rsid w:val="25C084A5"/>
    <w:rsid w:val="25C8BB3B"/>
    <w:rsid w:val="25D1257F"/>
    <w:rsid w:val="25F7F493"/>
    <w:rsid w:val="260C0DAE"/>
    <w:rsid w:val="26208900"/>
    <w:rsid w:val="262CFB5F"/>
    <w:rsid w:val="2630939C"/>
    <w:rsid w:val="26840509"/>
    <w:rsid w:val="269330AA"/>
    <w:rsid w:val="269A13CB"/>
    <w:rsid w:val="26B6C9E9"/>
    <w:rsid w:val="26E4881A"/>
    <w:rsid w:val="26EDF84B"/>
    <w:rsid w:val="270C7AC7"/>
    <w:rsid w:val="27186103"/>
    <w:rsid w:val="2722C1D0"/>
    <w:rsid w:val="274078F8"/>
    <w:rsid w:val="2752EE05"/>
    <w:rsid w:val="275C5506"/>
    <w:rsid w:val="275C69F8"/>
    <w:rsid w:val="27614B35"/>
    <w:rsid w:val="27643897"/>
    <w:rsid w:val="27737C29"/>
    <w:rsid w:val="277A4723"/>
    <w:rsid w:val="278BE57E"/>
    <w:rsid w:val="27943DCD"/>
    <w:rsid w:val="27A92280"/>
    <w:rsid w:val="27B43FDA"/>
    <w:rsid w:val="27DE447B"/>
    <w:rsid w:val="27E8FD02"/>
    <w:rsid w:val="27F39895"/>
    <w:rsid w:val="27F609AE"/>
    <w:rsid w:val="28069AAB"/>
    <w:rsid w:val="280E09C6"/>
    <w:rsid w:val="283AD856"/>
    <w:rsid w:val="284CB21D"/>
    <w:rsid w:val="285618E8"/>
    <w:rsid w:val="28603FD6"/>
    <w:rsid w:val="2878A9F8"/>
    <w:rsid w:val="288C60BB"/>
    <w:rsid w:val="28B90AF7"/>
    <w:rsid w:val="28C9CF34"/>
    <w:rsid w:val="28D4522F"/>
    <w:rsid w:val="28F0054D"/>
    <w:rsid w:val="29010AF2"/>
    <w:rsid w:val="290B890B"/>
    <w:rsid w:val="291FB08B"/>
    <w:rsid w:val="29211F26"/>
    <w:rsid w:val="292EE331"/>
    <w:rsid w:val="29626C4B"/>
    <w:rsid w:val="297B4478"/>
    <w:rsid w:val="2989B60D"/>
    <w:rsid w:val="29A0CEDE"/>
    <w:rsid w:val="29B15EA8"/>
    <w:rsid w:val="29CFF406"/>
    <w:rsid w:val="29E3CEB3"/>
    <w:rsid w:val="29EE275B"/>
    <w:rsid w:val="2A02C012"/>
    <w:rsid w:val="2A113DBE"/>
    <w:rsid w:val="2A17C441"/>
    <w:rsid w:val="2A193C90"/>
    <w:rsid w:val="2A30A619"/>
    <w:rsid w:val="2A3D9E25"/>
    <w:rsid w:val="2A4D8A11"/>
    <w:rsid w:val="2A873CAC"/>
    <w:rsid w:val="2A88BF4A"/>
    <w:rsid w:val="2A9DABFB"/>
    <w:rsid w:val="2AD08618"/>
    <w:rsid w:val="2AD5A60F"/>
    <w:rsid w:val="2ADE3F7D"/>
    <w:rsid w:val="2AEB9608"/>
    <w:rsid w:val="2AF7F3EC"/>
    <w:rsid w:val="2B1538EE"/>
    <w:rsid w:val="2B15EADB"/>
    <w:rsid w:val="2B1F6BDF"/>
    <w:rsid w:val="2B2BECB7"/>
    <w:rsid w:val="2B41F09B"/>
    <w:rsid w:val="2B4EC444"/>
    <w:rsid w:val="2B4EEFFB"/>
    <w:rsid w:val="2B54204D"/>
    <w:rsid w:val="2B6534F5"/>
    <w:rsid w:val="2B6FB4B6"/>
    <w:rsid w:val="2B7284D2"/>
    <w:rsid w:val="2BA7EFEC"/>
    <w:rsid w:val="2BC1E9F2"/>
    <w:rsid w:val="2BD3C963"/>
    <w:rsid w:val="2C214937"/>
    <w:rsid w:val="2C521E81"/>
    <w:rsid w:val="2C6F091B"/>
    <w:rsid w:val="2C7F5400"/>
    <w:rsid w:val="2C946957"/>
    <w:rsid w:val="2CA0DEB0"/>
    <w:rsid w:val="2CA7B4C8"/>
    <w:rsid w:val="2CAD59F8"/>
    <w:rsid w:val="2CB7695D"/>
    <w:rsid w:val="2CCAD211"/>
    <w:rsid w:val="2CEB5907"/>
    <w:rsid w:val="2CEF7348"/>
    <w:rsid w:val="2CF8F0F5"/>
    <w:rsid w:val="2D16CE35"/>
    <w:rsid w:val="2D19B49C"/>
    <w:rsid w:val="2D1FA190"/>
    <w:rsid w:val="2D2B6B32"/>
    <w:rsid w:val="2D56436A"/>
    <w:rsid w:val="2D6FD03B"/>
    <w:rsid w:val="2D78432B"/>
    <w:rsid w:val="2D78A44E"/>
    <w:rsid w:val="2D918E45"/>
    <w:rsid w:val="2D99E7C8"/>
    <w:rsid w:val="2DA19B3C"/>
    <w:rsid w:val="2DA935FB"/>
    <w:rsid w:val="2DABD01F"/>
    <w:rsid w:val="2DC75330"/>
    <w:rsid w:val="2DE87398"/>
    <w:rsid w:val="2DFFF36B"/>
    <w:rsid w:val="2E3453A0"/>
    <w:rsid w:val="2E41777B"/>
    <w:rsid w:val="2E603E42"/>
    <w:rsid w:val="2E849770"/>
    <w:rsid w:val="2E872968"/>
    <w:rsid w:val="2E8DE63F"/>
    <w:rsid w:val="2EB7975A"/>
    <w:rsid w:val="2ED9ED38"/>
    <w:rsid w:val="2EF4C2A8"/>
    <w:rsid w:val="2EFC5851"/>
    <w:rsid w:val="2F10BD37"/>
    <w:rsid w:val="2F12953E"/>
    <w:rsid w:val="2F12C56B"/>
    <w:rsid w:val="2F23C371"/>
    <w:rsid w:val="2F2433DC"/>
    <w:rsid w:val="2F4A4389"/>
    <w:rsid w:val="2F57506C"/>
    <w:rsid w:val="2F8C9221"/>
    <w:rsid w:val="2F9999DA"/>
    <w:rsid w:val="2FB362E3"/>
    <w:rsid w:val="2FCC1183"/>
    <w:rsid w:val="2FE62936"/>
    <w:rsid w:val="3011CBC1"/>
    <w:rsid w:val="30150ECC"/>
    <w:rsid w:val="3037D5F3"/>
    <w:rsid w:val="3037DF0F"/>
    <w:rsid w:val="3041A530"/>
    <w:rsid w:val="30868B0A"/>
    <w:rsid w:val="30AACC78"/>
    <w:rsid w:val="30B107F9"/>
    <w:rsid w:val="30C1100C"/>
    <w:rsid w:val="30E0BE7A"/>
    <w:rsid w:val="310AC5D4"/>
    <w:rsid w:val="3115E580"/>
    <w:rsid w:val="311C185E"/>
    <w:rsid w:val="314ACC7C"/>
    <w:rsid w:val="316DB8A2"/>
    <w:rsid w:val="3179DC89"/>
    <w:rsid w:val="3180BB70"/>
    <w:rsid w:val="3183A8CC"/>
    <w:rsid w:val="31865EF9"/>
    <w:rsid w:val="319858F6"/>
    <w:rsid w:val="31A4A59D"/>
    <w:rsid w:val="31B32DA3"/>
    <w:rsid w:val="31D281CB"/>
    <w:rsid w:val="31D35343"/>
    <w:rsid w:val="31D5661F"/>
    <w:rsid w:val="31D6C668"/>
    <w:rsid w:val="31E0ED15"/>
    <w:rsid w:val="31E98675"/>
    <w:rsid w:val="3218BD93"/>
    <w:rsid w:val="323A5975"/>
    <w:rsid w:val="3248F571"/>
    <w:rsid w:val="3251EA7A"/>
    <w:rsid w:val="3271AD0A"/>
    <w:rsid w:val="329914C8"/>
    <w:rsid w:val="32B1C84B"/>
    <w:rsid w:val="32BE1A48"/>
    <w:rsid w:val="32CB6649"/>
    <w:rsid w:val="330F288F"/>
    <w:rsid w:val="3331DFB9"/>
    <w:rsid w:val="333670F3"/>
    <w:rsid w:val="333C0092"/>
    <w:rsid w:val="3341AFA2"/>
    <w:rsid w:val="3342CB9F"/>
    <w:rsid w:val="3343AB14"/>
    <w:rsid w:val="3356E5D2"/>
    <w:rsid w:val="3368641B"/>
    <w:rsid w:val="337886F6"/>
    <w:rsid w:val="338AA416"/>
    <w:rsid w:val="33B8288A"/>
    <w:rsid w:val="33C191B4"/>
    <w:rsid w:val="33C1B328"/>
    <w:rsid w:val="33E7F25B"/>
    <w:rsid w:val="33ECE5C6"/>
    <w:rsid w:val="33F028F0"/>
    <w:rsid w:val="33F271BE"/>
    <w:rsid w:val="33F653EB"/>
    <w:rsid w:val="33FB9C27"/>
    <w:rsid w:val="34010613"/>
    <w:rsid w:val="3416ED8C"/>
    <w:rsid w:val="341A5A9E"/>
    <w:rsid w:val="34330763"/>
    <w:rsid w:val="3471571C"/>
    <w:rsid w:val="347ED246"/>
    <w:rsid w:val="34AAFCBA"/>
    <w:rsid w:val="34B7CDEC"/>
    <w:rsid w:val="34CC17EE"/>
    <w:rsid w:val="34CC1BB3"/>
    <w:rsid w:val="34E57330"/>
    <w:rsid w:val="34E93589"/>
    <w:rsid w:val="34EC384D"/>
    <w:rsid w:val="34FA8C09"/>
    <w:rsid w:val="35059625"/>
    <w:rsid w:val="350C2190"/>
    <w:rsid w:val="3511B351"/>
    <w:rsid w:val="352AC14D"/>
    <w:rsid w:val="352B4F0A"/>
    <w:rsid w:val="353C6DED"/>
    <w:rsid w:val="35477860"/>
    <w:rsid w:val="354BA3D6"/>
    <w:rsid w:val="354C0E4E"/>
    <w:rsid w:val="357A6DB2"/>
    <w:rsid w:val="358E506C"/>
    <w:rsid w:val="358F62F0"/>
    <w:rsid w:val="35A688CF"/>
    <w:rsid w:val="35C32410"/>
    <w:rsid w:val="35C5FF8E"/>
    <w:rsid w:val="35E54981"/>
    <w:rsid w:val="360E5B2F"/>
    <w:rsid w:val="362209F6"/>
    <w:rsid w:val="36340991"/>
    <w:rsid w:val="3650A4F4"/>
    <w:rsid w:val="3670E581"/>
    <w:rsid w:val="368CC327"/>
    <w:rsid w:val="36CFB751"/>
    <w:rsid w:val="36ED1E79"/>
    <w:rsid w:val="3721CDC7"/>
    <w:rsid w:val="372E6986"/>
    <w:rsid w:val="375AB16F"/>
    <w:rsid w:val="3778FA86"/>
    <w:rsid w:val="37904E3A"/>
    <w:rsid w:val="37A84A0F"/>
    <w:rsid w:val="37BAFABA"/>
    <w:rsid w:val="37D0DF9F"/>
    <w:rsid w:val="37D61DD2"/>
    <w:rsid w:val="3807DFF7"/>
    <w:rsid w:val="380AB713"/>
    <w:rsid w:val="3831D4C5"/>
    <w:rsid w:val="3832B532"/>
    <w:rsid w:val="3839D96C"/>
    <w:rsid w:val="385D7445"/>
    <w:rsid w:val="388B10C7"/>
    <w:rsid w:val="389F8AC4"/>
    <w:rsid w:val="38A2AC2F"/>
    <w:rsid w:val="38B45018"/>
    <w:rsid w:val="38B85D46"/>
    <w:rsid w:val="38C06838"/>
    <w:rsid w:val="38C48C38"/>
    <w:rsid w:val="38C71A6D"/>
    <w:rsid w:val="38DA7A2C"/>
    <w:rsid w:val="38E50A55"/>
    <w:rsid w:val="38E98A98"/>
    <w:rsid w:val="38EFE848"/>
    <w:rsid w:val="393D3FEC"/>
    <w:rsid w:val="3953B150"/>
    <w:rsid w:val="39616C7F"/>
    <w:rsid w:val="396A6D2B"/>
    <w:rsid w:val="3995F985"/>
    <w:rsid w:val="39B8A138"/>
    <w:rsid w:val="39CA4800"/>
    <w:rsid w:val="39D684AA"/>
    <w:rsid w:val="39DC50B2"/>
    <w:rsid w:val="39F1812D"/>
    <w:rsid w:val="39FC6937"/>
    <w:rsid w:val="3A12AAFC"/>
    <w:rsid w:val="3A30B477"/>
    <w:rsid w:val="3A442F6B"/>
    <w:rsid w:val="3A672B65"/>
    <w:rsid w:val="3A85BAB7"/>
    <w:rsid w:val="3AA17ADA"/>
    <w:rsid w:val="3AB58AE0"/>
    <w:rsid w:val="3AC2248E"/>
    <w:rsid w:val="3AD6BC6E"/>
    <w:rsid w:val="3AD9104D"/>
    <w:rsid w:val="3AE87FD9"/>
    <w:rsid w:val="3AFF6774"/>
    <w:rsid w:val="3B41EBFB"/>
    <w:rsid w:val="3B4732D1"/>
    <w:rsid w:val="3B4AA25C"/>
    <w:rsid w:val="3B4C03C4"/>
    <w:rsid w:val="3B5EF61F"/>
    <w:rsid w:val="3B686F1A"/>
    <w:rsid w:val="3B827C7A"/>
    <w:rsid w:val="3B9DCFD5"/>
    <w:rsid w:val="3B9E6A1B"/>
    <w:rsid w:val="3BD3FA9D"/>
    <w:rsid w:val="3BDA9031"/>
    <w:rsid w:val="3BDC6246"/>
    <w:rsid w:val="3C06BCDB"/>
    <w:rsid w:val="3C06CE8D"/>
    <w:rsid w:val="3C1EBA09"/>
    <w:rsid w:val="3C26ABB0"/>
    <w:rsid w:val="3C48348C"/>
    <w:rsid w:val="3C4BE387"/>
    <w:rsid w:val="3C551594"/>
    <w:rsid w:val="3C642D12"/>
    <w:rsid w:val="3C73279B"/>
    <w:rsid w:val="3C78F2C0"/>
    <w:rsid w:val="3C832923"/>
    <w:rsid w:val="3C8D5DDD"/>
    <w:rsid w:val="3C8FC267"/>
    <w:rsid w:val="3CBE14F0"/>
    <w:rsid w:val="3CC08D80"/>
    <w:rsid w:val="3CCF5846"/>
    <w:rsid w:val="3D139ED7"/>
    <w:rsid w:val="3D5343D5"/>
    <w:rsid w:val="3D63313B"/>
    <w:rsid w:val="3D809ACD"/>
    <w:rsid w:val="3D87EEE4"/>
    <w:rsid w:val="3D887424"/>
    <w:rsid w:val="3D8B1EB6"/>
    <w:rsid w:val="3DA7B18A"/>
    <w:rsid w:val="3DB1D462"/>
    <w:rsid w:val="3DB7D535"/>
    <w:rsid w:val="3DD6FF5B"/>
    <w:rsid w:val="3DE36987"/>
    <w:rsid w:val="3DE7584F"/>
    <w:rsid w:val="3DEA53CA"/>
    <w:rsid w:val="3DF064C8"/>
    <w:rsid w:val="3DFF9AC6"/>
    <w:rsid w:val="3E491DC4"/>
    <w:rsid w:val="3E6236C4"/>
    <w:rsid w:val="3E76C175"/>
    <w:rsid w:val="3ECB52A3"/>
    <w:rsid w:val="3ED14F62"/>
    <w:rsid w:val="3ED1B6F7"/>
    <w:rsid w:val="3ED76581"/>
    <w:rsid w:val="3EF95A55"/>
    <w:rsid w:val="3F0079DF"/>
    <w:rsid w:val="3F02430C"/>
    <w:rsid w:val="3F1C9305"/>
    <w:rsid w:val="3F2BC729"/>
    <w:rsid w:val="3F2CF147"/>
    <w:rsid w:val="3F3660BB"/>
    <w:rsid w:val="3F4FF429"/>
    <w:rsid w:val="3F71C6A4"/>
    <w:rsid w:val="3F75990A"/>
    <w:rsid w:val="3F870D62"/>
    <w:rsid w:val="3FA002EC"/>
    <w:rsid w:val="3FAD5774"/>
    <w:rsid w:val="3FC654CD"/>
    <w:rsid w:val="3FE18BE9"/>
    <w:rsid w:val="3FF647D8"/>
    <w:rsid w:val="400EC545"/>
    <w:rsid w:val="40219CF6"/>
    <w:rsid w:val="4022D29E"/>
    <w:rsid w:val="4036F310"/>
    <w:rsid w:val="40410B19"/>
    <w:rsid w:val="4095F9F8"/>
    <w:rsid w:val="409C3120"/>
    <w:rsid w:val="40A157A6"/>
    <w:rsid w:val="40B425B5"/>
    <w:rsid w:val="40B605F1"/>
    <w:rsid w:val="40B98A00"/>
    <w:rsid w:val="40CAA226"/>
    <w:rsid w:val="40EB73B0"/>
    <w:rsid w:val="40EDCE90"/>
    <w:rsid w:val="4138A337"/>
    <w:rsid w:val="41422F4C"/>
    <w:rsid w:val="4173BA14"/>
    <w:rsid w:val="41915FD1"/>
    <w:rsid w:val="41A1F73F"/>
    <w:rsid w:val="41C83CAD"/>
    <w:rsid w:val="421637AF"/>
    <w:rsid w:val="422BB52E"/>
    <w:rsid w:val="425B7242"/>
    <w:rsid w:val="429673CA"/>
    <w:rsid w:val="42AA35FC"/>
    <w:rsid w:val="42C65A3A"/>
    <w:rsid w:val="42D23932"/>
    <w:rsid w:val="42D7C625"/>
    <w:rsid w:val="42E19ADB"/>
    <w:rsid w:val="42FA40A4"/>
    <w:rsid w:val="4303618B"/>
    <w:rsid w:val="43091D1E"/>
    <w:rsid w:val="430FB125"/>
    <w:rsid w:val="43187E29"/>
    <w:rsid w:val="431BBDFB"/>
    <w:rsid w:val="433C12C3"/>
    <w:rsid w:val="433C56FE"/>
    <w:rsid w:val="4347CFDF"/>
    <w:rsid w:val="435776A3"/>
    <w:rsid w:val="4358EA16"/>
    <w:rsid w:val="435A5AB6"/>
    <w:rsid w:val="435FE8BB"/>
    <w:rsid w:val="4363BB1E"/>
    <w:rsid w:val="437A66FB"/>
    <w:rsid w:val="43B37E86"/>
    <w:rsid w:val="43BD6529"/>
    <w:rsid w:val="43E52808"/>
    <w:rsid w:val="43F096E1"/>
    <w:rsid w:val="43FA3F26"/>
    <w:rsid w:val="442D1B82"/>
    <w:rsid w:val="445324A5"/>
    <w:rsid w:val="44576809"/>
    <w:rsid w:val="445AC446"/>
    <w:rsid w:val="4484685F"/>
    <w:rsid w:val="44A136C9"/>
    <w:rsid w:val="44A69579"/>
    <w:rsid w:val="44E36A5F"/>
    <w:rsid w:val="45071866"/>
    <w:rsid w:val="450E0673"/>
    <w:rsid w:val="4516C767"/>
    <w:rsid w:val="451B3A63"/>
    <w:rsid w:val="451D8FED"/>
    <w:rsid w:val="45202FF5"/>
    <w:rsid w:val="45489BAC"/>
    <w:rsid w:val="45B994F4"/>
    <w:rsid w:val="45E690A1"/>
    <w:rsid w:val="463484D1"/>
    <w:rsid w:val="46CBFEA8"/>
    <w:rsid w:val="46EBBBFC"/>
    <w:rsid w:val="46ED4F12"/>
    <w:rsid w:val="470887F3"/>
    <w:rsid w:val="4731FB34"/>
    <w:rsid w:val="4758FB0F"/>
    <w:rsid w:val="475F5DBE"/>
    <w:rsid w:val="47700CB0"/>
    <w:rsid w:val="477F1E50"/>
    <w:rsid w:val="478D66B6"/>
    <w:rsid w:val="47A944DD"/>
    <w:rsid w:val="47C6707D"/>
    <w:rsid w:val="47E41466"/>
    <w:rsid w:val="47E63F82"/>
    <w:rsid w:val="482B64B3"/>
    <w:rsid w:val="482BDABB"/>
    <w:rsid w:val="484A275F"/>
    <w:rsid w:val="484E65EC"/>
    <w:rsid w:val="485198C1"/>
    <w:rsid w:val="48894313"/>
    <w:rsid w:val="48A05A07"/>
    <w:rsid w:val="48A9BE39"/>
    <w:rsid w:val="48C3CDD3"/>
    <w:rsid w:val="48C4C3D6"/>
    <w:rsid w:val="48DD8E0C"/>
    <w:rsid w:val="48E63558"/>
    <w:rsid w:val="48F35E94"/>
    <w:rsid w:val="48F62E3D"/>
    <w:rsid w:val="4914222F"/>
    <w:rsid w:val="491CBFD3"/>
    <w:rsid w:val="4926B794"/>
    <w:rsid w:val="49284F88"/>
    <w:rsid w:val="493DA222"/>
    <w:rsid w:val="49428347"/>
    <w:rsid w:val="4952E3ED"/>
    <w:rsid w:val="495BA853"/>
    <w:rsid w:val="497F7D8C"/>
    <w:rsid w:val="4987ABE0"/>
    <w:rsid w:val="49DE2D68"/>
    <w:rsid w:val="49E2642A"/>
    <w:rsid w:val="49F5B6EF"/>
    <w:rsid w:val="49FD00C8"/>
    <w:rsid w:val="4A3F153C"/>
    <w:rsid w:val="4A42D08B"/>
    <w:rsid w:val="4A61E5F9"/>
    <w:rsid w:val="4A674AD2"/>
    <w:rsid w:val="4A6DF2CC"/>
    <w:rsid w:val="4A74AC14"/>
    <w:rsid w:val="4A7C7F48"/>
    <w:rsid w:val="4A834D6E"/>
    <w:rsid w:val="4A930F16"/>
    <w:rsid w:val="4AA74A82"/>
    <w:rsid w:val="4ABACA35"/>
    <w:rsid w:val="4AC866A3"/>
    <w:rsid w:val="4AE19102"/>
    <w:rsid w:val="4AE2678B"/>
    <w:rsid w:val="4B0BA7E3"/>
    <w:rsid w:val="4B2ECE8B"/>
    <w:rsid w:val="4B528C23"/>
    <w:rsid w:val="4B6A5D51"/>
    <w:rsid w:val="4B6DF8E0"/>
    <w:rsid w:val="4B8FA174"/>
    <w:rsid w:val="4BA3A1CD"/>
    <w:rsid w:val="4BC11FE8"/>
    <w:rsid w:val="4BC8EA0B"/>
    <w:rsid w:val="4BE4F707"/>
    <w:rsid w:val="4BE9B89B"/>
    <w:rsid w:val="4BEDFAA7"/>
    <w:rsid w:val="4BFAE7C8"/>
    <w:rsid w:val="4C03CEA0"/>
    <w:rsid w:val="4C107771"/>
    <w:rsid w:val="4C1B2DFA"/>
    <w:rsid w:val="4C3367F1"/>
    <w:rsid w:val="4C363CDA"/>
    <w:rsid w:val="4C9747F3"/>
    <w:rsid w:val="4CA46AEB"/>
    <w:rsid w:val="4CAFD284"/>
    <w:rsid w:val="4CB39804"/>
    <w:rsid w:val="4CBBF53A"/>
    <w:rsid w:val="4CC3BBEB"/>
    <w:rsid w:val="4CC7EA69"/>
    <w:rsid w:val="4CD55D52"/>
    <w:rsid w:val="4CE64F36"/>
    <w:rsid w:val="4CE6C24A"/>
    <w:rsid w:val="4CE8C976"/>
    <w:rsid w:val="4CE8CDFC"/>
    <w:rsid w:val="4CF8CDB9"/>
    <w:rsid w:val="4D211B40"/>
    <w:rsid w:val="4D4F1134"/>
    <w:rsid w:val="4D5483F1"/>
    <w:rsid w:val="4D7A714D"/>
    <w:rsid w:val="4D8E69AC"/>
    <w:rsid w:val="4DBC06CC"/>
    <w:rsid w:val="4DBF8605"/>
    <w:rsid w:val="4DC34D55"/>
    <w:rsid w:val="4DCD931E"/>
    <w:rsid w:val="4E0E4004"/>
    <w:rsid w:val="4E150256"/>
    <w:rsid w:val="4E36463C"/>
    <w:rsid w:val="4E51C895"/>
    <w:rsid w:val="4E5F2D1B"/>
    <w:rsid w:val="4E5FA202"/>
    <w:rsid w:val="4E624430"/>
    <w:rsid w:val="4E97DD0E"/>
    <w:rsid w:val="4EC75673"/>
    <w:rsid w:val="4ED65595"/>
    <w:rsid w:val="4EE9F1F0"/>
    <w:rsid w:val="4EFD4240"/>
    <w:rsid w:val="4EFD59B5"/>
    <w:rsid w:val="4F0D5B17"/>
    <w:rsid w:val="4F19A106"/>
    <w:rsid w:val="4F2D7D2C"/>
    <w:rsid w:val="4F402C41"/>
    <w:rsid w:val="4F46157C"/>
    <w:rsid w:val="4F62B071"/>
    <w:rsid w:val="4F873CCE"/>
    <w:rsid w:val="4F8FB7C4"/>
    <w:rsid w:val="4F911880"/>
    <w:rsid w:val="4F95F918"/>
    <w:rsid w:val="4FB3D34B"/>
    <w:rsid w:val="4FD4FF7E"/>
    <w:rsid w:val="4FD85B8C"/>
    <w:rsid w:val="5001DFED"/>
    <w:rsid w:val="50179404"/>
    <w:rsid w:val="50308217"/>
    <w:rsid w:val="50435F17"/>
    <w:rsid w:val="506EE188"/>
    <w:rsid w:val="50818A07"/>
    <w:rsid w:val="508464A5"/>
    <w:rsid w:val="5085A78F"/>
    <w:rsid w:val="5089D1A4"/>
    <w:rsid w:val="5092B534"/>
    <w:rsid w:val="509F305A"/>
    <w:rsid w:val="50A0EAD6"/>
    <w:rsid w:val="50AD45C5"/>
    <w:rsid w:val="50DEBFF3"/>
    <w:rsid w:val="50EB0D28"/>
    <w:rsid w:val="51050D80"/>
    <w:rsid w:val="511315C0"/>
    <w:rsid w:val="51132410"/>
    <w:rsid w:val="51295715"/>
    <w:rsid w:val="513BF58A"/>
    <w:rsid w:val="5147FBC9"/>
    <w:rsid w:val="517A232A"/>
    <w:rsid w:val="5181C573"/>
    <w:rsid w:val="51D4217A"/>
    <w:rsid w:val="51D4CDD3"/>
    <w:rsid w:val="51E936B2"/>
    <w:rsid w:val="5205EB91"/>
    <w:rsid w:val="52130405"/>
    <w:rsid w:val="5229559D"/>
    <w:rsid w:val="524E5102"/>
    <w:rsid w:val="5260764D"/>
    <w:rsid w:val="527217D5"/>
    <w:rsid w:val="5275EF4E"/>
    <w:rsid w:val="528A937B"/>
    <w:rsid w:val="52913CF2"/>
    <w:rsid w:val="52C9C30A"/>
    <w:rsid w:val="52EA1A75"/>
    <w:rsid w:val="52EC4821"/>
    <w:rsid w:val="530624B4"/>
    <w:rsid w:val="531DF485"/>
    <w:rsid w:val="5329F331"/>
    <w:rsid w:val="53544F05"/>
    <w:rsid w:val="535531C1"/>
    <w:rsid w:val="535AED1B"/>
    <w:rsid w:val="53715876"/>
    <w:rsid w:val="538D171C"/>
    <w:rsid w:val="53E4795E"/>
    <w:rsid w:val="53E5992E"/>
    <w:rsid w:val="53EBB96B"/>
    <w:rsid w:val="53EEB02E"/>
    <w:rsid w:val="53F2E10F"/>
    <w:rsid w:val="541A12CF"/>
    <w:rsid w:val="54270688"/>
    <w:rsid w:val="542A01A6"/>
    <w:rsid w:val="5439E750"/>
    <w:rsid w:val="5440ABE6"/>
    <w:rsid w:val="544B71A5"/>
    <w:rsid w:val="546CBF2A"/>
    <w:rsid w:val="548D5DF9"/>
    <w:rsid w:val="54AFE899"/>
    <w:rsid w:val="54D33CB2"/>
    <w:rsid w:val="54E73D6A"/>
    <w:rsid w:val="54EBCC8B"/>
    <w:rsid w:val="54FEAA25"/>
    <w:rsid w:val="55084288"/>
    <w:rsid w:val="5519652F"/>
    <w:rsid w:val="551D5B5D"/>
    <w:rsid w:val="55217D5B"/>
    <w:rsid w:val="5521F9DF"/>
    <w:rsid w:val="55240302"/>
    <w:rsid w:val="552F0FBC"/>
    <w:rsid w:val="553F71D6"/>
    <w:rsid w:val="5544FE28"/>
    <w:rsid w:val="55633380"/>
    <w:rsid w:val="5572A17D"/>
    <w:rsid w:val="5594B1E6"/>
    <w:rsid w:val="55C22ADB"/>
    <w:rsid w:val="562B2EBF"/>
    <w:rsid w:val="5630AD63"/>
    <w:rsid w:val="56393245"/>
    <w:rsid w:val="564EC159"/>
    <w:rsid w:val="56793165"/>
    <w:rsid w:val="56B719B8"/>
    <w:rsid w:val="56BF4A73"/>
    <w:rsid w:val="56C16F65"/>
    <w:rsid w:val="56CF30CA"/>
    <w:rsid w:val="56DB8A72"/>
    <w:rsid w:val="56EAB103"/>
    <w:rsid w:val="56EC16B5"/>
    <w:rsid w:val="56F6B41E"/>
    <w:rsid w:val="5702DB17"/>
    <w:rsid w:val="571BE0C0"/>
    <w:rsid w:val="57348126"/>
    <w:rsid w:val="575F304B"/>
    <w:rsid w:val="5773736F"/>
    <w:rsid w:val="577E2882"/>
    <w:rsid w:val="578B5CB8"/>
    <w:rsid w:val="578DD699"/>
    <w:rsid w:val="579371BE"/>
    <w:rsid w:val="57BC7C48"/>
    <w:rsid w:val="57C7F85B"/>
    <w:rsid w:val="57DDB2D9"/>
    <w:rsid w:val="57DEE2E5"/>
    <w:rsid w:val="57ED8405"/>
    <w:rsid w:val="5822CE15"/>
    <w:rsid w:val="584023AE"/>
    <w:rsid w:val="5842CA12"/>
    <w:rsid w:val="586B71FF"/>
    <w:rsid w:val="586EACE9"/>
    <w:rsid w:val="58717857"/>
    <w:rsid w:val="58893E6D"/>
    <w:rsid w:val="589AE491"/>
    <w:rsid w:val="58CC0458"/>
    <w:rsid w:val="58D1F488"/>
    <w:rsid w:val="58EC12CC"/>
    <w:rsid w:val="59296F00"/>
    <w:rsid w:val="59379B8E"/>
    <w:rsid w:val="594CBA58"/>
    <w:rsid w:val="59604112"/>
    <w:rsid w:val="596BF61A"/>
    <w:rsid w:val="59726A7D"/>
    <w:rsid w:val="59746A19"/>
    <w:rsid w:val="598E557A"/>
    <w:rsid w:val="598FBEFE"/>
    <w:rsid w:val="59B7906E"/>
    <w:rsid w:val="59D97463"/>
    <w:rsid w:val="59EA5CB1"/>
    <w:rsid w:val="59EBEC7F"/>
    <w:rsid w:val="5A235F89"/>
    <w:rsid w:val="5A25B5F7"/>
    <w:rsid w:val="5A293DF1"/>
    <w:rsid w:val="5A359236"/>
    <w:rsid w:val="5A389961"/>
    <w:rsid w:val="5A744484"/>
    <w:rsid w:val="5A845551"/>
    <w:rsid w:val="5A9995F5"/>
    <w:rsid w:val="5A9A70AF"/>
    <w:rsid w:val="5AAAADC8"/>
    <w:rsid w:val="5AB113FF"/>
    <w:rsid w:val="5AB18E99"/>
    <w:rsid w:val="5AB50FD0"/>
    <w:rsid w:val="5AB53D39"/>
    <w:rsid w:val="5AB73D89"/>
    <w:rsid w:val="5ADDB787"/>
    <w:rsid w:val="5AFF3BC0"/>
    <w:rsid w:val="5AFF6C81"/>
    <w:rsid w:val="5B04C069"/>
    <w:rsid w:val="5B16688C"/>
    <w:rsid w:val="5B1F85D3"/>
    <w:rsid w:val="5B3FEC38"/>
    <w:rsid w:val="5B6010F7"/>
    <w:rsid w:val="5B9387C6"/>
    <w:rsid w:val="5BBA52F8"/>
    <w:rsid w:val="5BDF3045"/>
    <w:rsid w:val="5BE26D97"/>
    <w:rsid w:val="5BE989D3"/>
    <w:rsid w:val="5BEE1B12"/>
    <w:rsid w:val="5C09AD77"/>
    <w:rsid w:val="5C44DC9F"/>
    <w:rsid w:val="5C5FDBA8"/>
    <w:rsid w:val="5C6EF6E8"/>
    <w:rsid w:val="5C7148D1"/>
    <w:rsid w:val="5C7BD475"/>
    <w:rsid w:val="5C837510"/>
    <w:rsid w:val="5CBD9FC1"/>
    <w:rsid w:val="5CC0C822"/>
    <w:rsid w:val="5CF17C80"/>
    <w:rsid w:val="5D044893"/>
    <w:rsid w:val="5D1E8D5F"/>
    <w:rsid w:val="5D2CF8A3"/>
    <w:rsid w:val="5D366CCA"/>
    <w:rsid w:val="5D3DCA70"/>
    <w:rsid w:val="5D6AE6B6"/>
    <w:rsid w:val="5D6F056B"/>
    <w:rsid w:val="5D787D9C"/>
    <w:rsid w:val="5D80553D"/>
    <w:rsid w:val="5D8D4BC1"/>
    <w:rsid w:val="5D927AD3"/>
    <w:rsid w:val="5D9C6DCE"/>
    <w:rsid w:val="5DA1762C"/>
    <w:rsid w:val="5DB4079A"/>
    <w:rsid w:val="5DCB2604"/>
    <w:rsid w:val="5DD1AF81"/>
    <w:rsid w:val="5DDC45B1"/>
    <w:rsid w:val="5DE807F2"/>
    <w:rsid w:val="5E0F9B90"/>
    <w:rsid w:val="5E19EE75"/>
    <w:rsid w:val="5E2D56A5"/>
    <w:rsid w:val="5E3836EB"/>
    <w:rsid w:val="5E4F7B20"/>
    <w:rsid w:val="5E560229"/>
    <w:rsid w:val="5E63B6CF"/>
    <w:rsid w:val="5E679191"/>
    <w:rsid w:val="5E6BE580"/>
    <w:rsid w:val="5E7C43A3"/>
    <w:rsid w:val="5E8B9506"/>
    <w:rsid w:val="5E9FC297"/>
    <w:rsid w:val="5EB26F53"/>
    <w:rsid w:val="5EBBBEA2"/>
    <w:rsid w:val="5EBDC213"/>
    <w:rsid w:val="5F0C5F3D"/>
    <w:rsid w:val="5F1A969D"/>
    <w:rsid w:val="5F286660"/>
    <w:rsid w:val="5F2DF1F9"/>
    <w:rsid w:val="5F3B24E4"/>
    <w:rsid w:val="5F5CC466"/>
    <w:rsid w:val="5F698EF7"/>
    <w:rsid w:val="5F6AE5C3"/>
    <w:rsid w:val="5F74DB70"/>
    <w:rsid w:val="5F8486A0"/>
    <w:rsid w:val="5F90526D"/>
    <w:rsid w:val="5F92D920"/>
    <w:rsid w:val="5F931474"/>
    <w:rsid w:val="5FA2F9F9"/>
    <w:rsid w:val="5FAB8437"/>
    <w:rsid w:val="5FB9E672"/>
    <w:rsid w:val="5FC7E0B9"/>
    <w:rsid w:val="5FEC2558"/>
    <w:rsid w:val="6002E9F3"/>
    <w:rsid w:val="60264720"/>
    <w:rsid w:val="604EE3CB"/>
    <w:rsid w:val="605A9ECD"/>
    <w:rsid w:val="60825443"/>
    <w:rsid w:val="60903746"/>
    <w:rsid w:val="60BF2321"/>
    <w:rsid w:val="60C7FEAB"/>
    <w:rsid w:val="60CA48FD"/>
    <w:rsid w:val="612F2914"/>
    <w:rsid w:val="6138A34C"/>
    <w:rsid w:val="615D0B79"/>
    <w:rsid w:val="618FCA77"/>
    <w:rsid w:val="619CBE0D"/>
    <w:rsid w:val="61A05B8A"/>
    <w:rsid w:val="61C1EDBA"/>
    <w:rsid w:val="61C34844"/>
    <w:rsid w:val="61C3FFD0"/>
    <w:rsid w:val="61D2188A"/>
    <w:rsid w:val="61EE838C"/>
    <w:rsid w:val="61FA376A"/>
    <w:rsid w:val="6203CBEB"/>
    <w:rsid w:val="6220D5B3"/>
    <w:rsid w:val="6224FF22"/>
    <w:rsid w:val="6227C477"/>
    <w:rsid w:val="62775EB8"/>
    <w:rsid w:val="627B92A2"/>
    <w:rsid w:val="6295B88F"/>
    <w:rsid w:val="62CE9816"/>
    <w:rsid w:val="62EF897C"/>
    <w:rsid w:val="63107D93"/>
    <w:rsid w:val="63115AA6"/>
    <w:rsid w:val="6316A85D"/>
    <w:rsid w:val="6333200B"/>
    <w:rsid w:val="634A29B9"/>
    <w:rsid w:val="634A960C"/>
    <w:rsid w:val="634AFC05"/>
    <w:rsid w:val="634C760D"/>
    <w:rsid w:val="635E4C25"/>
    <w:rsid w:val="635F504B"/>
    <w:rsid w:val="637D74DA"/>
    <w:rsid w:val="638A8CD1"/>
    <w:rsid w:val="6390A4DE"/>
    <w:rsid w:val="63AC5C7F"/>
    <w:rsid w:val="63B0D601"/>
    <w:rsid w:val="63B34447"/>
    <w:rsid w:val="63BD3BE4"/>
    <w:rsid w:val="63C0FA9F"/>
    <w:rsid w:val="63CAD721"/>
    <w:rsid w:val="63E01218"/>
    <w:rsid w:val="640A7258"/>
    <w:rsid w:val="64495EBA"/>
    <w:rsid w:val="645631BD"/>
    <w:rsid w:val="64617EC1"/>
    <w:rsid w:val="64724551"/>
    <w:rsid w:val="64781333"/>
    <w:rsid w:val="6486F657"/>
    <w:rsid w:val="64927A52"/>
    <w:rsid w:val="6497B9CE"/>
    <w:rsid w:val="64C9A14B"/>
    <w:rsid w:val="64D170F7"/>
    <w:rsid w:val="65076270"/>
    <w:rsid w:val="65139E15"/>
    <w:rsid w:val="6522AC7D"/>
    <w:rsid w:val="652C3398"/>
    <w:rsid w:val="653F4E18"/>
    <w:rsid w:val="65678295"/>
    <w:rsid w:val="656F9CEA"/>
    <w:rsid w:val="65AB1996"/>
    <w:rsid w:val="65BC5446"/>
    <w:rsid w:val="65BE1505"/>
    <w:rsid w:val="65CFAABC"/>
    <w:rsid w:val="65D42083"/>
    <w:rsid w:val="65E99160"/>
    <w:rsid w:val="65EC6AA8"/>
    <w:rsid w:val="661723A4"/>
    <w:rsid w:val="662AFD3F"/>
    <w:rsid w:val="663E3996"/>
    <w:rsid w:val="665A9C43"/>
    <w:rsid w:val="66770AB9"/>
    <w:rsid w:val="6683B677"/>
    <w:rsid w:val="668DC73E"/>
    <w:rsid w:val="669A4512"/>
    <w:rsid w:val="66D4FAB2"/>
    <w:rsid w:val="66D96FD1"/>
    <w:rsid w:val="67041F3F"/>
    <w:rsid w:val="6715D413"/>
    <w:rsid w:val="673839C3"/>
    <w:rsid w:val="673A7D02"/>
    <w:rsid w:val="673F69F9"/>
    <w:rsid w:val="674235B4"/>
    <w:rsid w:val="6743024E"/>
    <w:rsid w:val="674DE985"/>
    <w:rsid w:val="675ACF70"/>
    <w:rsid w:val="675AF6A9"/>
    <w:rsid w:val="675F2E75"/>
    <w:rsid w:val="677DCB48"/>
    <w:rsid w:val="6799757A"/>
    <w:rsid w:val="67BBF70B"/>
    <w:rsid w:val="67C5CDB9"/>
    <w:rsid w:val="67CD1BFD"/>
    <w:rsid w:val="67E6D918"/>
    <w:rsid w:val="67ECF206"/>
    <w:rsid w:val="67F3AB52"/>
    <w:rsid w:val="6806EC2F"/>
    <w:rsid w:val="684199BC"/>
    <w:rsid w:val="684521CB"/>
    <w:rsid w:val="684B5F46"/>
    <w:rsid w:val="686BD543"/>
    <w:rsid w:val="686E3759"/>
    <w:rsid w:val="68832060"/>
    <w:rsid w:val="689FD50F"/>
    <w:rsid w:val="68BE50CC"/>
    <w:rsid w:val="68EC1E73"/>
    <w:rsid w:val="68EDD32C"/>
    <w:rsid w:val="68FB6E5E"/>
    <w:rsid w:val="6913A6B0"/>
    <w:rsid w:val="693AF1C4"/>
    <w:rsid w:val="694D0CC3"/>
    <w:rsid w:val="697B1F37"/>
    <w:rsid w:val="69ADE95A"/>
    <w:rsid w:val="69AE103D"/>
    <w:rsid w:val="69B352D1"/>
    <w:rsid w:val="69BAF836"/>
    <w:rsid w:val="69DE58C0"/>
    <w:rsid w:val="69E3E80A"/>
    <w:rsid w:val="6A09FDCF"/>
    <w:rsid w:val="6A174FB9"/>
    <w:rsid w:val="6A2FD060"/>
    <w:rsid w:val="6A7A2424"/>
    <w:rsid w:val="6A87E953"/>
    <w:rsid w:val="6A8BC13D"/>
    <w:rsid w:val="6A9B2AF6"/>
    <w:rsid w:val="6AAD9300"/>
    <w:rsid w:val="6AAEBA0E"/>
    <w:rsid w:val="6AB1E6FA"/>
    <w:rsid w:val="6AB70D56"/>
    <w:rsid w:val="6ABAECFF"/>
    <w:rsid w:val="6AC3B635"/>
    <w:rsid w:val="6ACC13DF"/>
    <w:rsid w:val="6AD54152"/>
    <w:rsid w:val="6ADD94B2"/>
    <w:rsid w:val="6AF12D69"/>
    <w:rsid w:val="6B3363E8"/>
    <w:rsid w:val="6B3ABB8E"/>
    <w:rsid w:val="6B4EBB4B"/>
    <w:rsid w:val="6B9D60F2"/>
    <w:rsid w:val="6B9DD626"/>
    <w:rsid w:val="6BA4FE7B"/>
    <w:rsid w:val="6BA90FE4"/>
    <w:rsid w:val="6BB10D86"/>
    <w:rsid w:val="6BB74726"/>
    <w:rsid w:val="6BC4D470"/>
    <w:rsid w:val="6BD5AFD6"/>
    <w:rsid w:val="6BEAAAFF"/>
    <w:rsid w:val="6C087BAB"/>
    <w:rsid w:val="6C5D6617"/>
    <w:rsid w:val="6C7F6FD1"/>
    <w:rsid w:val="6C7FE15E"/>
    <w:rsid w:val="6CC28501"/>
    <w:rsid w:val="6CD8704B"/>
    <w:rsid w:val="6CD8EC09"/>
    <w:rsid w:val="6CE6B755"/>
    <w:rsid w:val="6D035321"/>
    <w:rsid w:val="6D1BF9FD"/>
    <w:rsid w:val="6D26A6E5"/>
    <w:rsid w:val="6D419E91"/>
    <w:rsid w:val="6D5217B6"/>
    <w:rsid w:val="6D53D6EF"/>
    <w:rsid w:val="6D545978"/>
    <w:rsid w:val="6D54AA68"/>
    <w:rsid w:val="6D62F9D2"/>
    <w:rsid w:val="6D71936D"/>
    <w:rsid w:val="6D77DF55"/>
    <w:rsid w:val="6D7D36FC"/>
    <w:rsid w:val="6D8E3F36"/>
    <w:rsid w:val="6D90E40B"/>
    <w:rsid w:val="6DB35CDD"/>
    <w:rsid w:val="6DE9DD28"/>
    <w:rsid w:val="6DEDB745"/>
    <w:rsid w:val="6DF28837"/>
    <w:rsid w:val="6DF28DC1"/>
    <w:rsid w:val="6DF7C5B9"/>
    <w:rsid w:val="6E01E5E9"/>
    <w:rsid w:val="6E08E57C"/>
    <w:rsid w:val="6E507742"/>
    <w:rsid w:val="6E6C8138"/>
    <w:rsid w:val="6E9E11B7"/>
    <w:rsid w:val="6E9FCF06"/>
    <w:rsid w:val="6EBC46B4"/>
    <w:rsid w:val="6ED62B5F"/>
    <w:rsid w:val="6EFC5C6B"/>
    <w:rsid w:val="6F0FC43F"/>
    <w:rsid w:val="6F2D1F8B"/>
    <w:rsid w:val="6F57F098"/>
    <w:rsid w:val="6F592F0C"/>
    <w:rsid w:val="6F877322"/>
    <w:rsid w:val="6FC7D160"/>
    <w:rsid w:val="6FF53F3C"/>
    <w:rsid w:val="7014967F"/>
    <w:rsid w:val="704C699B"/>
    <w:rsid w:val="705F360B"/>
    <w:rsid w:val="70618AD9"/>
    <w:rsid w:val="707222BE"/>
    <w:rsid w:val="7077F184"/>
    <w:rsid w:val="70793F53"/>
    <w:rsid w:val="708110CD"/>
    <w:rsid w:val="70886522"/>
    <w:rsid w:val="70A97BC3"/>
    <w:rsid w:val="70B012BA"/>
    <w:rsid w:val="70C08C3F"/>
    <w:rsid w:val="70C9EB5E"/>
    <w:rsid w:val="70CD88E5"/>
    <w:rsid w:val="70D1CACD"/>
    <w:rsid w:val="70DF9471"/>
    <w:rsid w:val="70FFF2B8"/>
    <w:rsid w:val="7102BA2C"/>
    <w:rsid w:val="7106EEC3"/>
    <w:rsid w:val="71137F87"/>
    <w:rsid w:val="7133ADD9"/>
    <w:rsid w:val="713C20CC"/>
    <w:rsid w:val="7142AAFF"/>
    <w:rsid w:val="714E3972"/>
    <w:rsid w:val="715B5A5F"/>
    <w:rsid w:val="71612404"/>
    <w:rsid w:val="719AE4D8"/>
    <w:rsid w:val="71A87EF7"/>
    <w:rsid w:val="71BA9CD0"/>
    <w:rsid w:val="71E27193"/>
    <w:rsid w:val="71FDBB54"/>
    <w:rsid w:val="721080A3"/>
    <w:rsid w:val="7216CD6D"/>
    <w:rsid w:val="721AAA48"/>
    <w:rsid w:val="7226ED81"/>
    <w:rsid w:val="72360AD4"/>
    <w:rsid w:val="72560D78"/>
    <w:rsid w:val="7274072E"/>
    <w:rsid w:val="72938856"/>
    <w:rsid w:val="72BDB725"/>
    <w:rsid w:val="72CA5C8C"/>
    <w:rsid w:val="7304FE9A"/>
    <w:rsid w:val="73129C5F"/>
    <w:rsid w:val="73328217"/>
    <w:rsid w:val="73404DBF"/>
    <w:rsid w:val="73461DE9"/>
    <w:rsid w:val="734E472A"/>
    <w:rsid w:val="735D44AD"/>
    <w:rsid w:val="73B3341B"/>
    <w:rsid w:val="73C3475F"/>
    <w:rsid w:val="74485198"/>
    <w:rsid w:val="7450E922"/>
    <w:rsid w:val="745C459F"/>
    <w:rsid w:val="745E738A"/>
    <w:rsid w:val="7471997C"/>
    <w:rsid w:val="748B526C"/>
    <w:rsid w:val="74B4734F"/>
    <w:rsid w:val="74E4537C"/>
    <w:rsid w:val="74FE01AE"/>
    <w:rsid w:val="7505568C"/>
    <w:rsid w:val="7518F4F1"/>
    <w:rsid w:val="752868C3"/>
    <w:rsid w:val="754D2566"/>
    <w:rsid w:val="7552A579"/>
    <w:rsid w:val="7575E84A"/>
    <w:rsid w:val="75E6093A"/>
    <w:rsid w:val="76047CE4"/>
    <w:rsid w:val="76204759"/>
    <w:rsid w:val="765C3657"/>
    <w:rsid w:val="766D68B0"/>
    <w:rsid w:val="767C8466"/>
    <w:rsid w:val="7687ED02"/>
    <w:rsid w:val="76902EF8"/>
    <w:rsid w:val="76AC8492"/>
    <w:rsid w:val="76B15ABC"/>
    <w:rsid w:val="76B70451"/>
    <w:rsid w:val="76BF86CB"/>
    <w:rsid w:val="76E6919F"/>
    <w:rsid w:val="76F52B0B"/>
    <w:rsid w:val="76FAE1EF"/>
    <w:rsid w:val="77224282"/>
    <w:rsid w:val="77258A72"/>
    <w:rsid w:val="772D82E7"/>
    <w:rsid w:val="7735B961"/>
    <w:rsid w:val="773E2510"/>
    <w:rsid w:val="77600135"/>
    <w:rsid w:val="7768D49D"/>
    <w:rsid w:val="7779BEFE"/>
    <w:rsid w:val="7782892A"/>
    <w:rsid w:val="779A3984"/>
    <w:rsid w:val="779F3D16"/>
    <w:rsid w:val="77CA34D9"/>
    <w:rsid w:val="782BE909"/>
    <w:rsid w:val="7838A3A8"/>
    <w:rsid w:val="784385EC"/>
    <w:rsid w:val="784475B6"/>
    <w:rsid w:val="78529C5E"/>
    <w:rsid w:val="787DF871"/>
    <w:rsid w:val="78A2D3F2"/>
    <w:rsid w:val="78C0215C"/>
    <w:rsid w:val="78C66FBB"/>
    <w:rsid w:val="78D6EE21"/>
    <w:rsid w:val="78D7D9E2"/>
    <w:rsid w:val="78DC0C97"/>
    <w:rsid w:val="78E27DA7"/>
    <w:rsid w:val="7917F670"/>
    <w:rsid w:val="791D780A"/>
    <w:rsid w:val="793D80D6"/>
    <w:rsid w:val="794D43E7"/>
    <w:rsid w:val="79549EE2"/>
    <w:rsid w:val="7960A4C4"/>
    <w:rsid w:val="79F5EC60"/>
    <w:rsid w:val="7A0285CB"/>
    <w:rsid w:val="7A0E394C"/>
    <w:rsid w:val="7A11E50A"/>
    <w:rsid w:val="7A1A0513"/>
    <w:rsid w:val="7A233EE5"/>
    <w:rsid w:val="7A2CAB7D"/>
    <w:rsid w:val="7A48DA4E"/>
    <w:rsid w:val="7A57D812"/>
    <w:rsid w:val="7A735D5A"/>
    <w:rsid w:val="7A7EE14D"/>
    <w:rsid w:val="7A872328"/>
    <w:rsid w:val="7A9EA0B4"/>
    <w:rsid w:val="7AA00D93"/>
    <w:rsid w:val="7AB21D80"/>
    <w:rsid w:val="7AC1CDDC"/>
    <w:rsid w:val="7AC7E6DA"/>
    <w:rsid w:val="7AC9A335"/>
    <w:rsid w:val="7AC9A6C5"/>
    <w:rsid w:val="7AE91448"/>
    <w:rsid w:val="7B1BB606"/>
    <w:rsid w:val="7B64244D"/>
    <w:rsid w:val="7B7E20B7"/>
    <w:rsid w:val="7B84D64D"/>
    <w:rsid w:val="7BA46D7E"/>
    <w:rsid w:val="7BB7B991"/>
    <w:rsid w:val="7BCE5312"/>
    <w:rsid w:val="7BDC98C6"/>
    <w:rsid w:val="7C38992D"/>
    <w:rsid w:val="7C433178"/>
    <w:rsid w:val="7C619BF2"/>
    <w:rsid w:val="7C64FCEF"/>
    <w:rsid w:val="7C941AD5"/>
    <w:rsid w:val="7CA159B8"/>
    <w:rsid w:val="7CA20F0B"/>
    <w:rsid w:val="7CC16C2B"/>
    <w:rsid w:val="7D2098A9"/>
    <w:rsid w:val="7D378B70"/>
    <w:rsid w:val="7D4D3EEA"/>
    <w:rsid w:val="7D56B4A9"/>
    <w:rsid w:val="7D9C769F"/>
    <w:rsid w:val="7DB9451D"/>
    <w:rsid w:val="7DC9E36B"/>
    <w:rsid w:val="7DCDE404"/>
    <w:rsid w:val="7DDCC072"/>
    <w:rsid w:val="7DDE5D83"/>
    <w:rsid w:val="7DE03686"/>
    <w:rsid w:val="7DF90754"/>
    <w:rsid w:val="7E0ACA62"/>
    <w:rsid w:val="7E1E2BA5"/>
    <w:rsid w:val="7E255812"/>
    <w:rsid w:val="7E27C406"/>
    <w:rsid w:val="7E2B593E"/>
    <w:rsid w:val="7E50EDE0"/>
    <w:rsid w:val="7E576DE8"/>
    <w:rsid w:val="7E88C2DA"/>
    <w:rsid w:val="7EA6910A"/>
    <w:rsid w:val="7EAEC569"/>
    <w:rsid w:val="7EB9C409"/>
    <w:rsid w:val="7ED1584F"/>
    <w:rsid w:val="7ED80D43"/>
    <w:rsid w:val="7EF4CB8A"/>
    <w:rsid w:val="7F06C519"/>
    <w:rsid w:val="7F14601B"/>
    <w:rsid w:val="7F237801"/>
    <w:rsid w:val="7F3B983A"/>
    <w:rsid w:val="7F3EDBE4"/>
    <w:rsid w:val="7F6FB6BD"/>
    <w:rsid w:val="7F77A8E5"/>
    <w:rsid w:val="7F8E58B3"/>
    <w:rsid w:val="7F8F5624"/>
    <w:rsid w:val="7F9914F3"/>
    <w:rsid w:val="7FC28DB2"/>
    <w:rsid w:val="7FCCF783"/>
    <w:rsid w:val="7FD30D53"/>
    <w:rsid w:val="7FDA7599"/>
    <w:rsid w:val="7FF2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44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7C0A"/>
    <w:pPr>
      <w:spacing w:before="120" w:after="120" w:line="312" w:lineRule="auto"/>
      <w:jc w:val="both"/>
    </w:pPr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76660B"/>
    <w:pPr>
      <w:keepNext/>
      <w:pageBreakBefore/>
      <w:numPr>
        <w:numId w:val="20"/>
      </w:numPr>
      <w:spacing w:before="240" w:line="288" w:lineRule="auto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9F0740"/>
    <w:pPr>
      <w:keepNext/>
      <w:jc w:val="left"/>
      <w:outlineLvl w:val="1"/>
    </w:pPr>
    <w:rPr>
      <w:b/>
      <w:bCs/>
      <w:smallCaps/>
      <w:color w:val="1F497D" w:themeColor="text2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D77717"/>
    <w:pPr>
      <w:keepNext/>
      <w:numPr>
        <w:ilvl w:val="2"/>
        <w:numId w:val="7"/>
      </w:numPr>
      <w:spacing w:before="240" w:after="240"/>
      <w:outlineLvl w:val="2"/>
    </w:pPr>
    <w:rPr>
      <w:b/>
      <w:bCs/>
      <w:color w:val="1F497D" w:themeColor="text2"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DC018E"/>
    <w:pPr>
      <w:keepNext/>
      <w:numPr>
        <w:ilvl w:val="3"/>
        <w:numId w:val="7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B51BAF"/>
    <w:pPr>
      <w:numPr>
        <w:ilvl w:val="4"/>
        <w:numId w:val="8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B51BAF"/>
    <w:pPr>
      <w:keepNext/>
      <w:keepLines/>
      <w:spacing w:before="200"/>
      <w:outlineLvl w:val="5"/>
    </w:pPr>
    <w:rPr>
      <w:b/>
      <w:bCs/>
      <w:color w:val="8B817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51BAF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nhideWhenUsed/>
    <w:rsid w:val="00B51BAF"/>
    <w:pPr>
      <w:numPr>
        <w:ilvl w:val="7"/>
        <w:numId w:val="16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51BAF"/>
    <w:pPr>
      <w:numPr>
        <w:ilvl w:val="8"/>
        <w:numId w:val="16"/>
      </w:numPr>
      <w:spacing w:before="24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6660B"/>
    <w:rPr>
      <w:rFonts w:asciiTheme="minorHAnsi" w:eastAsia="Times New Roman" w:hAnsiTheme="minorHAnsi" w:cstheme="minorBidi"/>
      <w:b/>
      <w:bCs/>
      <w:smallCaps/>
      <w:color w:val="17365D"/>
      <w:kern w:val="32"/>
      <w:sz w:val="52"/>
      <w:szCs w:val="32"/>
      <w:lang w:eastAsia="en-US"/>
    </w:rPr>
  </w:style>
  <w:style w:type="character" w:customStyle="1" w:styleId="Nagwek2Znak">
    <w:name w:val="Nagłówek 2 Znak"/>
    <w:link w:val="Nagwek2"/>
    <w:rsid w:val="009F0740"/>
    <w:rPr>
      <w:rFonts w:asciiTheme="minorHAnsi" w:eastAsia="Times New Roman" w:hAnsiTheme="minorHAnsi" w:cstheme="minorBidi"/>
      <w:b/>
      <w:bCs/>
      <w:smallCaps/>
      <w:color w:val="1F497D" w:themeColor="text2"/>
      <w:sz w:val="36"/>
      <w:szCs w:val="28"/>
    </w:rPr>
  </w:style>
  <w:style w:type="character" w:customStyle="1" w:styleId="Nagwek3Znak">
    <w:name w:val="Nagłówek 3 Znak"/>
    <w:link w:val="Nagwek3"/>
    <w:rsid w:val="00D77717"/>
    <w:rPr>
      <w:rFonts w:asciiTheme="minorHAnsi" w:eastAsia="Times New Roman" w:hAnsiTheme="minorHAnsi" w:cstheme="minorBidi"/>
      <w:b/>
      <w:bCs/>
      <w:color w:val="1F497D" w:themeColor="text2"/>
      <w:sz w:val="28"/>
      <w:szCs w:val="26"/>
      <w:lang w:eastAsia="en-US"/>
    </w:rPr>
  </w:style>
  <w:style w:type="character" w:customStyle="1" w:styleId="Nagwek4Znak">
    <w:name w:val="Nagłówek 4 Znak"/>
    <w:link w:val="Nagwek4"/>
    <w:rsid w:val="00DC018E"/>
    <w:rPr>
      <w:rFonts w:asciiTheme="minorHAnsi" w:eastAsia="Times New Roman" w:hAnsiTheme="minorHAnsi" w:cstheme="minorBidi"/>
      <w:b/>
      <w:bCs/>
      <w:color w:val="17365D"/>
      <w:sz w:val="24"/>
      <w:szCs w:val="28"/>
      <w:lang w:eastAsia="en-US"/>
    </w:rPr>
  </w:style>
  <w:style w:type="character" w:customStyle="1" w:styleId="Nagwek5Znak">
    <w:name w:val="Nagłówek 5 Znak"/>
    <w:link w:val="Nagwek5"/>
    <w:rsid w:val="00B51BAF"/>
    <w:rPr>
      <w:rFonts w:asciiTheme="minorHAnsi" w:eastAsia="Times New Roman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customStyle="1" w:styleId="Nagwek7Znak">
    <w:name w:val="Nagłówek 7 Znak"/>
    <w:link w:val="Nagwek7"/>
    <w:semiHidden/>
    <w:rsid w:val="00B51BAF"/>
    <w:rPr>
      <w:rFonts w:eastAsia="Times New Roman"/>
      <w:sz w:val="22"/>
      <w:szCs w:val="24"/>
      <w:lang w:eastAsia="en-US"/>
    </w:rPr>
  </w:style>
  <w:style w:type="character" w:customStyle="1" w:styleId="Nagwek8Znak">
    <w:name w:val="Nagłówek 8 Znak"/>
    <w:link w:val="Nagwek8"/>
    <w:rsid w:val="00B51BAF"/>
    <w:rPr>
      <w:rFonts w:asciiTheme="minorHAnsi" w:eastAsia="Times New Roman" w:hAnsiTheme="minorHAnsi" w:cstheme="minorBidi"/>
      <w:i/>
      <w:iCs/>
      <w:sz w:val="22"/>
      <w:szCs w:val="24"/>
      <w:lang w:eastAsia="en-US"/>
    </w:rPr>
  </w:style>
  <w:style w:type="character" w:customStyle="1" w:styleId="Nagwek9Znak">
    <w:name w:val="Nagłówek 9 Znak"/>
    <w:link w:val="Nagwek9"/>
    <w:semiHidden/>
    <w:rsid w:val="00B51BAF"/>
    <w:rPr>
      <w:rFonts w:ascii="Cambria" w:eastAsia="Times New Roman" w:hAnsi="Cambria" w:cstheme="minorBidi"/>
      <w:sz w:val="22"/>
      <w:szCs w:val="24"/>
      <w:lang w:eastAsia="en-US"/>
    </w:rPr>
  </w:style>
  <w:style w:type="paragraph" w:customStyle="1" w:styleId="Tabelapunktowanie2">
    <w:name w:val="Tabela_punktowanie_2"/>
    <w:basedOn w:val="Tabelapunktowanie1"/>
    <w:qFormat/>
    <w:rsid w:val="00EC643B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EC643B"/>
    <w:pPr>
      <w:numPr>
        <w:numId w:val="13"/>
      </w:numPr>
      <w:ind w:left="227" w:hanging="170"/>
    </w:pPr>
  </w:style>
  <w:style w:type="paragraph" w:customStyle="1" w:styleId="Tabela-punktowanie">
    <w:name w:val="Tabela-punktowanie"/>
    <w:basedOn w:val="Normalny"/>
    <w:autoRedefine/>
    <w:qFormat/>
    <w:rsid w:val="00B51BAF"/>
    <w:pPr>
      <w:numPr>
        <w:numId w:val="12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Spisilustracji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B51BAF"/>
  </w:style>
  <w:style w:type="paragraph" w:customStyle="1" w:styleId="tabelanormalny">
    <w:name w:val="tabela_normalny"/>
    <w:basedOn w:val="Normalny"/>
    <w:autoRedefine/>
    <w:qFormat/>
    <w:rsid w:val="000368D4"/>
    <w:pPr>
      <w:spacing w:before="40" w:after="40" w:line="264" w:lineRule="auto"/>
      <w:jc w:val="left"/>
    </w:pPr>
    <w:rPr>
      <w:bCs/>
      <w:color w:val="00B050"/>
      <w:szCs w:val="20"/>
    </w:rPr>
  </w:style>
  <w:style w:type="paragraph" w:customStyle="1" w:styleId="wypunktowanie">
    <w:name w:val="wypunktowanie"/>
    <w:basedOn w:val="Normalny"/>
    <w:link w:val="wypunktowanieZnak"/>
    <w:uiPriority w:val="1"/>
    <w:qFormat/>
    <w:rsid w:val="00B51BAF"/>
    <w:pPr>
      <w:numPr>
        <w:numId w:val="15"/>
      </w:numPr>
    </w:pPr>
  </w:style>
  <w:style w:type="character" w:customStyle="1" w:styleId="wypunktowanieZnak">
    <w:name w:val="wypunktowanie Znak"/>
    <w:link w:val="wypunktowanie"/>
    <w:uiPriority w:val="1"/>
    <w:rsid w:val="00B51BAF"/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customStyle="1" w:styleId="metrykatabela">
    <w:name w:val="metryka_tabela"/>
    <w:basedOn w:val="Normalny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ny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ny"/>
    <w:qFormat/>
    <w:rsid w:val="00DC018E"/>
    <w:pPr>
      <w:numPr>
        <w:numId w:val="14"/>
      </w:numPr>
    </w:pPr>
    <w:rPr>
      <w:szCs w:val="20"/>
    </w:rPr>
  </w:style>
  <w:style w:type="paragraph" w:customStyle="1" w:styleId="metrykanaglowek">
    <w:name w:val="metryka_naglowek"/>
    <w:basedOn w:val="Normalny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694A86"/>
    <w:rPr>
      <w:rFonts w:ascii="Trebuchet MS" w:eastAsia="Times New Roman" w:hAnsi="Trebuchet MS"/>
      <w:b/>
      <w:color w:val="17365D"/>
      <w:sz w:val="22"/>
      <w:szCs w:val="26"/>
    </w:rPr>
  </w:style>
  <w:style w:type="paragraph" w:customStyle="1" w:styleId="stopkastrony">
    <w:name w:val="stopka_strony"/>
    <w:basedOn w:val="Stopka"/>
    <w:uiPriority w:val="1"/>
    <w:qFormat/>
    <w:rsid w:val="00B51BAF"/>
    <w:pPr>
      <w:tabs>
        <w:tab w:val="left" w:pos="4678"/>
      </w:tabs>
      <w:spacing w:before="0"/>
      <w:jc w:val="center"/>
    </w:pPr>
    <w:rPr>
      <w:b w:val="0"/>
      <w:sz w:val="24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B51BAF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customStyle="1" w:styleId="StopkaZnak">
    <w:name w:val="Stopka Znak"/>
    <w:link w:val="Stopka"/>
    <w:uiPriority w:val="99"/>
    <w:rsid w:val="00B51BAF"/>
    <w:rPr>
      <w:rFonts w:ascii="Arial" w:eastAsia="Times New Roman" w:hAnsi="Arial" w:cs="Arial"/>
      <w:b/>
      <w:noProof/>
      <w:sz w:val="22"/>
    </w:rPr>
  </w:style>
  <w:style w:type="paragraph" w:customStyle="1" w:styleId="przypisdolny">
    <w:name w:val="przypis_dolny"/>
    <w:basedOn w:val="Tekstprzypisudolnego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1BAF"/>
  </w:style>
  <w:style w:type="character" w:customStyle="1" w:styleId="TekstprzypisudolnegoZnak">
    <w:name w:val="Tekst przypisu dolnego Znak"/>
    <w:link w:val="Tekstprzypisudolnego"/>
    <w:uiPriority w:val="99"/>
    <w:rsid w:val="00B51BAF"/>
    <w:rPr>
      <w:rFonts w:eastAsia="Times New Roman"/>
      <w:sz w:val="22"/>
      <w:szCs w:val="24"/>
      <w:lang w:eastAsia="en-US"/>
    </w:rPr>
  </w:style>
  <w:style w:type="paragraph" w:customStyle="1" w:styleId="Wymagania-sekcja">
    <w:name w:val="Wymagania - sekcja"/>
    <w:basedOn w:val="Normalny"/>
    <w:qFormat/>
    <w:rsid w:val="00B51BAF"/>
    <w:rPr>
      <w:b/>
    </w:rPr>
  </w:style>
  <w:style w:type="paragraph" w:customStyle="1" w:styleId="WymaganieL1">
    <w:name w:val="Wymaganie L1"/>
    <w:basedOn w:val="Normalny"/>
    <w:link w:val="WymaganieL1Znak"/>
    <w:qFormat/>
    <w:rsid w:val="00B51BAF"/>
    <w:pPr>
      <w:numPr>
        <w:ilvl w:val="3"/>
        <w:numId w:val="16"/>
      </w:numPr>
      <w:jc w:val="left"/>
    </w:pPr>
  </w:style>
  <w:style w:type="character" w:customStyle="1" w:styleId="WymaganieL1Znak">
    <w:name w:val="Wymaganie L1 Znak"/>
    <w:link w:val="WymaganieL1"/>
    <w:rsid w:val="00B51BAF"/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customStyle="1" w:styleId="WymaganieL2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B51BAF"/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B51BAF"/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customStyle="1" w:styleId="Wymagania-punkyL2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35127C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ytuZnak">
    <w:name w:val="Tytuł Znak"/>
    <w:link w:val="Tytu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qFormat/>
    <w:rsid w:val="0031356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PodtytuZnak">
    <w:name w:val="Podtytuł Znak"/>
    <w:link w:val="Podtytu"/>
    <w:rsid w:val="00313560"/>
    <w:rPr>
      <w:rFonts w:ascii="Arial" w:eastAsia="Times New Roman" w:hAnsi="Arial" w:cs="Arial"/>
      <w:b/>
      <w:smallCaps/>
      <w:color w:val="17365D"/>
      <w:sz w:val="36"/>
      <w:lang w:eastAsia="en-US"/>
    </w:rPr>
  </w:style>
  <w:style w:type="character" w:styleId="Pogrubienie">
    <w:name w:val="Strong"/>
    <w:uiPriority w:val="22"/>
    <w:qFormat/>
    <w:rsid w:val="00B51BAF"/>
    <w:rPr>
      <w:b/>
      <w:bCs/>
    </w:rPr>
  </w:style>
  <w:style w:type="character" w:styleId="Uwydatnienie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1BAF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51BAF"/>
    <w:rPr>
      <w:rFonts w:eastAsia="Times New Roman"/>
      <w:sz w:val="22"/>
      <w:lang w:eastAsia="en-US"/>
    </w:rPr>
  </w:style>
  <w:style w:type="character" w:styleId="Odwoanieprzypisukocowego">
    <w:name w:val="endnote reference"/>
    <w:uiPriority w:val="99"/>
    <w:semiHidden/>
    <w:unhideWhenUsed/>
    <w:rsid w:val="00B51BAF"/>
    <w:rPr>
      <w:vertAlign w:val="superscript"/>
    </w:rPr>
  </w:style>
  <w:style w:type="character" w:styleId="Odwoanieprzypisudolnego">
    <w:name w:val="footnote reference"/>
    <w:uiPriority w:val="99"/>
    <w:unhideWhenUsed/>
    <w:rsid w:val="00B51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1BAF"/>
    <w:rPr>
      <w:rFonts w:ascii="Tahoma" w:eastAsia="Times New Roman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1BAF"/>
    <w:rPr>
      <w:rFonts w:eastAsia="Times New Roman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BAF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B51BAF"/>
    <w:rPr>
      <w:rFonts w:eastAsia="Times New Roman"/>
      <w:sz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F7828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731E1A"/>
    <w:pPr>
      <w:spacing w:after="60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ipercze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B51BAF"/>
    <w:rPr>
      <w:color w:val="800080"/>
      <w:u w:val="single"/>
    </w:rPr>
  </w:style>
  <w:style w:type="paragraph" w:customStyle="1" w:styleId="Numerowaniepoz1">
    <w:name w:val="Numerowanie_poz_1"/>
    <w:basedOn w:val="Normalny"/>
    <w:link w:val="Numerowaniepoz1Znak"/>
    <w:autoRedefine/>
    <w:qFormat/>
    <w:rsid w:val="00F7455D"/>
    <w:pPr>
      <w:numPr>
        <w:numId w:val="6"/>
      </w:numPr>
      <w:spacing w:line="288" w:lineRule="auto"/>
    </w:pPr>
  </w:style>
  <w:style w:type="character" w:customStyle="1" w:styleId="Numerowaniepoz1Znak">
    <w:name w:val="Numerowanie_poz_1 Znak"/>
    <w:link w:val="Numerowaniepoz1"/>
    <w:rsid w:val="00F7455D"/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customStyle="1" w:styleId="spistreci-tytu">
    <w:name w:val="spis treści-tytuł"/>
    <w:basedOn w:val="Normalny"/>
    <w:qFormat/>
    <w:rsid w:val="00B51BAF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ny"/>
    <w:autoRedefine/>
    <w:qFormat/>
    <w:rsid w:val="00DE1B42"/>
    <w:pPr>
      <w:spacing w:beforeLines="20" w:afterLines="20" w:line="240" w:lineRule="auto"/>
      <w:jc w:val="left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ny"/>
    <w:autoRedefine/>
    <w:qFormat/>
    <w:rsid w:val="00B51BAF"/>
    <w:pPr>
      <w:jc w:val="center"/>
    </w:pPr>
  </w:style>
  <w:style w:type="paragraph" w:customStyle="1" w:styleId="Tabelanumerowanie1">
    <w:name w:val="Tabela_numerowanie_1"/>
    <w:basedOn w:val="Tabelapunktowanie1"/>
    <w:autoRedefine/>
    <w:qFormat/>
    <w:rsid w:val="00EC643B"/>
    <w:pPr>
      <w:numPr>
        <w:numId w:val="17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Podtytu"/>
    <w:qFormat/>
    <w:rsid w:val="00B51BAF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ny"/>
    <w:autoRedefine/>
    <w:qFormat/>
    <w:rsid w:val="00B51BAF"/>
    <w:pPr>
      <w:spacing w:before="360"/>
    </w:pPr>
    <w:rPr>
      <w:b/>
      <w:color w:val="000000"/>
    </w:rPr>
  </w:style>
  <w:style w:type="paragraph" w:customStyle="1" w:styleId="Wyrnienie2">
    <w:name w:val="Wyróżnienie_2"/>
    <w:basedOn w:val="Podtytu"/>
    <w:autoRedefine/>
    <w:qFormat/>
    <w:rsid w:val="00B51BAF"/>
    <w:pPr>
      <w:spacing w:before="120"/>
    </w:pPr>
    <w:rPr>
      <w:sz w:val="28"/>
    </w:rPr>
  </w:style>
  <w:style w:type="paragraph" w:customStyle="1" w:styleId="Punktowaniepoz1">
    <w:name w:val="Punktowanie_poz_1"/>
    <w:basedOn w:val="Normalny"/>
    <w:autoRedefine/>
    <w:qFormat/>
    <w:rsid w:val="00DC018E"/>
    <w:pPr>
      <w:numPr>
        <w:numId w:val="9"/>
      </w:numPr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qFormat/>
    <w:rsid w:val="00DC018E"/>
    <w:pPr>
      <w:numPr>
        <w:numId w:val="10"/>
      </w:numPr>
      <w:ind w:left="1418" w:hanging="284"/>
    </w:pPr>
  </w:style>
  <w:style w:type="paragraph" w:customStyle="1" w:styleId="Punktowaniepoz3">
    <w:name w:val="Punktowanie_poz_3"/>
    <w:basedOn w:val="Punktowaniepoz2"/>
    <w:autoRedefine/>
    <w:qFormat/>
    <w:rsid w:val="00DC018E"/>
    <w:pPr>
      <w:numPr>
        <w:numId w:val="11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ny"/>
    <w:qFormat/>
    <w:rsid w:val="00EC643B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B51BAF"/>
    <w:rPr>
      <w:color w:val="808080"/>
    </w:rPr>
  </w:style>
  <w:style w:type="paragraph" w:customStyle="1" w:styleId="WTekstpodstawowy">
    <w:name w:val="W_Tekst podstawowy"/>
    <w:basedOn w:val="Normalny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eastAsia="pl-PL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customStyle="1" w:styleId="Default">
    <w:name w:val="Default"/>
    <w:rsid w:val="00E46697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styleId="Poprawka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ela-Siatka">
    <w:name w:val="Table Grid"/>
    <w:basedOn w:val="Standardowy"/>
    <w:uiPriority w:val="39"/>
    <w:rsid w:val="00E46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-only1">
    <w:name w:val="sr-only1"/>
    <w:basedOn w:val="Domylnaczcionkaakapitu"/>
    <w:rsid w:val="00E46697"/>
    <w:rPr>
      <w:bdr w:val="none" w:sz="0" w:space="0" w:color="auto" w:frame="1"/>
    </w:rPr>
  </w:style>
  <w:style w:type="character" w:customStyle="1" w:styleId="highlight">
    <w:name w:val="highlight"/>
    <w:basedOn w:val="Domylnaczcionkaakapitu"/>
    <w:rsid w:val="00E46697"/>
  </w:style>
  <w:style w:type="table" w:styleId="redniasiatka2akcent1">
    <w:name w:val="Medium Grid 2 Accent 1"/>
    <w:basedOn w:val="Standardowy"/>
    <w:uiPriority w:val="68"/>
    <w:rsid w:val="00745F5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647C0A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365F91" w:themeColor="accent1" w:themeShade="BF"/>
      <w:kern w:val="0"/>
      <w:sz w:val="32"/>
      <w:lang w:eastAsia="pl-PL"/>
    </w:rPr>
  </w:style>
  <w:style w:type="character" w:customStyle="1" w:styleId="tlid-translation">
    <w:name w:val="tlid-translation"/>
    <w:basedOn w:val="Domylnaczcionkaakapitu"/>
    <w:rsid w:val="004726C8"/>
  </w:style>
  <w:style w:type="paragraph" w:styleId="NormalnyWeb">
    <w:name w:val="Normal (Web)"/>
    <w:basedOn w:val="Normalny"/>
    <w:uiPriority w:val="99"/>
    <w:semiHidden/>
    <w:unhideWhenUsed/>
    <w:rsid w:val="004519E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D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D1ABB"/>
    <w:rPr>
      <w:rFonts w:ascii="Courier New" w:eastAsia="Times New Roman" w:hAnsi="Courier New" w:cs="Courier New"/>
    </w:rPr>
  </w:style>
  <w:style w:type="character" w:customStyle="1" w:styleId="hlquot">
    <w:name w:val="hlquot"/>
    <w:basedOn w:val="Domylnaczcionkaakapitu"/>
    <w:rsid w:val="003D1ABB"/>
  </w:style>
  <w:style w:type="character" w:customStyle="1" w:styleId="st">
    <w:name w:val="st"/>
    <w:basedOn w:val="Domylnaczcionkaakapitu"/>
    <w:rsid w:val="00184B0E"/>
  </w:style>
  <w:style w:type="paragraph" w:customStyle="1" w:styleId="paragraph">
    <w:name w:val="paragraph"/>
    <w:basedOn w:val="Normalny"/>
    <w:rsid w:val="00B41B1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normaltextrun">
    <w:name w:val="normaltextrun"/>
    <w:basedOn w:val="Domylnaczcionkaakapitu"/>
    <w:rsid w:val="00B41B1A"/>
  </w:style>
  <w:style w:type="character" w:customStyle="1" w:styleId="eop">
    <w:name w:val="eop"/>
    <w:basedOn w:val="Domylnaczcionkaakapitu"/>
    <w:rsid w:val="00B41B1A"/>
  </w:style>
  <w:style w:type="character" w:customStyle="1" w:styleId="spellingerror">
    <w:name w:val="spellingerror"/>
    <w:basedOn w:val="Domylnaczcionkaakapitu"/>
    <w:rsid w:val="00B41B1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0D0"/>
    <w:rPr>
      <w:color w:val="605E5C"/>
      <w:shd w:val="clear" w:color="auto" w:fill="E1DFDD"/>
    </w:rPr>
  </w:style>
  <w:style w:type="character" w:customStyle="1" w:styleId="contextualspellingandgrammarerror">
    <w:name w:val="contextualspellingandgrammarerror"/>
    <w:basedOn w:val="Domylnaczcionkaakapitu"/>
    <w:rsid w:val="003D244B"/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BD76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34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246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01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3972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05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6634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8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4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7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3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0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04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138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72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9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5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4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7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72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2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8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6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0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9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6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5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27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42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7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6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4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1501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9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7118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2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3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4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8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93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4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8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8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2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2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3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1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9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2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7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9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5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1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4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4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1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46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22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6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311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2853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349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8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0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6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534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5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198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drowie.gov.pl/token" TargetMode="External"/><Relationship Id="rId18" Type="http://schemas.openxmlformats.org/officeDocument/2006/relationships/hyperlink" Target="https://pl.wikipedia.org/wiki/Uwierzytelniani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openid.net/specs/openid-connect-core-1_0.html" TargetMode="External"/><Relationship Id="rId17" Type="http://schemas.openxmlformats.org/officeDocument/2006/relationships/hyperlink" Target="https://covid-19-diagnostics.jrc.ec.europa.eu/devices/hsc-common-recognition-ra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ejestrymedyczne.ezdrowie.gov.pl/registry/rpwd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ools.ietf.org/html/rfc6749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eteryt.stat.gov.pl/eTeryt/rejestr_teryt/aktualnosci/aktualnosci.aspx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ithub.com/jwtk/jjwt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  <datigodzina xmlns="9c74927f-2f07-45c2-8c27-d33f1e79f432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3" ma:contentTypeDescription="Utwórz nowy dokument." ma:contentTypeScope="" ma:versionID="1e6627b8a5a8181bcfa480ee105d4d7e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fd05182cf43fe4f8f5807ad9baf6f48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22A8C-9F7A-4592-BDD6-0660B974BD39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9c74927f-2f07-45c2-8c27-d33f1e79f432"/>
    <ds:schemaRef ds:uri="http://schemas.microsoft.com/office/infopath/2007/PartnerControls"/>
    <ds:schemaRef ds:uri="2b4fec8c-6342-430f-9a53-83f3fffa3636"/>
  </ds:schemaRefs>
</ds:datastoreItem>
</file>

<file path=customXml/itemProps2.xml><?xml version="1.0" encoding="utf-8"?>
<ds:datastoreItem xmlns:ds="http://schemas.openxmlformats.org/officeDocument/2006/customXml" ds:itemID="{AE531F52-9CFC-4E8F-94B8-9D5A3536E0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273C8F-54B2-43A7-A9C2-A09B5255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97</Pages>
  <Words>12765</Words>
  <Characters>76593</Characters>
  <Application>Microsoft Office Word</Application>
  <DocSecurity>0</DocSecurity>
  <Lines>638</Lines>
  <Paragraphs>178</Paragraphs>
  <ScaleCrop>false</ScaleCrop>
  <LinksUpToDate>false</LinksUpToDate>
  <CharactersWithSpaces>89180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7</cp:revision>
  <dcterms:created xsi:type="dcterms:W3CDTF">2022-07-25T20:32:00Z</dcterms:created>
  <dcterms:modified xsi:type="dcterms:W3CDTF">2022-08-30T10:10:00Z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