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00CDA" w14:textId="1F12540D" w:rsidR="00E46697" w:rsidRPr="00126646" w:rsidRDefault="00E46697" w:rsidP="00B02E5A">
      <w:pPr>
        <w:pStyle w:val="Tytudokumentu"/>
        <w:spacing w:before="5400" w:line="288" w:lineRule="auto"/>
        <w:rPr>
          <w:sz w:val="70"/>
          <w:szCs w:val="70"/>
        </w:rPr>
      </w:pPr>
      <w:r w:rsidRPr="00126646">
        <w:rPr>
          <w:sz w:val="70"/>
          <w:szCs w:val="70"/>
        </w:rPr>
        <w:t xml:space="preserve">Dokumentacja integracyjna </w:t>
      </w:r>
      <w:r>
        <w:rPr>
          <w:sz w:val="70"/>
          <w:szCs w:val="70"/>
        </w:rPr>
        <w:t xml:space="preserve">Systemu </w:t>
      </w:r>
      <w:r w:rsidRPr="00126646">
        <w:rPr>
          <w:sz w:val="70"/>
          <w:szCs w:val="70"/>
        </w:rPr>
        <w:t>P1</w:t>
      </w:r>
    </w:p>
    <w:p w14:paraId="5C59B294" w14:textId="1B597D46" w:rsidR="00E46697" w:rsidRDefault="75618602" w:rsidP="0109DE76">
      <w:pPr>
        <w:pStyle w:val="Podtytu"/>
        <w:spacing w:line="288" w:lineRule="auto"/>
      </w:pPr>
      <w:r>
        <w:t>w</w:t>
      </w:r>
      <w:r w:rsidR="3DAF4B81">
        <w:t xml:space="preserve"> zakresie </w:t>
      </w:r>
      <w:r w:rsidR="20E908A4">
        <w:t>M</w:t>
      </w:r>
      <w:r w:rsidR="03DB5F72">
        <w:t xml:space="preserve">edycyny </w:t>
      </w:r>
      <w:r w:rsidR="20E908A4">
        <w:t>S</w:t>
      </w:r>
      <w:r w:rsidR="40D7DEAB">
        <w:t>zkolnej</w:t>
      </w:r>
    </w:p>
    <w:p w14:paraId="7824B81F" w14:textId="3E7DA51A" w:rsidR="00E46697" w:rsidRDefault="00E46697" w:rsidP="0109DE76">
      <w:pPr>
        <w:pStyle w:val="Podtytu"/>
        <w:spacing w:line="288" w:lineRule="auto"/>
      </w:pPr>
    </w:p>
    <w:p w14:paraId="33B86DBB" w14:textId="6EF4D7F3" w:rsidR="00E46697" w:rsidRDefault="3DAF4B81" w:rsidP="59853F21">
      <w:pPr>
        <w:pStyle w:val="Podtytu"/>
        <w:spacing w:line="288" w:lineRule="auto"/>
      </w:pPr>
      <w:r>
        <w:t xml:space="preserve">„Elektroniczna Platforma Gromadzenia, Analizy i Udostępniania zasobów cyfrowych o Zdarzeniach Medycznych" </w:t>
      </w:r>
      <w:r w:rsidR="02445CEA">
        <w:t xml:space="preserve">(P1) - </w:t>
      </w:r>
      <w:r w:rsidR="14F3EDF4">
        <w:t xml:space="preserve">faza </w:t>
      </w:r>
      <w:r w:rsidR="1E50C33C">
        <w:t>2</w:t>
      </w:r>
    </w:p>
    <w:p w14:paraId="45566B23" w14:textId="77777777" w:rsidR="00E46697" w:rsidRPr="00DC68C6" w:rsidRDefault="00E46697" w:rsidP="00911709">
      <w:pPr>
        <w:spacing w:line="288" w:lineRule="auto"/>
      </w:pPr>
    </w:p>
    <w:p w14:paraId="1F58ED24" w14:textId="77777777" w:rsidR="00E46697" w:rsidRDefault="00E46697" w:rsidP="00911709">
      <w:pPr>
        <w:spacing w:before="0" w:after="0" w:line="288" w:lineRule="auto"/>
        <w:jc w:val="left"/>
        <w:rPr>
          <w:b/>
        </w:rPr>
      </w:pPr>
      <w:r>
        <w:rPr>
          <w:b/>
        </w:rPr>
        <w:br w:type="page"/>
      </w:r>
    </w:p>
    <w:tbl>
      <w:tblPr>
        <w:tblW w:w="9072" w:type="dxa"/>
        <w:tblInd w:w="-45"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2482"/>
        <w:gridCol w:w="2054"/>
        <w:gridCol w:w="2410"/>
        <w:gridCol w:w="2126"/>
      </w:tblGrid>
      <w:tr w:rsidR="00E46697" w:rsidRPr="00C93E94" w14:paraId="3A294291" w14:textId="77777777" w:rsidTr="138C181E">
        <w:trPr>
          <w:trHeight w:val="340"/>
        </w:trPr>
        <w:tc>
          <w:tcPr>
            <w:tcW w:w="9072" w:type="dxa"/>
            <w:gridSpan w:val="4"/>
            <w:shd w:val="clear" w:color="auto" w:fill="17365D" w:themeFill="text2" w:themeFillShade="BF"/>
          </w:tcPr>
          <w:p w14:paraId="318E463C" w14:textId="77777777" w:rsidR="00E46697" w:rsidRPr="00C93E94" w:rsidRDefault="00E46697" w:rsidP="00911709">
            <w:pPr>
              <w:spacing w:before="48" w:after="48" w:line="288" w:lineRule="auto"/>
              <w:rPr>
                <w:rFonts w:eastAsia="Calibri"/>
              </w:rPr>
            </w:pPr>
            <w:r w:rsidRPr="00C93E94">
              <w:lastRenderedPageBreak/>
              <w:br w:type="page"/>
            </w:r>
            <w:r w:rsidRPr="00C93E94">
              <w:rPr>
                <w:rFonts w:eastAsia="Calibri"/>
                <w:b/>
                <w:color w:val="FFFFFF"/>
              </w:rPr>
              <w:t>Metryka</w:t>
            </w:r>
          </w:p>
        </w:tc>
      </w:tr>
      <w:tr w:rsidR="00E46697" w:rsidRPr="00C93E94" w14:paraId="39831779" w14:textId="77777777" w:rsidTr="138C181E">
        <w:trPr>
          <w:trHeight w:val="340"/>
        </w:trPr>
        <w:tc>
          <w:tcPr>
            <w:tcW w:w="2482" w:type="dxa"/>
            <w:shd w:val="clear" w:color="auto" w:fill="17365D" w:themeFill="text2" w:themeFillShade="BF"/>
          </w:tcPr>
          <w:p w14:paraId="5BEB7530" w14:textId="77777777" w:rsidR="00E46697" w:rsidRPr="00C93E94" w:rsidRDefault="00E46697" w:rsidP="00FF666A">
            <w:pPr>
              <w:pStyle w:val="Tabelanagwekdolewej"/>
            </w:pPr>
            <w:r w:rsidRPr="00C93E94">
              <w:t>Właściciel</w:t>
            </w:r>
          </w:p>
        </w:tc>
        <w:tc>
          <w:tcPr>
            <w:tcW w:w="6590" w:type="dxa"/>
            <w:gridSpan w:val="3"/>
          </w:tcPr>
          <w:p w14:paraId="72FB9B56" w14:textId="4E015182" w:rsidR="00E46697" w:rsidRPr="00C93E94" w:rsidRDefault="00E46697" w:rsidP="00911709">
            <w:pPr>
              <w:spacing w:before="48" w:after="48" w:line="288" w:lineRule="auto"/>
              <w:rPr>
                <w:rFonts w:eastAsia="Calibri"/>
              </w:rPr>
            </w:pPr>
            <w:r w:rsidRPr="0C5B0ADB">
              <w:rPr>
                <w:rFonts w:eastAsia="Calibri"/>
              </w:rPr>
              <w:t xml:space="preserve">Centrum </w:t>
            </w:r>
            <w:r w:rsidR="5634FFA8" w:rsidRPr="0C5B0ADB">
              <w:rPr>
                <w:rFonts w:eastAsia="Calibri"/>
              </w:rPr>
              <w:t>e-</w:t>
            </w:r>
            <w:r w:rsidRPr="0C5B0ADB">
              <w:rPr>
                <w:rFonts w:eastAsia="Calibri"/>
              </w:rPr>
              <w:t>Zdrowia</w:t>
            </w:r>
          </w:p>
        </w:tc>
      </w:tr>
      <w:tr w:rsidR="00E46697" w:rsidRPr="00C93E94" w14:paraId="2C11E8DF" w14:textId="77777777" w:rsidTr="138C181E">
        <w:trPr>
          <w:trHeight w:val="340"/>
        </w:trPr>
        <w:tc>
          <w:tcPr>
            <w:tcW w:w="2482" w:type="dxa"/>
            <w:shd w:val="clear" w:color="auto" w:fill="17365D" w:themeFill="text2" w:themeFillShade="BF"/>
          </w:tcPr>
          <w:p w14:paraId="75283FB7" w14:textId="77777777" w:rsidR="00E46697" w:rsidRPr="00C93E94" w:rsidRDefault="00E46697" w:rsidP="00FF666A">
            <w:pPr>
              <w:pStyle w:val="Tabelanagwekdolewej"/>
            </w:pPr>
            <w:r w:rsidRPr="00C93E94">
              <w:t>Autor</w:t>
            </w:r>
          </w:p>
        </w:tc>
        <w:tc>
          <w:tcPr>
            <w:tcW w:w="6590" w:type="dxa"/>
            <w:gridSpan w:val="3"/>
          </w:tcPr>
          <w:p w14:paraId="2421499E" w14:textId="302E7B66" w:rsidR="00E46697" w:rsidRPr="00C93E94" w:rsidRDefault="4D44F0F9" w:rsidP="00911709">
            <w:pPr>
              <w:spacing w:before="48" w:after="48" w:line="288" w:lineRule="auto"/>
              <w:rPr>
                <w:rFonts w:eastAsia="Calibri"/>
              </w:rPr>
            </w:pPr>
            <w:r w:rsidRPr="0C5B0ADB">
              <w:rPr>
                <w:rFonts w:eastAsia="Calibri"/>
              </w:rPr>
              <w:t>Centrum e-Zdrowia</w:t>
            </w:r>
          </w:p>
        </w:tc>
      </w:tr>
      <w:tr w:rsidR="00E46697" w:rsidRPr="00C93E94" w14:paraId="29AA4116" w14:textId="77777777" w:rsidTr="138C181E">
        <w:trPr>
          <w:trHeight w:val="340"/>
        </w:trPr>
        <w:tc>
          <w:tcPr>
            <w:tcW w:w="2482" w:type="dxa"/>
            <w:shd w:val="clear" w:color="auto" w:fill="17365D" w:themeFill="text2" w:themeFillShade="BF"/>
          </w:tcPr>
          <w:p w14:paraId="461F8EE0" w14:textId="77777777" w:rsidR="00E46697" w:rsidRPr="00C93E94" w:rsidRDefault="00E46697" w:rsidP="00FF666A">
            <w:pPr>
              <w:pStyle w:val="Tabelanagwekdolewej"/>
            </w:pPr>
            <w:r w:rsidRPr="00C93E94">
              <w:t>Recenzent</w:t>
            </w:r>
          </w:p>
        </w:tc>
        <w:tc>
          <w:tcPr>
            <w:tcW w:w="6590" w:type="dxa"/>
            <w:gridSpan w:val="3"/>
          </w:tcPr>
          <w:p w14:paraId="43B8F560" w14:textId="19AAF509" w:rsidR="00E46697" w:rsidRPr="00C93E94" w:rsidRDefault="50B28598" w:rsidP="00911709">
            <w:pPr>
              <w:spacing w:before="48" w:after="48" w:line="288" w:lineRule="auto"/>
              <w:rPr>
                <w:rFonts w:eastAsia="Calibri"/>
              </w:rPr>
            </w:pPr>
            <w:r w:rsidRPr="0C5B0ADB">
              <w:rPr>
                <w:rFonts w:eastAsia="Calibri"/>
              </w:rPr>
              <w:t>Centrum e-Zdrowia</w:t>
            </w:r>
          </w:p>
        </w:tc>
      </w:tr>
      <w:tr w:rsidR="00E46697" w:rsidRPr="00C93E94" w14:paraId="2CF6814D" w14:textId="77777777" w:rsidTr="138C181E">
        <w:trPr>
          <w:trHeight w:val="340"/>
        </w:trPr>
        <w:tc>
          <w:tcPr>
            <w:tcW w:w="2482" w:type="dxa"/>
            <w:shd w:val="clear" w:color="auto" w:fill="17365D" w:themeFill="text2" w:themeFillShade="BF"/>
          </w:tcPr>
          <w:p w14:paraId="038FC156" w14:textId="77777777" w:rsidR="00E46697" w:rsidRPr="00C93E94" w:rsidRDefault="00E46697" w:rsidP="00FF666A">
            <w:pPr>
              <w:pStyle w:val="Tabelanagwekdolewej"/>
            </w:pPr>
            <w:r w:rsidRPr="00C93E94">
              <w:t>Liczba stron</w:t>
            </w:r>
          </w:p>
        </w:tc>
        <w:tc>
          <w:tcPr>
            <w:tcW w:w="6590" w:type="dxa"/>
            <w:gridSpan w:val="3"/>
          </w:tcPr>
          <w:p w14:paraId="3CF8B9A3" w14:textId="6A7E79E0" w:rsidR="00E46697" w:rsidRPr="00C93E94" w:rsidRDefault="45ECFFC0" w:rsidP="0109DE76">
            <w:pPr>
              <w:spacing w:before="48" w:after="48" w:line="288" w:lineRule="auto"/>
              <w:rPr>
                <w:rFonts w:eastAsia="Calibri"/>
              </w:rPr>
            </w:pPr>
            <w:r w:rsidRPr="138C181E">
              <w:rPr>
                <w:rFonts w:eastAsia="Calibri"/>
              </w:rPr>
              <w:t>82</w:t>
            </w:r>
          </w:p>
        </w:tc>
      </w:tr>
      <w:tr w:rsidR="0015661D" w:rsidRPr="00C93E94" w14:paraId="2C21616B" w14:textId="77777777" w:rsidTr="138C181E">
        <w:trPr>
          <w:trHeight w:val="340"/>
        </w:trPr>
        <w:tc>
          <w:tcPr>
            <w:tcW w:w="2482" w:type="dxa"/>
            <w:shd w:val="clear" w:color="auto" w:fill="17365D" w:themeFill="text2" w:themeFillShade="BF"/>
          </w:tcPr>
          <w:p w14:paraId="07CB2DB5" w14:textId="77777777" w:rsidR="00E46697" w:rsidRPr="00C93E94" w:rsidRDefault="00E46697" w:rsidP="00FF666A">
            <w:pPr>
              <w:pStyle w:val="Tabelanagwekdolewej"/>
            </w:pPr>
            <w:r w:rsidRPr="00C93E94">
              <w:t>Zatwierdzający</w:t>
            </w:r>
          </w:p>
        </w:tc>
        <w:tc>
          <w:tcPr>
            <w:tcW w:w="2054" w:type="dxa"/>
            <w:shd w:val="clear" w:color="auto" w:fill="FFFFFF" w:themeFill="background1"/>
          </w:tcPr>
          <w:p w14:paraId="18A53E37" w14:textId="4AE93D7E" w:rsidR="00E46697" w:rsidRPr="00C93E94" w:rsidRDefault="00E46697" w:rsidP="00911709">
            <w:pPr>
              <w:spacing w:before="48" w:after="48" w:line="288" w:lineRule="auto"/>
              <w:rPr>
                <w:rFonts w:eastAsia="Calibri"/>
              </w:rPr>
            </w:pPr>
            <w:r w:rsidRPr="0C5B0ADB">
              <w:rPr>
                <w:rFonts w:eastAsia="Calibri"/>
              </w:rPr>
              <w:t>C</w:t>
            </w:r>
            <w:r w:rsidR="678E5509" w:rsidRPr="0C5B0ADB">
              <w:rPr>
                <w:rFonts w:eastAsia="Calibri"/>
              </w:rPr>
              <w:t>eZ</w:t>
            </w:r>
          </w:p>
        </w:tc>
        <w:tc>
          <w:tcPr>
            <w:tcW w:w="2410" w:type="dxa"/>
            <w:shd w:val="clear" w:color="auto" w:fill="17365D" w:themeFill="text2" w:themeFillShade="BF"/>
          </w:tcPr>
          <w:p w14:paraId="16508612" w14:textId="77777777" w:rsidR="00E46697" w:rsidRPr="00C93E94" w:rsidRDefault="00E46697" w:rsidP="00911709">
            <w:pPr>
              <w:spacing w:before="48" w:after="48" w:line="288" w:lineRule="auto"/>
              <w:rPr>
                <w:rFonts w:eastAsia="Calibri"/>
              </w:rPr>
            </w:pPr>
            <w:r w:rsidRPr="00C93E94">
              <w:rPr>
                <w:rFonts w:eastAsia="Calibri"/>
                <w:b/>
                <w:color w:val="FFFFFF"/>
              </w:rPr>
              <w:t>Data zatwierdzenia</w:t>
            </w:r>
          </w:p>
        </w:tc>
        <w:tc>
          <w:tcPr>
            <w:tcW w:w="2126" w:type="dxa"/>
          </w:tcPr>
          <w:p w14:paraId="2A341BF5" w14:textId="48CACFF1" w:rsidR="00E46697" w:rsidRPr="00C93E94" w:rsidRDefault="00E46697" w:rsidP="70413CB7">
            <w:pPr>
              <w:spacing w:before="48" w:after="48" w:line="288" w:lineRule="auto"/>
              <w:rPr>
                <w:rFonts w:eastAsia="Calibri"/>
              </w:rPr>
            </w:pPr>
          </w:p>
        </w:tc>
      </w:tr>
      <w:tr w:rsidR="0015661D" w:rsidRPr="00C93E94" w14:paraId="27D7CD03" w14:textId="77777777" w:rsidTr="138C181E">
        <w:trPr>
          <w:trHeight w:val="340"/>
        </w:trPr>
        <w:tc>
          <w:tcPr>
            <w:tcW w:w="2482" w:type="dxa"/>
            <w:shd w:val="clear" w:color="auto" w:fill="17365D" w:themeFill="text2" w:themeFillShade="BF"/>
          </w:tcPr>
          <w:p w14:paraId="17A3106D" w14:textId="77777777" w:rsidR="00E46697" w:rsidRPr="00C93E94" w:rsidRDefault="00E46697" w:rsidP="00FF666A">
            <w:pPr>
              <w:pStyle w:val="Tabelanagwekdolewej"/>
            </w:pPr>
            <w:r w:rsidRPr="00C93E94">
              <w:t>Wersja</w:t>
            </w:r>
          </w:p>
        </w:tc>
        <w:tc>
          <w:tcPr>
            <w:tcW w:w="2054" w:type="dxa"/>
            <w:shd w:val="clear" w:color="auto" w:fill="FFFFFF" w:themeFill="background1"/>
          </w:tcPr>
          <w:p w14:paraId="65B9F52B" w14:textId="020606C0" w:rsidR="00E46697" w:rsidRPr="00C93E94" w:rsidRDefault="222009A8" w:rsidP="70413CB7">
            <w:pPr>
              <w:spacing w:before="48" w:after="48" w:line="288" w:lineRule="auto"/>
              <w:rPr>
                <w:rFonts w:eastAsia="Calibri"/>
              </w:rPr>
            </w:pPr>
            <w:r w:rsidRPr="138C181E">
              <w:rPr>
                <w:rFonts w:eastAsia="Calibri"/>
              </w:rPr>
              <w:t>1.</w:t>
            </w:r>
            <w:r w:rsidR="669A8D27" w:rsidRPr="138C181E">
              <w:rPr>
                <w:rFonts w:eastAsia="Calibri"/>
              </w:rPr>
              <w:t>4</w:t>
            </w:r>
          </w:p>
        </w:tc>
        <w:tc>
          <w:tcPr>
            <w:tcW w:w="2410" w:type="dxa"/>
            <w:shd w:val="clear" w:color="auto" w:fill="17365D" w:themeFill="text2" w:themeFillShade="BF"/>
          </w:tcPr>
          <w:p w14:paraId="29FF6F14" w14:textId="77777777" w:rsidR="00E46697" w:rsidRPr="00C93E94" w:rsidRDefault="00E46697" w:rsidP="00911709">
            <w:pPr>
              <w:spacing w:before="48" w:after="48" w:line="288" w:lineRule="auto"/>
              <w:rPr>
                <w:rFonts w:eastAsia="Calibri"/>
              </w:rPr>
            </w:pPr>
            <w:r w:rsidRPr="00C93E94">
              <w:rPr>
                <w:rFonts w:eastAsia="Calibri"/>
                <w:b/>
                <w:color w:val="FFFFFF"/>
              </w:rPr>
              <w:t>Status dokumentu</w:t>
            </w:r>
          </w:p>
        </w:tc>
        <w:tc>
          <w:tcPr>
            <w:tcW w:w="2126" w:type="dxa"/>
          </w:tcPr>
          <w:p w14:paraId="475520CA" w14:textId="20F6CF47" w:rsidR="00E46697" w:rsidRPr="00C93E94" w:rsidRDefault="7D320270" w:rsidP="2E7FE448">
            <w:pPr>
              <w:spacing w:before="48" w:after="48" w:line="288" w:lineRule="auto"/>
            </w:pPr>
            <w:r>
              <w:t>Roboczy</w:t>
            </w:r>
          </w:p>
        </w:tc>
      </w:tr>
      <w:tr w:rsidR="0015661D" w:rsidRPr="00C93E94" w14:paraId="2BC3EF90" w14:textId="77777777" w:rsidTr="138C181E">
        <w:trPr>
          <w:trHeight w:val="340"/>
        </w:trPr>
        <w:tc>
          <w:tcPr>
            <w:tcW w:w="2482" w:type="dxa"/>
            <w:shd w:val="clear" w:color="auto" w:fill="17365D" w:themeFill="text2" w:themeFillShade="BF"/>
          </w:tcPr>
          <w:p w14:paraId="1CE0A796" w14:textId="77777777" w:rsidR="00E46697" w:rsidRPr="00C93E94" w:rsidRDefault="00E46697" w:rsidP="00FF666A">
            <w:pPr>
              <w:pStyle w:val="Tabelanagwekdolewej"/>
            </w:pPr>
            <w:r w:rsidRPr="00C93E94">
              <w:t>Data utworzenia</w:t>
            </w:r>
          </w:p>
        </w:tc>
        <w:tc>
          <w:tcPr>
            <w:tcW w:w="2054" w:type="dxa"/>
            <w:shd w:val="clear" w:color="auto" w:fill="FFFFFF" w:themeFill="background1"/>
          </w:tcPr>
          <w:p w14:paraId="7189E182" w14:textId="2191AB15" w:rsidR="00E46697" w:rsidRPr="00C93E94" w:rsidRDefault="3DAF4B81" w:rsidP="00911709">
            <w:pPr>
              <w:spacing w:before="48" w:after="48" w:line="288" w:lineRule="auto"/>
              <w:rPr>
                <w:rFonts w:eastAsia="Calibri"/>
              </w:rPr>
            </w:pPr>
            <w:r w:rsidRPr="0109DE76">
              <w:rPr>
                <w:rFonts w:eastAsia="Calibri"/>
              </w:rPr>
              <w:t>20</w:t>
            </w:r>
            <w:r w:rsidR="1C7CE492" w:rsidRPr="0109DE76">
              <w:rPr>
                <w:rFonts w:eastAsia="Calibri"/>
              </w:rPr>
              <w:t>22</w:t>
            </w:r>
            <w:r w:rsidRPr="0109DE76">
              <w:rPr>
                <w:rFonts w:eastAsia="Calibri"/>
              </w:rPr>
              <w:t>-</w:t>
            </w:r>
            <w:r w:rsidR="48E0F299" w:rsidRPr="0109DE76">
              <w:rPr>
                <w:rFonts w:eastAsia="Calibri"/>
              </w:rPr>
              <w:t>1</w:t>
            </w:r>
            <w:r w:rsidR="7CF2CDD4" w:rsidRPr="0109DE76">
              <w:rPr>
                <w:rFonts w:eastAsia="Calibri"/>
              </w:rPr>
              <w:t>1</w:t>
            </w:r>
            <w:r w:rsidRPr="0109DE76">
              <w:rPr>
                <w:rFonts w:eastAsia="Calibri"/>
              </w:rPr>
              <w:t>-</w:t>
            </w:r>
            <w:r w:rsidR="652FE499" w:rsidRPr="0109DE76">
              <w:rPr>
                <w:rFonts w:eastAsia="Calibri"/>
              </w:rPr>
              <w:t>03</w:t>
            </w:r>
          </w:p>
        </w:tc>
        <w:tc>
          <w:tcPr>
            <w:tcW w:w="2410" w:type="dxa"/>
            <w:shd w:val="clear" w:color="auto" w:fill="17365D" w:themeFill="text2" w:themeFillShade="BF"/>
          </w:tcPr>
          <w:p w14:paraId="519D2506" w14:textId="77777777" w:rsidR="00E46697" w:rsidRPr="00C93E94" w:rsidRDefault="00E46697" w:rsidP="00911709">
            <w:pPr>
              <w:spacing w:before="48" w:after="48" w:line="288" w:lineRule="auto"/>
              <w:jc w:val="left"/>
              <w:rPr>
                <w:rFonts w:eastAsia="Calibri"/>
              </w:rPr>
            </w:pPr>
            <w:r w:rsidRPr="00C93E94">
              <w:rPr>
                <w:rFonts w:eastAsia="Calibri"/>
                <w:b/>
                <w:color w:val="FFFFFF"/>
              </w:rPr>
              <w:t>Data ostatniej modyfikacji</w:t>
            </w:r>
          </w:p>
        </w:tc>
        <w:tc>
          <w:tcPr>
            <w:tcW w:w="2126" w:type="dxa"/>
          </w:tcPr>
          <w:p w14:paraId="14A22722" w14:textId="0C0FBA8C" w:rsidR="00E46697" w:rsidRPr="00C93E94" w:rsidRDefault="7634F129" w:rsidP="00473559">
            <w:pPr>
              <w:spacing w:before="48" w:after="48" w:line="288" w:lineRule="auto"/>
              <w:rPr>
                <w:rFonts w:eastAsia="Calibri"/>
              </w:rPr>
            </w:pPr>
            <w:r w:rsidRPr="138DC375">
              <w:rPr>
                <w:rFonts w:eastAsia="Calibri"/>
              </w:rPr>
              <w:t>202</w:t>
            </w:r>
            <w:r w:rsidR="0E78E70E" w:rsidRPr="138DC375">
              <w:rPr>
                <w:rFonts w:eastAsia="Calibri"/>
              </w:rPr>
              <w:t>4</w:t>
            </w:r>
            <w:r w:rsidR="3A347AA0" w:rsidRPr="138DC375">
              <w:rPr>
                <w:rFonts w:eastAsia="Calibri"/>
              </w:rPr>
              <w:t>-</w:t>
            </w:r>
            <w:r w:rsidR="62098CC4" w:rsidRPr="138DC375">
              <w:rPr>
                <w:rFonts w:eastAsia="Calibri"/>
              </w:rPr>
              <w:t>0</w:t>
            </w:r>
            <w:r w:rsidR="5027F8AF" w:rsidRPr="138DC375">
              <w:rPr>
                <w:rFonts w:eastAsia="Calibri"/>
              </w:rPr>
              <w:t>3</w:t>
            </w:r>
            <w:r w:rsidR="62098CC4" w:rsidRPr="138DC375">
              <w:rPr>
                <w:rFonts w:eastAsia="Calibri"/>
              </w:rPr>
              <w:t>-</w:t>
            </w:r>
            <w:r w:rsidR="0F9DF31D" w:rsidRPr="138DC375">
              <w:rPr>
                <w:rFonts w:eastAsia="Calibri"/>
              </w:rPr>
              <w:t>01</w:t>
            </w:r>
          </w:p>
        </w:tc>
      </w:tr>
    </w:tbl>
    <w:p w14:paraId="16CA213C" w14:textId="77777777" w:rsidR="00E46697" w:rsidRPr="00D10165" w:rsidRDefault="00E46697" w:rsidP="00911709">
      <w:pPr>
        <w:spacing w:line="288" w:lineRule="auto"/>
        <w:rPr>
          <w:rFonts w:asciiTheme="minorHAnsi" w:eastAsia="Calibri" w:hAnsiTheme="minorHAnsi" w:cs="Calibri"/>
          <w:sz w:val="12"/>
          <w:szCs w:val="12"/>
        </w:rPr>
      </w:pPr>
    </w:p>
    <w:tbl>
      <w:tblPr>
        <w:tblW w:w="900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990"/>
        <w:gridCol w:w="1077"/>
        <w:gridCol w:w="5479"/>
      </w:tblGrid>
      <w:tr w:rsidR="00E46697" w:rsidRPr="00C93E94" w14:paraId="6AA84A12" w14:textId="77777777" w:rsidTr="6854993C">
        <w:trPr>
          <w:trHeight w:val="340"/>
        </w:trPr>
        <w:tc>
          <w:tcPr>
            <w:tcW w:w="9001" w:type="dxa"/>
            <w:gridSpan w:val="4"/>
            <w:shd w:val="clear" w:color="auto" w:fill="17365D" w:themeFill="text2" w:themeFillShade="BF"/>
          </w:tcPr>
          <w:p w14:paraId="6369BDEE" w14:textId="77777777" w:rsidR="00E46697" w:rsidRPr="00C93E94" w:rsidRDefault="00E46697" w:rsidP="00911709">
            <w:pPr>
              <w:spacing w:before="48" w:after="48" w:line="288" w:lineRule="auto"/>
              <w:rPr>
                <w:rFonts w:eastAsia="Calibri"/>
              </w:rPr>
            </w:pPr>
            <w:r w:rsidRPr="00C93E94">
              <w:rPr>
                <w:rFonts w:eastAsia="Calibri"/>
                <w:b/>
                <w:color w:val="FFFFFF"/>
              </w:rPr>
              <w:t>Historia zmian</w:t>
            </w:r>
          </w:p>
        </w:tc>
      </w:tr>
      <w:tr w:rsidR="00F40378" w:rsidRPr="00C93E94" w14:paraId="0D0CCD5E" w14:textId="77777777" w:rsidTr="6854993C">
        <w:trPr>
          <w:trHeight w:val="340"/>
        </w:trPr>
        <w:tc>
          <w:tcPr>
            <w:tcW w:w="1455" w:type="dxa"/>
            <w:shd w:val="clear" w:color="auto" w:fill="17365D" w:themeFill="text2" w:themeFillShade="BF"/>
          </w:tcPr>
          <w:p w14:paraId="552E82FB" w14:textId="77777777" w:rsidR="00E46697" w:rsidRPr="00C93E94" w:rsidRDefault="00E46697" w:rsidP="00911709">
            <w:pPr>
              <w:spacing w:before="48" w:after="48" w:line="288" w:lineRule="auto"/>
              <w:rPr>
                <w:rFonts w:eastAsia="Calibri"/>
              </w:rPr>
            </w:pPr>
            <w:r w:rsidRPr="00C93E94">
              <w:rPr>
                <w:rFonts w:eastAsia="Calibri"/>
                <w:b/>
                <w:color w:val="FFFFFF"/>
              </w:rPr>
              <w:t>Data</w:t>
            </w:r>
          </w:p>
        </w:tc>
        <w:tc>
          <w:tcPr>
            <w:tcW w:w="990" w:type="dxa"/>
            <w:shd w:val="clear" w:color="auto" w:fill="17365D" w:themeFill="text2" w:themeFillShade="BF"/>
          </w:tcPr>
          <w:p w14:paraId="7463CD58" w14:textId="77777777" w:rsidR="00E46697" w:rsidRPr="00C93E94" w:rsidRDefault="00E46697" w:rsidP="00911709">
            <w:pPr>
              <w:spacing w:before="48" w:after="48" w:line="288" w:lineRule="auto"/>
              <w:rPr>
                <w:rFonts w:eastAsia="Calibri"/>
              </w:rPr>
            </w:pPr>
            <w:r w:rsidRPr="00C93E94">
              <w:rPr>
                <w:rFonts w:eastAsia="Calibri"/>
                <w:b/>
                <w:color w:val="FFFFFF"/>
              </w:rPr>
              <w:t>Wersja</w:t>
            </w:r>
          </w:p>
        </w:tc>
        <w:tc>
          <w:tcPr>
            <w:tcW w:w="1077" w:type="dxa"/>
            <w:shd w:val="clear" w:color="auto" w:fill="17365D" w:themeFill="text2" w:themeFillShade="BF"/>
          </w:tcPr>
          <w:p w14:paraId="33C993F8" w14:textId="77777777" w:rsidR="00E46697" w:rsidRPr="00C93E94" w:rsidRDefault="00E46697" w:rsidP="00911709">
            <w:pPr>
              <w:spacing w:before="48" w:after="48" w:line="288" w:lineRule="auto"/>
              <w:rPr>
                <w:rFonts w:eastAsia="Calibri"/>
              </w:rPr>
            </w:pPr>
            <w:r w:rsidRPr="00C93E94">
              <w:rPr>
                <w:rFonts w:eastAsia="Calibri"/>
                <w:b/>
                <w:color w:val="FFFFFF"/>
              </w:rPr>
              <w:t>Autor zmiany</w:t>
            </w:r>
          </w:p>
        </w:tc>
        <w:tc>
          <w:tcPr>
            <w:tcW w:w="5479" w:type="dxa"/>
            <w:shd w:val="clear" w:color="auto" w:fill="17365D" w:themeFill="text2" w:themeFillShade="BF"/>
          </w:tcPr>
          <w:p w14:paraId="573E5341" w14:textId="77777777" w:rsidR="00E46697" w:rsidRPr="00C93E94" w:rsidRDefault="00E46697" w:rsidP="00911709">
            <w:pPr>
              <w:spacing w:before="48" w:after="48" w:line="288" w:lineRule="auto"/>
              <w:rPr>
                <w:rFonts w:eastAsia="Calibri"/>
              </w:rPr>
            </w:pPr>
            <w:r w:rsidRPr="00C93E94">
              <w:rPr>
                <w:rFonts w:eastAsia="Calibri"/>
                <w:b/>
                <w:color w:val="FFFFFF"/>
              </w:rPr>
              <w:t>Opis zmiany</w:t>
            </w:r>
          </w:p>
        </w:tc>
      </w:tr>
      <w:tr w:rsidR="00E46697" w:rsidRPr="00C93E94" w14:paraId="7C5B78C6" w14:textId="77777777" w:rsidTr="6854993C">
        <w:trPr>
          <w:trHeight w:val="340"/>
        </w:trPr>
        <w:tc>
          <w:tcPr>
            <w:tcW w:w="1455" w:type="dxa"/>
          </w:tcPr>
          <w:p w14:paraId="3F2F4014" w14:textId="5E1D1AD5" w:rsidR="00E46697" w:rsidRPr="00C93E94" w:rsidRDefault="3DAF4B81" w:rsidP="00911709">
            <w:pPr>
              <w:spacing w:before="48" w:after="48" w:line="288" w:lineRule="auto"/>
              <w:rPr>
                <w:rFonts w:eastAsia="Calibri"/>
              </w:rPr>
            </w:pPr>
            <w:r w:rsidRPr="59853F21">
              <w:rPr>
                <w:rFonts w:eastAsia="Calibri"/>
              </w:rPr>
              <w:t>20</w:t>
            </w:r>
            <w:r w:rsidR="70EAAEBC" w:rsidRPr="59853F21">
              <w:rPr>
                <w:rFonts w:eastAsia="Calibri"/>
              </w:rPr>
              <w:t>22</w:t>
            </w:r>
            <w:r w:rsidRPr="59853F21">
              <w:rPr>
                <w:rFonts w:eastAsia="Calibri"/>
              </w:rPr>
              <w:t>-</w:t>
            </w:r>
            <w:r w:rsidR="339430E2" w:rsidRPr="59853F21">
              <w:rPr>
                <w:rFonts w:eastAsia="Calibri"/>
              </w:rPr>
              <w:t>1</w:t>
            </w:r>
            <w:r w:rsidR="30A2768D" w:rsidRPr="59853F21">
              <w:rPr>
                <w:rFonts w:eastAsia="Calibri"/>
              </w:rPr>
              <w:t>2</w:t>
            </w:r>
            <w:r w:rsidRPr="59853F21">
              <w:rPr>
                <w:rFonts w:eastAsia="Calibri"/>
              </w:rPr>
              <w:t>-</w:t>
            </w:r>
            <w:r w:rsidR="6D102F59" w:rsidRPr="59853F21">
              <w:rPr>
                <w:rFonts w:eastAsia="Calibri"/>
              </w:rPr>
              <w:t>0</w:t>
            </w:r>
            <w:r w:rsidR="5BAC6CB9" w:rsidRPr="59853F21">
              <w:rPr>
                <w:rFonts w:eastAsia="Calibri"/>
              </w:rPr>
              <w:t>9</w:t>
            </w:r>
          </w:p>
        </w:tc>
        <w:tc>
          <w:tcPr>
            <w:tcW w:w="990" w:type="dxa"/>
          </w:tcPr>
          <w:p w14:paraId="12BA0A32" w14:textId="77777777" w:rsidR="00E46697" w:rsidRPr="00C93E94" w:rsidRDefault="00E46697" w:rsidP="00911709">
            <w:pPr>
              <w:spacing w:before="48" w:after="48" w:line="288" w:lineRule="auto"/>
              <w:rPr>
                <w:rFonts w:eastAsia="Calibri"/>
              </w:rPr>
            </w:pPr>
            <w:r w:rsidRPr="00C93E94">
              <w:rPr>
                <w:rFonts w:eastAsia="Calibri"/>
              </w:rPr>
              <w:t>1.0</w:t>
            </w:r>
          </w:p>
        </w:tc>
        <w:tc>
          <w:tcPr>
            <w:tcW w:w="1077" w:type="dxa"/>
          </w:tcPr>
          <w:p w14:paraId="0625EC38" w14:textId="2751283B" w:rsidR="00E46697" w:rsidRPr="00C93E94" w:rsidRDefault="3129A123" w:rsidP="00911709">
            <w:pPr>
              <w:spacing w:before="48" w:after="48" w:line="288" w:lineRule="auto"/>
              <w:rPr>
                <w:rFonts w:eastAsia="Calibri"/>
              </w:rPr>
            </w:pPr>
            <w:r w:rsidRPr="0109DE76">
              <w:rPr>
                <w:rFonts w:eastAsia="Calibri"/>
              </w:rPr>
              <w:t>CeZ</w:t>
            </w:r>
          </w:p>
        </w:tc>
        <w:tc>
          <w:tcPr>
            <w:tcW w:w="5479" w:type="dxa"/>
          </w:tcPr>
          <w:p w14:paraId="77E3E1D4" w14:textId="77777777" w:rsidR="00E46697" w:rsidRPr="00C93E94" w:rsidRDefault="00E46697" w:rsidP="00911709">
            <w:pPr>
              <w:spacing w:before="48" w:after="48" w:line="288" w:lineRule="auto"/>
              <w:rPr>
                <w:rFonts w:eastAsia="Calibri"/>
              </w:rPr>
            </w:pPr>
            <w:r w:rsidRPr="00C93E94">
              <w:rPr>
                <w:rFonts w:eastAsia="Calibri"/>
              </w:rPr>
              <w:t>Wersja inicjalna dokumentu</w:t>
            </w:r>
          </w:p>
        </w:tc>
      </w:tr>
      <w:tr w:rsidR="00981C58" w:rsidRPr="00C93E94" w14:paraId="63A033FA" w14:textId="77777777" w:rsidTr="6854993C">
        <w:trPr>
          <w:trHeight w:val="340"/>
        </w:trPr>
        <w:tc>
          <w:tcPr>
            <w:tcW w:w="1455" w:type="dxa"/>
          </w:tcPr>
          <w:p w14:paraId="406D0F74" w14:textId="32C6944E" w:rsidR="00981C58" w:rsidRPr="59853F21" w:rsidRDefault="00981C58" w:rsidP="00911709">
            <w:pPr>
              <w:spacing w:before="48" w:after="48" w:line="288" w:lineRule="auto"/>
              <w:rPr>
                <w:rFonts w:eastAsia="Calibri"/>
              </w:rPr>
            </w:pPr>
            <w:r>
              <w:rPr>
                <w:rFonts w:eastAsia="Calibri"/>
              </w:rPr>
              <w:t>2022-12-23</w:t>
            </w:r>
          </w:p>
        </w:tc>
        <w:tc>
          <w:tcPr>
            <w:tcW w:w="990" w:type="dxa"/>
          </w:tcPr>
          <w:p w14:paraId="32F6B101" w14:textId="0F84F74B" w:rsidR="00981C58" w:rsidRPr="00C93E94" w:rsidRDefault="00981C58" w:rsidP="00911709">
            <w:pPr>
              <w:spacing w:before="48" w:after="48" w:line="288" w:lineRule="auto"/>
              <w:rPr>
                <w:rFonts w:eastAsia="Calibri"/>
              </w:rPr>
            </w:pPr>
            <w:r>
              <w:rPr>
                <w:rFonts w:eastAsia="Calibri"/>
              </w:rPr>
              <w:t>1.1</w:t>
            </w:r>
          </w:p>
        </w:tc>
        <w:tc>
          <w:tcPr>
            <w:tcW w:w="1077" w:type="dxa"/>
          </w:tcPr>
          <w:p w14:paraId="3CF1415D" w14:textId="4D5AC669" w:rsidR="00981C58" w:rsidRPr="0109DE76" w:rsidRDefault="00981C58" w:rsidP="00911709">
            <w:pPr>
              <w:spacing w:before="48" w:after="48" w:line="288" w:lineRule="auto"/>
              <w:rPr>
                <w:rFonts w:eastAsia="Calibri"/>
              </w:rPr>
            </w:pPr>
            <w:r>
              <w:rPr>
                <w:rFonts w:eastAsia="Calibri"/>
              </w:rPr>
              <w:t>CeZ</w:t>
            </w:r>
          </w:p>
        </w:tc>
        <w:tc>
          <w:tcPr>
            <w:tcW w:w="5479" w:type="dxa"/>
          </w:tcPr>
          <w:p w14:paraId="0E656A00" w14:textId="3634A923" w:rsidR="00981C58" w:rsidRPr="00C93E94" w:rsidRDefault="00981C58" w:rsidP="00911709">
            <w:pPr>
              <w:spacing w:before="48" w:after="48" w:line="288" w:lineRule="auto"/>
              <w:rPr>
                <w:rFonts w:eastAsia="Calibri"/>
              </w:rPr>
            </w:pPr>
            <w:r>
              <w:rPr>
                <w:rFonts w:eastAsia="Calibri"/>
              </w:rPr>
              <w:t>Dodanie WSDL</w:t>
            </w:r>
          </w:p>
        </w:tc>
      </w:tr>
      <w:tr w:rsidR="006B59E4" w:rsidRPr="00C93E94" w14:paraId="3AA518A5" w14:textId="77777777" w:rsidTr="6854993C">
        <w:trPr>
          <w:trHeight w:val="340"/>
        </w:trPr>
        <w:tc>
          <w:tcPr>
            <w:tcW w:w="1455" w:type="dxa"/>
          </w:tcPr>
          <w:p w14:paraId="68FEB3C3" w14:textId="51A5CF86" w:rsidR="006B59E4" w:rsidRDefault="006B59E4" w:rsidP="006B59E4">
            <w:pPr>
              <w:spacing w:before="48" w:after="48" w:line="288" w:lineRule="auto"/>
              <w:rPr>
                <w:rFonts w:eastAsia="Calibri"/>
              </w:rPr>
            </w:pPr>
            <w:r>
              <w:rPr>
                <w:rFonts w:eastAsia="Calibri"/>
              </w:rPr>
              <w:t>2023-03-10</w:t>
            </w:r>
          </w:p>
        </w:tc>
        <w:tc>
          <w:tcPr>
            <w:tcW w:w="990" w:type="dxa"/>
          </w:tcPr>
          <w:p w14:paraId="0E433601" w14:textId="61173213" w:rsidR="006B59E4" w:rsidRDefault="006B59E4" w:rsidP="006B59E4">
            <w:pPr>
              <w:spacing w:before="48" w:after="48" w:line="288" w:lineRule="auto"/>
              <w:rPr>
                <w:rFonts w:eastAsia="Calibri"/>
              </w:rPr>
            </w:pPr>
            <w:r>
              <w:rPr>
                <w:rFonts w:eastAsia="Calibri"/>
              </w:rPr>
              <w:t>1.2</w:t>
            </w:r>
          </w:p>
        </w:tc>
        <w:tc>
          <w:tcPr>
            <w:tcW w:w="1077" w:type="dxa"/>
          </w:tcPr>
          <w:p w14:paraId="437B88FF" w14:textId="51E90068" w:rsidR="006B59E4" w:rsidRDefault="006B59E4" w:rsidP="006B59E4">
            <w:pPr>
              <w:spacing w:before="48" w:after="48" w:line="288" w:lineRule="auto"/>
              <w:rPr>
                <w:rFonts w:eastAsia="Calibri"/>
              </w:rPr>
            </w:pPr>
            <w:r>
              <w:rPr>
                <w:rFonts w:eastAsia="Calibri"/>
              </w:rPr>
              <w:t>CeZ</w:t>
            </w:r>
          </w:p>
        </w:tc>
        <w:tc>
          <w:tcPr>
            <w:tcW w:w="5479" w:type="dxa"/>
          </w:tcPr>
          <w:p w14:paraId="75438729" w14:textId="72C17922" w:rsidR="006B59E4" w:rsidRDefault="006B59E4" w:rsidP="006B59E4">
            <w:pPr>
              <w:spacing w:before="48" w:after="48" w:line="288" w:lineRule="auto"/>
              <w:rPr>
                <w:rFonts w:eastAsia="Calibri"/>
              </w:rPr>
            </w:pPr>
            <w:r>
              <w:rPr>
                <w:rFonts w:eastAsia="Calibri"/>
              </w:rPr>
              <w:t xml:space="preserve">Weryfikacja kodów błędów </w:t>
            </w:r>
          </w:p>
        </w:tc>
      </w:tr>
      <w:tr w:rsidR="006B59E4" w:rsidRPr="00C93E94" w14:paraId="7902CB69" w14:textId="77777777" w:rsidTr="6854993C">
        <w:trPr>
          <w:trHeight w:val="340"/>
        </w:trPr>
        <w:tc>
          <w:tcPr>
            <w:tcW w:w="1455" w:type="dxa"/>
          </w:tcPr>
          <w:p w14:paraId="020C8ACF" w14:textId="0EADCE89" w:rsidR="006B59E4" w:rsidRDefault="006B59E4" w:rsidP="006B59E4">
            <w:pPr>
              <w:spacing w:before="48" w:after="48" w:line="288" w:lineRule="auto"/>
              <w:rPr>
                <w:rFonts w:eastAsia="Calibri"/>
              </w:rPr>
            </w:pPr>
            <w:r>
              <w:rPr>
                <w:rFonts w:eastAsia="Calibri"/>
              </w:rPr>
              <w:t>2023-03-13</w:t>
            </w:r>
          </w:p>
        </w:tc>
        <w:tc>
          <w:tcPr>
            <w:tcW w:w="990" w:type="dxa"/>
          </w:tcPr>
          <w:p w14:paraId="3635DE6C" w14:textId="270FCB83" w:rsidR="006B59E4" w:rsidRDefault="006B59E4" w:rsidP="006B59E4">
            <w:pPr>
              <w:spacing w:before="48" w:after="48" w:line="288" w:lineRule="auto"/>
              <w:rPr>
                <w:rFonts w:eastAsia="Calibri"/>
              </w:rPr>
            </w:pPr>
            <w:r>
              <w:rPr>
                <w:rFonts w:eastAsia="Calibri"/>
              </w:rPr>
              <w:t>1.3</w:t>
            </w:r>
          </w:p>
        </w:tc>
        <w:tc>
          <w:tcPr>
            <w:tcW w:w="1077" w:type="dxa"/>
          </w:tcPr>
          <w:p w14:paraId="4BA2AA0E" w14:textId="25255240" w:rsidR="006B59E4" w:rsidRDefault="006B59E4" w:rsidP="006B59E4">
            <w:pPr>
              <w:spacing w:before="48" w:after="48" w:line="288" w:lineRule="auto"/>
              <w:rPr>
                <w:rFonts w:eastAsia="Calibri"/>
              </w:rPr>
            </w:pPr>
            <w:r>
              <w:rPr>
                <w:rFonts w:eastAsia="Calibri"/>
              </w:rPr>
              <w:t>CeZ</w:t>
            </w:r>
          </w:p>
        </w:tc>
        <w:tc>
          <w:tcPr>
            <w:tcW w:w="5479" w:type="dxa"/>
          </w:tcPr>
          <w:p w14:paraId="3A62BD3E" w14:textId="55AA001B" w:rsidR="006B59E4" w:rsidRDefault="006B59E4" w:rsidP="006B59E4">
            <w:pPr>
              <w:spacing w:before="48" w:after="48" w:line="288" w:lineRule="auto"/>
              <w:rPr>
                <w:rFonts w:eastAsia="Calibri"/>
              </w:rPr>
            </w:pPr>
            <w:r>
              <w:rPr>
                <w:rFonts w:eastAsia="Calibri"/>
              </w:rPr>
              <w:t xml:space="preserve">Modyfikacja KPBU pod kątem wersji 20 </w:t>
            </w:r>
          </w:p>
        </w:tc>
      </w:tr>
      <w:tr w:rsidR="00106EEA" w:rsidRPr="00C93E94" w14:paraId="064B4A9B" w14:textId="77777777" w:rsidTr="6854993C">
        <w:trPr>
          <w:trHeight w:val="340"/>
        </w:trPr>
        <w:tc>
          <w:tcPr>
            <w:tcW w:w="1455" w:type="dxa"/>
          </w:tcPr>
          <w:p w14:paraId="351372FE" w14:textId="531DCFED" w:rsidR="00106EEA" w:rsidRDefault="00106EEA" w:rsidP="006B59E4">
            <w:pPr>
              <w:spacing w:before="48" w:after="48" w:line="288" w:lineRule="auto"/>
              <w:rPr>
                <w:rFonts w:eastAsia="Calibri"/>
              </w:rPr>
            </w:pPr>
            <w:r>
              <w:rPr>
                <w:rFonts w:eastAsia="Calibri"/>
              </w:rPr>
              <w:t>2023-03-16</w:t>
            </w:r>
          </w:p>
        </w:tc>
        <w:tc>
          <w:tcPr>
            <w:tcW w:w="990" w:type="dxa"/>
          </w:tcPr>
          <w:p w14:paraId="462F5503" w14:textId="7D82CC46" w:rsidR="00106EEA" w:rsidRDefault="00106EEA" w:rsidP="006B59E4">
            <w:pPr>
              <w:spacing w:before="48" w:after="48" w:line="288" w:lineRule="auto"/>
              <w:rPr>
                <w:rFonts w:eastAsia="Calibri"/>
              </w:rPr>
            </w:pPr>
            <w:r>
              <w:rPr>
                <w:rFonts w:eastAsia="Calibri"/>
              </w:rPr>
              <w:t>1.3</w:t>
            </w:r>
          </w:p>
        </w:tc>
        <w:tc>
          <w:tcPr>
            <w:tcW w:w="1077" w:type="dxa"/>
          </w:tcPr>
          <w:p w14:paraId="20DD2CA8" w14:textId="71A12C45" w:rsidR="00106EEA" w:rsidRDefault="00106EEA" w:rsidP="006B59E4">
            <w:pPr>
              <w:spacing w:before="48" w:after="48" w:line="288" w:lineRule="auto"/>
              <w:rPr>
                <w:rFonts w:eastAsia="Calibri"/>
              </w:rPr>
            </w:pPr>
            <w:r>
              <w:rPr>
                <w:rFonts w:eastAsia="Calibri"/>
              </w:rPr>
              <w:t>CeZ</w:t>
            </w:r>
          </w:p>
        </w:tc>
        <w:tc>
          <w:tcPr>
            <w:tcW w:w="5479" w:type="dxa"/>
          </w:tcPr>
          <w:p w14:paraId="6006F754" w14:textId="78415FA5" w:rsidR="00106EEA" w:rsidRDefault="00106EEA" w:rsidP="006B59E4">
            <w:pPr>
              <w:spacing w:before="48" w:after="48" w:line="288" w:lineRule="auto"/>
              <w:rPr>
                <w:rFonts w:eastAsia="Calibri"/>
              </w:rPr>
            </w:pPr>
            <w:r>
              <w:rPr>
                <w:rFonts w:eastAsia="Calibri"/>
              </w:rPr>
              <w:t>Dodanie dokumentu sprzeciwu</w:t>
            </w:r>
            <w:r w:rsidR="009775A0">
              <w:rPr>
                <w:rFonts w:eastAsia="Calibri"/>
              </w:rPr>
              <w:t>, zgody na świadczenie medyczne</w:t>
            </w:r>
            <w:r w:rsidR="00274560">
              <w:rPr>
                <w:rFonts w:eastAsia="Calibri"/>
              </w:rPr>
              <w:t xml:space="preserve"> </w:t>
            </w:r>
            <w:r>
              <w:rPr>
                <w:rFonts w:eastAsia="Calibri"/>
              </w:rPr>
              <w:t xml:space="preserve">zgodnie z wersją 20 </w:t>
            </w:r>
          </w:p>
        </w:tc>
      </w:tr>
      <w:tr w:rsidR="002B2830" w:rsidRPr="00C93E94" w14:paraId="6AB6B75D" w14:textId="77777777" w:rsidTr="6854993C">
        <w:trPr>
          <w:trHeight w:val="340"/>
        </w:trPr>
        <w:tc>
          <w:tcPr>
            <w:tcW w:w="1455" w:type="dxa"/>
          </w:tcPr>
          <w:p w14:paraId="326B4B3F" w14:textId="3C1DEF93" w:rsidR="002B2830" w:rsidRDefault="002B2830" w:rsidP="006B59E4">
            <w:pPr>
              <w:spacing w:before="48" w:after="48" w:line="288" w:lineRule="auto"/>
              <w:rPr>
                <w:rFonts w:eastAsia="Calibri"/>
              </w:rPr>
            </w:pPr>
            <w:r>
              <w:rPr>
                <w:rFonts w:eastAsia="Calibri"/>
              </w:rPr>
              <w:t>2023-04-25</w:t>
            </w:r>
          </w:p>
        </w:tc>
        <w:tc>
          <w:tcPr>
            <w:tcW w:w="990" w:type="dxa"/>
          </w:tcPr>
          <w:p w14:paraId="59327040" w14:textId="1979E0A5" w:rsidR="002B2830" w:rsidRDefault="002B2830" w:rsidP="006B59E4">
            <w:pPr>
              <w:spacing w:before="48" w:after="48" w:line="288" w:lineRule="auto"/>
              <w:rPr>
                <w:rFonts w:eastAsia="Calibri"/>
              </w:rPr>
            </w:pPr>
            <w:r>
              <w:rPr>
                <w:rFonts w:eastAsia="Calibri"/>
              </w:rPr>
              <w:t>1.3</w:t>
            </w:r>
          </w:p>
        </w:tc>
        <w:tc>
          <w:tcPr>
            <w:tcW w:w="1077" w:type="dxa"/>
          </w:tcPr>
          <w:p w14:paraId="7F092236" w14:textId="483E191E" w:rsidR="002B2830" w:rsidRDefault="002B2830" w:rsidP="006B59E4">
            <w:pPr>
              <w:spacing w:before="48" w:after="48" w:line="288" w:lineRule="auto"/>
              <w:rPr>
                <w:rFonts w:eastAsia="Calibri"/>
              </w:rPr>
            </w:pPr>
            <w:r>
              <w:rPr>
                <w:rFonts w:eastAsia="Calibri"/>
              </w:rPr>
              <w:t xml:space="preserve">CeZ </w:t>
            </w:r>
          </w:p>
        </w:tc>
        <w:tc>
          <w:tcPr>
            <w:tcW w:w="5479" w:type="dxa"/>
          </w:tcPr>
          <w:p w14:paraId="1C725F17" w14:textId="61EF6541" w:rsidR="002B2830" w:rsidRDefault="009775A0" w:rsidP="006B59E4">
            <w:pPr>
              <w:spacing w:before="48" w:after="48" w:line="288" w:lineRule="auto"/>
              <w:rPr>
                <w:rFonts w:eastAsia="Calibri"/>
              </w:rPr>
            </w:pPr>
            <w:r>
              <w:rPr>
                <w:rFonts w:eastAsia="Calibri"/>
              </w:rPr>
              <w:t>Dodanie do wyszukania KPBU</w:t>
            </w:r>
            <w:r w:rsidR="00443F9C">
              <w:rPr>
                <w:rFonts w:eastAsia="Calibri"/>
              </w:rPr>
              <w:t xml:space="preserve">, wyszukania anulowania KPBU </w:t>
            </w:r>
            <w:r w:rsidR="00443F9C" w:rsidRPr="00443F9C">
              <w:rPr>
                <w:rFonts w:eastAsia="Calibri"/>
              </w:rPr>
              <w:t>identyfikatorPodmiotuWystawcy</w:t>
            </w:r>
          </w:p>
        </w:tc>
      </w:tr>
      <w:tr w:rsidR="00443F9C" w:rsidRPr="00C93E94" w14:paraId="19543ACF" w14:textId="77777777" w:rsidTr="6854993C">
        <w:trPr>
          <w:trHeight w:val="340"/>
        </w:trPr>
        <w:tc>
          <w:tcPr>
            <w:tcW w:w="1455" w:type="dxa"/>
          </w:tcPr>
          <w:p w14:paraId="48ED9D72" w14:textId="044D2508" w:rsidR="00443F9C" w:rsidRDefault="00443F9C" w:rsidP="006B59E4">
            <w:pPr>
              <w:spacing w:before="48" w:after="48" w:line="288" w:lineRule="auto"/>
              <w:rPr>
                <w:rFonts w:eastAsia="Calibri"/>
              </w:rPr>
            </w:pPr>
            <w:r>
              <w:rPr>
                <w:rFonts w:eastAsia="Calibri"/>
              </w:rPr>
              <w:t>2023-04-25</w:t>
            </w:r>
          </w:p>
        </w:tc>
        <w:tc>
          <w:tcPr>
            <w:tcW w:w="990" w:type="dxa"/>
          </w:tcPr>
          <w:p w14:paraId="5EBDEBAA" w14:textId="0FF2BE9A" w:rsidR="00443F9C" w:rsidRDefault="00443F9C" w:rsidP="006B59E4">
            <w:pPr>
              <w:spacing w:before="48" w:after="48" w:line="288" w:lineRule="auto"/>
              <w:rPr>
                <w:rFonts w:eastAsia="Calibri"/>
              </w:rPr>
            </w:pPr>
            <w:r>
              <w:rPr>
                <w:rFonts w:eastAsia="Calibri"/>
              </w:rPr>
              <w:t>1.3</w:t>
            </w:r>
          </w:p>
        </w:tc>
        <w:tc>
          <w:tcPr>
            <w:tcW w:w="1077" w:type="dxa"/>
          </w:tcPr>
          <w:p w14:paraId="3706BD03" w14:textId="46F67641" w:rsidR="00443F9C" w:rsidRDefault="00443F9C" w:rsidP="006B59E4">
            <w:pPr>
              <w:spacing w:before="48" w:after="48" w:line="288" w:lineRule="auto"/>
              <w:rPr>
                <w:rFonts w:eastAsia="Calibri"/>
              </w:rPr>
            </w:pPr>
            <w:r>
              <w:rPr>
                <w:rFonts w:eastAsia="Calibri"/>
              </w:rPr>
              <w:t>CeZ</w:t>
            </w:r>
          </w:p>
        </w:tc>
        <w:tc>
          <w:tcPr>
            <w:tcW w:w="5479" w:type="dxa"/>
          </w:tcPr>
          <w:p w14:paraId="188DF748" w14:textId="01C5CCB2" w:rsidR="00443F9C" w:rsidRDefault="00F75F9B" w:rsidP="006B59E4">
            <w:pPr>
              <w:spacing w:before="48" w:after="48" w:line="288" w:lineRule="auto"/>
              <w:rPr>
                <w:rFonts w:eastAsia="Calibri"/>
              </w:rPr>
            </w:pPr>
            <w:r>
              <w:rPr>
                <w:rFonts w:eastAsia="Calibri"/>
              </w:rPr>
              <w:t xml:space="preserve">Dodanie </w:t>
            </w:r>
            <w:r w:rsidR="00B21802">
              <w:rPr>
                <w:rFonts w:eastAsia="Calibri"/>
              </w:rPr>
              <w:t>informacji o dokumencie zgody</w:t>
            </w:r>
            <w:r w:rsidR="00F072B3">
              <w:rPr>
                <w:rFonts w:eastAsia="Calibri"/>
              </w:rPr>
              <w:t xml:space="preserve">, </w:t>
            </w:r>
            <w:r w:rsidR="00EB7D1A">
              <w:rPr>
                <w:rFonts w:eastAsia="Calibri"/>
              </w:rPr>
              <w:t>dokumencie</w:t>
            </w:r>
            <w:r w:rsidR="00F072B3">
              <w:rPr>
                <w:rFonts w:eastAsia="Calibri"/>
              </w:rPr>
              <w:t xml:space="preserve"> sprzeciwu </w:t>
            </w:r>
          </w:p>
        </w:tc>
      </w:tr>
      <w:tr w:rsidR="00925E17" w:rsidRPr="00C93E94" w14:paraId="605F3DD9" w14:textId="77777777" w:rsidTr="6854993C">
        <w:trPr>
          <w:trHeight w:val="340"/>
        </w:trPr>
        <w:tc>
          <w:tcPr>
            <w:tcW w:w="1455" w:type="dxa"/>
          </w:tcPr>
          <w:p w14:paraId="600B8B82" w14:textId="797E2EBC" w:rsidR="00925E17" w:rsidRDefault="4D60229C" w:rsidP="006B59E4">
            <w:pPr>
              <w:spacing w:before="48" w:after="48" w:line="288" w:lineRule="auto"/>
              <w:rPr>
                <w:rFonts w:eastAsia="Calibri"/>
              </w:rPr>
            </w:pPr>
            <w:r w:rsidRPr="138DC375">
              <w:rPr>
                <w:rFonts w:eastAsia="Calibri"/>
              </w:rPr>
              <w:t>2024-0</w:t>
            </w:r>
            <w:r w:rsidR="7C5E5803" w:rsidRPr="138DC375">
              <w:rPr>
                <w:rFonts w:eastAsia="Calibri"/>
              </w:rPr>
              <w:t>3</w:t>
            </w:r>
            <w:r w:rsidRPr="138DC375">
              <w:rPr>
                <w:rFonts w:eastAsia="Calibri"/>
              </w:rPr>
              <w:t>-</w:t>
            </w:r>
            <w:r w:rsidR="10331B97" w:rsidRPr="138DC375">
              <w:rPr>
                <w:rFonts w:eastAsia="Calibri"/>
              </w:rPr>
              <w:t>01</w:t>
            </w:r>
          </w:p>
        </w:tc>
        <w:tc>
          <w:tcPr>
            <w:tcW w:w="990" w:type="dxa"/>
          </w:tcPr>
          <w:p w14:paraId="35F3E214" w14:textId="04CABC66" w:rsidR="00925E17" w:rsidRDefault="4D60229C" w:rsidP="006B59E4">
            <w:pPr>
              <w:spacing w:before="48" w:after="48" w:line="288" w:lineRule="auto"/>
              <w:rPr>
                <w:rFonts w:eastAsia="Calibri"/>
              </w:rPr>
            </w:pPr>
            <w:r w:rsidRPr="138DC375">
              <w:rPr>
                <w:rFonts w:eastAsia="Calibri"/>
              </w:rPr>
              <w:t>1.4</w:t>
            </w:r>
          </w:p>
        </w:tc>
        <w:tc>
          <w:tcPr>
            <w:tcW w:w="1077" w:type="dxa"/>
          </w:tcPr>
          <w:p w14:paraId="6834E9A9" w14:textId="2C50D5E9" w:rsidR="00925E17" w:rsidRDefault="4D60229C" w:rsidP="006B59E4">
            <w:pPr>
              <w:spacing w:before="48" w:after="48" w:line="288" w:lineRule="auto"/>
              <w:rPr>
                <w:rFonts w:eastAsia="Calibri"/>
              </w:rPr>
            </w:pPr>
            <w:r w:rsidRPr="138DC375">
              <w:rPr>
                <w:rFonts w:eastAsia="Calibri"/>
              </w:rPr>
              <w:t>CeZ</w:t>
            </w:r>
          </w:p>
        </w:tc>
        <w:tc>
          <w:tcPr>
            <w:tcW w:w="5479" w:type="dxa"/>
          </w:tcPr>
          <w:p w14:paraId="50F4F4C6" w14:textId="5E3E14AB" w:rsidR="00925E17" w:rsidRDefault="4B3AA5EB" w:rsidP="006B59E4">
            <w:pPr>
              <w:spacing w:before="48" w:after="48" w:line="288" w:lineRule="auto"/>
              <w:rPr>
                <w:rFonts w:eastAsia="Calibri"/>
              </w:rPr>
            </w:pPr>
            <w:r w:rsidRPr="138DC375">
              <w:rPr>
                <w:rFonts w:eastAsia="Calibri"/>
              </w:rPr>
              <w:t xml:space="preserve">Dodanie opcjonalnego parametru data wycofania do </w:t>
            </w:r>
            <w:r w:rsidR="5AA06EA9" w:rsidRPr="138DC375">
              <w:rPr>
                <w:rFonts w:eastAsia="Calibri"/>
              </w:rPr>
              <w:t>operacji wycofanieInformacjiDokumentSprzeciwu oraz wycofanieInformacjiDokumentZgodyNaSwiadczenieMedyczne</w:t>
            </w:r>
          </w:p>
        </w:tc>
      </w:tr>
      <w:tr w:rsidR="6854993C" w14:paraId="47FBE897" w14:textId="77777777" w:rsidTr="6854993C">
        <w:trPr>
          <w:trHeight w:val="340"/>
        </w:trPr>
        <w:tc>
          <w:tcPr>
            <w:tcW w:w="1455" w:type="dxa"/>
          </w:tcPr>
          <w:p w14:paraId="48483F7C" w14:textId="2E379F32" w:rsidR="6BE2CC96" w:rsidRDefault="6BE2CC96" w:rsidP="6854993C">
            <w:pPr>
              <w:spacing w:line="288" w:lineRule="auto"/>
              <w:rPr>
                <w:rFonts w:eastAsia="Calibri"/>
              </w:rPr>
            </w:pPr>
            <w:r w:rsidRPr="6854993C">
              <w:rPr>
                <w:rFonts w:eastAsia="Calibri"/>
              </w:rPr>
              <w:t>2024-04-03</w:t>
            </w:r>
          </w:p>
        </w:tc>
        <w:tc>
          <w:tcPr>
            <w:tcW w:w="990" w:type="dxa"/>
          </w:tcPr>
          <w:p w14:paraId="045E0000" w14:textId="655D2101" w:rsidR="6BE2CC96" w:rsidRDefault="6BE2CC96" w:rsidP="6854993C">
            <w:pPr>
              <w:spacing w:line="288" w:lineRule="auto"/>
              <w:rPr>
                <w:rFonts w:eastAsia="Calibri"/>
              </w:rPr>
            </w:pPr>
            <w:r w:rsidRPr="6854993C">
              <w:rPr>
                <w:rFonts w:eastAsia="Calibri"/>
              </w:rPr>
              <w:t>1.5</w:t>
            </w:r>
          </w:p>
        </w:tc>
        <w:tc>
          <w:tcPr>
            <w:tcW w:w="1077" w:type="dxa"/>
          </w:tcPr>
          <w:p w14:paraId="11CA7390" w14:textId="1C1C06FE" w:rsidR="6854993C" w:rsidRDefault="6BE2CC96" w:rsidP="6854993C">
            <w:pPr>
              <w:spacing w:line="288" w:lineRule="auto"/>
              <w:rPr>
                <w:rFonts w:eastAsia="Calibri"/>
              </w:rPr>
            </w:pPr>
            <w:r w:rsidRPr="6854993C">
              <w:rPr>
                <w:rFonts w:eastAsia="Calibri"/>
              </w:rPr>
              <w:t>CeZ</w:t>
            </w:r>
          </w:p>
        </w:tc>
        <w:tc>
          <w:tcPr>
            <w:tcW w:w="5479" w:type="dxa"/>
          </w:tcPr>
          <w:p w14:paraId="179D365F" w14:textId="73BDFEF4" w:rsidR="6BE2CC96" w:rsidRDefault="6BE2CC96" w:rsidP="6854993C">
            <w:pPr>
              <w:spacing w:line="288" w:lineRule="auto"/>
              <w:rPr>
                <w:rFonts w:eastAsia="Calibri"/>
              </w:rPr>
            </w:pPr>
            <w:r w:rsidRPr="6854993C">
              <w:rPr>
                <w:rFonts w:eastAsia="Calibri"/>
              </w:rPr>
              <w:t>Dodanie opisu zawartości plików wsdl i xsd</w:t>
            </w:r>
          </w:p>
        </w:tc>
      </w:tr>
    </w:tbl>
    <w:p w14:paraId="21F3AE20" w14:textId="57C35555" w:rsidR="008856E3" w:rsidRDefault="008856E3" w:rsidP="00845F69"/>
    <w:p w14:paraId="7BAD70BF" w14:textId="77777777" w:rsidR="008856E3" w:rsidRDefault="008856E3">
      <w:pPr>
        <w:spacing w:before="0" w:after="0" w:line="240" w:lineRule="auto"/>
        <w:jc w:val="left"/>
      </w:pPr>
      <w:r>
        <w:br w:type="page"/>
      </w:r>
    </w:p>
    <w:p w14:paraId="0E5115F0" w14:textId="77777777" w:rsidR="00FD1594" w:rsidRPr="00845F69" w:rsidRDefault="00FD1594" w:rsidP="00845F69"/>
    <w:tbl>
      <w:tblPr>
        <w:tblW w:w="9062" w:type="dxa"/>
        <w:tblInd w:w="-15" w:type="dxa"/>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672"/>
        <w:gridCol w:w="7390"/>
      </w:tblGrid>
      <w:tr w:rsidR="00E46697" w:rsidRPr="00FD1594" w14:paraId="65D80004" w14:textId="77777777" w:rsidTr="138C181E">
        <w:trPr>
          <w:trHeight w:val="283"/>
          <w:tblHeader/>
        </w:trPr>
        <w:tc>
          <w:tcPr>
            <w:tcW w:w="9062" w:type="dxa"/>
            <w:gridSpan w:val="2"/>
            <w:shd w:val="clear" w:color="auto" w:fill="17365D" w:themeFill="text2" w:themeFillShade="BF"/>
          </w:tcPr>
          <w:p w14:paraId="784ABA3F" w14:textId="77777777" w:rsidR="00E46697" w:rsidRPr="00845F69" w:rsidRDefault="00E46697" w:rsidP="00FF666A">
            <w:pPr>
              <w:pStyle w:val="Tabelanagwekdolewej"/>
            </w:pPr>
            <w:r w:rsidRPr="00845F69">
              <w:t>Dokumenty powiązane</w:t>
            </w:r>
          </w:p>
        </w:tc>
      </w:tr>
      <w:tr w:rsidR="00E46697" w:rsidRPr="00FD1594" w14:paraId="0B183E85" w14:textId="77777777" w:rsidTr="138C181E">
        <w:trPr>
          <w:trHeight w:val="283"/>
        </w:trPr>
        <w:tc>
          <w:tcPr>
            <w:tcW w:w="1672" w:type="dxa"/>
            <w:shd w:val="clear" w:color="auto" w:fill="17365D" w:themeFill="text2" w:themeFillShade="BF"/>
          </w:tcPr>
          <w:p w14:paraId="2A85807B" w14:textId="77777777" w:rsidR="00E46697" w:rsidRPr="00845F69" w:rsidRDefault="00E46697" w:rsidP="00FF666A">
            <w:pPr>
              <w:pStyle w:val="Tabelanagwekdolewej"/>
            </w:pPr>
            <w:r w:rsidRPr="00845F69">
              <w:t>Nazwa pliku</w:t>
            </w:r>
          </w:p>
        </w:tc>
        <w:tc>
          <w:tcPr>
            <w:tcW w:w="7390" w:type="dxa"/>
            <w:shd w:val="clear" w:color="auto" w:fill="auto"/>
          </w:tcPr>
          <w:p w14:paraId="5E9EBF28" w14:textId="774DE10A" w:rsidR="00E46697" w:rsidRPr="00845F69" w:rsidRDefault="3DAF4B81" w:rsidP="006E2AEE">
            <w:pPr>
              <w:pStyle w:val="tabelanormalny"/>
            </w:pPr>
            <w:r w:rsidRPr="0109DE76">
              <w:t>P1-DS-Z1-Wniosek_o_nadanie</w:t>
            </w:r>
            <w:r w:rsidR="17CBCE92" w:rsidRPr="0109DE76">
              <w:t>_</w:t>
            </w:r>
            <w:r w:rsidRPr="0109DE76">
              <w:t>uprawnien_srodowisko_integracyjne.docx</w:t>
            </w:r>
          </w:p>
        </w:tc>
      </w:tr>
      <w:tr w:rsidR="00E46697" w:rsidRPr="00FD1594" w14:paraId="69DAC4F8" w14:textId="77777777" w:rsidTr="138C181E">
        <w:trPr>
          <w:trHeight w:val="283"/>
        </w:trPr>
        <w:tc>
          <w:tcPr>
            <w:tcW w:w="1672" w:type="dxa"/>
            <w:shd w:val="clear" w:color="auto" w:fill="17365D" w:themeFill="text2" w:themeFillShade="BF"/>
          </w:tcPr>
          <w:p w14:paraId="3C2337C1" w14:textId="77777777" w:rsidR="00E46697" w:rsidRPr="00845F69" w:rsidRDefault="00E46697" w:rsidP="00FF666A">
            <w:pPr>
              <w:pStyle w:val="Tabelanagwekdolewej"/>
            </w:pPr>
            <w:r w:rsidRPr="00845F69">
              <w:t>Zakres</w:t>
            </w:r>
          </w:p>
        </w:tc>
        <w:tc>
          <w:tcPr>
            <w:tcW w:w="7390" w:type="dxa"/>
            <w:shd w:val="clear" w:color="auto" w:fill="auto"/>
          </w:tcPr>
          <w:p w14:paraId="2E1EACDF" w14:textId="77777777" w:rsidR="00E46697" w:rsidRPr="00845F69" w:rsidRDefault="00E46697" w:rsidP="006E2AEE">
            <w:pPr>
              <w:pStyle w:val="tabelanormalny"/>
            </w:pPr>
            <w:r w:rsidRPr="00845F69">
              <w:t xml:space="preserve">Załącznik nr 1 - szablon wniosku o nadanie uprawnień do środowiska integracyjnego </w:t>
            </w:r>
          </w:p>
        </w:tc>
      </w:tr>
      <w:tr w:rsidR="004D42B3" w:rsidRPr="00FD1594" w14:paraId="20BE65DC" w14:textId="77777777" w:rsidTr="138C181E">
        <w:trPr>
          <w:trHeight w:val="283"/>
        </w:trPr>
        <w:tc>
          <w:tcPr>
            <w:tcW w:w="1672" w:type="dxa"/>
            <w:shd w:val="clear" w:color="auto" w:fill="17365D" w:themeFill="text2" w:themeFillShade="BF"/>
          </w:tcPr>
          <w:p w14:paraId="278B4383" w14:textId="5E708F5A" w:rsidR="004D42B3" w:rsidRPr="00845F69" w:rsidRDefault="004D42B3" w:rsidP="00FF666A">
            <w:pPr>
              <w:pStyle w:val="Tabelanagwekdolewej"/>
            </w:pPr>
            <w:r w:rsidRPr="00845F69">
              <w:t>Nazwa pliku</w:t>
            </w:r>
          </w:p>
        </w:tc>
        <w:tc>
          <w:tcPr>
            <w:tcW w:w="7390" w:type="dxa"/>
            <w:shd w:val="clear" w:color="auto" w:fill="auto"/>
          </w:tcPr>
          <w:p w14:paraId="24A9CA30" w14:textId="26E99DEC" w:rsidR="004D42B3" w:rsidRPr="00845F69" w:rsidRDefault="71AF4377" w:rsidP="006E2AEE">
            <w:pPr>
              <w:pStyle w:val="tabelanormalny"/>
            </w:pPr>
            <w:r>
              <w:t>P1-DS-Z2-Pliki_WSDL_XSD.zip</w:t>
            </w:r>
          </w:p>
        </w:tc>
      </w:tr>
      <w:tr w:rsidR="004D42B3" w:rsidRPr="00FD1594" w14:paraId="5E46D1E9" w14:textId="77777777" w:rsidTr="138C181E">
        <w:trPr>
          <w:trHeight w:val="283"/>
        </w:trPr>
        <w:tc>
          <w:tcPr>
            <w:tcW w:w="1672" w:type="dxa"/>
            <w:shd w:val="clear" w:color="auto" w:fill="17365D" w:themeFill="text2" w:themeFillShade="BF"/>
          </w:tcPr>
          <w:p w14:paraId="43567B45" w14:textId="1F384B56" w:rsidR="004D42B3" w:rsidRPr="00845F69" w:rsidRDefault="004D42B3" w:rsidP="00FF666A">
            <w:pPr>
              <w:pStyle w:val="Tabelanagwekdolewej"/>
            </w:pPr>
            <w:r w:rsidRPr="00845F69">
              <w:t>Zakres</w:t>
            </w:r>
          </w:p>
        </w:tc>
        <w:tc>
          <w:tcPr>
            <w:tcW w:w="7390" w:type="dxa"/>
            <w:shd w:val="clear" w:color="auto" w:fill="auto"/>
          </w:tcPr>
          <w:p w14:paraId="67C3D171" w14:textId="6854AA31" w:rsidR="004D42B3" w:rsidRPr="00845F69" w:rsidRDefault="00B1224B" w:rsidP="006E2AEE">
            <w:pPr>
              <w:pStyle w:val="tabelanormalny"/>
            </w:pPr>
            <w:r>
              <w:t xml:space="preserve">Załącznik nr 2 </w:t>
            </w:r>
            <w:r w:rsidR="00241125">
              <w:t>–</w:t>
            </w:r>
            <w:r>
              <w:t xml:space="preserve"> </w:t>
            </w:r>
            <w:r w:rsidR="00241125">
              <w:t>pliki WSDL oraz XSD</w:t>
            </w:r>
          </w:p>
        </w:tc>
      </w:tr>
      <w:tr w:rsidR="004D42B3" w:rsidRPr="00FD1594" w14:paraId="5D19975D" w14:textId="77777777" w:rsidTr="138C181E">
        <w:trPr>
          <w:trHeight w:val="283"/>
        </w:trPr>
        <w:tc>
          <w:tcPr>
            <w:tcW w:w="1672" w:type="dxa"/>
            <w:shd w:val="clear" w:color="auto" w:fill="17365D" w:themeFill="text2" w:themeFillShade="BF"/>
          </w:tcPr>
          <w:p w14:paraId="01C64C02" w14:textId="77777777" w:rsidR="004D42B3" w:rsidRPr="00845F69" w:rsidRDefault="004D42B3" w:rsidP="00FF666A">
            <w:pPr>
              <w:pStyle w:val="Tabelanagwekdolewej"/>
            </w:pPr>
            <w:r w:rsidRPr="00845F69">
              <w:t>Nazwa pliku</w:t>
            </w:r>
          </w:p>
        </w:tc>
        <w:tc>
          <w:tcPr>
            <w:tcW w:w="7390" w:type="dxa"/>
            <w:shd w:val="clear" w:color="auto" w:fill="auto"/>
          </w:tcPr>
          <w:p w14:paraId="2F5EA62B" w14:textId="61831011" w:rsidR="004D42B3" w:rsidRPr="00845F69" w:rsidRDefault="70B308C8" w:rsidP="006E2AEE">
            <w:pPr>
              <w:pStyle w:val="tabelanormalny"/>
            </w:pPr>
            <w:r>
              <w:t>P1-DS-Z3_Kody_wyników_operacji.xlsx</w:t>
            </w:r>
          </w:p>
        </w:tc>
      </w:tr>
      <w:tr w:rsidR="004D42B3" w:rsidRPr="00FD1594" w14:paraId="0DEBA1AA" w14:textId="77777777" w:rsidTr="138C181E">
        <w:trPr>
          <w:trHeight w:val="283"/>
        </w:trPr>
        <w:tc>
          <w:tcPr>
            <w:tcW w:w="1672" w:type="dxa"/>
            <w:shd w:val="clear" w:color="auto" w:fill="17365D" w:themeFill="text2" w:themeFillShade="BF"/>
          </w:tcPr>
          <w:p w14:paraId="39D0B02A" w14:textId="77777777" w:rsidR="004D42B3" w:rsidRPr="00845F69" w:rsidRDefault="004D42B3" w:rsidP="00FF666A">
            <w:pPr>
              <w:pStyle w:val="Tabelanagwekdolewej"/>
            </w:pPr>
            <w:r w:rsidRPr="00845F69">
              <w:t>Zakres</w:t>
            </w:r>
          </w:p>
        </w:tc>
        <w:tc>
          <w:tcPr>
            <w:tcW w:w="7390" w:type="dxa"/>
            <w:shd w:val="clear" w:color="auto" w:fill="auto"/>
          </w:tcPr>
          <w:p w14:paraId="16030BE2" w14:textId="77777777" w:rsidR="004D42B3" w:rsidRPr="00845F69" w:rsidRDefault="004D42B3" w:rsidP="006E2AEE">
            <w:pPr>
              <w:pStyle w:val="tabelanormalny"/>
            </w:pPr>
            <w:r w:rsidRPr="00845F69">
              <w:t>Załącznik nr 3 - kody wyników operacji</w:t>
            </w:r>
          </w:p>
        </w:tc>
      </w:tr>
      <w:tr w:rsidR="004D42B3" w14:paraId="4C035BC3" w14:textId="77777777" w:rsidTr="138C181E">
        <w:trPr>
          <w:trHeight w:val="283"/>
        </w:trPr>
        <w:tc>
          <w:tcPr>
            <w:tcW w:w="1672" w:type="dxa"/>
            <w:shd w:val="clear" w:color="auto" w:fill="17365D" w:themeFill="text2" w:themeFillShade="BF"/>
          </w:tcPr>
          <w:p w14:paraId="6F8A7592" w14:textId="465F2E02" w:rsidR="004D42B3" w:rsidRDefault="004D42B3" w:rsidP="00FF666A">
            <w:pPr>
              <w:pStyle w:val="Tabelanagwekdolewej"/>
            </w:pPr>
            <w:r>
              <w:t>Nazwa pliku</w:t>
            </w:r>
          </w:p>
        </w:tc>
        <w:tc>
          <w:tcPr>
            <w:tcW w:w="7390" w:type="dxa"/>
            <w:shd w:val="clear" w:color="auto" w:fill="auto"/>
          </w:tcPr>
          <w:p w14:paraId="7577A333" w14:textId="0473F4EF" w:rsidR="004D42B3" w:rsidRDefault="70B308C8" w:rsidP="006E2AEE">
            <w:pPr>
              <w:pStyle w:val="tabelanormalny"/>
            </w:pPr>
            <w:r>
              <w:t>P1-DS-Z4-slownikPoradniMedycynaSzkolna.xlsx</w:t>
            </w:r>
          </w:p>
        </w:tc>
      </w:tr>
      <w:tr w:rsidR="004D42B3" w14:paraId="655B827C" w14:textId="77777777" w:rsidTr="138C181E">
        <w:trPr>
          <w:trHeight w:val="283"/>
        </w:trPr>
        <w:tc>
          <w:tcPr>
            <w:tcW w:w="1672" w:type="dxa"/>
            <w:shd w:val="clear" w:color="auto" w:fill="17365D" w:themeFill="text2" w:themeFillShade="BF"/>
          </w:tcPr>
          <w:p w14:paraId="334FD1A0" w14:textId="1D11FBCB" w:rsidR="004D42B3" w:rsidRDefault="004D42B3" w:rsidP="00FF666A">
            <w:pPr>
              <w:pStyle w:val="Tabelanagwekdolewej"/>
            </w:pPr>
            <w:r>
              <w:t>Zakres</w:t>
            </w:r>
          </w:p>
        </w:tc>
        <w:tc>
          <w:tcPr>
            <w:tcW w:w="7390" w:type="dxa"/>
            <w:shd w:val="clear" w:color="auto" w:fill="auto"/>
          </w:tcPr>
          <w:p w14:paraId="4B189F46" w14:textId="167065F9" w:rsidR="004D42B3" w:rsidRPr="004D42B3" w:rsidRDefault="004D42B3" w:rsidP="006E2AEE">
            <w:pPr>
              <w:pStyle w:val="tabelanormalny"/>
            </w:pPr>
            <w:r w:rsidRPr="004D42B3">
              <w:t xml:space="preserve">Załącznik nr 4 - Słownik poradni wykorzystywanych w dokumencie karta profilaktycznego badania ucznia </w:t>
            </w:r>
          </w:p>
        </w:tc>
      </w:tr>
      <w:tr w:rsidR="004D42B3" w:rsidRPr="00FF666A" w14:paraId="6B40485C" w14:textId="77777777" w:rsidTr="138C181E">
        <w:trPr>
          <w:trHeight w:val="283"/>
        </w:trPr>
        <w:tc>
          <w:tcPr>
            <w:tcW w:w="1672" w:type="dxa"/>
            <w:shd w:val="clear" w:color="auto" w:fill="17365D" w:themeFill="text2" w:themeFillShade="BF"/>
          </w:tcPr>
          <w:p w14:paraId="267796EF" w14:textId="6DD23D68" w:rsidR="004D42B3" w:rsidRDefault="004D42B3" w:rsidP="00FF666A">
            <w:pPr>
              <w:pStyle w:val="Tabelanagwekdolewej"/>
            </w:pPr>
            <w:r>
              <w:t>Nazwa pliku</w:t>
            </w:r>
          </w:p>
        </w:tc>
        <w:tc>
          <w:tcPr>
            <w:tcW w:w="7390" w:type="dxa"/>
            <w:shd w:val="clear" w:color="auto" w:fill="auto"/>
          </w:tcPr>
          <w:p w14:paraId="00913407" w14:textId="025AA37B" w:rsidR="004D42B3" w:rsidRPr="00C747BA" w:rsidRDefault="70B308C8" w:rsidP="006E2AEE">
            <w:pPr>
              <w:pStyle w:val="tabelanormalny"/>
              <w:rPr>
                <w:lang w:val="en-US"/>
              </w:rPr>
            </w:pPr>
            <w:r w:rsidRPr="138DC375">
              <w:rPr>
                <w:lang w:val="en-US"/>
              </w:rPr>
              <w:t>P1-DS-Z5-PLAllergyIntoleranceAllergens.xlsx</w:t>
            </w:r>
          </w:p>
        </w:tc>
      </w:tr>
      <w:tr w:rsidR="004D42B3" w14:paraId="3CF27015" w14:textId="77777777" w:rsidTr="138C181E">
        <w:trPr>
          <w:trHeight w:val="283"/>
        </w:trPr>
        <w:tc>
          <w:tcPr>
            <w:tcW w:w="1672" w:type="dxa"/>
            <w:shd w:val="clear" w:color="auto" w:fill="17365D" w:themeFill="text2" w:themeFillShade="BF"/>
          </w:tcPr>
          <w:p w14:paraId="46C1B01A" w14:textId="0EAA9CF0" w:rsidR="004D42B3" w:rsidRDefault="004D42B3" w:rsidP="00FF666A">
            <w:pPr>
              <w:pStyle w:val="Tabelanagwekdolewej"/>
            </w:pPr>
            <w:r>
              <w:t>Zakres</w:t>
            </w:r>
          </w:p>
        </w:tc>
        <w:tc>
          <w:tcPr>
            <w:tcW w:w="7390" w:type="dxa"/>
            <w:shd w:val="clear" w:color="auto" w:fill="auto"/>
          </w:tcPr>
          <w:p w14:paraId="301F8916" w14:textId="4A679661" w:rsidR="004D42B3" w:rsidRDefault="004D42B3" w:rsidP="006E2AEE">
            <w:pPr>
              <w:pStyle w:val="tabelanormalny"/>
            </w:pPr>
            <w:r w:rsidRPr="0109DE76">
              <w:t>Załącznik nr 5 - Słownik alergenów wykorzystywanych w dokumencie karta profilaktycznego badania ucznia</w:t>
            </w:r>
          </w:p>
        </w:tc>
      </w:tr>
      <w:tr w:rsidR="004D42B3" w14:paraId="08E8E21B" w14:textId="77777777" w:rsidTr="138C181E">
        <w:trPr>
          <w:trHeight w:val="283"/>
        </w:trPr>
        <w:tc>
          <w:tcPr>
            <w:tcW w:w="1672" w:type="dxa"/>
            <w:shd w:val="clear" w:color="auto" w:fill="17365D" w:themeFill="text2" w:themeFillShade="BF"/>
          </w:tcPr>
          <w:p w14:paraId="6E7C4ECB" w14:textId="252C5AAE" w:rsidR="004D42B3" w:rsidRDefault="004D42B3" w:rsidP="00FF666A">
            <w:pPr>
              <w:pStyle w:val="Tabelanagwekdolewej"/>
            </w:pPr>
            <w:r>
              <w:t>Nazwa pliku</w:t>
            </w:r>
          </w:p>
        </w:tc>
        <w:tc>
          <w:tcPr>
            <w:tcW w:w="7390" w:type="dxa"/>
            <w:shd w:val="clear" w:color="auto" w:fill="auto"/>
          </w:tcPr>
          <w:p w14:paraId="622ED505" w14:textId="4FDD025D" w:rsidR="004D42B3" w:rsidRDefault="70B308C8" w:rsidP="006E2AEE">
            <w:pPr>
              <w:pStyle w:val="tabelanormalny"/>
            </w:pPr>
            <w:r>
              <w:t>P1-DS-Z6-PLAllergyIntoleranceClinicalSymptoms.xlsx</w:t>
            </w:r>
          </w:p>
        </w:tc>
      </w:tr>
      <w:tr w:rsidR="004D42B3" w14:paraId="226FFFA6" w14:textId="77777777" w:rsidTr="138C181E">
        <w:trPr>
          <w:trHeight w:val="283"/>
        </w:trPr>
        <w:tc>
          <w:tcPr>
            <w:tcW w:w="1672" w:type="dxa"/>
            <w:shd w:val="clear" w:color="auto" w:fill="17365D" w:themeFill="text2" w:themeFillShade="BF"/>
          </w:tcPr>
          <w:p w14:paraId="73047CAE" w14:textId="2DB7EE8B" w:rsidR="004D42B3" w:rsidRDefault="004D42B3" w:rsidP="00FF666A">
            <w:pPr>
              <w:pStyle w:val="Tabelanagwekdolewej"/>
            </w:pPr>
            <w:r>
              <w:t>Zakres</w:t>
            </w:r>
          </w:p>
        </w:tc>
        <w:tc>
          <w:tcPr>
            <w:tcW w:w="7390" w:type="dxa"/>
            <w:shd w:val="clear" w:color="auto" w:fill="auto"/>
          </w:tcPr>
          <w:p w14:paraId="2975AD0A" w14:textId="1E71BDFF" w:rsidR="004D42B3" w:rsidRDefault="004D42B3" w:rsidP="006E2AEE">
            <w:pPr>
              <w:pStyle w:val="tabelanormalny"/>
            </w:pPr>
            <w:r w:rsidRPr="0109DE76">
              <w:t>Załącznik nr 6 - Słownik objawów na alergeny wykorzystywanych w dokumencie karta profilaktycznego badania ucznia</w:t>
            </w:r>
          </w:p>
        </w:tc>
      </w:tr>
      <w:tr w:rsidR="25082729" w14:paraId="468819CE" w14:textId="77777777" w:rsidTr="138C181E">
        <w:trPr>
          <w:trHeight w:val="283"/>
        </w:trPr>
        <w:tc>
          <w:tcPr>
            <w:tcW w:w="1672" w:type="dxa"/>
            <w:shd w:val="clear" w:color="auto" w:fill="17365D" w:themeFill="text2" w:themeFillShade="BF"/>
          </w:tcPr>
          <w:p w14:paraId="724617B3" w14:textId="67C32BFE" w:rsidR="25082729" w:rsidRDefault="175B99CA" w:rsidP="00FF666A">
            <w:pPr>
              <w:pStyle w:val="Tabelanagwekdolewej"/>
            </w:pPr>
            <w:r>
              <w:t>Nazwa pliku</w:t>
            </w:r>
          </w:p>
        </w:tc>
        <w:tc>
          <w:tcPr>
            <w:tcW w:w="7390" w:type="dxa"/>
            <w:shd w:val="clear" w:color="auto" w:fill="auto"/>
          </w:tcPr>
          <w:p w14:paraId="1EE26FBB" w14:textId="21787A39" w:rsidR="25082729" w:rsidRDefault="154ECAC5" w:rsidP="138C181E">
            <w:pPr>
              <w:pStyle w:val="tabelanormalny"/>
            </w:pPr>
            <w:r>
              <w:t>P1-DS-Z7-Lista_regul_P1-MSZ.xlsx</w:t>
            </w:r>
          </w:p>
        </w:tc>
      </w:tr>
      <w:tr w:rsidR="25082729" w14:paraId="03D27FC4" w14:textId="77777777" w:rsidTr="138C181E">
        <w:trPr>
          <w:trHeight w:val="283"/>
        </w:trPr>
        <w:tc>
          <w:tcPr>
            <w:tcW w:w="1672" w:type="dxa"/>
            <w:shd w:val="clear" w:color="auto" w:fill="17365D" w:themeFill="text2" w:themeFillShade="BF"/>
          </w:tcPr>
          <w:p w14:paraId="446FA9F0" w14:textId="2A1A6B8F" w:rsidR="57924CAE" w:rsidRDefault="703CA2E5" w:rsidP="00FF666A">
            <w:pPr>
              <w:pStyle w:val="Tabelanagwekdolewej"/>
            </w:pPr>
            <w:r>
              <w:t>Zakres</w:t>
            </w:r>
          </w:p>
        </w:tc>
        <w:tc>
          <w:tcPr>
            <w:tcW w:w="7390" w:type="dxa"/>
            <w:shd w:val="clear" w:color="auto" w:fill="auto"/>
          </w:tcPr>
          <w:p w14:paraId="25594346" w14:textId="02CC5A75" w:rsidR="25082729" w:rsidRDefault="355F63DD" w:rsidP="138C181E">
            <w:pPr>
              <w:pStyle w:val="tabelanormalny"/>
            </w:pPr>
            <w:r>
              <w:t>Załącznik nr 7 - Lista reguł</w:t>
            </w:r>
          </w:p>
        </w:tc>
      </w:tr>
    </w:tbl>
    <w:p w14:paraId="28076A48" w14:textId="0B735552" w:rsidR="00E46697" w:rsidRPr="007B3E49" w:rsidRDefault="60AA0703" w:rsidP="00911709">
      <w:pPr>
        <w:pStyle w:val="spistreci-tytu"/>
        <w:spacing w:line="288" w:lineRule="auto"/>
      </w:pPr>
      <w:r>
        <w:lastRenderedPageBreak/>
        <w:t>Spis treści</w:t>
      </w:r>
    </w:p>
    <w:p w14:paraId="497EEF28" w14:textId="6EE027F2" w:rsidR="0087327E" w:rsidRDefault="00E46697">
      <w:pPr>
        <w:pStyle w:val="Spistreci1"/>
        <w:rPr>
          <w:rFonts w:asciiTheme="minorHAnsi" w:eastAsiaTheme="minorEastAsia" w:hAnsiTheme="minorHAnsi" w:cstheme="minorBidi"/>
          <w:b w:val="0"/>
          <w:noProof/>
          <w:kern w:val="2"/>
          <w:sz w:val="24"/>
          <w:lang w:eastAsia="pl-PL"/>
          <w14:ligatures w14:val="standardContextual"/>
        </w:rPr>
      </w:pPr>
      <w:r>
        <w:fldChar w:fldCharType="begin"/>
      </w:r>
      <w:r>
        <w:instrText xml:space="preserve"> TOC \o "1-3" \h \z \u </w:instrText>
      </w:r>
      <w:r>
        <w:fldChar w:fldCharType="separate"/>
      </w:r>
      <w:hyperlink w:anchor="_Toc163038476" w:history="1">
        <w:r w:rsidR="0087327E" w:rsidRPr="00450871">
          <w:rPr>
            <w:rStyle w:val="Hipercze"/>
            <w:noProof/>
          </w:rPr>
          <w:t>1.</w:t>
        </w:r>
        <w:r w:rsidR="0087327E">
          <w:rPr>
            <w:rFonts w:asciiTheme="minorHAnsi" w:eastAsiaTheme="minorEastAsia" w:hAnsiTheme="minorHAnsi" w:cstheme="minorBidi"/>
            <w:b w:val="0"/>
            <w:noProof/>
            <w:kern w:val="2"/>
            <w:sz w:val="24"/>
            <w:lang w:eastAsia="pl-PL"/>
            <w14:ligatures w14:val="standardContextual"/>
          </w:rPr>
          <w:tab/>
        </w:r>
        <w:r w:rsidR="0087327E" w:rsidRPr="00450871">
          <w:rPr>
            <w:rStyle w:val="Hipercze"/>
            <w:noProof/>
          </w:rPr>
          <w:t>Wstęp</w:t>
        </w:r>
        <w:r w:rsidR="0087327E">
          <w:rPr>
            <w:noProof/>
            <w:webHidden/>
          </w:rPr>
          <w:tab/>
        </w:r>
        <w:r w:rsidR="0087327E">
          <w:rPr>
            <w:noProof/>
            <w:webHidden/>
          </w:rPr>
          <w:fldChar w:fldCharType="begin"/>
        </w:r>
        <w:r w:rsidR="0087327E">
          <w:rPr>
            <w:noProof/>
            <w:webHidden/>
          </w:rPr>
          <w:instrText xml:space="preserve"> PAGEREF _Toc163038476 \h </w:instrText>
        </w:r>
        <w:r w:rsidR="0087327E">
          <w:rPr>
            <w:noProof/>
            <w:webHidden/>
          </w:rPr>
        </w:r>
        <w:r w:rsidR="0087327E">
          <w:rPr>
            <w:noProof/>
            <w:webHidden/>
          </w:rPr>
          <w:fldChar w:fldCharType="separate"/>
        </w:r>
        <w:r w:rsidR="0087327E">
          <w:rPr>
            <w:noProof/>
            <w:webHidden/>
          </w:rPr>
          <w:t>7</w:t>
        </w:r>
        <w:r w:rsidR="0087327E">
          <w:rPr>
            <w:noProof/>
            <w:webHidden/>
          </w:rPr>
          <w:fldChar w:fldCharType="end"/>
        </w:r>
      </w:hyperlink>
    </w:p>
    <w:p w14:paraId="25A99CB0" w14:textId="51E3EBAF"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77" w:history="1">
        <w:r w:rsidRPr="00450871">
          <w:rPr>
            <w:rStyle w:val="Hipercze"/>
            <w:noProof/>
          </w:rPr>
          <w:t>1.1.</w:t>
        </w:r>
        <w:r>
          <w:rPr>
            <w:rFonts w:asciiTheme="minorHAnsi" w:eastAsiaTheme="minorEastAsia" w:hAnsiTheme="minorHAnsi" w:cstheme="minorBidi"/>
            <w:noProof/>
            <w:kern w:val="2"/>
            <w:sz w:val="24"/>
            <w:lang w:eastAsia="pl-PL"/>
            <w14:ligatures w14:val="standardContextual"/>
          </w:rPr>
          <w:tab/>
        </w:r>
        <w:r w:rsidRPr="00450871">
          <w:rPr>
            <w:rStyle w:val="Hipercze"/>
            <w:noProof/>
          </w:rPr>
          <w:t>Cel i zakres dokumentu</w:t>
        </w:r>
        <w:r>
          <w:rPr>
            <w:noProof/>
            <w:webHidden/>
          </w:rPr>
          <w:tab/>
        </w:r>
        <w:r>
          <w:rPr>
            <w:noProof/>
            <w:webHidden/>
          </w:rPr>
          <w:fldChar w:fldCharType="begin"/>
        </w:r>
        <w:r>
          <w:rPr>
            <w:noProof/>
            <w:webHidden/>
          </w:rPr>
          <w:instrText xml:space="preserve"> PAGEREF _Toc163038477 \h </w:instrText>
        </w:r>
        <w:r>
          <w:rPr>
            <w:noProof/>
            <w:webHidden/>
          </w:rPr>
        </w:r>
        <w:r>
          <w:rPr>
            <w:noProof/>
            <w:webHidden/>
          </w:rPr>
          <w:fldChar w:fldCharType="separate"/>
        </w:r>
        <w:r>
          <w:rPr>
            <w:noProof/>
            <w:webHidden/>
          </w:rPr>
          <w:t>7</w:t>
        </w:r>
        <w:r>
          <w:rPr>
            <w:noProof/>
            <w:webHidden/>
          </w:rPr>
          <w:fldChar w:fldCharType="end"/>
        </w:r>
      </w:hyperlink>
    </w:p>
    <w:p w14:paraId="76ECC687" w14:textId="47AB9629"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78" w:history="1">
        <w:r w:rsidRPr="00450871">
          <w:rPr>
            <w:rStyle w:val="Hipercze"/>
            <w:noProof/>
          </w:rPr>
          <w:t>1.2.</w:t>
        </w:r>
        <w:r>
          <w:rPr>
            <w:rFonts w:asciiTheme="minorHAnsi" w:eastAsiaTheme="minorEastAsia" w:hAnsiTheme="minorHAnsi" w:cstheme="minorBidi"/>
            <w:noProof/>
            <w:kern w:val="2"/>
            <w:sz w:val="24"/>
            <w:lang w:eastAsia="pl-PL"/>
            <w14:ligatures w14:val="standardContextual"/>
          </w:rPr>
          <w:tab/>
        </w:r>
        <w:r w:rsidRPr="00450871">
          <w:rPr>
            <w:rStyle w:val="Hipercze"/>
            <w:noProof/>
          </w:rPr>
          <w:t>Wykorzystywane skróty i terminy</w:t>
        </w:r>
        <w:r>
          <w:rPr>
            <w:noProof/>
            <w:webHidden/>
          </w:rPr>
          <w:tab/>
        </w:r>
        <w:r>
          <w:rPr>
            <w:noProof/>
            <w:webHidden/>
          </w:rPr>
          <w:fldChar w:fldCharType="begin"/>
        </w:r>
        <w:r>
          <w:rPr>
            <w:noProof/>
            <w:webHidden/>
          </w:rPr>
          <w:instrText xml:space="preserve"> PAGEREF _Toc163038478 \h </w:instrText>
        </w:r>
        <w:r>
          <w:rPr>
            <w:noProof/>
            <w:webHidden/>
          </w:rPr>
        </w:r>
        <w:r>
          <w:rPr>
            <w:noProof/>
            <w:webHidden/>
          </w:rPr>
          <w:fldChar w:fldCharType="separate"/>
        </w:r>
        <w:r>
          <w:rPr>
            <w:noProof/>
            <w:webHidden/>
          </w:rPr>
          <w:t>7</w:t>
        </w:r>
        <w:r>
          <w:rPr>
            <w:noProof/>
            <w:webHidden/>
          </w:rPr>
          <w:fldChar w:fldCharType="end"/>
        </w:r>
      </w:hyperlink>
    </w:p>
    <w:p w14:paraId="74892AE4" w14:textId="0F48ADC0"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479" w:history="1">
        <w:r w:rsidRPr="00450871">
          <w:rPr>
            <w:rStyle w:val="Hipercze"/>
            <w:noProof/>
          </w:rPr>
          <w:t>2.</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Ogólny opis systemu P1 w zakresie medycyny szkolnej</w:t>
        </w:r>
        <w:r>
          <w:rPr>
            <w:noProof/>
            <w:webHidden/>
          </w:rPr>
          <w:tab/>
        </w:r>
        <w:r>
          <w:rPr>
            <w:noProof/>
            <w:webHidden/>
          </w:rPr>
          <w:fldChar w:fldCharType="begin"/>
        </w:r>
        <w:r>
          <w:rPr>
            <w:noProof/>
            <w:webHidden/>
          </w:rPr>
          <w:instrText xml:space="preserve"> PAGEREF _Toc163038479 \h </w:instrText>
        </w:r>
        <w:r>
          <w:rPr>
            <w:noProof/>
            <w:webHidden/>
          </w:rPr>
        </w:r>
        <w:r>
          <w:rPr>
            <w:noProof/>
            <w:webHidden/>
          </w:rPr>
          <w:fldChar w:fldCharType="separate"/>
        </w:r>
        <w:r>
          <w:rPr>
            <w:noProof/>
            <w:webHidden/>
          </w:rPr>
          <w:t>9</w:t>
        </w:r>
        <w:r>
          <w:rPr>
            <w:noProof/>
            <w:webHidden/>
          </w:rPr>
          <w:fldChar w:fldCharType="end"/>
        </w:r>
      </w:hyperlink>
    </w:p>
    <w:p w14:paraId="4D3F64CA" w14:textId="774893AF"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480" w:history="1">
        <w:r w:rsidRPr="00450871">
          <w:rPr>
            <w:rStyle w:val="Hipercze"/>
            <w:noProof/>
          </w:rPr>
          <w:t>3.</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Dostęp do systemu P1</w:t>
        </w:r>
        <w:r>
          <w:rPr>
            <w:noProof/>
            <w:webHidden/>
          </w:rPr>
          <w:tab/>
        </w:r>
        <w:r>
          <w:rPr>
            <w:noProof/>
            <w:webHidden/>
          </w:rPr>
          <w:fldChar w:fldCharType="begin"/>
        </w:r>
        <w:r>
          <w:rPr>
            <w:noProof/>
            <w:webHidden/>
          </w:rPr>
          <w:instrText xml:space="preserve"> PAGEREF _Toc163038480 \h </w:instrText>
        </w:r>
        <w:r>
          <w:rPr>
            <w:noProof/>
            <w:webHidden/>
          </w:rPr>
        </w:r>
        <w:r>
          <w:rPr>
            <w:noProof/>
            <w:webHidden/>
          </w:rPr>
          <w:fldChar w:fldCharType="separate"/>
        </w:r>
        <w:r>
          <w:rPr>
            <w:noProof/>
            <w:webHidden/>
          </w:rPr>
          <w:t>10</w:t>
        </w:r>
        <w:r>
          <w:rPr>
            <w:noProof/>
            <w:webHidden/>
          </w:rPr>
          <w:fldChar w:fldCharType="end"/>
        </w:r>
      </w:hyperlink>
    </w:p>
    <w:p w14:paraId="140A6BE2" w14:textId="53C52139"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81" w:history="1">
        <w:r w:rsidRPr="00450871">
          <w:rPr>
            <w:rStyle w:val="Hipercze"/>
            <w:noProof/>
          </w:rPr>
          <w:t>3.1.</w:t>
        </w:r>
        <w:r>
          <w:rPr>
            <w:rFonts w:asciiTheme="minorHAnsi" w:eastAsiaTheme="minorEastAsia" w:hAnsiTheme="minorHAnsi" w:cstheme="minorBidi"/>
            <w:noProof/>
            <w:kern w:val="2"/>
            <w:sz w:val="24"/>
            <w:lang w:eastAsia="pl-PL"/>
            <w14:ligatures w14:val="standardContextual"/>
          </w:rPr>
          <w:tab/>
        </w:r>
        <w:r w:rsidRPr="00450871">
          <w:rPr>
            <w:rStyle w:val="Hipercze"/>
            <w:noProof/>
          </w:rPr>
          <w:t>Opis środowiska integracyjnego</w:t>
        </w:r>
        <w:r>
          <w:rPr>
            <w:noProof/>
            <w:webHidden/>
          </w:rPr>
          <w:tab/>
        </w:r>
        <w:r>
          <w:rPr>
            <w:noProof/>
            <w:webHidden/>
          </w:rPr>
          <w:fldChar w:fldCharType="begin"/>
        </w:r>
        <w:r>
          <w:rPr>
            <w:noProof/>
            <w:webHidden/>
          </w:rPr>
          <w:instrText xml:space="preserve"> PAGEREF _Toc163038481 \h </w:instrText>
        </w:r>
        <w:r>
          <w:rPr>
            <w:noProof/>
            <w:webHidden/>
          </w:rPr>
        </w:r>
        <w:r>
          <w:rPr>
            <w:noProof/>
            <w:webHidden/>
          </w:rPr>
          <w:fldChar w:fldCharType="separate"/>
        </w:r>
        <w:r>
          <w:rPr>
            <w:noProof/>
            <w:webHidden/>
          </w:rPr>
          <w:t>10</w:t>
        </w:r>
        <w:r>
          <w:rPr>
            <w:noProof/>
            <w:webHidden/>
          </w:rPr>
          <w:fldChar w:fldCharType="end"/>
        </w:r>
      </w:hyperlink>
    </w:p>
    <w:p w14:paraId="6ED9700D" w14:textId="7CB34594"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82" w:history="1">
        <w:r w:rsidRPr="00450871">
          <w:rPr>
            <w:rStyle w:val="Hipercze"/>
            <w:noProof/>
          </w:rPr>
          <w:t>3.2.</w:t>
        </w:r>
        <w:r>
          <w:rPr>
            <w:rFonts w:asciiTheme="minorHAnsi" w:eastAsiaTheme="minorEastAsia" w:hAnsiTheme="minorHAnsi" w:cstheme="minorBidi"/>
            <w:noProof/>
            <w:kern w:val="2"/>
            <w:sz w:val="24"/>
            <w:lang w:eastAsia="pl-PL"/>
            <w14:ligatures w14:val="standardContextual"/>
          </w:rPr>
          <w:tab/>
        </w:r>
        <w:r w:rsidRPr="00450871">
          <w:rPr>
            <w:rStyle w:val="Hipercze"/>
            <w:noProof/>
          </w:rPr>
          <w:t>Zakres informacyjny wniosku o dostęp do środowiska integracyjnego</w:t>
        </w:r>
        <w:r>
          <w:rPr>
            <w:noProof/>
            <w:webHidden/>
          </w:rPr>
          <w:tab/>
        </w:r>
        <w:r>
          <w:rPr>
            <w:noProof/>
            <w:webHidden/>
          </w:rPr>
          <w:fldChar w:fldCharType="begin"/>
        </w:r>
        <w:r>
          <w:rPr>
            <w:noProof/>
            <w:webHidden/>
          </w:rPr>
          <w:instrText xml:space="preserve"> PAGEREF _Toc163038482 \h </w:instrText>
        </w:r>
        <w:r>
          <w:rPr>
            <w:noProof/>
            <w:webHidden/>
          </w:rPr>
        </w:r>
        <w:r>
          <w:rPr>
            <w:noProof/>
            <w:webHidden/>
          </w:rPr>
          <w:fldChar w:fldCharType="separate"/>
        </w:r>
        <w:r>
          <w:rPr>
            <w:noProof/>
            <w:webHidden/>
          </w:rPr>
          <w:t>11</w:t>
        </w:r>
        <w:r>
          <w:rPr>
            <w:noProof/>
            <w:webHidden/>
          </w:rPr>
          <w:fldChar w:fldCharType="end"/>
        </w:r>
      </w:hyperlink>
    </w:p>
    <w:p w14:paraId="26AC9058" w14:textId="4B2CCD31"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83" w:history="1">
        <w:r w:rsidRPr="00450871">
          <w:rPr>
            <w:rStyle w:val="Hipercze"/>
            <w:noProof/>
          </w:rPr>
          <w:t>3.3.</w:t>
        </w:r>
        <w:r>
          <w:rPr>
            <w:rFonts w:asciiTheme="minorHAnsi" w:eastAsiaTheme="minorEastAsia" w:hAnsiTheme="minorHAnsi" w:cstheme="minorBidi"/>
            <w:noProof/>
            <w:kern w:val="2"/>
            <w:sz w:val="24"/>
            <w:lang w:eastAsia="pl-PL"/>
            <w14:ligatures w14:val="standardContextual"/>
          </w:rPr>
          <w:tab/>
        </w:r>
        <w:r w:rsidRPr="00450871">
          <w:rPr>
            <w:rStyle w:val="Hipercze"/>
            <w:noProof/>
          </w:rPr>
          <w:t>Przebieg procesu nadawania dostępu do środowiska integracyjnego P1</w:t>
        </w:r>
        <w:r>
          <w:rPr>
            <w:noProof/>
            <w:webHidden/>
          </w:rPr>
          <w:tab/>
        </w:r>
        <w:r>
          <w:rPr>
            <w:noProof/>
            <w:webHidden/>
          </w:rPr>
          <w:fldChar w:fldCharType="begin"/>
        </w:r>
        <w:r>
          <w:rPr>
            <w:noProof/>
            <w:webHidden/>
          </w:rPr>
          <w:instrText xml:space="preserve"> PAGEREF _Toc163038483 \h </w:instrText>
        </w:r>
        <w:r>
          <w:rPr>
            <w:noProof/>
            <w:webHidden/>
          </w:rPr>
        </w:r>
        <w:r>
          <w:rPr>
            <w:noProof/>
            <w:webHidden/>
          </w:rPr>
          <w:fldChar w:fldCharType="separate"/>
        </w:r>
        <w:r>
          <w:rPr>
            <w:noProof/>
            <w:webHidden/>
          </w:rPr>
          <w:t>12</w:t>
        </w:r>
        <w:r>
          <w:rPr>
            <w:noProof/>
            <w:webHidden/>
          </w:rPr>
          <w:fldChar w:fldCharType="end"/>
        </w:r>
      </w:hyperlink>
    </w:p>
    <w:p w14:paraId="452A4FEB" w14:textId="52D571B5"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484" w:history="1">
        <w:r w:rsidRPr="00450871">
          <w:rPr>
            <w:rStyle w:val="Hipercze"/>
            <w:noProof/>
          </w:rPr>
          <w:t>4.</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Dostęp do usług sieciowych</w:t>
        </w:r>
        <w:r>
          <w:rPr>
            <w:noProof/>
            <w:webHidden/>
          </w:rPr>
          <w:tab/>
        </w:r>
        <w:r>
          <w:rPr>
            <w:noProof/>
            <w:webHidden/>
          </w:rPr>
          <w:fldChar w:fldCharType="begin"/>
        </w:r>
        <w:r>
          <w:rPr>
            <w:noProof/>
            <w:webHidden/>
          </w:rPr>
          <w:instrText xml:space="preserve"> PAGEREF _Toc163038484 \h </w:instrText>
        </w:r>
        <w:r>
          <w:rPr>
            <w:noProof/>
            <w:webHidden/>
          </w:rPr>
        </w:r>
        <w:r>
          <w:rPr>
            <w:noProof/>
            <w:webHidden/>
          </w:rPr>
          <w:fldChar w:fldCharType="separate"/>
        </w:r>
        <w:r>
          <w:rPr>
            <w:noProof/>
            <w:webHidden/>
          </w:rPr>
          <w:t>14</w:t>
        </w:r>
        <w:r>
          <w:rPr>
            <w:noProof/>
            <w:webHidden/>
          </w:rPr>
          <w:fldChar w:fldCharType="end"/>
        </w:r>
      </w:hyperlink>
    </w:p>
    <w:p w14:paraId="0348BCF2" w14:textId="33B3A561"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85" w:history="1">
        <w:r w:rsidRPr="00450871">
          <w:rPr>
            <w:rStyle w:val="Hipercze"/>
            <w:rFonts w:eastAsia="Arial"/>
            <w:noProof/>
          </w:rPr>
          <w:t>4.1.</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Warunki uzyskania dostępu do usług</w:t>
        </w:r>
        <w:r>
          <w:rPr>
            <w:noProof/>
            <w:webHidden/>
          </w:rPr>
          <w:tab/>
        </w:r>
        <w:r>
          <w:rPr>
            <w:noProof/>
            <w:webHidden/>
          </w:rPr>
          <w:fldChar w:fldCharType="begin"/>
        </w:r>
        <w:r>
          <w:rPr>
            <w:noProof/>
            <w:webHidden/>
          </w:rPr>
          <w:instrText xml:space="preserve"> PAGEREF _Toc163038485 \h </w:instrText>
        </w:r>
        <w:r>
          <w:rPr>
            <w:noProof/>
            <w:webHidden/>
          </w:rPr>
        </w:r>
        <w:r>
          <w:rPr>
            <w:noProof/>
            <w:webHidden/>
          </w:rPr>
          <w:fldChar w:fldCharType="separate"/>
        </w:r>
        <w:r>
          <w:rPr>
            <w:noProof/>
            <w:webHidden/>
          </w:rPr>
          <w:t>14</w:t>
        </w:r>
        <w:r>
          <w:rPr>
            <w:noProof/>
            <w:webHidden/>
          </w:rPr>
          <w:fldChar w:fldCharType="end"/>
        </w:r>
      </w:hyperlink>
    </w:p>
    <w:p w14:paraId="188549D6" w14:textId="5F25EF50"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86" w:history="1">
        <w:r w:rsidRPr="00450871">
          <w:rPr>
            <w:rStyle w:val="Hipercze"/>
            <w:rFonts w:eastAsia="Arial"/>
            <w:noProof/>
          </w:rPr>
          <w:t>4.2.</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Uwierzytelnienie systemu</w:t>
        </w:r>
        <w:r>
          <w:rPr>
            <w:noProof/>
            <w:webHidden/>
          </w:rPr>
          <w:tab/>
        </w:r>
        <w:r>
          <w:rPr>
            <w:noProof/>
            <w:webHidden/>
          </w:rPr>
          <w:fldChar w:fldCharType="begin"/>
        </w:r>
        <w:r>
          <w:rPr>
            <w:noProof/>
            <w:webHidden/>
          </w:rPr>
          <w:instrText xml:space="preserve"> PAGEREF _Toc163038486 \h </w:instrText>
        </w:r>
        <w:r>
          <w:rPr>
            <w:noProof/>
            <w:webHidden/>
          </w:rPr>
        </w:r>
        <w:r>
          <w:rPr>
            <w:noProof/>
            <w:webHidden/>
          </w:rPr>
          <w:fldChar w:fldCharType="separate"/>
        </w:r>
        <w:r>
          <w:rPr>
            <w:noProof/>
            <w:webHidden/>
          </w:rPr>
          <w:t>15</w:t>
        </w:r>
        <w:r>
          <w:rPr>
            <w:noProof/>
            <w:webHidden/>
          </w:rPr>
          <w:fldChar w:fldCharType="end"/>
        </w:r>
      </w:hyperlink>
    </w:p>
    <w:p w14:paraId="4C6E59E1" w14:textId="5AD166E2"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87" w:history="1">
        <w:r w:rsidRPr="00450871">
          <w:rPr>
            <w:rStyle w:val="Hipercze"/>
            <w:rFonts w:eastAsia="Arial"/>
            <w:noProof/>
          </w:rPr>
          <w:t>4.3.</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Uwierzytelnienie danych</w:t>
        </w:r>
        <w:r>
          <w:rPr>
            <w:noProof/>
            <w:webHidden/>
          </w:rPr>
          <w:tab/>
        </w:r>
        <w:r>
          <w:rPr>
            <w:noProof/>
            <w:webHidden/>
          </w:rPr>
          <w:fldChar w:fldCharType="begin"/>
        </w:r>
        <w:r>
          <w:rPr>
            <w:noProof/>
            <w:webHidden/>
          </w:rPr>
          <w:instrText xml:space="preserve"> PAGEREF _Toc163038487 \h </w:instrText>
        </w:r>
        <w:r>
          <w:rPr>
            <w:noProof/>
            <w:webHidden/>
          </w:rPr>
        </w:r>
        <w:r>
          <w:rPr>
            <w:noProof/>
            <w:webHidden/>
          </w:rPr>
          <w:fldChar w:fldCharType="separate"/>
        </w:r>
        <w:r>
          <w:rPr>
            <w:noProof/>
            <w:webHidden/>
          </w:rPr>
          <w:t>15</w:t>
        </w:r>
        <w:r>
          <w:rPr>
            <w:noProof/>
            <w:webHidden/>
          </w:rPr>
          <w:fldChar w:fldCharType="end"/>
        </w:r>
      </w:hyperlink>
    </w:p>
    <w:p w14:paraId="407AF3FD" w14:textId="00E0FA2F"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88" w:history="1">
        <w:r w:rsidRPr="00450871">
          <w:rPr>
            <w:rStyle w:val="Hipercze"/>
            <w:rFonts w:eastAsia="Arial"/>
            <w:noProof/>
          </w:rPr>
          <w:t>4.4.</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Opis WS-Security</w:t>
        </w:r>
        <w:r>
          <w:rPr>
            <w:noProof/>
            <w:webHidden/>
          </w:rPr>
          <w:tab/>
        </w:r>
        <w:r>
          <w:rPr>
            <w:noProof/>
            <w:webHidden/>
          </w:rPr>
          <w:fldChar w:fldCharType="begin"/>
        </w:r>
        <w:r>
          <w:rPr>
            <w:noProof/>
            <w:webHidden/>
          </w:rPr>
          <w:instrText xml:space="preserve"> PAGEREF _Toc163038488 \h </w:instrText>
        </w:r>
        <w:r>
          <w:rPr>
            <w:noProof/>
            <w:webHidden/>
          </w:rPr>
        </w:r>
        <w:r>
          <w:rPr>
            <w:noProof/>
            <w:webHidden/>
          </w:rPr>
          <w:fldChar w:fldCharType="separate"/>
        </w:r>
        <w:r>
          <w:rPr>
            <w:noProof/>
            <w:webHidden/>
          </w:rPr>
          <w:t>16</w:t>
        </w:r>
        <w:r>
          <w:rPr>
            <w:noProof/>
            <w:webHidden/>
          </w:rPr>
          <w:fldChar w:fldCharType="end"/>
        </w:r>
      </w:hyperlink>
    </w:p>
    <w:p w14:paraId="47EF164A" w14:textId="3CE98D2A"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89" w:history="1">
        <w:r w:rsidRPr="00450871">
          <w:rPr>
            <w:rStyle w:val="Hipercze"/>
            <w:rFonts w:eastAsia="Arial"/>
            <w:noProof/>
          </w:rPr>
          <w:t>4.5.</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Sposób zwracania błędów</w:t>
        </w:r>
        <w:r>
          <w:rPr>
            <w:noProof/>
            <w:webHidden/>
          </w:rPr>
          <w:tab/>
        </w:r>
        <w:r>
          <w:rPr>
            <w:noProof/>
            <w:webHidden/>
          </w:rPr>
          <w:fldChar w:fldCharType="begin"/>
        </w:r>
        <w:r>
          <w:rPr>
            <w:noProof/>
            <w:webHidden/>
          </w:rPr>
          <w:instrText xml:space="preserve"> PAGEREF _Toc163038489 \h </w:instrText>
        </w:r>
        <w:r>
          <w:rPr>
            <w:noProof/>
            <w:webHidden/>
          </w:rPr>
        </w:r>
        <w:r>
          <w:rPr>
            <w:noProof/>
            <w:webHidden/>
          </w:rPr>
          <w:fldChar w:fldCharType="separate"/>
        </w:r>
        <w:r>
          <w:rPr>
            <w:noProof/>
            <w:webHidden/>
          </w:rPr>
          <w:t>16</w:t>
        </w:r>
        <w:r>
          <w:rPr>
            <w:noProof/>
            <w:webHidden/>
          </w:rPr>
          <w:fldChar w:fldCharType="end"/>
        </w:r>
      </w:hyperlink>
    </w:p>
    <w:p w14:paraId="3A36E582" w14:textId="0B2DE5CB"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90" w:history="1">
        <w:r w:rsidRPr="00450871">
          <w:rPr>
            <w:rStyle w:val="Hipercze"/>
            <w:rFonts w:eastAsia="Arial"/>
            <w:noProof/>
          </w:rPr>
          <w:t>4.6.</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Tymczasowa blokada konta w przypadku wykrycia nadużyć</w:t>
        </w:r>
        <w:r>
          <w:rPr>
            <w:noProof/>
            <w:webHidden/>
          </w:rPr>
          <w:tab/>
        </w:r>
        <w:r>
          <w:rPr>
            <w:noProof/>
            <w:webHidden/>
          </w:rPr>
          <w:fldChar w:fldCharType="begin"/>
        </w:r>
        <w:r>
          <w:rPr>
            <w:noProof/>
            <w:webHidden/>
          </w:rPr>
          <w:instrText xml:space="preserve"> PAGEREF _Toc163038490 \h </w:instrText>
        </w:r>
        <w:r>
          <w:rPr>
            <w:noProof/>
            <w:webHidden/>
          </w:rPr>
        </w:r>
        <w:r>
          <w:rPr>
            <w:noProof/>
            <w:webHidden/>
          </w:rPr>
          <w:fldChar w:fldCharType="separate"/>
        </w:r>
        <w:r>
          <w:rPr>
            <w:noProof/>
            <w:webHidden/>
          </w:rPr>
          <w:t>17</w:t>
        </w:r>
        <w:r>
          <w:rPr>
            <w:noProof/>
            <w:webHidden/>
          </w:rPr>
          <w:fldChar w:fldCharType="end"/>
        </w:r>
      </w:hyperlink>
    </w:p>
    <w:p w14:paraId="670F70C9" w14:textId="5466C511"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91" w:history="1">
        <w:r w:rsidRPr="00450871">
          <w:rPr>
            <w:rStyle w:val="Hipercze"/>
            <w:rFonts w:eastAsia="Arial"/>
            <w:noProof/>
          </w:rPr>
          <w:t>4.7.</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Uprawnienia dostępu do dokumentów</w:t>
        </w:r>
        <w:r>
          <w:rPr>
            <w:noProof/>
            <w:webHidden/>
          </w:rPr>
          <w:tab/>
        </w:r>
        <w:r>
          <w:rPr>
            <w:noProof/>
            <w:webHidden/>
          </w:rPr>
          <w:fldChar w:fldCharType="begin"/>
        </w:r>
        <w:r>
          <w:rPr>
            <w:noProof/>
            <w:webHidden/>
          </w:rPr>
          <w:instrText xml:space="preserve"> PAGEREF _Toc163038491 \h </w:instrText>
        </w:r>
        <w:r>
          <w:rPr>
            <w:noProof/>
            <w:webHidden/>
          </w:rPr>
        </w:r>
        <w:r>
          <w:rPr>
            <w:noProof/>
            <w:webHidden/>
          </w:rPr>
          <w:fldChar w:fldCharType="separate"/>
        </w:r>
        <w:r>
          <w:rPr>
            <w:noProof/>
            <w:webHidden/>
          </w:rPr>
          <w:t>17</w:t>
        </w:r>
        <w:r>
          <w:rPr>
            <w:noProof/>
            <w:webHidden/>
          </w:rPr>
          <w:fldChar w:fldCharType="end"/>
        </w:r>
      </w:hyperlink>
    </w:p>
    <w:p w14:paraId="5666B093" w14:textId="2FEAC599"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492" w:history="1">
        <w:r w:rsidRPr="00450871">
          <w:rPr>
            <w:rStyle w:val="Hipercze"/>
            <w:noProof/>
          </w:rPr>
          <w:t>5.</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Usługi udostępniane przez P1</w:t>
        </w:r>
        <w:r>
          <w:rPr>
            <w:noProof/>
            <w:webHidden/>
          </w:rPr>
          <w:tab/>
        </w:r>
        <w:r>
          <w:rPr>
            <w:noProof/>
            <w:webHidden/>
          </w:rPr>
          <w:fldChar w:fldCharType="begin"/>
        </w:r>
        <w:r>
          <w:rPr>
            <w:noProof/>
            <w:webHidden/>
          </w:rPr>
          <w:instrText xml:space="preserve"> PAGEREF _Toc163038492 \h </w:instrText>
        </w:r>
        <w:r>
          <w:rPr>
            <w:noProof/>
            <w:webHidden/>
          </w:rPr>
        </w:r>
        <w:r>
          <w:rPr>
            <w:noProof/>
            <w:webHidden/>
          </w:rPr>
          <w:fldChar w:fldCharType="separate"/>
        </w:r>
        <w:r>
          <w:rPr>
            <w:noProof/>
            <w:webHidden/>
          </w:rPr>
          <w:t>18</w:t>
        </w:r>
        <w:r>
          <w:rPr>
            <w:noProof/>
            <w:webHidden/>
          </w:rPr>
          <w:fldChar w:fldCharType="end"/>
        </w:r>
      </w:hyperlink>
    </w:p>
    <w:p w14:paraId="3C90E446" w14:textId="0BAC6D85"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93" w:history="1">
        <w:r w:rsidRPr="00450871">
          <w:rPr>
            <w:rStyle w:val="Hipercze"/>
            <w:rFonts w:eastAsia="Arial"/>
            <w:noProof/>
          </w:rPr>
          <w:t>5.1.</w:t>
        </w:r>
        <w:r>
          <w:rPr>
            <w:rFonts w:asciiTheme="minorHAnsi" w:eastAsiaTheme="minorEastAsia" w:hAnsiTheme="minorHAnsi" w:cstheme="minorBidi"/>
            <w:noProof/>
            <w:kern w:val="2"/>
            <w:sz w:val="24"/>
            <w:lang w:eastAsia="pl-PL"/>
            <w14:ligatures w14:val="standardContextual"/>
          </w:rPr>
          <w:tab/>
        </w:r>
        <w:r w:rsidRPr="00450871">
          <w:rPr>
            <w:rStyle w:val="Hipercze"/>
            <w:noProof/>
          </w:rPr>
          <w:t>Kontekst wywołania</w:t>
        </w:r>
        <w:r>
          <w:rPr>
            <w:noProof/>
            <w:webHidden/>
          </w:rPr>
          <w:tab/>
        </w:r>
        <w:r>
          <w:rPr>
            <w:noProof/>
            <w:webHidden/>
          </w:rPr>
          <w:fldChar w:fldCharType="begin"/>
        </w:r>
        <w:r>
          <w:rPr>
            <w:noProof/>
            <w:webHidden/>
          </w:rPr>
          <w:instrText xml:space="preserve"> PAGEREF _Toc163038493 \h </w:instrText>
        </w:r>
        <w:r>
          <w:rPr>
            <w:noProof/>
            <w:webHidden/>
          </w:rPr>
        </w:r>
        <w:r>
          <w:rPr>
            <w:noProof/>
            <w:webHidden/>
          </w:rPr>
          <w:fldChar w:fldCharType="separate"/>
        </w:r>
        <w:r>
          <w:rPr>
            <w:noProof/>
            <w:webHidden/>
          </w:rPr>
          <w:t>18</w:t>
        </w:r>
        <w:r>
          <w:rPr>
            <w:noProof/>
            <w:webHidden/>
          </w:rPr>
          <w:fldChar w:fldCharType="end"/>
        </w:r>
      </w:hyperlink>
    </w:p>
    <w:p w14:paraId="1D922859" w14:textId="41820F82"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94" w:history="1">
        <w:r w:rsidRPr="00450871">
          <w:rPr>
            <w:rStyle w:val="Hipercze"/>
            <w:rFonts w:eastAsia="Arial"/>
            <w:noProof/>
          </w:rPr>
          <w:t>5.2.</w:t>
        </w:r>
        <w:r>
          <w:rPr>
            <w:rFonts w:asciiTheme="minorHAnsi" w:eastAsiaTheme="minorEastAsia" w:hAnsiTheme="minorHAnsi" w:cstheme="minorBidi"/>
            <w:noProof/>
            <w:kern w:val="2"/>
            <w:sz w:val="24"/>
            <w:lang w:eastAsia="pl-PL"/>
            <w14:ligatures w14:val="standardContextual"/>
          </w:rPr>
          <w:tab/>
        </w:r>
        <w:r w:rsidRPr="00450871">
          <w:rPr>
            <w:rStyle w:val="Hipercze"/>
            <w:noProof/>
          </w:rPr>
          <w:t>Role podmiotów, role biznesowe i uprawnienia do usług</w:t>
        </w:r>
        <w:r>
          <w:rPr>
            <w:noProof/>
            <w:webHidden/>
          </w:rPr>
          <w:tab/>
        </w:r>
        <w:r>
          <w:rPr>
            <w:noProof/>
            <w:webHidden/>
          </w:rPr>
          <w:fldChar w:fldCharType="begin"/>
        </w:r>
        <w:r>
          <w:rPr>
            <w:noProof/>
            <w:webHidden/>
          </w:rPr>
          <w:instrText xml:space="preserve"> PAGEREF _Toc163038494 \h </w:instrText>
        </w:r>
        <w:r>
          <w:rPr>
            <w:noProof/>
            <w:webHidden/>
          </w:rPr>
        </w:r>
        <w:r>
          <w:rPr>
            <w:noProof/>
            <w:webHidden/>
          </w:rPr>
          <w:fldChar w:fldCharType="separate"/>
        </w:r>
        <w:r>
          <w:rPr>
            <w:noProof/>
            <w:webHidden/>
          </w:rPr>
          <w:t>19</w:t>
        </w:r>
        <w:r>
          <w:rPr>
            <w:noProof/>
            <w:webHidden/>
          </w:rPr>
          <w:fldChar w:fldCharType="end"/>
        </w:r>
      </w:hyperlink>
    </w:p>
    <w:p w14:paraId="0B22ACC9" w14:textId="3B0AECDE"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95" w:history="1">
        <w:r w:rsidRPr="00450871">
          <w:rPr>
            <w:rStyle w:val="Hipercze"/>
            <w:noProof/>
          </w:rPr>
          <w:t>5.3.</w:t>
        </w:r>
        <w:r>
          <w:rPr>
            <w:rFonts w:asciiTheme="minorHAnsi" w:eastAsiaTheme="minorEastAsia" w:hAnsiTheme="minorHAnsi" w:cstheme="minorBidi"/>
            <w:noProof/>
            <w:kern w:val="2"/>
            <w:sz w:val="24"/>
            <w:lang w:eastAsia="pl-PL"/>
            <w14:ligatures w14:val="standardContextual"/>
          </w:rPr>
          <w:tab/>
        </w:r>
        <w:r w:rsidRPr="00450871">
          <w:rPr>
            <w:rStyle w:val="Hipercze"/>
            <w:noProof/>
          </w:rPr>
          <w:t>Scenariusze wywoływania usług</w:t>
        </w:r>
        <w:r>
          <w:rPr>
            <w:noProof/>
            <w:webHidden/>
          </w:rPr>
          <w:tab/>
        </w:r>
        <w:r>
          <w:rPr>
            <w:noProof/>
            <w:webHidden/>
          </w:rPr>
          <w:fldChar w:fldCharType="begin"/>
        </w:r>
        <w:r>
          <w:rPr>
            <w:noProof/>
            <w:webHidden/>
          </w:rPr>
          <w:instrText xml:space="preserve"> PAGEREF _Toc163038495 \h </w:instrText>
        </w:r>
        <w:r>
          <w:rPr>
            <w:noProof/>
            <w:webHidden/>
          </w:rPr>
        </w:r>
        <w:r>
          <w:rPr>
            <w:noProof/>
            <w:webHidden/>
          </w:rPr>
          <w:fldChar w:fldCharType="separate"/>
        </w:r>
        <w:r>
          <w:rPr>
            <w:noProof/>
            <w:webHidden/>
          </w:rPr>
          <w:t>21</w:t>
        </w:r>
        <w:r>
          <w:rPr>
            <w:noProof/>
            <w:webHidden/>
          </w:rPr>
          <w:fldChar w:fldCharType="end"/>
        </w:r>
      </w:hyperlink>
    </w:p>
    <w:p w14:paraId="4C4B5550" w14:textId="2D58312C"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496" w:history="1">
        <w:r w:rsidRPr="00450871">
          <w:rPr>
            <w:rStyle w:val="Hipercze"/>
            <w:noProof/>
            <w:snapToGrid w:val="0"/>
            <w:w w:val="0"/>
          </w:rPr>
          <w:t>5.3.1.</w:t>
        </w:r>
        <w:r>
          <w:rPr>
            <w:rFonts w:asciiTheme="minorHAnsi" w:eastAsiaTheme="minorEastAsia" w:hAnsiTheme="minorHAnsi" w:cstheme="minorBidi"/>
            <w:noProof/>
            <w:kern w:val="2"/>
            <w:sz w:val="24"/>
            <w:lang w:eastAsia="pl-PL"/>
            <w14:ligatures w14:val="standardContextual"/>
          </w:rPr>
          <w:tab/>
        </w:r>
        <w:r w:rsidRPr="00450871">
          <w:rPr>
            <w:rStyle w:val="Hipercze"/>
            <w:noProof/>
          </w:rPr>
          <w:t>System Zewnętrzny Podmiotu Leczniczego</w:t>
        </w:r>
        <w:r>
          <w:rPr>
            <w:noProof/>
            <w:webHidden/>
          </w:rPr>
          <w:tab/>
        </w:r>
        <w:r>
          <w:rPr>
            <w:noProof/>
            <w:webHidden/>
          </w:rPr>
          <w:fldChar w:fldCharType="begin"/>
        </w:r>
        <w:r>
          <w:rPr>
            <w:noProof/>
            <w:webHidden/>
          </w:rPr>
          <w:instrText xml:space="preserve"> PAGEREF _Toc163038496 \h </w:instrText>
        </w:r>
        <w:r>
          <w:rPr>
            <w:noProof/>
            <w:webHidden/>
          </w:rPr>
        </w:r>
        <w:r>
          <w:rPr>
            <w:noProof/>
            <w:webHidden/>
          </w:rPr>
          <w:fldChar w:fldCharType="separate"/>
        </w:r>
        <w:r>
          <w:rPr>
            <w:noProof/>
            <w:webHidden/>
          </w:rPr>
          <w:t>21</w:t>
        </w:r>
        <w:r>
          <w:rPr>
            <w:noProof/>
            <w:webHidden/>
          </w:rPr>
          <w:fldChar w:fldCharType="end"/>
        </w:r>
      </w:hyperlink>
    </w:p>
    <w:p w14:paraId="0114C40B" w14:textId="427A5E45"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97" w:history="1">
        <w:r w:rsidRPr="00450871">
          <w:rPr>
            <w:rStyle w:val="Hipercze"/>
            <w:noProof/>
          </w:rPr>
          <w:t>5.4.</w:t>
        </w:r>
        <w:r>
          <w:rPr>
            <w:rFonts w:asciiTheme="minorHAnsi" w:eastAsiaTheme="minorEastAsia" w:hAnsiTheme="minorHAnsi" w:cstheme="minorBidi"/>
            <w:noProof/>
            <w:kern w:val="2"/>
            <w:sz w:val="24"/>
            <w:lang w:eastAsia="pl-PL"/>
            <w14:ligatures w14:val="standardContextual"/>
          </w:rPr>
          <w:tab/>
        </w:r>
        <w:r w:rsidRPr="00450871">
          <w:rPr>
            <w:rStyle w:val="Hipercze"/>
            <w:noProof/>
          </w:rPr>
          <w:t>Wsparcie dla wersji PIK HL7 CDA</w:t>
        </w:r>
        <w:r>
          <w:rPr>
            <w:noProof/>
            <w:webHidden/>
          </w:rPr>
          <w:tab/>
        </w:r>
        <w:r>
          <w:rPr>
            <w:noProof/>
            <w:webHidden/>
          </w:rPr>
          <w:fldChar w:fldCharType="begin"/>
        </w:r>
        <w:r>
          <w:rPr>
            <w:noProof/>
            <w:webHidden/>
          </w:rPr>
          <w:instrText xml:space="preserve"> PAGEREF _Toc163038497 \h </w:instrText>
        </w:r>
        <w:r>
          <w:rPr>
            <w:noProof/>
            <w:webHidden/>
          </w:rPr>
        </w:r>
        <w:r>
          <w:rPr>
            <w:noProof/>
            <w:webHidden/>
          </w:rPr>
          <w:fldChar w:fldCharType="separate"/>
        </w:r>
        <w:r>
          <w:rPr>
            <w:noProof/>
            <w:webHidden/>
          </w:rPr>
          <w:t>23</w:t>
        </w:r>
        <w:r>
          <w:rPr>
            <w:noProof/>
            <w:webHidden/>
          </w:rPr>
          <w:fldChar w:fldCharType="end"/>
        </w:r>
      </w:hyperlink>
    </w:p>
    <w:p w14:paraId="14B195A4" w14:textId="6BAC15CE"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498" w:history="1">
        <w:r w:rsidRPr="00450871">
          <w:rPr>
            <w:rStyle w:val="Hipercze"/>
            <w:noProof/>
          </w:rPr>
          <w:t>6.</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Wykaz i opis usług</w:t>
        </w:r>
        <w:r>
          <w:rPr>
            <w:noProof/>
            <w:webHidden/>
          </w:rPr>
          <w:tab/>
        </w:r>
        <w:r>
          <w:rPr>
            <w:noProof/>
            <w:webHidden/>
          </w:rPr>
          <w:fldChar w:fldCharType="begin"/>
        </w:r>
        <w:r>
          <w:rPr>
            <w:noProof/>
            <w:webHidden/>
          </w:rPr>
          <w:instrText xml:space="preserve"> PAGEREF _Toc163038498 \h </w:instrText>
        </w:r>
        <w:r>
          <w:rPr>
            <w:noProof/>
            <w:webHidden/>
          </w:rPr>
        </w:r>
        <w:r>
          <w:rPr>
            <w:noProof/>
            <w:webHidden/>
          </w:rPr>
          <w:fldChar w:fldCharType="separate"/>
        </w:r>
        <w:r>
          <w:rPr>
            <w:noProof/>
            <w:webHidden/>
          </w:rPr>
          <w:t>24</w:t>
        </w:r>
        <w:r>
          <w:rPr>
            <w:noProof/>
            <w:webHidden/>
          </w:rPr>
          <w:fldChar w:fldCharType="end"/>
        </w:r>
      </w:hyperlink>
    </w:p>
    <w:p w14:paraId="7BC67E88" w14:textId="4FEB5834"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499" w:history="1">
        <w:r w:rsidRPr="00450871">
          <w:rPr>
            <w:rStyle w:val="Hipercze"/>
            <w:rFonts w:eastAsia="Arial"/>
            <w:noProof/>
          </w:rPr>
          <w:t>6.1.</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Wykaz usług na środowisku integracyjnym</w:t>
        </w:r>
        <w:r>
          <w:rPr>
            <w:noProof/>
            <w:webHidden/>
          </w:rPr>
          <w:tab/>
        </w:r>
        <w:r>
          <w:rPr>
            <w:noProof/>
            <w:webHidden/>
          </w:rPr>
          <w:fldChar w:fldCharType="begin"/>
        </w:r>
        <w:r>
          <w:rPr>
            <w:noProof/>
            <w:webHidden/>
          </w:rPr>
          <w:instrText xml:space="preserve"> PAGEREF _Toc163038499 \h </w:instrText>
        </w:r>
        <w:r>
          <w:rPr>
            <w:noProof/>
            <w:webHidden/>
          </w:rPr>
        </w:r>
        <w:r>
          <w:rPr>
            <w:noProof/>
            <w:webHidden/>
          </w:rPr>
          <w:fldChar w:fldCharType="separate"/>
        </w:r>
        <w:r>
          <w:rPr>
            <w:noProof/>
            <w:webHidden/>
          </w:rPr>
          <w:t>24</w:t>
        </w:r>
        <w:r>
          <w:rPr>
            <w:noProof/>
            <w:webHidden/>
          </w:rPr>
          <w:fldChar w:fldCharType="end"/>
        </w:r>
      </w:hyperlink>
    </w:p>
    <w:p w14:paraId="08F11777" w14:textId="3244B65A"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500" w:history="1">
        <w:r w:rsidRPr="00450871">
          <w:rPr>
            <w:rStyle w:val="Hipercze"/>
            <w:rFonts w:eastAsia="Arial"/>
            <w:noProof/>
          </w:rPr>
          <w:t>6.2.</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Usługi Karty profilaktycznego badania ucznia</w:t>
        </w:r>
        <w:r>
          <w:rPr>
            <w:noProof/>
            <w:webHidden/>
          </w:rPr>
          <w:tab/>
        </w:r>
        <w:r>
          <w:rPr>
            <w:noProof/>
            <w:webHidden/>
          </w:rPr>
          <w:fldChar w:fldCharType="begin"/>
        </w:r>
        <w:r>
          <w:rPr>
            <w:noProof/>
            <w:webHidden/>
          </w:rPr>
          <w:instrText xml:space="preserve"> PAGEREF _Toc163038500 \h </w:instrText>
        </w:r>
        <w:r>
          <w:rPr>
            <w:noProof/>
            <w:webHidden/>
          </w:rPr>
        </w:r>
        <w:r>
          <w:rPr>
            <w:noProof/>
            <w:webHidden/>
          </w:rPr>
          <w:fldChar w:fldCharType="separate"/>
        </w:r>
        <w:r>
          <w:rPr>
            <w:noProof/>
            <w:webHidden/>
          </w:rPr>
          <w:t>25</w:t>
        </w:r>
        <w:r>
          <w:rPr>
            <w:noProof/>
            <w:webHidden/>
          </w:rPr>
          <w:fldChar w:fldCharType="end"/>
        </w:r>
      </w:hyperlink>
    </w:p>
    <w:p w14:paraId="241DE941" w14:textId="7C1116AC"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01" w:history="1">
        <w:r w:rsidRPr="00450871">
          <w:rPr>
            <w:rStyle w:val="Hipercze"/>
            <w:rFonts w:eastAsia="Arial"/>
            <w:noProof/>
            <w:snapToGrid w:val="0"/>
            <w:w w:val="0"/>
          </w:rPr>
          <w:t>6.2.1.</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zapisKartyProfilaktycznegoBadaniaUcznia</w:t>
        </w:r>
        <w:r>
          <w:rPr>
            <w:noProof/>
            <w:webHidden/>
          </w:rPr>
          <w:tab/>
        </w:r>
        <w:r>
          <w:rPr>
            <w:noProof/>
            <w:webHidden/>
          </w:rPr>
          <w:fldChar w:fldCharType="begin"/>
        </w:r>
        <w:r>
          <w:rPr>
            <w:noProof/>
            <w:webHidden/>
          </w:rPr>
          <w:instrText xml:space="preserve"> PAGEREF _Toc163038501 \h </w:instrText>
        </w:r>
        <w:r>
          <w:rPr>
            <w:noProof/>
            <w:webHidden/>
          </w:rPr>
        </w:r>
        <w:r>
          <w:rPr>
            <w:noProof/>
            <w:webHidden/>
          </w:rPr>
          <w:fldChar w:fldCharType="separate"/>
        </w:r>
        <w:r>
          <w:rPr>
            <w:noProof/>
            <w:webHidden/>
          </w:rPr>
          <w:t>25</w:t>
        </w:r>
        <w:r>
          <w:rPr>
            <w:noProof/>
            <w:webHidden/>
          </w:rPr>
          <w:fldChar w:fldCharType="end"/>
        </w:r>
      </w:hyperlink>
    </w:p>
    <w:p w14:paraId="2A8A1EDB" w14:textId="2BCD280E"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02" w:history="1">
        <w:r w:rsidRPr="00450871">
          <w:rPr>
            <w:rStyle w:val="Hipercze"/>
            <w:rFonts w:eastAsia="Arial"/>
            <w:noProof/>
            <w:snapToGrid w:val="0"/>
            <w:w w:val="0"/>
          </w:rPr>
          <w:t>6.2.2.</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wyszukajKartyProfilaktycznegoBadaniaUcznia</w:t>
        </w:r>
        <w:r>
          <w:rPr>
            <w:noProof/>
            <w:webHidden/>
          </w:rPr>
          <w:tab/>
        </w:r>
        <w:r>
          <w:rPr>
            <w:noProof/>
            <w:webHidden/>
          </w:rPr>
          <w:fldChar w:fldCharType="begin"/>
        </w:r>
        <w:r>
          <w:rPr>
            <w:noProof/>
            <w:webHidden/>
          </w:rPr>
          <w:instrText xml:space="preserve"> PAGEREF _Toc163038502 \h </w:instrText>
        </w:r>
        <w:r>
          <w:rPr>
            <w:noProof/>
            <w:webHidden/>
          </w:rPr>
        </w:r>
        <w:r>
          <w:rPr>
            <w:noProof/>
            <w:webHidden/>
          </w:rPr>
          <w:fldChar w:fldCharType="separate"/>
        </w:r>
        <w:r>
          <w:rPr>
            <w:noProof/>
            <w:webHidden/>
          </w:rPr>
          <w:t>30</w:t>
        </w:r>
        <w:r>
          <w:rPr>
            <w:noProof/>
            <w:webHidden/>
          </w:rPr>
          <w:fldChar w:fldCharType="end"/>
        </w:r>
      </w:hyperlink>
    </w:p>
    <w:p w14:paraId="0FCE92E6" w14:textId="3A07C68A"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03" w:history="1">
        <w:r w:rsidRPr="00450871">
          <w:rPr>
            <w:rStyle w:val="Hipercze"/>
            <w:rFonts w:eastAsia="Arial"/>
            <w:noProof/>
            <w:snapToGrid w:val="0"/>
            <w:w w:val="0"/>
          </w:rPr>
          <w:t>6.2.3.</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odczytKartyProfilaktycznegoBadaniaUcznia</w:t>
        </w:r>
        <w:r>
          <w:rPr>
            <w:noProof/>
            <w:webHidden/>
          </w:rPr>
          <w:tab/>
        </w:r>
        <w:r>
          <w:rPr>
            <w:noProof/>
            <w:webHidden/>
          </w:rPr>
          <w:fldChar w:fldCharType="begin"/>
        </w:r>
        <w:r>
          <w:rPr>
            <w:noProof/>
            <w:webHidden/>
          </w:rPr>
          <w:instrText xml:space="preserve"> PAGEREF _Toc163038503 \h </w:instrText>
        </w:r>
        <w:r>
          <w:rPr>
            <w:noProof/>
            <w:webHidden/>
          </w:rPr>
        </w:r>
        <w:r>
          <w:rPr>
            <w:noProof/>
            <w:webHidden/>
          </w:rPr>
          <w:fldChar w:fldCharType="separate"/>
        </w:r>
        <w:r>
          <w:rPr>
            <w:noProof/>
            <w:webHidden/>
          </w:rPr>
          <w:t>35</w:t>
        </w:r>
        <w:r>
          <w:rPr>
            <w:noProof/>
            <w:webHidden/>
          </w:rPr>
          <w:fldChar w:fldCharType="end"/>
        </w:r>
      </w:hyperlink>
    </w:p>
    <w:p w14:paraId="02E64525" w14:textId="272DEC4C"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04" w:history="1">
        <w:r w:rsidRPr="00450871">
          <w:rPr>
            <w:rStyle w:val="Hipercze"/>
            <w:rFonts w:eastAsia="Arial"/>
            <w:noProof/>
            <w:snapToGrid w:val="0"/>
            <w:w w:val="0"/>
          </w:rPr>
          <w:t>6.2.4.</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zapisAnulowaniaKartyProfilaktycznegoBadaniaUcznia</w:t>
        </w:r>
        <w:r>
          <w:rPr>
            <w:noProof/>
            <w:webHidden/>
          </w:rPr>
          <w:tab/>
        </w:r>
        <w:r>
          <w:rPr>
            <w:noProof/>
            <w:webHidden/>
          </w:rPr>
          <w:fldChar w:fldCharType="begin"/>
        </w:r>
        <w:r>
          <w:rPr>
            <w:noProof/>
            <w:webHidden/>
          </w:rPr>
          <w:instrText xml:space="preserve"> PAGEREF _Toc163038504 \h </w:instrText>
        </w:r>
        <w:r>
          <w:rPr>
            <w:noProof/>
            <w:webHidden/>
          </w:rPr>
        </w:r>
        <w:r>
          <w:rPr>
            <w:noProof/>
            <w:webHidden/>
          </w:rPr>
          <w:fldChar w:fldCharType="separate"/>
        </w:r>
        <w:r>
          <w:rPr>
            <w:noProof/>
            <w:webHidden/>
          </w:rPr>
          <w:t>37</w:t>
        </w:r>
        <w:r>
          <w:rPr>
            <w:noProof/>
            <w:webHidden/>
          </w:rPr>
          <w:fldChar w:fldCharType="end"/>
        </w:r>
      </w:hyperlink>
    </w:p>
    <w:p w14:paraId="56F749C6" w14:textId="45978BB9"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05" w:history="1">
        <w:r w:rsidRPr="00450871">
          <w:rPr>
            <w:rStyle w:val="Hipercze"/>
            <w:rFonts w:eastAsia="Arial"/>
            <w:noProof/>
            <w:snapToGrid w:val="0"/>
            <w:w w:val="0"/>
          </w:rPr>
          <w:t>6.2.5.</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wyszukajAnulowanieKartProfilaktycznegoBadaniaUcznia</w:t>
        </w:r>
        <w:r>
          <w:rPr>
            <w:noProof/>
            <w:webHidden/>
          </w:rPr>
          <w:tab/>
        </w:r>
        <w:r>
          <w:rPr>
            <w:noProof/>
            <w:webHidden/>
          </w:rPr>
          <w:fldChar w:fldCharType="begin"/>
        </w:r>
        <w:r>
          <w:rPr>
            <w:noProof/>
            <w:webHidden/>
          </w:rPr>
          <w:instrText xml:space="preserve"> PAGEREF _Toc163038505 \h </w:instrText>
        </w:r>
        <w:r>
          <w:rPr>
            <w:noProof/>
            <w:webHidden/>
          </w:rPr>
        </w:r>
        <w:r>
          <w:rPr>
            <w:noProof/>
            <w:webHidden/>
          </w:rPr>
          <w:fldChar w:fldCharType="separate"/>
        </w:r>
        <w:r>
          <w:rPr>
            <w:noProof/>
            <w:webHidden/>
          </w:rPr>
          <w:t>41</w:t>
        </w:r>
        <w:r>
          <w:rPr>
            <w:noProof/>
            <w:webHidden/>
          </w:rPr>
          <w:fldChar w:fldCharType="end"/>
        </w:r>
      </w:hyperlink>
    </w:p>
    <w:p w14:paraId="67D606A6" w14:textId="4B3A360F"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06" w:history="1">
        <w:r w:rsidRPr="00450871">
          <w:rPr>
            <w:rStyle w:val="Hipercze"/>
            <w:rFonts w:eastAsia="Arial"/>
            <w:noProof/>
            <w:snapToGrid w:val="0"/>
            <w:w w:val="0"/>
          </w:rPr>
          <w:t>6.2.6.</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odczytAnulowaniaKartyProfilaktycznegoBadaniaUcznia</w:t>
        </w:r>
        <w:r>
          <w:rPr>
            <w:noProof/>
            <w:webHidden/>
          </w:rPr>
          <w:tab/>
        </w:r>
        <w:r>
          <w:rPr>
            <w:noProof/>
            <w:webHidden/>
          </w:rPr>
          <w:fldChar w:fldCharType="begin"/>
        </w:r>
        <w:r>
          <w:rPr>
            <w:noProof/>
            <w:webHidden/>
          </w:rPr>
          <w:instrText xml:space="preserve"> PAGEREF _Toc163038506 \h </w:instrText>
        </w:r>
        <w:r>
          <w:rPr>
            <w:noProof/>
            <w:webHidden/>
          </w:rPr>
        </w:r>
        <w:r>
          <w:rPr>
            <w:noProof/>
            <w:webHidden/>
          </w:rPr>
          <w:fldChar w:fldCharType="separate"/>
        </w:r>
        <w:r>
          <w:rPr>
            <w:noProof/>
            <w:webHidden/>
          </w:rPr>
          <w:t>46</w:t>
        </w:r>
        <w:r>
          <w:rPr>
            <w:noProof/>
            <w:webHidden/>
          </w:rPr>
          <w:fldChar w:fldCharType="end"/>
        </w:r>
      </w:hyperlink>
    </w:p>
    <w:p w14:paraId="18C9F75B" w14:textId="5B70EBC1"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507" w:history="1">
        <w:r w:rsidRPr="00450871">
          <w:rPr>
            <w:rStyle w:val="Hipercze"/>
            <w:rFonts w:eastAsia="Arial"/>
            <w:noProof/>
          </w:rPr>
          <w:t>6.1.</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Usługi Karty profilaktycznego badania ucznia - część rodzica</w:t>
        </w:r>
        <w:r>
          <w:rPr>
            <w:noProof/>
            <w:webHidden/>
          </w:rPr>
          <w:tab/>
        </w:r>
        <w:r>
          <w:rPr>
            <w:noProof/>
            <w:webHidden/>
          </w:rPr>
          <w:fldChar w:fldCharType="begin"/>
        </w:r>
        <w:r>
          <w:rPr>
            <w:noProof/>
            <w:webHidden/>
          </w:rPr>
          <w:instrText xml:space="preserve"> PAGEREF _Toc163038507 \h </w:instrText>
        </w:r>
        <w:r>
          <w:rPr>
            <w:noProof/>
            <w:webHidden/>
          </w:rPr>
        </w:r>
        <w:r>
          <w:rPr>
            <w:noProof/>
            <w:webHidden/>
          </w:rPr>
          <w:fldChar w:fldCharType="separate"/>
        </w:r>
        <w:r>
          <w:rPr>
            <w:noProof/>
            <w:webHidden/>
          </w:rPr>
          <w:t>48</w:t>
        </w:r>
        <w:r>
          <w:rPr>
            <w:noProof/>
            <w:webHidden/>
          </w:rPr>
          <w:fldChar w:fldCharType="end"/>
        </w:r>
      </w:hyperlink>
    </w:p>
    <w:p w14:paraId="17232ADD" w14:textId="4202FA9F"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08" w:history="1">
        <w:r w:rsidRPr="00450871">
          <w:rPr>
            <w:rStyle w:val="Hipercze"/>
            <w:rFonts w:eastAsia="Arial"/>
            <w:noProof/>
            <w:snapToGrid w:val="0"/>
            <w:w w:val="0"/>
          </w:rPr>
          <w:t>6.1.1.</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zapisKartyProfilaktycznegoBadaniaUczniaCzescRodzica</w:t>
        </w:r>
        <w:r>
          <w:rPr>
            <w:noProof/>
            <w:webHidden/>
          </w:rPr>
          <w:tab/>
        </w:r>
        <w:r>
          <w:rPr>
            <w:noProof/>
            <w:webHidden/>
          </w:rPr>
          <w:fldChar w:fldCharType="begin"/>
        </w:r>
        <w:r>
          <w:rPr>
            <w:noProof/>
            <w:webHidden/>
          </w:rPr>
          <w:instrText xml:space="preserve"> PAGEREF _Toc163038508 \h </w:instrText>
        </w:r>
        <w:r>
          <w:rPr>
            <w:noProof/>
            <w:webHidden/>
          </w:rPr>
        </w:r>
        <w:r>
          <w:rPr>
            <w:noProof/>
            <w:webHidden/>
          </w:rPr>
          <w:fldChar w:fldCharType="separate"/>
        </w:r>
        <w:r>
          <w:rPr>
            <w:noProof/>
            <w:webHidden/>
          </w:rPr>
          <w:t>48</w:t>
        </w:r>
        <w:r>
          <w:rPr>
            <w:noProof/>
            <w:webHidden/>
          </w:rPr>
          <w:fldChar w:fldCharType="end"/>
        </w:r>
      </w:hyperlink>
    </w:p>
    <w:p w14:paraId="3B301ABB" w14:textId="31B28BD8"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09" w:history="1">
        <w:r w:rsidRPr="00450871">
          <w:rPr>
            <w:rStyle w:val="Hipercze"/>
            <w:rFonts w:eastAsia="Arial"/>
            <w:noProof/>
            <w:snapToGrid w:val="0"/>
            <w:w w:val="0"/>
          </w:rPr>
          <w:t>6.1.2.</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wyszukajKartyProfilaktycznegoBadaniaUczniaCzescRodzica</w:t>
        </w:r>
        <w:r>
          <w:rPr>
            <w:noProof/>
            <w:webHidden/>
          </w:rPr>
          <w:tab/>
        </w:r>
        <w:r>
          <w:rPr>
            <w:noProof/>
            <w:webHidden/>
          </w:rPr>
          <w:fldChar w:fldCharType="begin"/>
        </w:r>
        <w:r>
          <w:rPr>
            <w:noProof/>
            <w:webHidden/>
          </w:rPr>
          <w:instrText xml:space="preserve"> PAGEREF _Toc163038509 \h </w:instrText>
        </w:r>
        <w:r>
          <w:rPr>
            <w:noProof/>
            <w:webHidden/>
          </w:rPr>
        </w:r>
        <w:r>
          <w:rPr>
            <w:noProof/>
            <w:webHidden/>
          </w:rPr>
          <w:fldChar w:fldCharType="separate"/>
        </w:r>
        <w:r>
          <w:rPr>
            <w:noProof/>
            <w:webHidden/>
          </w:rPr>
          <w:t>50</w:t>
        </w:r>
        <w:r>
          <w:rPr>
            <w:noProof/>
            <w:webHidden/>
          </w:rPr>
          <w:fldChar w:fldCharType="end"/>
        </w:r>
      </w:hyperlink>
    </w:p>
    <w:p w14:paraId="3F7E457C" w14:textId="1BCEB113"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10" w:history="1">
        <w:r w:rsidRPr="00450871">
          <w:rPr>
            <w:rStyle w:val="Hipercze"/>
            <w:rFonts w:eastAsia="Arial"/>
            <w:noProof/>
            <w:snapToGrid w:val="0"/>
            <w:w w:val="0"/>
          </w:rPr>
          <w:t>6.1.3.</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odczytKartyProfilaktycznegoBadaniaUczniaCzescRodzica</w:t>
        </w:r>
        <w:r>
          <w:rPr>
            <w:noProof/>
            <w:webHidden/>
          </w:rPr>
          <w:tab/>
        </w:r>
        <w:r>
          <w:rPr>
            <w:noProof/>
            <w:webHidden/>
          </w:rPr>
          <w:fldChar w:fldCharType="begin"/>
        </w:r>
        <w:r>
          <w:rPr>
            <w:noProof/>
            <w:webHidden/>
          </w:rPr>
          <w:instrText xml:space="preserve"> PAGEREF _Toc163038510 \h </w:instrText>
        </w:r>
        <w:r>
          <w:rPr>
            <w:noProof/>
            <w:webHidden/>
          </w:rPr>
        </w:r>
        <w:r>
          <w:rPr>
            <w:noProof/>
            <w:webHidden/>
          </w:rPr>
          <w:fldChar w:fldCharType="separate"/>
        </w:r>
        <w:r>
          <w:rPr>
            <w:noProof/>
            <w:webHidden/>
          </w:rPr>
          <w:t>54</w:t>
        </w:r>
        <w:r>
          <w:rPr>
            <w:noProof/>
            <w:webHidden/>
          </w:rPr>
          <w:fldChar w:fldCharType="end"/>
        </w:r>
      </w:hyperlink>
    </w:p>
    <w:p w14:paraId="6A3C7FCF" w14:textId="714316F0"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11" w:history="1">
        <w:r w:rsidRPr="00450871">
          <w:rPr>
            <w:rStyle w:val="Hipercze"/>
            <w:rFonts w:eastAsia="Arial"/>
            <w:noProof/>
            <w:snapToGrid w:val="0"/>
            <w:w w:val="0"/>
          </w:rPr>
          <w:t>6.1.4.</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anulowanieKartyProfilaktycznegoBadaniaUczniaCzescRodzica</w:t>
        </w:r>
        <w:r>
          <w:rPr>
            <w:noProof/>
            <w:webHidden/>
          </w:rPr>
          <w:tab/>
        </w:r>
        <w:r>
          <w:rPr>
            <w:noProof/>
            <w:webHidden/>
          </w:rPr>
          <w:fldChar w:fldCharType="begin"/>
        </w:r>
        <w:r>
          <w:rPr>
            <w:noProof/>
            <w:webHidden/>
          </w:rPr>
          <w:instrText xml:space="preserve"> PAGEREF _Toc163038511 \h </w:instrText>
        </w:r>
        <w:r>
          <w:rPr>
            <w:noProof/>
            <w:webHidden/>
          </w:rPr>
        </w:r>
        <w:r>
          <w:rPr>
            <w:noProof/>
            <w:webHidden/>
          </w:rPr>
          <w:fldChar w:fldCharType="separate"/>
        </w:r>
        <w:r>
          <w:rPr>
            <w:noProof/>
            <w:webHidden/>
          </w:rPr>
          <w:t>56</w:t>
        </w:r>
        <w:r>
          <w:rPr>
            <w:noProof/>
            <w:webHidden/>
          </w:rPr>
          <w:fldChar w:fldCharType="end"/>
        </w:r>
      </w:hyperlink>
    </w:p>
    <w:p w14:paraId="2E001944" w14:textId="5E92EEA7"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512" w:history="1">
        <w:r w:rsidRPr="00450871">
          <w:rPr>
            <w:rStyle w:val="Hipercze"/>
            <w:noProof/>
          </w:rPr>
          <w:t>6.2.</w:t>
        </w:r>
        <w:r>
          <w:rPr>
            <w:rFonts w:asciiTheme="minorHAnsi" w:eastAsiaTheme="minorEastAsia" w:hAnsiTheme="minorHAnsi" w:cstheme="minorBidi"/>
            <w:noProof/>
            <w:kern w:val="2"/>
            <w:sz w:val="24"/>
            <w:lang w:eastAsia="pl-PL"/>
            <w14:ligatures w14:val="standardContextual"/>
          </w:rPr>
          <w:tab/>
        </w:r>
        <w:r w:rsidRPr="00450871">
          <w:rPr>
            <w:rStyle w:val="Hipercze"/>
            <w:noProof/>
          </w:rPr>
          <w:t>Usługi dokumentu sprzeciwu</w:t>
        </w:r>
        <w:r>
          <w:rPr>
            <w:noProof/>
            <w:webHidden/>
          </w:rPr>
          <w:tab/>
        </w:r>
        <w:r>
          <w:rPr>
            <w:noProof/>
            <w:webHidden/>
          </w:rPr>
          <w:fldChar w:fldCharType="begin"/>
        </w:r>
        <w:r>
          <w:rPr>
            <w:noProof/>
            <w:webHidden/>
          </w:rPr>
          <w:instrText xml:space="preserve"> PAGEREF _Toc163038512 \h </w:instrText>
        </w:r>
        <w:r>
          <w:rPr>
            <w:noProof/>
            <w:webHidden/>
          </w:rPr>
        </w:r>
        <w:r>
          <w:rPr>
            <w:noProof/>
            <w:webHidden/>
          </w:rPr>
          <w:fldChar w:fldCharType="separate"/>
        </w:r>
        <w:r>
          <w:rPr>
            <w:noProof/>
            <w:webHidden/>
          </w:rPr>
          <w:t>58</w:t>
        </w:r>
        <w:r>
          <w:rPr>
            <w:noProof/>
            <w:webHidden/>
          </w:rPr>
          <w:fldChar w:fldCharType="end"/>
        </w:r>
      </w:hyperlink>
    </w:p>
    <w:p w14:paraId="54D62336" w14:textId="7057C1F5"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13" w:history="1">
        <w:r w:rsidRPr="00450871">
          <w:rPr>
            <w:rStyle w:val="Hipercze"/>
            <w:rFonts w:eastAsia="Arial"/>
            <w:noProof/>
            <w:snapToGrid w:val="0"/>
            <w:w w:val="0"/>
          </w:rPr>
          <w:t>6.2.1.</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zapisInformacjiDokumencieSprzeciwu</w:t>
        </w:r>
        <w:r>
          <w:rPr>
            <w:noProof/>
            <w:webHidden/>
          </w:rPr>
          <w:tab/>
        </w:r>
        <w:r>
          <w:rPr>
            <w:noProof/>
            <w:webHidden/>
          </w:rPr>
          <w:fldChar w:fldCharType="begin"/>
        </w:r>
        <w:r>
          <w:rPr>
            <w:noProof/>
            <w:webHidden/>
          </w:rPr>
          <w:instrText xml:space="preserve"> PAGEREF _Toc163038513 \h </w:instrText>
        </w:r>
        <w:r>
          <w:rPr>
            <w:noProof/>
            <w:webHidden/>
          </w:rPr>
        </w:r>
        <w:r>
          <w:rPr>
            <w:noProof/>
            <w:webHidden/>
          </w:rPr>
          <w:fldChar w:fldCharType="separate"/>
        </w:r>
        <w:r>
          <w:rPr>
            <w:noProof/>
            <w:webHidden/>
          </w:rPr>
          <w:t>58</w:t>
        </w:r>
        <w:r>
          <w:rPr>
            <w:noProof/>
            <w:webHidden/>
          </w:rPr>
          <w:fldChar w:fldCharType="end"/>
        </w:r>
      </w:hyperlink>
    </w:p>
    <w:p w14:paraId="3611C2D5" w14:textId="61569984"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14" w:history="1">
        <w:r w:rsidRPr="00450871">
          <w:rPr>
            <w:rStyle w:val="Hipercze"/>
            <w:noProof/>
            <w:snapToGrid w:val="0"/>
            <w:w w:val="0"/>
            <w:lang w:eastAsia="pl-PL"/>
          </w:rPr>
          <w:t>6.2.2.</w:t>
        </w:r>
        <w:r>
          <w:rPr>
            <w:rFonts w:asciiTheme="minorHAnsi" w:eastAsiaTheme="minorEastAsia" w:hAnsiTheme="minorHAnsi" w:cstheme="minorBidi"/>
            <w:noProof/>
            <w:kern w:val="2"/>
            <w:sz w:val="24"/>
            <w:lang w:eastAsia="pl-PL"/>
            <w14:ligatures w14:val="standardContextual"/>
          </w:rPr>
          <w:tab/>
        </w:r>
        <w:r w:rsidRPr="00450871">
          <w:rPr>
            <w:rStyle w:val="Hipercze"/>
            <w:noProof/>
            <w:lang w:eastAsia="pl-PL"/>
          </w:rPr>
          <w:t>Operacja wyszukajDokumentSprzeciwu</w:t>
        </w:r>
        <w:r>
          <w:rPr>
            <w:noProof/>
            <w:webHidden/>
          </w:rPr>
          <w:tab/>
        </w:r>
        <w:r>
          <w:rPr>
            <w:noProof/>
            <w:webHidden/>
          </w:rPr>
          <w:fldChar w:fldCharType="begin"/>
        </w:r>
        <w:r>
          <w:rPr>
            <w:noProof/>
            <w:webHidden/>
          </w:rPr>
          <w:instrText xml:space="preserve"> PAGEREF _Toc163038514 \h </w:instrText>
        </w:r>
        <w:r>
          <w:rPr>
            <w:noProof/>
            <w:webHidden/>
          </w:rPr>
        </w:r>
        <w:r>
          <w:rPr>
            <w:noProof/>
            <w:webHidden/>
          </w:rPr>
          <w:fldChar w:fldCharType="separate"/>
        </w:r>
        <w:r>
          <w:rPr>
            <w:noProof/>
            <w:webHidden/>
          </w:rPr>
          <w:t>60</w:t>
        </w:r>
        <w:r>
          <w:rPr>
            <w:noProof/>
            <w:webHidden/>
          </w:rPr>
          <w:fldChar w:fldCharType="end"/>
        </w:r>
      </w:hyperlink>
    </w:p>
    <w:p w14:paraId="626C34A7" w14:textId="0C6951D1"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15" w:history="1">
        <w:r w:rsidRPr="00450871">
          <w:rPr>
            <w:rStyle w:val="Hipercze"/>
            <w:rFonts w:eastAsia="Arial"/>
            <w:noProof/>
            <w:snapToGrid w:val="0"/>
            <w:w w:val="0"/>
          </w:rPr>
          <w:t>6.2.3.</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odczytDokumentuSprzeciwu</w:t>
        </w:r>
        <w:r>
          <w:rPr>
            <w:noProof/>
            <w:webHidden/>
          </w:rPr>
          <w:tab/>
        </w:r>
        <w:r>
          <w:rPr>
            <w:noProof/>
            <w:webHidden/>
          </w:rPr>
          <w:fldChar w:fldCharType="begin"/>
        </w:r>
        <w:r>
          <w:rPr>
            <w:noProof/>
            <w:webHidden/>
          </w:rPr>
          <w:instrText xml:space="preserve"> PAGEREF _Toc163038515 \h </w:instrText>
        </w:r>
        <w:r>
          <w:rPr>
            <w:noProof/>
            <w:webHidden/>
          </w:rPr>
        </w:r>
        <w:r>
          <w:rPr>
            <w:noProof/>
            <w:webHidden/>
          </w:rPr>
          <w:fldChar w:fldCharType="separate"/>
        </w:r>
        <w:r>
          <w:rPr>
            <w:noProof/>
            <w:webHidden/>
          </w:rPr>
          <w:t>65</w:t>
        </w:r>
        <w:r>
          <w:rPr>
            <w:noProof/>
            <w:webHidden/>
          </w:rPr>
          <w:fldChar w:fldCharType="end"/>
        </w:r>
      </w:hyperlink>
    </w:p>
    <w:p w14:paraId="6C2CCB40" w14:textId="1843E86F"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16" w:history="1">
        <w:r w:rsidRPr="00450871">
          <w:rPr>
            <w:rStyle w:val="Hipercze"/>
            <w:noProof/>
            <w:snapToGrid w:val="0"/>
            <w:w w:val="0"/>
            <w:lang w:eastAsia="pl-PL"/>
          </w:rPr>
          <w:t>6.2.4.</w:t>
        </w:r>
        <w:r>
          <w:rPr>
            <w:rFonts w:asciiTheme="minorHAnsi" w:eastAsiaTheme="minorEastAsia" w:hAnsiTheme="minorHAnsi" w:cstheme="minorBidi"/>
            <w:noProof/>
            <w:kern w:val="2"/>
            <w:sz w:val="24"/>
            <w:lang w:eastAsia="pl-PL"/>
            <w14:ligatures w14:val="standardContextual"/>
          </w:rPr>
          <w:tab/>
        </w:r>
        <w:r w:rsidRPr="00450871">
          <w:rPr>
            <w:rStyle w:val="Hipercze"/>
            <w:noProof/>
            <w:lang w:eastAsia="pl-PL"/>
          </w:rPr>
          <w:t>Operacja wycofanieInformacjiODokumencieSprzeciwu</w:t>
        </w:r>
        <w:r>
          <w:rPr>
            <w:noProof/>
            <w:webHidden/>
          </w:rPr>
          <w:tab/>
        </w:r>
        <w:r>
          <w:rPr>
            <w:noProof/>
            <w:webHidden/>
          </w:rPr>
          <w:fldChar w:fldCharType="begin"/>
        </w:r>
        <w:r>
          <w:rPr>
            <w:noProof/>
            <w:webHidden/>
          </w:rPr>
          <w:instrText xml:space="preserve"> PAGEREF _Toc163038516 \h </w:instrText>
        </w:r>
        <w:r>
          <w:rPr>
            <w:noProof/>
            <w:webHidden/>
          </w:rPr>
        </w:r>
        <w:r>
          <w:rPr>
            <w:noProof/>
            <w:webHidden/>
          </w:rPr>
          <w:fldChar w:fldCharType="separate"/>
        </w:r>
        <w:r>
          <w:rPr>
            <w:noProof/>
            <w:webHidden/>
          </w:rPr>
          <w:t>67</w:t>
        </w:r>
        <w:r>
          <w:rPr>
            <w:noProof/>
            <w:webHidden/>
          </w:rPr>
          <w:fldChar w:fldCharType="end"/>
        </w:r>
      </w:hyperlink>
    </w:p>
    <w:p w14:paraId="0D7E3543" w14:textId="42B0551E"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517" w:history="1">
        <w:r w:rsidRPr="00450871">
          <w:rPr>
            <w:rStyle w:val="Hipercze"/>
            <w:noProof/>
          </w:rPr>
          <w:t>6.3.</w:t>
        </w:r>
        <w:r>
          <w:rPr>
            <w:rFonts w:asciiTheme="minorHAnsi" w:eastAsiaTheme="minorEastAsia" w:hAnsiTheme="minorHAnsi" w:cstheme="minorBidi"/>
            <w:noProof/>
            <w:kern w:val="2"/>
            <w:sz w:val="24"/>
            <w:lang w:eastAsia="pl-PL"/>
            <w14:ligatures w14:val="standardContextual"/>
          </w:rPr>
          <w:tab/>
        </w:r>
        <w:r w:rsidRPr="00450871">
          <w:rPr>
            <w:rStyle w:val="Hipercze"/>
            <w:noProof/>
          </w:rPr>
          <w:t>Usługi dokumentu zgody na świadczenie medyczne</w:t>
        </w:r>
        <w:r>
          <w:rPr>
            <w:noProof/>
            <w:webHidden/>
          </w:rPr>
          <w:tab/>
        </w:r>
        <w:r>
          <w:rPr>
            <w:noProof/>
            <w:webHidden/>
          </w:rPr>
          <w:fldChar w:fldCharType="begin"/>
        </w:r>
        <w:r>
          <w:rPr>
            <w:noProof/>
            <w:webHidden/>
          </w:rPr>
          <w:instrText xml:space="preserve"> PAGEREF _Toc163038517 \h </w:instrText>
        </w:r>
        <w:r>
          <w:rPr>
            <w:noProof/>
            <w:webHidden/>
          </w:rPr>
        </w:r>
        <w:r>
          <w:rPr>
            <w:noProof/>
            <w:webHidden/>
          </w:rPr>
          <w:fldChar w:fldCharType="separate"/>
        </w:r>
        <w:r>
          <w:rPr>
            <w:noProof/>
            <w:webHidden/>
          </w:rPr>
          <w:t>68</w:t>
        </w:r>
        <w:r>
          <w:rPr>
            <w:noProof/>
            <w:webHidden/>
          </w:rPr>
          <w:fldChar w:fldCharType="end"/>
        </w:r>
      </w:hyperlink>
    </w:p>
    <w:p w14:paraId="3DCE0B1B" w14:textId="4462BD20"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18" w:history="1">
        <w:r w:rsidRPr="00450871">
          <w:rPr>
            <w:rStyle w:val="Hipercze"/>
            <w:rFonts w:eastAsia="Arial"/>
            <w:noProof/>
            <w:snapToGrid w:val="0"/>
            <w:w w:val="0"/>
          </w:rPr>
          <w:t>6.3.1.</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zapisInformacjiODokumencieZgody</w:t>
        </w:r>
        <w:r>
          <w:rPr>
            <w:noProof/>
            <w:webHidden/>
          </w:rPr>
          <w:tab/>
        </w:r>
        <w:r>
          <w:rPr>
            <w:noProof/>
            <w:webHidden/>
          </w:rPr>
          <w:fldChar w:fldCharType="begin"/>
        </w:r>
        <w:r>
          <w:rPr>
            <w:noProof/>
            <w:webHidden/>
          </w:rPr>
          <w:instrText xml:space="preserve"> PAGEREF _Toc163038518 \h </w:instrText>
        </w:r>
        <w:r>
          <w:rPr>
            <w:noProof/>
            <w:webHidden/>
          </w:rPr>
        </w:r>
        <w:r>
          <w:rPr>
            <w:noProof/>
            <w:webHidden/>
          </w:rPr>
          <w:fldChar w:fldCharType="separate"/>
        </w:r>
        <w:r>
          <w:rPr>
            <w:noProof/>
            <w:webHidden/>
          </w:rPr>
          <w:t>68</w:t>
        </w:r>
        <w:r>
          <w:rPr>
            <w:noProof/>
            <w:webHidden/>
          </w:rPr>
          <w:fldChar w:fldCharType="end"/>
        </w:r>
      </w:hyperlink>
    </w:p>
    <w:p w14:paraId="248CD464" w14:textId="5451C21F"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19" w:history="1">
        <w:r w:rsidRPr="00450871">
          <w:rPr>
            <w:rStyle w:val="Hipercze"/>
            <w:noProof/>
            <w:snapToGrid w:val="0"/>
            <w:w w:val="0"/>
            <w:lang w:eastAsia="pl-PL"/>
          </w:rPr>
          <w:t>6.3.2.</w:t>
        </w:r>
        <w:r>
          <w:rPr>
            <w:rFonts w:asciiTheme="minorHAnsi" w:eastAsiaTheme="minorEastAsia" w:hAnsiTheme="minorHAnsi" w:cstheme="minorBidi"/>
            <w:noProof/>
            <w:kern w:val="2"/>
            <w:sz w:val="24"/>
            <w:lang w:eastAsia="pl-PL"/>
            <w14:ligatures w14:val="standardContextual"/>
          </w:rPr>
          <w:tab/>
        </w:r>
        <w:r w:rsidRPr="00450871">
          <w:rPr>
            <w:rStyle w:val="Hipercze"/>
            <w:noProof/>
            <w:lang w:eastAsia="pl-PL"/>
          </w:rPr>
          <w:t>Operacja wyszukajDokumentZgody</w:t>
        </w:r>
        <w:r>
          <w:rPr>
            <w:noProof/>
            <w:webHidden/>
          </w:rPr>
          <w:tab/>
        </w:r>
        <w:r>
          <w:rPr>
            <w:noProof/>
            <w:webHidden/>
          </w:rPr>
          <w:fldChar w:fldCharType="begin"/>
        </w:r>
        <w:r>
          <w:rPr>
            <w:noProof/>
            <w:webHidden/>
          </w:rPr>
          <w:instrText xml:space="preserve"> PAGEREF _Toc163038519 \h </w:instrText>
        </w:r>
        <w:r>
          <w:rPr>
            <w:noProof/>
            <w:webHidden/>
          </w:rPr>
        </w:r>
        <w:r>
          <w:rPr>
            <w:noProof/>
            <w:webHidden/>
          </w:rPr>
          <w:fldChar w:fldCharType="separate"/>
        </w:r>
        <w:r>
          <w:rPr>
            <w:noProof/>
            <w:webHidden/>
          </w:rPr>
          <w:t>71</w:t>
        </w:r>
        <w:r>
          <w:rPr>
            <w:noProof/>
            <w:webHidden/>
          </w:rPr>
          <w:fldChar w:fldCharType="end"/>
        </w:r>
      </w:hyperlink>
    </w:p>
    <w:p w14:paraId="49BCC20A" w14:textId="69D9F150"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20" w:history="1">
        <w:r w:rsidRPr="00450871">
          <w:rPr>
            <w:rStyle w:val="Hipercze"/>
            <w:rFonts w:eastAsia="Arial"/>
            <w:noProof/>
            <w:snapToGrid w:val="0"/>
            <w:w w:val="0"/>
          </w:rPr>
          <w:t>6.3.3.</w:t>
        </w:r>
        <w:r>
          <w:rPr>
            <w:rFonts w:asciiTheme="minorHAnsi" w:eastAsiaTheme="minorEastAsia" w:hAnsiTheme="minorHAnsi" w:cstheme="minorBidi"/>
            <w:noProof/>
            <w:kern w:val="2"/>
            <w:sz w:val="24"/>
            <w:lang w:eastAsia="pl-PL"/>
            <w14:ligatures w14:val="standardContextual"/>
          </w:rPr>
          <w:tab/>
        </w:r>
        <w:r w:rsidRPr="00450871">
          <w:rPr>
            <w:rStyle w:val="Hipercze"/>
            <w:rFonts w:eastAsia="Arial"/>
            <w:noProof/>
          </w:rPr>
          <w:t>Operacja odczytDokumentuZgody</w:t>
        </w:r>
        <w:r>
          <w:rPr>
            <w:noProof/>
            <w:webHidden/>
          </w:rPr>
          <w:tab/>
        </w:r>
        <w:r>
          <w:rPr>
            <w:noProof/>
            <w:webHidden/>
          </w:rPr>
          <w:fldChar w:fldCharType="begin"/>
        </w:r>
        <w:r>
          <w:rPr>
            <w:noProof/>
            <w:webHidden/>
          </w:rPr>
          <w:instrText xml:space="preserve"> PAGEREF _Toc163038520 \h </w:instrText>
        </w:r>
        <w:r>
          <w:rPr>
            <w:noProof/>
            <w:webHidden/>
          </w:rPr>
        </w:r>
        <w:r>
          <w:rPr>
            <w:noProof/>
            <w:webHidden/>
          </w:rPr>
          <w:fldChar w:fldCharType="separate"/>
        </w:r>
        <w:r>
          <w:rPr>
            <w:noProof/>
            <w:webHidden/>
          </w:rPr>
          <w:t>75</w:t>
        </w:r>
        <w:r>
          <w:rPr>
            <w:noProof/>
            <w:webHidden/>
          </w:rPr>
          <w:fldChar w:fldCharType="end"/>
        </w:r>
      </w:hyperlink>
    </w:p>
    <w:p w14:paraId="696CDEEF" w14:textId="2908EC49" w:rsidR="0087327E" w:rsidRDefault="0087327E">
      <w:pPr>
        <w:pStyle w:val="Spistreci3"/>
        <w:tabs>
          <w:tab w:val="left" w:pos="1760"/>
        </w:tabs>
        <w:rPr>
          <w:rFonts w:asciiTheme="minorHAnsi" w:eastAsiaTheme="minorEastAsia" w:hAnsiTheme="minorHAnsi" w:cstheme="minorBidi"/>
          <w:noProof/>
          <w:kern w:val="2"/>
          <w:sz w:val="24"/>
          <w:lang w:eastAsia="pl-PL"/>
          <w14:ligatures w14:val="standardContextual"/>
        </w:rPr>
      </w:pPr>
      <w:hyperlink w:anchor="_Toc163038521" w:history="1">
        <w:r w:rsidRPr="00450871">
          <w:rPr>
            <w:rStyle w:val="Hipercze"/>
            <w:noProof/>
            <w:snapToGrid w:val="0"/>
            <w:w w:val="0"/>
            <w:lang w:eastAsia="pl-PL"/>
          </w:rPr>
          <w:t>6.3.4.</w:t>
        </w:r>
        <w:r>
          <w:rPr>
            <w:rFonts w:asciiTheme="minorHAnsi" w:eastAsiaTheme="minorEastAsia" w:hAnsiTheme="minorHAnsi" w:cstheme="minorBidi"/>
            <w:noProof/>
            <w:kern w:val="2"/>
            <w:sz w:val="24"/>
            <w:lang w:eastAsia="pl-PL"/>
            <w14:ligatures w14:val="standardContextual"/>
          </w:rPr>
          <w:tab/>
        </w:r>
        <w:r w:rsidRPr="00450871">
          <w:rPr>
            <w:rStyle w:val="Hipercze"/>
            <w:noProof/>
            <w:lang w:eastAsia="pl-PL"/>
          </w:rPr>
          <w:t>Operacja wycofanieInformacjiDokumentZgodyNaSwiadczenieMedyczne</w:t>
        </w:r>
        <w:r>
          <w:rPr>
            <w:noProof/>
            <w:webHidden/>
          </w:rPr>
          <w:tab/>
        </w:r>
        <w:r>
          <w:rPr>
            <w:noProof/>
            <w:webHidden/>
          </w:rPr>
          <w:fldChar w:fldCharType="begin"/>
        </w:r>
        <w:r>
          <w:rPr>
            <w:noProof/>
            <w:webHidden/>
          </w:rPr>
          <w:instrText xml:space="preserve"> PAGEREF _Toc163038521 \h </w:instrText>
        </w:r>
        <w:r>
          <w:rPr>
            <w:noProof/>
            <w:webHidden/>
          </w:rPr>
        </w:r>
        <w:r>
          <w:rPr>
            <w:noProof/>
            <w:webHidden/>
          </w:rPr>
          <w:fldChar w:fldCharType="separate"/>
        </w:r>
        <w:r>
          <w:rPr>
            <w:noProof/>
            <w:webHidden/>
          </w:rPr>
          <w:t>77</w:t>
        </w:r>
        <w:r>
          <w:rPr>
            <w:noProof/>
            <w:webHidden/>
          </w:rPr>
          <w:fldChar w:fldCharType="end"/>
        </w:r>
      </w:hyperlink>
    </w:p>
    <w:p w14:paraId="10B166D8" w14:textId="40DFA817"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522" w:history="1">
        <w:r w:rsidRPr="00450871">
          <w:rPr>
            <w:rStyle w:val="Hipercze"/>
            <w:noProof/>
          </w:rPr>
          <w:t>7.</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Diagramy stanów dokumentów</w:t>
        </w:r>
        <w:r>
          <w:rPr>
            <w:noProof/>
            <w:webHidden/>
          </w:rPr>
          <w:tab/>
        </w:r>
        <w:r>
          <w:rPr>
            <w:noProof/>
            <w:webHidden/>
          </w:rPr>
          <w:fldChar w:fldCharType="begin"/>
        </w:r>
        <w:r>
          <w:rPr>
            <w:noProof/>
            <w:webHidden/>
          </w:rPr>
          <w:instrText xml:space="preserve"> PAGEREF _Toc163038522 \h </w:instrText>
        </w:r>
        <w:r>
          <w:rPr>
            <w:noProof/>
            <w:webHidden/>
          </w:rPr>
        </w:r>
        <w:r>
          <w:rPr>
            <w:noProof/>
            <w:webHidden/>
          </w:rPr>
          <w:fldChar w:fldCharType="separate"/>
        </w:r>
        <w:r>
          <w:rPr>
            <w:noProof/>
            <w:webHidden/>
          </w:rPr>
          <w:t>80</w:t>
        </w:r>
        <w:r>
          <w:rPr>
            <w:noProof/>
            <w:webHidden/>
          </w:rPr>
          <w:fldChar w:fldCharType="end"/>
        </w:r>
      </w:hyperlink>
    </w:p>
    <w:p w14:paraId="00C33527" w14:textId="7C2FD216"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523" w:history="1">
        <w:r w:rsidRPr="00450871">
          <w:rPr>
            <w:rStyle w:val="Hipercze"/>
            <w:noProof/>
          </w:rPr>
          <w:t>8.</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Adresy usług</w:t>
        </w:r>
        <w:r>
          <w:rPr>
            <w:noProof/>
            <w:webHidden/>
          </w:rPr>
          <w:tab/>
        </w:r>
        <w:r>
          <w:rPr>
            <w:noProof/>
            <w:webHidden/>
          </w:rPr>
          <w:fldChar w:fldCharType="begin"/>
        </w:r>
        <w:r>
          <w:rPr>
            <w:noProof/>
            <w:webHidden/>
          </w:rPr>
          <w:instrText xml:space="preserve"> PAGEREF _Toc163038523 \h </w:instrText>
        </w:r>
        <w:r>
          <w:rPr>
            <w:noProof/>
            <w:webHidden/>
          </w:rPr>
        </w:r>
        <w:r>
          <w:rPr>
            <w:noProof/>
            <w:webHidden/>
          </w:rPr>
          <w:fldChar w:fldCharType="separate"/>
        </w:r>
        <w:r>
          <w:rPr>
            <w:noProof/>
            <w:webHidden/>
          </w:rPr>
          <w:t>83</w:t>
        </w:r>
        <w:r>
          <w:rPr>
            <w:noProof/>
            <w:webHidden/>
          </w:rPr>
          <w:fldChar w:fldCharType="end"/>
        </w:r>
      </w:hyperlink>
    </w:p>
    <w:p w14:paraId="5BDAD3FC" w14:textId="5FA69EBA"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524" w:history="1">
        <w:r w:rsidRPr="00450871">
          <w:rPr>
            <w:rStyle w:val="Hipercze"/>
            <w:noProof/>
          </w:rPr>
          <w:t>9.</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Opis WSDL</w:t>
        </w:r>
        <w:r>
          <w:rPr>
            <w:noProof/>
            <w:webHidden/>
          </w:rPr>
          <w:tab/>
        </w:r>
        <w:r>
          <w:rPr>
            <w:noProof/>
            <w:webHidden/>
          </w:rPr>
          <w:fldChar w:fldCharType="begin"/>
        </w:r>
        <w:r>
          <w:rPr>
            <w:noProof/>
            <w:webHidden/>
          </w:rPr>
          <w:instrText xml:space="preserve"> PAGEREF _Toc163038524 \h </w:instrText>
        </w:r>
        <w:r>
          <w:rPr>
            <w:noProof/>
            <w:webHidden/>
          </w:rPr>
        </w:r>
        <w:r>
          <w:rPr>
            <w:noProof/>
            <w:webHidden/>
          </w:rPr>
          <w:fldChar w:fldCharType="separate"/>
        </w:r>
        <w:r>
          <w:rPr>
            <w:noProof/>
            <w:webHidden/>
          </w:rPr>
          <w:t>84</w:t>
        </w:r>
        <w:r>
          <w:rPr>
            <w:noProof/>
            <w:webHidden/>
          </w:rPr>
          <w:fldChar w:fldCharType="end"/>
        </w:r>
      </w:hyperlink>
    </w:p>
    <w:p w14:paraId="75035AF0" w14:textId="2A6CDBE2"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525" w:history="1">
        <w:r w:rsidRPr="00450871">
          <w:rPr>
            <w:rStyle w:val="Hipercze"/>
            <w:noProof/>
          </w:rPr>
          <w:t>9.1.</w:t>
        </w:r>
        <w:r>
          <w:rPr>
            <w:rFonts w:asciiTheme="minorHAnsi" w:eastAsiaTheme="minorEastAsia" w:hAnsiTheme="minorHAnsi" w:cstheme="minorBidi"/>
            <w:noProof/>
            <w:kern w:val="2"/>
            <w:sz w:val="24"/>
            <w:lang w:eastAsia="pl-PL"/>
            <w14:ligatures w14:val="standardContextual"/>
          </w:rPr>
          <w:tab/>
        </w:r>
        <w:r w:rsidRPr="00450871">
          <w:rPr>
            <w:rStyle w:val="Hipercze"/>
            <w:noProof/>
          </w:rPr>
          <w:t>Zasady wersjonowania</w:t>
        </w:r>
        <w:r>
          <w:rPr>
            <w:noProof/>
            <w:webHidden/>
          </w:rPr>
          <w:tab/>
        </w:r>
        <w:r>
          <w:rPr>
            <w:noProof/>
            <w:webHidden/>
          </w:rPr>
          <w:fldChar w:fldCharType="begin"/>
        </w:r>
        <w:r>
          <w:rPr>
            <w:noProof/>
            <w:webHidden/>
          </w:rPr>
          <w:instrText xml:space="preserve"> PAGEREF _Toc163038525 \h </w:instrText>
        </w:r>
        <w:r>
          <w:rPr>
            <w:noProof/>
            <w:webHidden/>
          </w:rPr>
        </w:r>
        <w:r>
          <w:rPr>
            <w:noProof/>
            <w:webHidden/>
          </w:rPr>
          <w:fldChar w:fldCharType="separate"/>
        </w:r>
        <w:r>
          <w:rPr>
            <w:noProof/>
            <w:webHidden/>
          </w:rPr>
          <w:t>84</w:t>
        </w:r>
        <w:r>
          <w:rPr>
            <w:noProof/>
            <w:webHidden/>
          </w:rPr>
          <w:fldChar w:fldCharType="end"/>
        </w:r>
      </w:hyperlink>
    </w:p>
    <w:p w14:paraId="1CC4A02D" w14:textId="2165EADA"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526" w:history="1">
        <w:r w:rsidRPr="00450871">
          <w:rPr>
            <w:rStyle w:val="Hipercze"/>
            <w:noProof/>
          </w:rPr>
          <w:t>9.2.</w:t>
        </w:r>
        <w:r>
          <w:rPr>
            <w:rFonts w:asciiTheme="minorHAnsi" w:eastAsiaTheme="minorEastAsia" w:hAnsiTheme="minorHAnsi" w:cstheme="minorBidi"/>
            <w:noProof/>
            <w:kern w:val="2"/>
            <w:sz w:val="24"/>
            <w:lang w:eastAsia="pl-PL"/>
            <w14:ligatures w14:val="standardContextual"/>
          </w:rPr>
          <w:tab/>
        </w:r>
        <w:r w:rsidRPr="00450871">
          <w:rPr>
            <w:rStyle w:val="Hipercze"/>
            <w:noProof/>
          </w:rPr>
          <w:t>Udostępnione pliki WSDL</w:t>
        </w:r>
        <w:r>
          <w:rPr>
            <w:noProof/>
            <w:webHidden/>
          </w:rPr>
          <w:tab/>
        </w:r>
        <w:r>
          <w:rPr>
            <w:noProof/>
            <w:webHidden/>
          </w:rPr>
          <w:fldChar w:fldCharType="begin"/>
        </w:r>
        <w:r>
          <w:rPr>
            <w:noProof/>
            <w:webHidden/>
          </w:rPr>
          <w:instrText xml:space="preserve"> PAGEREF _Toc163038526 \h </w:instrText>
        </w:r>
        <w:r>
          <w:rPr>
            <w:noProof/>
            <w:webHidden/>
          </w:rPr>
        </w:r>
        <w:r>
          <w:rPr>
            <w:noProof/>
            <w:webHidden/>
          </w:rPr>
          <w:fldChar w:fldCharType="separate"/>
        </w:r>
        <w:r>
          <w:rPr>
            <w:noProof/>
            <w:webHidden/>
          </w:rPr>
          <w:t>84</w:t>
        </w:r>
        <w:r>
          <w:rPr>
            <w:noProof/>
            <w:webHidden/>
          </w:rPr>
          <w:fldChar w:fldCharType="end"/>
        </w:r>
      </w:hyperlink>
    </w:p>
    <w:p w14:paraId="3E41A2E8" w14:textId="4CFDFB7E"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527" w:history="1">
        <w:r w:rsidRPr="00450871">
          <w:rPr>
            <w:rStyle w:val="Hipercze"/>
            <w:noProof/>
          </w:rPr>
          <w:t>10.</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Dane testowe</w:t>
        </w:r>
        <w:r>
          <w:rPr>
            <w:noProof/>
            <w:webHidden/>
          </w:rPr>
          <w:tab/>
        </w:r>
        <w:r>
          <w:rPr>
            <w:noProof/>
            <w:webHidden/>
          </w:rPr>
          <w:fldChar w:fldCharType="begin"/>
        </w:r>
        <w:r>
          <w:rPr>
            <w:noProof/>
            <w:webHidden/>
          </w:rPr>
          <w:instrText xml:space="preserve"> PAGEREF _Toc163038527 \h </w:instrText>
        </w:r>
        <w:r>
          <w:rPr>
            <w:noProof/>
            <w:webHidden/>
          </w:rPr>
        </w:r>
        <w:r>
          <w:rPr>
            <w:noProof/>
            <w:webHidden/>
          </w:rPr>
          <w:fldChar w:fldCharType="separate"/>
        </w:r>
        <w:r>
          <w:rPr>
            <w:noProof/>
            <w:webHidden/>
          </w:rPr>
          <w:t>85</w:t>
        </w:r>
        <w:r>
          <w:rPr>
            <w:noProof/>
            <w:webHidden/>
          </w:rPr>
          <w:fldChar w:fldCharType="end"/>
        </w:r>
      </w:hyperlink>
    </w:p>
    <w:p w14:paraId="77137FD6" w14:textId="07BAB7EB"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528" w:history="1">
        <w:r w:rsidRPr="00450871">
          <w:rPr>
            <w:rStyle w:val="Hipercze"/>
            <w:noProof/>
          </w:rPr>
          <w:t>11.</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Procedury</w:t>
        </w:r>
        <w:r>
          <w:rPr>
            <w:noProof/>
            <w:webHidden/>
          </w:rPr>
          <w:tab/>
        </w:r>
        <w:r>
          <w:rPr>
            <w:noProof/>
            <w:webHidden/>
          </w:rPr>
          <w:fldChar w:fldCharType="begin"/>
        </w:r>
        <w:r>
          <w:rPr>
            <w:noProof/>
            <w:webHidden/>
          </w:rPr>
          <w:instrText xml:space="preserve"> PAGEREF _Toc163038528 \h </w:instrText>
        </w:r>
        <w:r>
          <w:rPr>
            <w:noProof/>
            <w:webHidden/>
          </w:rPr>
        </w:r>
        <w:r>
          <w:rPr>
            <w:noProof/>
            <w:webHidden/>
          </w:rPr>
          <w:fldChar w:fldCharType="separate"/>
        </w:r>
        <w:r>
          <w:rPr>
            <w:noProof/>
            <w:webHidden/>
          </w:rPr>
          <w:t>86</w:t>
        </w:r>
        <w:r>
          <w:rPr>
            <w:noProof/>
            <w:webHidden/>
          </w:rPr>
          <w:fldChar w:fldCharType="end"/>
        </w:r>
      </w:hyperlink>
    </w:p>
    <w:p w14:paraId="421C219D" w14:textId="294D1409"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529" w:history="1">
        <w:r w:rsidRPr="00450871">
          <w:rPr>
            <w:rStyle w:val="Hipercze"/>
            <w:noProof/>
          </w:rPr>
          <w:t>11.1.</w:t>
        </w:r>
        <w:r>
          <w:rPr>
            <w:rFonts w:asciiTheme="minorHAnsi" w:eastAsiaTheme="minorEastAsia" w:hAnsiTheme="minorHAnsi" w:cstheme="minorBidi"/>
            <w:noProof/>
            <w:kern w:val="2"/>
            <w:sz w:val="24"/>
            <w:lang w:eastAsia="pl-PL"/>
            <w14:ligatures w14:val="standardContextual"/>
          </w:rPr>
          <w:tab/>
        </w:r>
        <w:r w:rsidRPr="00450871">
          <w:rPr>
            <w:rStyle w:val="Hipercze"/>
            <w:noProof/>
          </w:rPr>
          <w:t>Procedura nadania uprawnień Usługodawcy</w:t>
        </w:r>
        <w:r>
          <w:rPr>
            <w:noProof/>
            <w:webHidden/>
          </w:rPr>
          <w:tab/>
        </w:r>
        <w:r>
          <w:rPr>
            <w:noProof/>
            <w:webHidden/>
          </w:rPr>
          <w:fldChar w:fldCharType="begin"/>
        </w:r>
        <w:r>
          <w:rPr>
            <w:noProof/>
            <w:webHidden/>
          </w:rPr>
          <w:instrText xml:space="preserve"> PAGEREF _Toc163038529 \h </w:instrText>
        </w:r>
        <w:r>
          <w:rPr>
            <w:noProof/>
            <w:webHidden/>
          </w:rPr>
        </w:r>
        <w:r>
          <w:rPr>
            <w:noProof/>
            <w:webHidden/>
          </w:rPr>
          <w:fldChar w:fldCharType="separate"/>
        </w:r>
        <w:r>
          <w:rPr>
            <w:noProof/>
            <w:webHidden/>
          </w:rPr>
          <w:t>86</w:t>
        </w:r>
        <w:r>
          <w:rPr>
            <w:noProof/>
            <w:webHidden/>
          </w:rPr>
          <w:fldChar w:fldCharType="end"/>
        </w:r>
      </w:hyperlink>
    </w:p>
    <w:p w14:paraId="4C425B07" w14:textId="71D566B2" w:rsidR="0087327E" w:rsidRDefault="0087327E">
      <w:pPr>
        <w:pStyle w:val="Spistreci2"/>
        <w:rPr>
          <w:rFonts w:asciiTheme="minorHAnsi" w:eastAsiaTheme="minorEastAsia" w:hAnsiTheme="minorHAnsi" w:cstheme="minorBidi"/>
          <w:noProof/>
          <w:kern w:val="2"/>
          <w:sz w:val="24"/>
          <w:lang w:eastAsia="pl-PL"/>
          <w14:ligatures w14:val="standardContextual"/>
        </w:rPr>
      </w:pPr>
      <w:hyperlink w:anchor="_Toc163038530" w:history="1">
        <w:r w:rsidRPr="00450871">
          <w:rPr>
            <w:rStyle w:val="Hipercze"/>
            <w:noProof/>
          </w:rPr>
          <w:t>11.2.</w:t>
        </w:r>
        <w:r>
          <w:rPr>
            <w:rFonts w:asciiTheme="minorHAnsi" w:eastAsiaTheme="minorEastAsia" w:hAnsiTheme="minorHAnsi" w:cstheme="minorBidi"/>
            <w:noProof/>
            <w:kern w:val="2"/>
            <w:sz w:val="24"/>
            <w:lang w:eastAsia="pl-PL"/>
            <w14:ligatures w14:val="standardContextual"/>
          </w:rPr>
          <w:tab/>
        </w:r>
        <w:r w:rsidRPr="00450871">
          <w:rPr>
            <w:rStyle w:val="Hipercze"/>
            <w:noProof/>
          </w:rPr>
          <w:t>Sposób zgłaszania błędów i zagadnień</w:t>
        </w:r>
        <w:r>
          <w:rPr>
            <w:noProof/>
            <w:webHidden/>
          </w:rPr>
          <w:tab/>
        </w:r>
        <w:r>
          <w:rPr>
            <w:noProof/>
            <w:webHidden/>
          </w:rPr>
          <w:fldChar w:fldCharType="begin"/>
        </w:r>
        <w:r>
          <w:rPr>
            <w:noProof/>
            <w:webHidden/>
          </w:rPr>
          <w:instrText xml:space="preserve"> PAGEREF _Toc163038530 \h </w:instrText>
        </w:r>
        <w:r>
          <w:rPr>
            <w:noProof/>
            <w:webHidden/>
          </w:rPr>
        </w:r>
        <w:r>
          <w:rPr>
            <w:noProof/>
            <w:webHidden/>
          </w:rPr>
          <w:fldChar w:fldCharType="separate"/>
        </w:r>
        <w:r>
          <w:rPr>
            <w:noProof/>
            <w:webHidden/>
          </w:rPr>
          <w:t>86</w:t>
        </w:r>
        <w:r>
          <w:rPr>
            <w:noProof/>
            <w:webHidden/>
          </w:rPr>
          <w:fldChar w:fldCharType="end"/>
        </w:r>
      </w:hyperlink>
    </w:p>
    <w:p w14:paraId="28AAF0F7" w14:textId="3B1C224E"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531" w:history="1">
        <w:r w:rsidRPr="00450871">
          <w:rPr>
            <w:rStyle w:val="Hipercze"/>
            <w:noProof/>
          </w:rPr>
          <w:t>12.</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Stosowanie identyfikatorów ISO OID</w:t>
        </w:r>
        <w:r>
          <w:rPr>
            <w:noProof/>
            <w:webHidden/>
          </w:rPr>
          <w:tab/>
        </w:r>
        <w:r>
          <w:rPr>
            <w:noProof/>
            <w:webHidden/>
          </w:rPr>
          <w:fldChar w:fldCharType="begin"/>
        </w:r>
        <w:r>
          <w:rPr>
            <w:noProof/>
            <w:webHidden/>
          </w:rPr>
          <w:instrText xml:space="preserve"> PAGEREF _Toc163038531 \h </w:instrText>
        </w:r>
        <w:r>
          <w:rPr>
            <w:noProof/>
            <w:webHidden/>
          </w:rPr>
        </w:r>
        <w:r>
          <w:rPr>
            <w:noProof/>
            <w:webHidden/>
          </w:rPr>
          <w:fldChar w:fldCharType="separate"/>
        </w:r>
        <w:r>
          <w:rPr>
            <w:noProof/>
            <w:webHidden/>
          </w:rPr>
          <w:t>88</w:t>
        </w:r>
        <w:r>
          <w:rPr>
            <w:noProof/>
            <w:webHidden/>
          </w:rPr>
          <w:fldChar w:fldCharType="end"/>
        </w:r>
      </w:hyperlink>
    </w:p>
    <w:p w14:paraId="40EAE9E7" w14:textId="263ABC6A" w:rsidR="0087327E" w:rsidRDefault="0087327E">
      <w:pPr>
        <w:pStyle w:val="Spistreci1"/>
        <w:rPr>
          <w:rFonts w:asciiTheme="minorHAnsi" w:eastAsiaTheme="minorEastAsia" w:hAnsiTheme="minorHAnsi" w:cstheme="minorBidi"/>
          <w:b w:val="0"/>
          <w:noProof/>
          <w:kern w:val="2"/>
          <w:sz w:val="24"/>
          <w:lang w:eastAsia="pl-PL"/>
          <w14:ligatures w14:val="standardContextual"/>
        </w:rPr>
      </w:pPr>
      <w:hyperlink w:anchor="_Toc163038532" w:history="1">
        <w:r w:rsidRPr="00450871">
          <w:rPr>
            <w:rStyle w:val="Hipercze"/>
            <w:noProof/>
          </w:rPr>
          <w:t>13.</w:t>
        </w:r>
        <w:r>
          <w:rPr>
            <w:rFonts w:asciiTheme="minorHAnsi" w:eastAsiaTheme="minorEastAsia" w:hAnsiTheme="minorHAnsi" w:cstheme="minorBidi"/>
            <w:b w:val="0"/>
            <w:noProof/>
            <w:kern w:val="2"/>
            <w:sz w:val="24"/>
            <w:lang w:eastAsia="pl-PL"/>
            <w14:ligatures w14:val="standardContextual"/>
          </w:rPr>
          <w:tab/>
        </w:r>
        <w:r w:rsidRPr="00450871">
          <w:rPr>
            <w:rStyle w:val="Hipercze"/>
            <w:noProof/>
          </w:rPr>
          <w:t>Informacje uzupełniające</w:t>
        </w:r>
        <w:r>
          <w:rPr>
            <w:noProof/>
            <w:webHidden/>
          </w:rPr>
          <w:tab/>
        </w:r>
        <w:r>
          <w:rPr>
            <w:noProof/>
            <w:webHidden/>
          </w:rPr>
          <w:fldChar w:fldCharType="begin"/>
        </w:r>
        <w:r>
          <w:rPr>
            <w:noProof/>
            <w:webHidden/>
          </w:rPr>
          <w:instrText xml:space="preserve"> PAGEREF _Toc163038532 \h </w:instrText>
        </w:r>
        <w:r>
          <w:rPr>
            <w:noProof/>
            <w:webHidden/>
          </w:rPr>
        </w:r>
        <w:r>
          <w:rPr>
            <w:noProof/>
            <w:webHidden/>
          </w:rPr>
          <w:fldChar w:fldCharType="separate"/>
        </w:r>
        <w:r>
          <w:rPr>
            <w:noProof/>
            <w:webHidden/>
          </w:rPr>
          <w:t>89</w:t>
        </w:r>
        <w:r>
          <w:rPr>
            <w:noProof/>
            <w:webHidden/>
          </w:rPr>
          <w:fldChar w:fldCharType="end"/>
        </w:r>
      </w:hyperlink>
    </w:p>
    <w:p w14:paraId="520BEAFA" w14:textId="0F1C2946" w:rsidR="003464AC" w:rsidRDefault="00E46697">
      <w:pPr>
        <w:pStyle w:val="Nagwek1"/>
        <w:spacing w:line="288" w:lineRule="auto"/>
      </w:pPr>
      <w:r>
        <w:lastRenderedPageBreak/>
        <w:fldChar w:fldCharType="end"/>
      </w:r>
      <w:r w:rsidR="6DBFD0F4">
        <w:t xml:space="preserve"> </w:t>
      </w:r>
      <w:bookmarkStart w:id="0" w:name="_Toc49411547"/>
      <w:bookmarkStart w:id="1" w:name="_Toc121491330"/>
      <w:bookmarkStart w:id="2" w:name="_Toc163038476"/>
      <w:r w:rsidR="6DBFD0F4">
        <w:t>Wstęp</w:t>
      </w:r>
      <w:bookmarkStart w:id="3" w:name="_Toc487461976"/>
      <w:bookmarkStart w:id="4" w:name="_Toc501107016"/>
      <w:bookmarkStart w:id="5" w:name="_Toc1402452"/>
      <w:bookmarkEnd w:id="0"/>
      <w:bookmarkEnd w:id="1"/>
      <w:bookmarkEnd w:id="2"/>
      <w:bookmarkEnd w:id="3"/>
      <w:bookmarkEnd w:id="4"/>
      <w:bookmarkEnd w:id="5"/>
    </w:p>
    <w:p w14:paraId="2E42653E" w14:textId="2696AF77" w:rsidR="00F7455D" w:rsidRPr="003464AC" w:rsidRDefault="00F7455D" w:rsidP="130D2C36">
      <w:pPr>
        <w:spacing w:line="288" w:lineRule="auto"/>
        <w:rPr>
          <w:b/>
          <w:bCs/>
          <w:sz w:val="4"/>
          <w:szCs w:val="4"/>
        </w:rPr>
      </w:pPr>
    </w:p>
    <w:p w14:paraId="4432CEFE" w14:textId="536A1650" w:rsidR="00E46697" w:rsidRDefault="60AA0703" w:rsidP="00C77260">
      <w:pPr>
        <w:pStyle w:val="Nagwek2"/>
      </w:pPr>
      <w:bookmarkStart w:id="6" w:name="_Toc487461977"/>
      <w:bookmarkStart w:id="7" w:name="_Toc501107017"/>
      <w:bookmarkStart w:id="8" w:name="_Toc1402453"/>
      <w:bookmarkStart w:id="9" w:name="_Toc49411548"/>
      <w:bookmarkStart w:id="10" w:name="_Toc121491331"/>
      <w:bookmarkStart w:id="11" w:name="_Toc163038477"/>
      <w:r>
        <w:t>Cel i zakres dokumentu</w:t>
      </w:r>
      <w:bookmarkEnd w:id="6"/>
      <w:bookmarkEnd w:id="7"/>
      <w:bookmarkEnd w:id="8"/>
      <w:bookmarkEnd w:id="9"/>
      <w:bookmarkEnd w:id="10"/>
      <w:bookmarkEnd w:id="11"/>
    </w:p>
    <w:p w14:paraId="32132D7D" w14:textId="052FBB69" w:rsidR="47241A64" w:rsidRDefault="47241A64" w:rsidP="0109DE76">
      <w:pPr>
        <w:spacing w:line="360" w:lineRule="auto"/>
      </w:pPr>
      <w:r>
        <w:t>Poniższe opracowanie stanowi dokumentację techniczną dla dostawców oprogramowania podlegając</w:t>
      </w:r>
      <w:r w:rsidR="69ACC078">
        <w:t xml:space="preserve">ego integracji z systemem P1 </w:t>
      </w:r>
      <w:r w:rsidR="6F5349D3">
        <w:t xml:space="preserve">w zakresie medycyny szkolnej. </w:t>
      </w:r>
      <w:r w:rsidR="2ADE7A55">
        <w:t>Zakres do</w:t>
      </w:r>
      <w:r w:rsidR="4FA1806A">
        <w:t xml:space="preserve">kumentu obejmuje obsługę </w:t>
      </w:r>
      <w:r w:rsidR="0760EB70">
        <w:t>kart</w:t>
      </w:r>
      <w:r w:rsidR="6122782E">
        <w:t>y</w:t>
      </w:r>
      <w:r w:rsidR="0760EB70">
        <w:t xml:space="preserve"> profilaktycznego badania ucznia.</w:t>
      </w:r>
    </w:p>
    <w:p w14:paraId="560C3C5E" w14:textId="3F2DCA23" w:rsidR="6F5349D3" w:rsidRDefault="6F5349D3" w:rsidP="0109DE76">
      <w:pPr>
        <w:spacing w:line="360" w:lineRule="auto"/>
      </w:pPr>
      <w:r>
        <w:t>Ponadto</w:t>
      </w:r>
      <w:r w:rsidR="42BA3121">
        <w:t xml:space="preserve"> zostały przedstawione procedu</w:t>
      </w:r>
      <w:r w:rsidR="1E1CAFC7">
        <w:t>ry związane z uzyskaniem uprawnień do systemu P1 oraz używane</w:t>
      </w:r>
      <w:r w:rsidR="3C73344D">
        <w:t xml:space="preserve"> w ramach podsystemu słowniki. </w:t>
      </w:r>
      <w:r w:rsidR="1E1CAFC7">
        <w:t xml:space="preserve"> </w:t>
      </w:r>
    </w:p>
    <w:p w14:paraId="012C6D30" w14:textId="39DA2A04" w:rsidR="00E46697" w:rsidRPr="00C93E94" w:rsidRDefault="66C791B0" w:rsidP="00C77260">
      <w:pPr>
        <w:pStyle w:val="Nagwek2"/>
      </w:pPr>
      <w:bookmarkStart w:id="12" w:name="_Toc487461978"/>
      <w:bookmarkStart w:id="13" w:name="_Toc501107018"/>
      <w:bookmarkStart w:id="14" w:name="_Toc1402454"/>
      <w:bookmarkStart w:id="15" w:name="_Toc49411549"/>
      <w:bookmarkStart w:id="16" w:name="_Toc121491332"/>
      <w:bookmarkStart w:id="17" w:name="_Toc163038478"/>
      <w:r>
        <w:t>Wykorzystywane skróty i terminy</w:t>
      </w:r>
      <w:bookmarkEnd w:id="12"/>
      <w:bookmarkEnd w:id="13"/>
      <w:bookmarkEnd w:id="14"/>
      <w:bookmarkEnd w:id="15"/>
      <w:bookmarkEnd w:id="16"/>
      <w:bookmarkEnd w:id="17"/>
    </w:p>
    <w:p w14:paraId="20656843" w14:textId="1E912EE8" w:rsidR="00E46697" w:rsidRPr="00C93E94" w:rsidRDefault="00E46697" w:rsidP="00FF666A">
      <w:pPr>
        <w:pStyle w:val="Legenda"/>
      </w:pPr>
      <w:bookmarkStart w:id="18" w:name="_Toc484089073"/>
      <w:bookmarkStart w:id="19" w:name="_Toc35862882"/>
      <w:bookmarkStart w:id="20" w:name="_Toc121491698"/>
      <w:bookmarkStart w:id="21" w:name="_Toc121491867"/>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87327E">
        <w:rPr>
          <w:noProof/>
        </w:rPr>
        <w:t>1</w:t>
      </w:r>
      <w:r w:rsidR="0037136F">
        <w:rPr>
          <w:noProof/>
        </w:rPr>
        <w:fldChar w:fldCharType="end"/>
      </w:r>
      <w:r w:rsidRPr="00C93E94">
        <w:t>. Wykorzystywane skróty i terminy</w:t>
      </w:r>
      <w:bookmarkEnd w:id="18"/>
      <w:bookmarkEnd w:id="19"/>
      <w:bookmarkEnd w:id="20"/>
      <w:bookmarkEnd w:id="21"/>
    </w:p>
    <w:tbl>
      <w:tblPr>
        <w:tblW w:w="8941" w:type="dxa"/>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578"/>
        <w:gridCol w:w="2693"/>
        <w:gridCol w:w="5670"/>
      </w:tblGrid>
      <w:tr w:rsidR="00E46697" w:rsidRPr="00C93E94" w14:paraId="2EC00D40" w14:textId="77777777" w:rsidTr="0109DE76">
        <w:trPr>
          <w:cantSplit/>
          <w:tblHeader/>
        </w:trPr>
        <w:tc>
          <w:tcPr>
            <w:tcW w:w="578" w:type="dxa"/>
            <w:shd w:val="clear" w:color="auto" w:fill="17365D" w:themeFill="text2" w:themeFillShade="BF"/>
          </w:tcPr>
          <w:p w14:paraId="6D5D910E" w14:textId="77777777" w:rsidR="00E46697" w:rsidRPr="00C93E94" w:rsidRDefault="00E46697" w:rsidP="00FF666A">
            <w:pPr>
              <w:pStyle w:val="Tabelanagwekdolewej"/>
            </w:pPr>
            <w:r w:rsidRPr="00C93E94">
              <w:t>Lp.</w:t>
            </w:r>
          </w:p>
        </w:tc>
        <w:tc>
          <w:tcPr>
            <w:tcW w:w="2693" w:type="dxa"/>
            <w:shd w:val="clear" w:color="auto" w:fill="17365D" w:themeFill="text2" w:themeFillShade="BF"/>
          </w:tcPr>
          <w:p w14:paraId="3992ACB3" w14:textId="77777777" w:rsidR="00E46697" w:rsidRPr="00C93E94" w:rsidRDefault="00E46697" w:rsidP="00FF666A">
            <w:pPr>
              <w:pStyle w:val="Tabelanagwekdolewej"/>
            </w:pPr>
            <w:r w:rsidRPr="00C93E94">
              <w:t>Skrót / termin</w:t>
            </w:r>
          </w:p>
        </w:tc>
        <w:tc>
          <w:tcPr>
            <w:tcW w:w="5670" w:type="dxa"/>
            <w:shd w:val="clear" w:color="auto" w:fill="17365D" w:themeFill="text2" w:themeFillShade="BF"/>
          </w:tcPr>
          <w:p w14:paraId="4AF832C2" w14:textId="77777777" w:rsidR="00E46697" w:rsidRPr="00C93E94" w:rsidRDefault="00E46697" w:rsidP="00FF666A">
            <w:pPr>
              <w:pStyle w:val="Tabelanagwekdolewej"/>
            </w:pPr>
            <w:r w:rsidRPr="00C93E94">
              <w:t>Wyjaśnienie skrótu / terminu</w:t>
            </w:r>
          </w:p>
        </w:tc>
      </w:tr>
      <w:tr w:rsidR="00F6442F" w:rsidRPr="00C93E94" w14:paraId="7CBB5240" w14:textId="77777777" w:rsidTr="0109DE76">
        <w:trPr>
          <w:cantSplit/>
        </w:trPr>
        <w:tc>
          <w:tcPr>
            <w:tcW w:w="578" w:type="dxa"/>
            <w:vAlign w:val="center"/>
          </w:tcPr>
          <w:p w14:paraId="18C922C0" w14:textId="6832267F" w:rsidR="00F6442F" w:rsidRPr="00C93E94" w:rsidRDefault="07F8AFAB" w:rsidP="006E2AEE">
            <w:pPr>
              <w:pStyle w:val="tabelanormalny"/>
            </w:pPr>
            <w:r w:rsidRPr="0109DE76">
              <w:t>1.</w:t>
            </w:r>
          </w:p>
        </w:tc>
        <w:tc>
          <w:tcPr>
            <w:tcW w:w="2693" w:type="dxa"/>
            <w:vAlign w:val="center"/>
          </w:tcPr>
          <w:p w14:paraId="7746D2B3" w14:textId="77777777" w:rsidR="00F6442F" w:rsidRPr="00C93E94" w:rsidRDefault="0C85AA5E" w:rsidP="006E2AEE">
            <w:pPr>
              <w:pStyle w:val="tabelanormalny"/>
            </w:pPr>
            <w:r w:rsidRPr="0109DE76">
              <w:t>Autoryzacja uprawnień</w:t>
            </w:r>
          </w:p>
        </w:tc>
        <w:tc>
          <w:tcPr>
            <w:tcW w:w="5670" w:type="dxa"/>
            <w:vAlign w:val="center"/>
          </w:tcPr>
          <w:p w14:paraId="730E0AA5" w14:textId="0DF7EF77" w:rsidR="00F6442F" w:rsidRPr="00C93E94" w:rsidRDefault="3A2176F3" w:rsidP="006E2AEE">
            <w:pPr>
              <w:pStyle w:val="tabelanormalny"/>
            </w:pPr>
            <w:r w:rsidRPr="0109DE76">
              <w:t xml:space="preserve">Weryfikacja możliwości wywołania przez Podmiot operacji usług sieciowych dostępnych dla systemów zewnętrznych podmiotów leczniczych.  </w:t>
            </w:r>
          </w:p>
        </w:tc>
      </w:tr>
      <w:tr w:rsidR="00E46697" w:rsidRPr="00C93E94" w14:paraId="6D21194A" w14:textId="77777777" w:rsidTr="0109DE76">
        <w:trPr>
          <w:cantSplit/>
        </w:trPr>
        <w:tc>
          <w:tcPr>
            <w:tcW w:w="578" w:type="dxa"/>
            <w:vAlign w:val="center"/>
          </w:tcPr>
          <w:p w14:paraId="394F5A43" w14:textId="1C31FDD8" w:rsidR="00E46697" w:rsidRPr="00C93E94" w:rsidRDefault="6C6B2064" w:rsidP="006E2AEE">
            <w:pPr>
              <w:pStyle w:val="tabelanormalny"/>
            </w:pPr>
            <w:r w:rsidRPr="0109DE76">
              <w:t>2.</w:t>
            </w:r>
          </w:p>
        </w:tc>
        <w:tc>
          <w:tcPr>
            <w:tcW w:w="2693" w:type="dxa"/>
            <w:vAlign w:val="center"/>
          </w:tcPr>
          <w:p w14:paraId="34467D4E" w14:textId="14716726" w:rsidR="00E46697" w:rsidRPr="00C93E94" w:rsidRDefault="21D91211" w:rsidP="006E2AEE">
            <w:pPr>
              <w:pStyle w:val="tabelanormalny"/>
            </w:pPr>
            <w:r w:rsidRPr="0109DE76">
              <w:t>C</w:t>
            </w:r>
            <w:r w:rsidR="7A86EAD6" w:rsidRPr="0109DE76">
              <w:t>e</w:t>
            </w:r>
            <w:r w:rsidRPr="0109DE76">
              <w:t>Z</w:t>
            </w:r>
          </w:p>
        </w:tc>
        <w:tc>
          <w:tcPr>
            <w:tcW w:w="5670" w:type="dxa"/>
            <w:vAlign w:val="center"/>
          </w:tcPr>
          <w:p w14:paraId="0F41DF52" w14:textId="7759201F" w:rsidR="00E46697" w:rsidRPr="00C93E94" w:rsidRDefault="3DAF4B81" w:rsidP="006E2AEE">
            <w:pPr>
              <w:pStyle w:val="tabelanormalny"/>
            </w:pPr>
            <w:r w:rsidRPr="0109DE76">
              <w:t xml:space="preserve">Centrum </w:t>
            </w:r>
            <w:r w:rsidR="4C4869DC" w:rsidRPr="0109DE76">
              <w:t>e-</w:t>
            </w:r>
            <w:r w:rsidRPr="0109DE76">
              <w:t>Zdrowia.</w:t>
            </w:r>
          </w:p>
        </w:tc>
      </w:tr>
      <w:tr w:rsidR="0109DE76" w14:paraId="1C33ADF1" w14:textId="77777777" w:rsidTr="0109DE76">
        <w:trPr>
          <w:cantSplit/>
        </w:trPr>
        <w:tc>
          <w:tcPr>
            <w:tcW w:w="578" w:type="dxa"/>
            <w:vAlign w:val="center"/>
          </w:tcPr>
          <w:p w14:paraId="5A60C741" w14:textId="4176CB1F" w:rsidR="67ACF270" w:rsidRDefault="67ACF270" w:rsidP="006E2AEE">
            <w:pPr>
              <w:pStyle w:val="tabelanormalny"/>
              <w:rPr>
                <w:rFonts w:eastAsia="Arial"/>
              </w:rPr>
            </w:pPr>
            <w:r w:rsidRPr="0109DE76">
              <w:rPr>
                <w:rFonts w:eastAsia="Arial"/>
              </w:rPr>
              <w:t>3.</w:t>
            </w:r>
          </w:p>
        </w:tc>
        <w:tc>
          <w:tcPr>
            <w:tcW w:w="2693" w:type="dxa"/>
            <w:vAlign w:val="center"/>
          </w:tcPr>
          <w:p w14:paraId="09D901B0" w14:textId="3E581F9D" w:rsidR="729B16A3" w:rsidRDefault="729B16A3" w:rsidP="006E2AEE">
            <w:pPr>
              <w:pStyle w:val="tabelanormalny"/>
            </w:pPr>
            <w:r w:rsidRPr="0109DE76">
              <w:t>Certyfikat do uwierzytelnienia systemu</w:t>
            </w:r>
          </w:p>
        </w:tc>
        <w:tc>
          <w:tcPr>
            <w:tcW w:w="5670" w:type="dxa"/>
            <w:vAlign w:val="center"/>
          </w:tcPr>
          <w:p w14:paraId="5A3C2A9C" w14:textId="4D982340" w:rsidR="3F11AF7D" w:rsidRDefault="3F11AF7D" w:rsidP="006E2AEE">
            <w:pPr>
              <w:pStyle w:val="tabelanormalny"/>
            </w:pPr>
            <w:r w:rsidRPr="0109DE76">
              <w:t xml:space="preserve">Certyfikat zdefiniowany w Art. 2 ust. 3a) Ustawy o SIOZ, używany do uwierzytelnienia systemu zewnętrznego w warstwie transportowej (TLS).  </w:t>
            </w:r>
          </w:p>
        </w:tc>
      </w:tr>
      <w:tr w:rsidR="0109DE76" w14:paraId="49985CDB" w14:textId="77777777" w:rsidTr="0109DE76">
        <w:trPr>
          <w:cantSplit/>
        </w:trPr>
        <w:tc>
          <w:tcPr>
            <w:tcW w:w="578" w:type="dxa"/>
            <w:vAlign w:val="center"/>
          </w:tcPr>
          <w:p w14:paraId="2D5496E2" w14:textId="7B1321C2" w:rsidR="67ACF270" w:rsidRDefault="67ACF270" w:rsidP="006E2AEE">
            <w:pPr>
              <w:pStyle w:val="tabelanormalny"/>
              <w:rPr>
                <w:rFonts w:eastAsia="Arial"/>
              </w:rPr>
            </w:pPr>
            <w:r w:rsidRPr="0109DE76">
              <w:rPr>
                <w:rFonts w:eastAsia="Arial"/>
              </w:rPr>
              <w:t>4.</w:t>
            </w:r>
          </w:p>
        </w:tc>
        <w:tc>
          <w:tcPr>
            <w:tcW w:w="2693" w:type="dxa"/>
            <w:vAlign w:val="center"/>
          </w:tcPr>
          <w:p w14:paraId="200D1641" w14:textId="27296B1C" w:rsidR="07D62474" w:rsidRDefault="07D62474" w:rsidP="006E2AEE">
            <w:pPr>
              <w:pStyle w:val="tabelanormalny"/>
            </w:pPr>
            <w:r w:rsidRPr="0109DE76">
              <w:t xml:space="preserve">Certyfikat do uwierzytelnienia danych  </w:t>
            </w:r>
          </w:p>
        </w:tc>
        <w:tc>
          <w:tcPr>
            <w:tcW w:w="5670" w:type="dxa"/>
            <w:vAlign w:val="center"/>
          </w:tcPr>
          <w:p w14:paraId="5784E383" w14:textId="1F8E37B4" w:rsidR="72A9C866" w:rsidRDefault="72A9C866" w:rsidP="006E2AEE">
            <w:pPr>
              <w:pStyle w:val="tabelanormalny"/>
            </w:pPr>
            <w:r w:rsidRPr="0109DE76">
              <w:t xml:space="preserve">Certyfikat zdefiniowany w Art. 2 ust. 3) Ustawy o SIOZ, używany do potwierdzenia pochodzenia i integralności danych przesyłanych przez system zewnętrzny (podpis komunikatu WS-Security).  </w:t>
            </w:r>
          </w:p>
        </w:tc>
      </w:tr>
      <w:tr w:rsidR="0109DE76" w14:paraId="61309A3D" w14:textId="77777777" w:rsidTr="0109DE76">
        <w:trPr>
          <w:cantSplit/>
        </w:trPr>
        <w:tc>
          <w:tcPr>
            <w:tcW w:w="578" w:type="dxa"/>
            <w:vAlign w:val="center"/>
          </w:tcPr>
          <w:p w14:paraId="5338CEDE" w14:textId="4C0A3735" w:rsidR="67ACF270" w:rsidRDefault="67ACF270" w:rsidP="006E2AEE">
            <w:pPr>
              <w:pStyle w:val="tabelanormalny"/>
              <w:rPr>
                <w:rFonts w:eastAsia="Arial"/>
              </w:rPr>
            </w:pPr>
            <w:r w:rsidRPr="0109DE76">
              <w:rPr>
                <w:rFonts w:eastAsia="Arial"/>
              </w:rPr>
              <w:t>5.</w:t>
            </w:r>
          </w:p>
        </w:tc>
        <w:tc>
          <w:tcPr>
            <w:tcW w:w="2693" w:type="dxa"/>
            <w:vAlign w:val="center"/>
          </w:tcPr>
          <w:p w14:paraId="0F53FEAC" w14:textId="51341D6A" w:rsidR="545722BF" w:rsidRDefault="545722BF" w:rsidP="006E2AEE">
            <w:pPr>
              <w:pStyle w:val="tabelanormalny"/>
            </w:pPr>
            <w:r w:rsidRPr="0109DE76">
              <w:t xml:space="preserve">Centrum Certyfikacji P1  </w:t>
            </w:r>
          </w:p>
        </w:tc>
        <w:tc>
          <w:tcPr>
            <w:tcW w:w="5670" w:type="dxa"/>
            <w:vAlign w:val="center"/>
          </w:tcPr>
          <w:p w14:paraId="691BD87E" w14:textId="7C09AB9A" w:rsidR="545722BF" w:rsidRDefault="545722BF" w:rsidP="006E2AEE">
            <w:pPr>
              <w:pStyle w:val="tabelanormalny"/>
            </w:pPr>
            <w:r w:rsidRPr="0109DE76">
              <w:t xml:space="preserve">Komponent systemu P1 wystawiający certyfikaty cyfrowe na potrzeby komunikacji systemów zewnętrznych z systemem P1 oraz wzajemnego uwierzytelniania systemów teleinformatycznych Usługodawców.  </w:t>
            </w:r>
          </w:p>
        </w:tc>
      </w:tr>
      <w:tr w:rsidR="0109DE76" w14:paraId="720B02DD" w14:textId="77777777" w:rsidTr="0109DE76">
        <w:trPr>
          <w:cantSplit/>
        </w:trPr>
        <w:tc>
          <w:tcPr>
            <w:tcW w:w="578" w:type="dxa"/>
            <w:vAlign w:val="center"/>
          </w:tcPr>
          <w:p w14:paraId="22823D73" w14:textId="4A6A29DC" w:rsidR="67ACF270" w:rsidRDefault="67ACF270" w:rsidP="006E2AEE">
            <w:pPr>
              <w:pStyle w:val="tabelanormalny"/>
              <w:rPr>
                <w:rFonts w:eastAsia="Arial"/>
              </w:rPr>
            </w:pPr>
            <w:r w:rsidRPr="0109DE76">
              <w:rPr>
                <w:rFonts w:eastAsia="Arial"/>
              </w:rPr>
              <w:lastRenderedPageBreak/>
              <w:t>6.</w:t>
            </w:r>
          </w:p>
        </w:tc>
        <w:tc>
          <w:tcPr>
            <w:tcW w:w="2693" w:type="dxa"/>
            <w:vAlign w:val="center"/>
          </w:tcPr>
          <w:p w14:paraId="34178D8B" w14:textId="5D1A3CCB" w:rsidR="6C922F5F" w:rsidRDefault="6C922F5F" w:rsidP="006E2AEE">
            <w:pPr>
              <w:pStyle w:val="tabelanormalny"/>
            </w:pPr>
            <w:r w:rsidRPr="0109DE76">
              <w:rPr>
                <w:rFonts w:eastAsia="Arial"/>
              </w:rPr>
              <w:t>Usługodawca (Podmiot)</w:t>
            </w:r>
          </w:p>
        </w:tc>
        <w:tc>
          <w:tcPr>
            <w:tcW w:w="5670" w:type="dxa"/>
            <w:vAlign w:val="center"/>
          </w:tcPr>
          <w:p w14:paraId="4884231E" w14:textId="6D3EC186" w:rsidR="6C922F5F" w:rsidRDefault="6C922F5F" w:rsidP="006E2AEE">
            <w:pPr>
              <w:pStyle w:val="tabelanormalny"/>
            </w:pPr>
            <w:r w:rsidRPr="0109DE76">
              <w:rPr>
                <w:rFonts w:eastAsia="Arial"/>
              </w:rPr>
              <w:t>Podmiot w rozumieniu art. 2 pkt 15 ustawy z dnia 28 kwietnia 2011 r. o systemie informacji w ochronie zdrowia (Dz. U. 2011, nr 113, poz. 657 z późn. zm.).</w:t>
            </w:r>
          </w:p>
        </w:tc>
      </w:tr>
    </w:tbl>
    <w:p w14:paraId="4DDE5F67" w14:textId="77777777" w:rsidR="00E46697" w:rsidRPr="00C93E94" w:rsidRDefault="00E46697" w:rsidP="00911709">
      <w:pPr>
        <w:spacing w:line="288" w:lineRule="auto"/>
      </w:pPr>
    </w:p>
    <w:p w14:paraId="66FED638" w14:textId="7B00426C" w:rsidR="00E46697" w:rsidRPr="00C93E94" w:rsidRDefault="5EC85369">
      <w:pPr>
        <w:pStyle w:val="Nagwek1"/>
        <w:spacing w:line="288" w:lineRule="auto"/>
      </w:pPr>
      <w:bookmarkStart w:id="22" w:name="_Toc487461979"/>
      <w:bookmarkStart w:id="23" w:name="_Toc501107019"/>
      <w:bookmarkStart w:id="24" w:name="_Toc1402455"/>
      <w:bookmarkStart w:id="25" w:name="_Toc49411550"/>
      <w:bookmarkStart w:id="26" w:name="_Toc121491333"/>
      <w:bookmarkStart w:id="27" w:name="_Toc163038479"/>
      <w:r>
        <w:lastRenderedPageBreak/>
        <w:t xml:space="preserve">Ogólny opis systemu P1 w zakresie </w:t>
      </w:r>
      <w:r w:rsidR="267EAA71">
        <w:t>medycyny szkolnej</w:t>
      </w:r>
      <w:bookmarkEnd w:id="22"/>
      <w:bookmarkEnd w:id="23"/>
      <w:bookmarkEnd w:id="24"/>
      <w:bookmarkEnd w:id="25"/>
      <w:bookmarkEnd w:id="26"/>
      <w:bookmarkEnd w:id="27"/>
    </w:p>
    <w:p w14:paraId="596D2072" w14:textId="77777777" w:rsidR="00E46697" w:rsidRPr="00C93E94" w:rsidRDefault="00E46697" w:rsidP="00911709">
      <w:pPr>
        <w:spacing w:line="288" w:lineRule="auto"/>
      </w:pPr>
      <w:r w:rsidRPr="00C93E94">
        <w:t>Celem Projektu P1 jest budowa elektronicznej platformy usług publicznych w zakresie ochrony zdrowia, umożliwiającej organom publicznym, w tym administracji państwowej i samorządowej, przedsiębiorcom i obywatelom gromadzenie, analizę i udostępnianie zasobów cyfrowych o zdarzeniach medycznych.</w:t>
      </w:r>
    </w:p>
    <w:p w14:paraId="4A82AA27" w14:textId="6F504B6C" w:rsidR="00E46697" w:rsidRPr="00C93E94" w:rsidRDefault="3DAF4B81" w:rsidP="00911709">
      <w:pPr>
        <w:spacing w:line="288" w:lineRule="auto"/>
      </w:pPr>
      <w:r>
        <w:t xml:space="preserve">System P1 jest realizowany </w:t>
      </w:r>
      <w:r w:rsidR="055C3B31">
        <w:t>przyrostowo poszerzając swoją funkcjonalność o obszar med</w:t>
      </w:r>
      <w:r w:rsidR="35991195">
        <w:t xml:space="preserve">ycyny szkolnej. </w:t>
      </w:r>
      <w:r w:rsidR="34D0DFEB">
        <w:t xml:space="preserve">Rozwiązanie umożliwia obsługę dokumentacji medycznej </w:t>
      </w:r>
      <w:r w:rsidR="20F75D4D">
        <w:t xml:space="preserve">ucznia w formie elektronicznej. </w:t>
      </w:r>
      <w:r w:rsidR="1A3626F5">
        <w:t>Docelowo zakresem dostosowania mają zosta</w:t>
      </w:r>
      <w:r w:rsidR="0255B62B">
        <w:t>ć</w:t>
      </w:r>
      <w:r w:rsidR="1A3626F5">
        <w:t xml:space="preserve"> objęte</w:t>
      </w:r>
      <w:r w:rsidR="172171FD">
        <w:t xml:space="preserve"> dokumenty: dokumentacja indywidu</w:t>
      </w:r>
      <w:r w:rsidR="48AA6542">
        <w:t xml:space="preserve">alna ucznia (karta zdrowia ucznia), karta profilaktycznego badania ucznia, dokument sprzeciwu </w:t>
      </w:r>
      <w:r w:rsidR="36C63809">
        <w:t>oraz</w:t>
      </w:r>
      <w:r w:rsidR="48AA6542">
        <w:t xml:space="preserve"> dokument zgody.</w:t>
      </w:r>
      <w:r w:rsidR="57DAB235">
        <w:t xml:space="preserve"> </w:t>
      </w:r>
      <w:r w:rsidR="7BC44FE8">
        <w:t xml:space="preserve">Usługi mają </w:t>
      </w:r>
      <w:r w:rsidR="0367687C">
        <w:t>za zadanie</w:t>
      </w:r>
      <w:r w:rsidR="7BC44FE8">
        <w:t xml:space="preserve"> informatyzację procesu prowadzenia dokumentacji </w:t>
      </w:r>
      <w:r w:rsidR="71C4434A">
        <w:t xml:space="preserve">medycznej ucznia, </w:t>
      </w:r>
      <w:r w:rsidR="5FE37299">
        <w:t>zapewniając</w:t>
      </w:r>
      <w:r w:rsidR="560A49A4">
        <w:t xml:space="preserve"> dostęp do </w:t>
      </w:r>
      <w:r w:rsidR="7E509D03">
        <w:t xml:space="preserve">informacji </w:t>
      </w:r>
      <w:r w:rsidR="6C2C55A6">
        <w:t>dla</w:t>
      </w:r>
      <w:r w:rsidR="54658D8C">
        <w:t xml:space="preserve"> wymaganych</w:t>
      </w:r>
      <w:r w:rsidR="6C2C55A6">
        <w:t xml:space="preserve"> podmiotów</w:t>
      </w:r>
      <w:r w:rsidR="20F3D4EF">
        <w:t>.</w:t>
      </w:r>
      <w:r w:rsidR="08B026BC">
        <w:t xml:space="preserve"> Wprowadzane rozwiązanie pozwoli na</w:t>
      </w:r>
      <w:r w:rsidR="4FA539A6">
        <w:t xml:space="preserve"> </w:t>
      </w:r>
      <w:r w:rsidR="7B535E42">
        <w:t>optymalizację czasu</w:t>
      </w:r>
      <w:r w:rsidR="4FA539A6">
        <w:t xml:space="preserve"> pracy personelu medycznego,</w:t>
      </w:r>
      <w:r w:rsidR="1EE5497B">
        <w:t xml:space="preserve"> wyeliminuje błędy związane z brakiem czytelności dokumentacji,</w:t>
      </w:r>
      <w:r w:rsidR="4FA539A6">
        <w:t xml:space="preserve"> jak również </w:t>
      </w:r>
      <w:r w:rsidR="0FBAAF35">
        <w:t xml:space="preserve">skróci czas </w:t>
      </w:r>
      <w:r w:rsidR="368C1A15">
        <w:t>komunikacji między interesariuszami</w:t>
      </w:r>
      <w:r w:rsidR="30736418">
        <w:t>.</w:t>
      </w:r>
      <w:r w:rsidR="368C1A15">
        <w:t xml:space="preserve">  </w:t>
      </w:r>
      <w:r w:rsidR="7E509D03">
        <w:t xml:space="preserve"> </w:t>
      </w:r>
      <w:r w:rsidR="71C4434A">
        <w:t xml:space="preserve"> </w:t>
      </w:r>
      <w:r w:rsidR="7BC44FE8">
        <w:t xml:space="preserve"> </w:t>
      </w:r>
      <w:r w:rsidR="48AA6542">
        <w:t xml:space="preserve"> </w:t>
      </w:r>
      <w:r w:rsidR="1A3626F5">
        <w:t xml:space="preserve"> </w:t>
      </w:r>
      <w:r>
        <w:t xml:space="preserve"> </w:t>
      </w:r>
    </w:p>
    <w:p w14:paraId="533F79A3" w14:textId="35015680" w:rsidR="78780988" w:rsidRDefault="78780988" w:rsidP="0109DE76">
      <w:pPr>
        <w:spacing w:line="288" w:lineRule="auto"/>
      </w:pPr>
      <w:r>
        <w:t>W zakresie przedmiotowego wydania CeZ udostępnia dla potrzeb</w:t>
      </w:r>
      <w:r w:rsidR="5AF67FA8">
        <w:t xml:space="preserve"> testów komunikacji środowisko integracyjne systemu P1, wraz z usługami </w:t>
      </w:r>
      <w:r w:rsidR="6E003E9C">
        <w:t xml:space="preserve">karty profilaktycznego badania </w:t>
      </w:r>
      <w:r w:rsidR="72CCF7A4">
        <w:t>ucznia</w:t>
      </w:r>
      <w:r w:rsidR="7D1A9118">
        <w:t>, pełnym mechanizmem uwierzytelnienia wywołania usług sieciowych oraz weryfikacją podpisów elektronicznych.</w:t>
      </w:r>
      <w:r w:rsidR="72CCF7A4">
        <w:t xml:space="preserve"> </w:t>
      </w:r>
    </w:p>
    <w:p w14:paraId="68BC6F3B" w14:textId="77777777" w:rsidR="00E46697" w:rsidRPr="00C93E94" w:rsidRDefault="00E46697" w:rsidP="00911709">
      <w:pPr>
        <w:spacing w:line="288" w:lineRule="auto"/>
      </w:pPr>
      <w:r w:rsidRPr="00C93E94">
        <w:t xml:space="preserve">Projekt P1 został wskazany do sfinansowania ze środków Unii Europejskiej w ramach 2 osi priorytetowej Programu Operacyjnego Polska Cyfrowa działanie 2.1 </w:t>
      </w:r>
      <w:r w:rsidRPr="00C93E94">
        <w:rPr>
          <w:i/>
        </w:rPr>
        <w:t>Wysoka dostępność e-usług publicznych</w:t>
      </w:r>
      <w:r w:rsidRPr="00C93E94">
        <w:t>.</w:t>
      </w:r>
    </w:p>
    <w:p w14:paraId="20042398" w14:textId="77777777" w:rsidR="00E46697" w:rsidRPr="00C93E94" w:rsidRDefault="00E46697" w:rsidP="00911709">
      <w:pPr>
        <w:spacing w:line="288" w:lineRule="auto"/>
      </w:pPr>
    </w:p>
    <w:p w14:paraId="59D64D0B" w14:textId="77777777" w:rsidR="00E46697" w:rsidRPr="00C93E94" w:rsidRDefault="00E46697" w:rsidP="00911709">
      <w:pPr>
        <w:spacing w:line="288" w:lineRule="auto"/>
      </w:pPr>
    </w:p>
    <w:p w14:paraId="7C8286D2" w14:textId="6D3CD7A8" w:rsidR="0109DE76" w:rsidRDefault="0109DE76" w:rsidP="0109DE76">
      <w:pPr>
        <w:spacing w:line="288" w:lineRule="auto"/>
      </w:pPr>
    </w:p>
    <w:p w14:paraId="63834788" w14:textId="2BD92FA9" w:rsidR="0109DE76" w:rsidRDefault="0109DE76" w:rsidP="0109DE76">
      <w:pPr>
        <w:spacing w:line="288" w:lineRule="auto"/>
      </w:pPr>
    </w:p>
    <w:p w14:paraId="1BE4ECFD" w14:textId="699D5A57" w:rsidR="0109DE76" w:rsidRDefault="0109DE76" w:rsidP="0109DE76">
      <w:pPr>
        <w:spacing w:line="288" w:lineRule="auto"/>
      </w:pPr>
    </w:p>
    <w:p w14:paraId="2E78EC72" w14:textId="2EB7DAE2" w:rsidR="0109DE76" w:rsidRDefault="0109DE76" w:rsidP="0109DE76">
      <w:pPr>
        <w:spacing w:line="288" w:lineRule="auto"/>
      </w:pPr>
    </w:p>
    <w:p w14:paraId="5337A548" w14:textId="2D8A562B" w:rsidR="0109DE76" w:rsidRDefault="0109DE76" w:rsidP="0109DE76">
      <w:pPr>
        <w:spacing w:line="288" w:lineRule="auto"/>
      </w:pPr>
    </w:p>
    <w:p w14:paraId="1BBF3C58" w14:textId="3AEC030D" w:rsidR="0109DE76" w:rsidRDefault="0109DE76" w:rsidP="0109DE76">
      <w:pPr>
        <w:spacing w:line="288" w:lineRule="auto"/>
      </w:pPr>
    </w:p>
    <w:p w14:paraId="0D567C23" w14:textId="6A1E92F6" w:rsidR="00E46697" w:rsidRPr="00C93E94" w:rsidRDefault="5EC85369">
      <w:pPr>
        <w:pStyle w:val="Nagwek1"/>
        <w:spacing w:line="288" w:lineRule="auto"/>
      </w:pPr>
      <w:bookmarkStart w:id="28" w:name="_Toc487461980"/>
      <w:bookmarkStart w:id="29" w:name="_Toc501107020"/>
      <w:bookmarkStart w:id="30" w:name="_Toc1402456"/>
      <w:bookmarkStart w:id="31" w:name="_Toc49411551"/>
      <w:bookmarkStart w:id="32" w:name="_Toc121491334"/>
      <w:bookmarkStart w:id="33" w:name="_Toc163038480"/>
      <w:r>
        <w:lastRenderedPageBreak/>
        <w:t>Dostęp do systemu P1</w:t>
      </w:r>
      <w:bookmarkEnd w:id="28"/>
      <w:bookmarkEnd w:id="29"/>
      <w:bookmarkEnd w:id="30"/>
      <w:bookmarkEnd w:id="31"/>
      <w:bookmarkEnd w:id="32"/>
      <w:bookmarkEnd w:id="33"/>
    </w:p>
    <w:p w14:paraId="49E4F5B9" w14:textId="5917A8BF" w:rsidR="00E46697" w:rsidRPr="00C93E94" w:rsidRDefault="00E46697" w:rsidP="00911709">
      <w:pPr>
        <w:spacing w:line="288" w:lineRule="auto"/>
      </w:pPr>
      <w:r w:rsidRPr="00C93E94">
        <w:t xml:space="preserve">Dostęp do środowiska integracyjnego P1 przydzielany jest Wnioskodawcom, na podstawie złożonego do </w:t>
      </w:r>
      <w:r w:rsidR="007D5944">
        <w:t>C</w:t>
      </w:r>
      <w:r w:rsidR="00E847AB">
        <w:t>e</w:t>
      </w:r>
      <w:r w:rsidR="007D5944">
        <w:t>Z</w:t>
      </w:r>
      <w:r w:rsidRPr="00C93E94">
        <w:t xml:space="preserve"> wniosku, opracowanego według szablonu stanowiącego załącznik do przedmiotowego dokumentu. </w:t>
      </w:r>
    </w:p>
    <w:p w14:paraId="6FB39E15" w14:textId="77777777" w:rsidR="00E46697" w:rsidRPr="00C93E94" w:rsidRDefault="00E46697" w:rsidP="00911709">
      <w:pPr>
        <w:spacing w:line="288" w:lineRule="auto"/>
      </w:pPr>
      <w:r w:rsidRPr="00C93E94">
        <w:t>Dane dostępowe do środowiska integracyjnego P1 to zestaw testowych certyfikatów cyfrowych wydanych przez Centrum Certyfikacji P1, na podstawie których identyfikowane będzie źródło komunikatu. W certyfikacie zawarto testowy identyfikator biznesowy pomiotu (Usługodawcy), który powinien być przekazywany w kontekście wywołania operacji usług sieciowych.</w:t>
      </w:r>
    </w:p>
    <w:p w14:paraId="58C490B3" w14:textId="64990657" w:rsidR="00E46697" w:rsidRPr="00C93E94" w:rsidRDefault="66C791B0" w:rsidP="00C77260">
      <w:pPr>
        <w:pStyle w:val="Nagwek2"/>
      </w:pPr>
      <w:bookmarkStart w:id="34" w:name="_Toc487461981"/>
      <w:bookmarkStart w:id="35" w:name="_Toc501107021"/>
      <w:bookmarkStart w:id="36" w:name="_Toc1402457"/>
      <w:bookmarkStart w:id="37" w:name="_Toc49411552"/>
      <w:bookmarkStart w:id="38" w:name="_Toc121491335"/>
      <w:bookmarkStart w:id="39" w:name="_Toc163038481"/>
      <w:r>
        <w:t>Opis środowiska integracyjnego</w:t>
      </w:r>
      <w:bookmarkEnd w:id="34"/>
      <w:bookmarkEnd w:id="35"/>
      <w:bookmarkEnd w:id="36"/>
      <w:bookmarkEnd w:id="37"/>
      <w:bookmarkEnd w:id="38"/>
      <w:bookmarkEnd w:id="39"/>
    </w:p>
    <w:p w14:paraId="07F013A6" w14:textId="707FDCA6" w:rsidR="00E46697" w:rsidRPr="00C93E94" w:rsidRDefault="3DAF4B81" w:rsidP="0109DE76">
      <w:pPr>
        <w:spacing w:line="288" w:lineRule="auto"/>
      </w:pPr>
      <w:r>
        <w:t>Na środowisku integracyjnym utrzymywane są komponenty systemu P1 w wersji przeznaczonej dla dostawców oprogramowania, którzy pracują nad dostosowaniem swoich systemów informatycznych do funkcjonalności wytwarzanej w obszarze</w:t>
      </w:r>
      <w:r w:rsidR="108AF66A">
        <w:t xml:space="preserve"> medycyny szkolnej</w:t>
      </w:r>
      <w:r>
        <w:t xml:space="preserve"> (systemy podmiotów leczniczych). </w:t>
      </w:r>
      <w:r w:rsidRPr="0109DE76">
        <w:t xml:space="preserve">Środowisko zasilone jest danymi testowymi pozwalającymi na przeprowadzenie testów komunikacji systemu P1 z Systemami zewnętrznymi.  </w:t>
      </w:r>
    </w:p>
    <w:p w14:paraId="202E7B02" w14:textId="6A5FD089" w:rsidR="00E46697" w:rsidRPr="00C93E94" w:rsidRDefault="007D5944" w:rsidP="00911709">
      <w:pPr>
        <w:spacing w:line="288" w:lineRule="auto"/>
      </w:pPr>
      <w:r>
        <w:t>C</w:t>
      </w:r>
      <w:r w:rsidR="00025E37">
        <w:t>e</w:t>
      </w:r>
      <w:r>
        <w:t>Z</w:t>
      </w:r>
      <w:r w:rsidR="00E46697" w:rsidRPr="00C93E94">
        <w:t xml:space="preserve"> 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wymagają powiadamiania Wnioskodawców. W przypadku długotrwałych niedostępności </w:t>
      </w:r>
      <w:r>
        <w:t>C</w:t>
      </w:r>
      <w:r w:rsidR="00025E37">
        <w:t>e</w:t>
      </w:r>
      <w:r>
        <w:t>Z</w:t>
      </w:r>
      <w:r w:rsidR="00E46697" w:rsidRPr="00C93E94">
        <w:t xml:space="preserve"> będzie informował o planowanym czasie niedostępności na własnej stronie internetowej.</w:t>
      </w:r>
    </w:p>
    <w:p w14:paraId="3231BBF1" w14:textId="77777777" w:rsidR="00E46697" w:rsidRPr="00C93E94" w:rsidRDefault="3DAF4B81" w:rsidP="00911709">
      <w:pPr>
        <w:spacing w:line="288" w:lineRule="auto"/>
        <w:rPr>
          <w:u w:val="single"/>
        </w:rPr>
      </w:pPr>
      <w:r w:rsidRPr="0109DE76">
        <w:rPr>
          <w:u w:val="single"/>
        </w:rPr>
        <w:t>Na środowisku integracyjnym systemu P1 nie są przechowywane dane osobowe, dane medyczne czy inne dane wrażliwe.</w:t>
      </w:r>
    </w:p>
    <w:p w14:paraId="2A8F8A16" w14:textId="4A428C2E" w:rsidR="00E46697" w:rsidRPr="000366C5" w:rsidRDefault="045FCFE4" w:rsidP="000366C5">
      <w:pPr>
        <w:spacing w:line="288" w:lineRule="auto"/>
      </w:pPr>
      <w:r>
        <w:t>System P1 przyjmuje i przetwarza dokumenty XML zgodne z PIK HL7 CDA 1.</w:t>
      </w:r>
      <w:r w:rsidR="4A454539">
        <w:t>3</w:t>
      </w:r>
      <w:r>
        <w:t xml:space="preserve">.2. </w:t>
      </w:r>
    </w:p>
    <w:p w14:paraId="452B4ACF" w14:textId="7578B9BB" w:rsidR="0109DE76" w:rsidRDefault="0109DE76" w:rsidP="0109DE76">
      <w:pPr>
        <w:spacing w:line="288" w:lineRule="auto"/>
      </w:pPr>
    </w:p>
    <w:p w14:paraId="7EDA5436" w14:textId="2D2C656F" w:rsidR="0109DE76" w:rsidRDefault="0109DE76" w:rsidP="0109DE76">
      <w:pPr>
        <w:spacing w:line="288" w:lineRule="auto"/>
      </w:pPr>
    </w:p>
    <w:p w14:paraId="5FB148E1" w14:textId="0A8409AE" w:rsidR="00E46697" w:rsidRPr="00C93E94" w:rsidRDefault="66C791B0" w:rsidP="00C77260">
      <w:pPr>
        <w:pStyle w:val="Nagwek2"/>
      </w:pPr>
      <w:bookmarkStart w:id="40" w:name="_Toc49411553"/>
      <w:bookmarkStart w:id="41" w:name="_Toc121491336"/>
      <w:bookmarkStart w:id="42" w:name="_Toc487461982"/>
      <w:bookmarkStart w:id="43" w:name="_Toc501107022"/>
      <w:bookmarkStart w:id="44" w:name="_Toc1402458"/>
      <w:bookmarkStart w:id="45" w:name="_Toc163038482"/>
      <w:r>
        <w:lastRenderedPageBreak/>
        <w:t>Zakres informacyjny wniosku o dostęp do środowiska integracyjnego</w:t>
      </w:r>
      <w:bookmarkEnd w:id="40"/>
      <w:bookmarkEnd w:id="41"/>
      <w:bookmarkEnd w:id="45"/>
      <w:r>
        <w:t xml:space="preserve"> </w:t>
      </w:r>
      <w:bookmarkEnd w:id="42"/>
      <w:bookmarkEnd w:id="43"/>
      <w:bookmarkEnd w:id="44"/>
    </w:p>
    <w:p w14:paraId="2F45C63E" w14:textId="77777777" w:rsidR="00E46697" w:rsidRPr="00C93E94" w:rsidRDefault="00E46697" w:rsidP="00911709">
      <w:pPr>
        <w:spacing w:line="288" w:lineRule="auto"/>
      </w:pPr>
      <w:r w:rsidRPr="00C93E94">
        <w:t>Wzór wniosku o dostęp do środowiska integracyjnego systemu P1 zawiera załącznik nr 1. Zakres informacyjny wniosku obejmuje:</w:t>
      </w:r>
    </w:p>
    <w:p w14:paraId="22D2FE95" w14:textId="77777777" w:rsidR="00E46697" w:rsidRPr="00C93E94" w:rsidRDefault="00E46697" w:rsidP="00EF17A0">
      <w:pPr>
        <w:pStyle w:val="Numerowaniepoz1"/>
      </w:pPr>
      <w:r w:rsidRPr="00C93E94">
        <w:t>Dane podmiotu, który wnioskuje o dostęp.</w:t>
      </w:r>
    </w:p>
    <w:p w14:paraId="137D6D9A" w14:textId="77777777" w:rsidR="00E46697" w:rsidRPr="00C93E94" w:rsidRDefault="00E46697" w:rsidP="00EF17A0">
      <w:pPr>
        <w:pStyle w:val="Numerowaniepoz1"/>
      </w:pPr>
      <w:r w:rsidRPr="00C93E94">
        <w:t>Wskazanie w jakiej roli podmiot będzie komunikował się z systemem P1</w:t>
      </w:r>
      <w:r w:rsidRPr="00C93E94">
        <w:rPr>
          <w:vertAlign w:val="superscript"/>
        </w:rPr>
        <w:footnoteReference w:id="2"/>
      </w:r>
      <w:r w:rsidRPr="00C93E94">
        <w:t xml:space="preserve"> (na formularzu dostępne do wyboru role: „</w:t>
      </w:r>
      <w:r w:rsidRPr="00C93E94">
        <w:rPr>
          <w:b/>
        </w:rPr>
        <w:t>System zewnętrzny apteki</w:t>
      </w:r>
      <w:r w:rsidRPr="00C93E94">
        <w:t>”</w:t>
      </w:r>
      <w:r w:rsidRPr="00C93E94">
        <w:rPr>
          <w:rStyle w:val="Odwoanieprzypisudolnego"/>
        </w:rPr>
        <w:footnoteReference w:id="3"/>
      </w:r>
      <w:r w:rsidRPr="00C93E94">
        <w:t xml:space="preserve"> oraz „</w:t>
      </w:r>
      <w:r w:rsidRPr="00C93E94">
        <w:rPr>
          <w:b/>
        </w:rPr>
        <w:t>System zewnętrzny podmiotu leczniczego</w:t>
      </w:r>
      <w:r w:rsidRPr="00C93E94">
        <w:t>”</w:t>
      </w:r>
      <w:r w:rsidRPr="00C93E94">
        <w:rPr>
          <w:rStyle w:val="Odwoanieprzypisudolnego"/>
        </w:rPr>
        <w:footnoteReference w:id="4"/>
      </w:r>
      <w:r w:rsidRPr="00C93E94">
        <w:t>).</w:t>
      </w:r>
    </w:p>
    <w:p w14:paraId="4DE26DC2" w14:textId="497043A3" w:rsidR="00E46697" w:rsidRPr="00C93E94" w:rsidRDefault="00E46697" w:rsidP="00EF17A0">
      <w:pPr>
        <w:pStyle w:val="Numerowaniepoz1"/>
      </w:pPr>
      <w:r w:rsidRPr="00C93E94">
        <w:t xml:space="preserve">Wskazanie adresu email, na który przekazane zostaną dane uwierzytelniające wygenerowane po stronie </w:t>
      </w:r>
      <w:r w:rsidR="007D5944">
        <w:t>C</w:t>
      </w:r>
      <w:r w:rsidR="00D30E37">
        <w:t>e</w:t>
      </w:r>
      <w:r w:rsidR="007D5944">
        <w:t>Z</w:t>
      </w:r>
      <w:r w:rsidRPr="00C93E94">
        <w:t>, oraz który zostanie wykorzystany d</w:t>
      </w:r>
      <w:r w:rsidR="00F7455D">
        <w:t xml:space="preserve">o innej niezbędnej komunikacji </w:t>
      </w:r>
      <w:r w:rsidRPr="00C93E94">
        <w:t>z podmiotem.</w:t>
      </w:r>
    </w:p>
    <w:p w14:paraId="029989E4" w14:textId="77777777" w:rsidR="00E46697" w:rsidRPr="00C93E94" w:rsidRDefault="00E46697" w:rsidP="00EF17A0">
      <w:pPr>
        <w:pStyle w:val="Numerowaniepoz1"/>
      </w:pPr>
      <w:r w:rsidRPr="00C93E94">
        <w:t>Wskazanie numeru telefonu komórkowego, na który poprzez SMS przekazane zostaną hasła niezbędne do odblokowania danych uwierzytelniających.</w:t>
      </w:r>
    </w:p>
    <w:p w14:paraId="574B9E35" w14:textId="77777777" w:rsidR="00E46697" w:rsidRPr="00C93E94" w:rsidRDefault="00E46697" w:rsidP="00EF17A0">
      <w:pPr>
        <w:pStyle w:val="Numerowaniepoz1"/>
      </w:pPr>
      <w:r w:rsidRPr="00C93E94">
        <w:t>Akceptację zasad korzystania ze środowiska integracyjnego.</w:t>
      </w:r>
    </w:p>
    <w:p w14:paraId="0B0141CF" w14:textId="77777777" w:rsidR="00E46697" w:rsidRPr="00C93E94" w:rsidRDefault="00E46697" w:rsidP="00EF17A0">
      <w:pPr>
        <w:pStyle w:val="Numerowaniepoz1"/>
      </w:pPr>
      <w:r w:rsidRPr="00C93E94">
        <w:t>Podpis osoby reprezentującej Wnioskodawcę. Podpis może być wykonany w postaci elektronicznej.</w:t>
      </w:r>
    </w:p>
    <w:p w14:paraId="4A46518E" w14:textId="77777777" w:rsidR="00E46697" w:rsidRPr="00C93E94" w:rsidRDefault="00E46697" w:rsidP="00911709">
      <w:pPr>
        <w:spacing w:line="288" w:lineRule="auto"/>
      </w:pPr>
    </w:p>
    <w:p w14:paraId="06B386A3" w14:textId="77777777" w:rsidR="00E46697" w:rsidRPr="00C93E94" w:rsidRDefault="00E46697" w:rsidP="00911709">
      <w:pPr>
        <w:spacing w:line="288" w:lineRule="auto"/>
      </w:pPr>
      <w:r w:rsidRPr="00C93E94">
        <w:t>UWAGA:</w:t>
      </w:r>
    </w:p>
    <w:p w14:paraId="3040CAB8" w14:textId="77777777" w:rsidR="00E46697" w:rsidRPr="00C93E94" w:rsidRDefault="00E46697" w:rsidP="00911709">
      <w:pPr>
        <w:spacing w:line="288" w:lineRule="auto"/>
      </w:pPr>
      <w:r w:rsidRPr="00C93E94">
        <w:t xml:space="preserve">Na środowisku produkcyjnym systemu P1 w ramach wnioskowania o nadanie uprawnień będzie wymagane załączenie do wniosku posiadanych przez Usługodawcę certyfikatów klucza publicznego do komunikacji z systemami e-Zdrowie lub plików CSR (żądanie certyfikacyjne dla certyfikatów do uwierzytelnienia systemu oraz uwierzytelnienia danych). W przypadku aptek i punktów aptecznych wnioski będą składane przez udostępniony w ramach </w:t>
      </w:r>
      <w:r w:rsidRPr="00C93E94">
        <w:lastRenderedPageBreak/>
        <w:t>P1 formularz Systemu Obsługi Wniosków (SOW), zaś podmioty wykonujące działalność leczniczą poprzez formularz w ramach rejestru RPWDL.</w:t>
      </w:r>
    </w:p>
    <w:p w14:paraId="40ADD4D4" w14:textId="77777777" w:rsidR="00E46697" w:rsidRPr="00C93E94" w:rsidRDefault="00E46697" w:rsidP="00911709">
      <w:pPr>
        <w:spacing w:line="288" w:lineRule="auto"/>
      </w:pPr>
      <w:r w:rsidRPr="00C93E94">
        <w:t xml:space="preserve">W przypadku konieczności wygenerowania certyfikatów klucza publicznego na potrzeby zabezpieczenia komunikacji z Systemem P1 do wniosków o dostęp do P1 muszą zostać dołączone żądania wygenerowania certyfikatów CSR (ang. Certificate Signing Request). </w:t>
      </w:r>
    </w:p>
    <w:p w14:paraId="67CA96A4" w14:textId="77777777" w:rsidR="00E46697" w:rsidRPr="00C93E94" w:rsidRDefault="00E46697" w:rsidP="00911709">
      <w:pPr>
        <w:spacing w:line="288" w:lineRule="auto"/>
      </w:pPr>
      <w:r w:rsidRPr="00C93E94">
        <w:t xml:space="preserve">Pliki z żądaniami CSR mogą zostać wygenerowane za pomocą publicznie dostępnych narzędzi np. </w:t>
      </w:r>
      <w:r w:rsidRPr="00C93E94">
        <w:rPr>
          <w:b/>
        </w:rPr>
        <w:t>java keytool, portecle, openssl</w:t>
      </w:r>
      <w:r w:rsidRPr="00C93E94">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14:paraId="6201F24F" w14:textId="77777777" w:rsidR="00E46697" w:rsidRPr="00C93E94" w:rsidRDefault="00E46697">
      <w:pPr>
        <w:pStyle w:val="Akapitzlist"/>
        <w:numPr>
          <w:ilvl w:val="0"/>
          <w:numId w:val="42"/>
        </w:numPr>
        <w:spacing w:line="288" w:lineRule="auto"/>
        <w:rPr>
          <w:rFonts w:ascii="Arial" w:hAnsi="Arial" w:cs="Arial"/>
        </w:rPr>
      </w:pPr>
      <w:r w:rsidRPr="00C93E94">
        <w:rPr>
          <w:rFonts w:ascii="Arial" w:hAnsi="Arial" w:cs="Arial"/>
        </w:rPr>
        <w:t>format: PKCS#10</w:t>
      </w:r>
      <w:r w:rsidR="00383A1E">
        <w:rPr>
          <w:rFonts w:ascii="Arial" w:hAnsi="Arial" w:cs="Arial"/>
        </w:rPr>
        <w:t>;</w:t>
      </w:r>
    </w:p>
    <w:p w14:paraId="7FB9ADA4" w14:textId="77777777" w:rsidR="00E46697" w:rsidRPr="00C93E94" w:rsidRDefault="00E46697">
      <w:pPr>
        <w:pStyle w:val="Akapitzlist"/>
        <w:numPr>
          <w:ilvl w:val="0"/>
          <w:numId w:val="42"/>
        </w:numPr>
        <w:spacing w:line="288" w:lineRule="auto"/>
        <w:rPr>
          <w:rFonts w:ascii="Arial" w:hAnsi="Arial" w:cs="Arial"/>
        </w:rPr>
      </w:pPr>
      <w:r w:rsidRPr="00C93E94">
        <w:rPr>
          <w:rFonts w:ascii="Arial" w:hAnsi="Arial" w:cs="Arial"/>
        </w:rPr>
        <w:t>kodowanie: PEM</w:t>
      </w:r>
      <w:r w:rsidR="00383A1E">
        <w:rPr>
          <w:rFonts w:ascii="Arial" w:hAnsi="Arial" w:cs="Arial"/>
        </w:rPr>
        <w:t>;</w:t>
      </w:r>
    </w:p>
    <w:p w14:paraId="114770D4" w14:textId="77777777" w:rsidR="00E46697" w:rsidRPr="00C93E94" w:rsidRDefault="00E46697">
      <w:pPr>
        <w:pStyle w:val="Akapitzlist"/>
        <w:numPr>
          <w:ilvl w:val="0"/>
          <w:numId w:val="42"/>
        </w:numPr>
        <w:spacing w:line="288" w:lineRule="auto"/>
        <w:rPr>
          <w:rFonts w:ascii="Arial" w:hAnsi="Arial" w:cs="Arial"/>
        </w:rPr>
      </w:pPr>
      <w:r w:rsidRPr="00C93E94">
        <w:rPr>
          <w:rFonts w:ascii="Arial" w:hAnsi="Arial" w:cs="Arial"/>
        </w:rPr>
        <w:t>algorytm: SHA512withRSA</w:t>
      </w:r>
      <w:r w:rsidR="00383A1E">
        <w:rPr>
          <w:rFonts w:ascii="Arial" w:hAnsi="Arial" w:cs="Arial"/>
        </w:rPr>
        <w:t>;</w:t>
      </w:r>
    </w:p>
    <w:p w14:paraId="7CC03F6B" w14:textId="77777777" w:rsidR="00E46697" w:rsidRPr="00C93E94" w:rsidRDefault="00E46697">
      <w:pPr>
        <w:pStyle w:val="Akapitzlist"/>
        <w:numPr>
          <w:ilvl w:val="0"/>
          <w:numId w:val="42"/>
        </w:numPr>
        <w:spacing w:line="288" w:lineRule="auto"/>
        <w:rPr>
          <w:rFonts w:ascii="Arial" w:hAnsi="Arial" w:cs="Arial"/>
        </w:rPr>
      </w:pPr>
      <w:r w:rsidRPr="00C93E94">
        <w:rPr>
          <w:rFonts w:ascii="Arial" w:hAnsi="Arial" w:cs="Arial"/>
        </w:rPr>
        <w:t>klucz: RSA (2048 bitów)</w:t>
      </w:r>
      <w:r w:rsidR="00383A1E">
        <w:rPr>
          <w:rFonts w:ascii="Arial" w:hAnsi="Arial" w:cs="Arial"/>
        </w:rPr>
        <w:t>;</w:t>
      </w:r>
    </w:p>
    <w:p w14:paraId="764DD3DE" w14:textId="77777777" w:rsidR="00E46697" w:rsidRPr="00C93E94" w:rsidRDefault="00E46697">
      <w:pPr>
        <w:pStyle w:val="Akapitzlist"/>
        <w:numPr>
          <w:ilvl w:val="0"/>
          <w:numId w:val="42"/>
        </w:numPr>
        <w:spacing w:line="288" w:lineRule="auto"/>
        <w:rPr>
          <w:rFonts w:ascii="Arial" w:hAnsi="Arial" w:cs="Arial"/>
        </w:rPr>
      </w:pPr>
      <w:r w:rsidRPr="00C93E94">
        <w:rPr>
          <w:rFonts w:ascii="Arial" w:hAnsi="Arial" w:cs="Arial"/>
        </w:rPr>
        <w:t>podmiot (subject): nazwa dowolna ułatwiająca wnioskującemu identyfikację przeznaczenia par kluczy (wyjaśnienie poniżej)</w:t>
      </w:r>
      <w:r w:rsidR="00383A1E">
        <w:rPr>
          <w:rFonts w:ascii="Arial" w:hAnsi="Arial" w:cs="Arial"/>
        </w:rPr>
        <w:t>;</w:t>
      </w:r>
    </w:p>
    <w:p w14:paraId="22C5F059" w14:textId="77777777" w:rsidR="00E46697" w:rsidRPr="00C93E94" w:rsidRDefault="00E46697" w:rsidP="00911709">
      <w:pPr>
        <w:spacing w:line="288" w:lineRule="auto"/>
      </w:pPr>
      <w:r w:rsidRPr="00C93E94">
        <w:t>Wartość dla nazwy wyróżniającej podmiotu (Subject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14:paraId="1EA2542F" w14:textId="72B2DC98" w:rsidR="00E46697" w:rsidRPr="00C93E94" w:rsidRDefault="66C791B0" w:rsidP="00C77260">
      <w:pPr>
        <w:pStyle w:val="Nagwek2"/>
      </w:pPr>
      <w:bookmarkStart w:id="46" w:name="_Toc487461983"/>
      <w:bookmarkStart w:id="47" w:name="_Toc501107023"/>
      <w:bookmarkStart w:id="48" w:name="_Toc1402459"/>
      <w:bookmarkStart w:id="49" w:name="_Toc49411554"/>
      <w:bookmarkStart w:id="50" w:name="_Toc121491337"/>
      <w:bookmarkStart w:id="51" w:name="_Toc163038483"/>
      <w:r>
        <w:t>Przebieg procesu nadawania dostępu do środowiska integracyjnego P1</w:t>
      </w:r>
      <w:bookmarkEnd w:id="46"/>
      <w:bookmarkEnd w:id="47"/>
      <w:bookmarkEnd w:id="48"/>
      <w:bookmarkEnd w:id="49"/>
      <w:bookmarkEnd w:id="50"/>
      <w:bookmarkEnd w:id="51"/>
    </w:p>
    <w:p w14:paraId="54845E59" w14:textId="5F577E1B" w:rsidR="00E46697" w:rsidRPr="00C93E94" w:rsidRDefault="00E46697" w:rsidP="00911709">
      <w:pPr>
        <w:spacing w:line="288" w:lineRule="auto"/>
      </w:pPr>
      <w:r w:rsidRPr="00C93E94">
        <w:t xml:space="preserve">Nadanie dostępu do środowiska integracyjnego P1 wymaga przekazania do </w:t>
      </w:r>
      <w:r w:rsidR="007D5944">
        <w:t>C</w:t>
      </w:r>
      <w:r w:rsidR="00025E37">
        <w:t>e</w:t>
      </w:r>
      <w:r w:rsidR="007D5944">
        <w:t>Z</w:t>
      </w:r>
      <w:r w:rsidRPr="00C93E94">
        <w:t xml:space="preserve"> stosownego wniosku, a następnie po jego pozytywnej weryfikacji następuje: </w:t>
      </w:r>
    </w:p>
    <w:p w14:paraId="75245CE9" w14:textId="77777777" w:rsidR="00E46697" w:rsidRPr="00C93E94" w:rsidRDefault="00E46697" w:rsidP="00EF17A0">
      <w:pPr>
        <w:pStyle w:val="Numerowaniepoz1"/>
        <w:numPr>
          <w:ilvl w:val="0"/>
          <w:numId w:val="24"/>
        </w:numPr>
      </w:pPr>
      <w:r w:rsidRPr="00C93E94">
        <w:t xml:space="preserve">Wygenerowanie dla Wnioskodawcy kompletu kluczy i certyfikatów do zabezpieczania </w:t>
      </w:r>
      <w:r w:rsidRPr="00C93E94">
        <w:br/>
        <w:t>w warstwie TLS oraz WS-Security.</w:t>
      </w:r>
    </w:p>
    <w:p w14:paraId="0F0D5C05" w14:textId="77777777" w:rsidR="00E46697" w:rsidRPr="00C93E94" w:rsidRDefault="00E46697" w:rsidP="00EF17A0">
      <w:pPr>
        <w:pStyle w:val="Numerowaniepoz1"/>
        <w:numPr>
          <w:ilvl w:val="0"/>
          <w:numId w:val="24"/>
        </w:numPr>
      </w:pPr>
      <w:r w:rsidRPr="00C93E94">
        <w:t>Nadanie Wnioskodawcy unikalnego numeru – jest to odpowiednik numeru identyfikacyjnego nadawanego Usługodawcom w produkcyjnym systemie P1.</w:t>
      </w:r>
    </w:p>
    <w:p w14:paraId="0E8FEB95" w14:textId="77777777" w:rsidR="00E46697" w:rsidRPr="00C93E94" w:rsidRDefault="00E46697" w:rsidP="00EF17A0">
      <w:pPr>
        <w:pStyle w:val="Numerowaniepoz1"/>
        <w:numPr>
          <w:ilvl w:val="0"/>
          <w:numId w:val="24"/>
        </w:numPr>
      </w:pPr>
      <w:r w:rsidRPr="00C93E94">
        <w:t>Przekazanie Wnioskodawcy kluczy i certyfikatów do zabezpieczenia komunikacji w warstwie TLS i WS-Security, oraz informacji niezbędnych do przeprowadzenia integracji ze środowiskiem integracyjnym systemu P1.</w:t>
      </w:r>
    </w:p>
    <w:p w14:paraId="424D7CB5" w14:textId="77777777" w:rsidR="00E46697" w:rsidRPr="00C93E94" w:rsidRDefault="00E46697" w:rsidP="00EF17A0">
      <w:pPr>
        <w:pStyle w:val="Numerowaniepoz1"/>
        <w:numPr>
          <w:ilvl w:val="0"/>
          <w:numId w:val="24"/>
        </w:numPr>
      </w:pPr>
      <w:r w:rsidRPr="00C93E94">
        <w:lastRenderedPageBreak/>
        <w:t>Przekazanie hasła do odblokowania danych uwierzytelniających.</w:t>
      </w:r>
    </w:p>
    <w:p w14:paraId="31B613D5" w14:textId="77777777" w:rsidR="00E46697" w:rsidRPr="00C93E94" w:rsidRDefault="00E46697" w:rsidP="00EF17A0">
      <w:pPr>
        <w:pStyle w:val="Numerowaniepoz1"/>
        <w:numPr>
          <w:ilvl w:val="0"/>
          <w:numId w:val="24"/>
        </w:numPr>
      </w:pPr>
      <w:r w:rsidRPr="00C93E94">
        <w:t>Udostępnienie przykładowych komunikatów żądań i odpowiedzi wraz z zestawem danych testowych.</w:t>
      </w:r>
    </w:p>
    <w:p w14:paraId="31239152" w14:textId="77777777" w:rsidR="00E46697" w:rsidRPr="00C93E94" w:rsidRDefault="00E46697" w:rsidP="00911709">
      <w:pPr>
        <w:spacing w:line="288" w:lineRule="auto"/>
      </w:pPr>
    </w:p>
    <w:p w14:paraId="3C8AC072" w14:textId="1A2C4592" w:rsidR="00E46697" w:rsidRPr="00C93E94" w:rsidRDefault="00E46697" w:rsidP="00911709">
      <w:pPr>
        <w:spacing w:line="288" w:lineRule="auto"/>
      </w:pPr>
      <w:r w:rsidRPr="00C93E94">
        <w:t xml:space="preserve">Szczegółowa procedura wnioskowania o dostęp do środowiska integracyjnego systemu P1 została przedstawiona w rozdz. </w:t>
      </w:r>
      <w:r w:rsidRPr="00C93E94">
        <w:rPr>
          <w:i/>
          <w:color w:val="17365D" w:themeColor="text2" w:themeShade="BF"/>
          <w:u w:val="single"/>
        </w:rPr>
        <w:fldChar w:fldCharType="begin"/>
      </w:r>
      <w:r w:rsidRPr="00C93E94">
        <w:rPr>
          <w:i/>
          <w:color w:val="17365D" w:themeColor="text2" w:themeShade="BF"/>
          <w:u w:val="single"/>
        </w:rPr>
        <w:instrText xml:space="preserve"> REF _Ref484079659 \h  \* MERGEFORMAT </w:instrText>
      </w:r>
      <w:r w:rsidRPr="00C93E94">
        <w:rPr>
          <w:i/>
          <w:color w:val="17365D" w:themeColor="text2" w:themeShade="BF"/>
          <w:u w:val="single"/>
        </w:rPr>
      </w:r>
      <w:r w:rsidRPr="00C93E94">
        <w:rPr>
          <w:i/>
          <w:color w:val="17365D" w:themeColor="text2" w:themeShade="BF"/>
          <w:u w:val="single"/>
        </w:rPr>
        <w:fldChar w:fldCharType="separate"/>
      </w:r>
      <w:r w:rsidR="0087327E" w:rsidRPr="0087327E">
        <w:rPr>
          <w:i/>
          <w:color w:val="17365D" w:themeColor="text2" w:themeShade="BF"/>
          <w:u w:val="single"/>
        </w:rPr>
        <w:t>Procedura nadania uprawnień Usługodawcy</w:t>
      </w:r>
      <w:r w:rsidRPr="00C93E94">
        <w:rPr>
          <w:i/>
          <w:color w:val="17365D" w:themeColor="text2" w:themeShade="BF"/>
          <w:u w:val="single"/>
        </w:rPr>
        <w:fldChar w:fldCharType="end"/>
      </w:r>
      <w:r w:rsidRPr="00C93E94">
        <w:rPr>
          <w:i/>
          <w:color w:val="17365D" w:themeColor="text2" w:themeShade="BF"/>
          <w:u w:val="single"/>
        </w:rPr>
        <w:t>.</w:t>
      </w:r>
    </w:p>
    <w:p w14:paraId="32059E18" w14:textId="2E841042" w:rsidR="00E46697" w:rsidRPr="00C93E94" w:rsidRDefault="5EC85369">
      <w:pPr>
        <w:pStyle w:val="Nagwek1"/>
        <w:spacing w:line="288" w:lineRule="auto"/>
      </w:pPr>
      <w:bookmarkStart w:id="52" w:name="_Toc487461984"/>
      <w:bookmarkStart w:id="53" w:name="_Toc501107024"/>
      <w:bookmarkStart w:id="54" w:name="_Toc1402460"/>
      <w:bookmarkStart w:id="55" w:name="_Toc49411555"/>
      <w:bookmarkStart w:id="56" w:name="_Toc121491338"/>
      <w:bookmarkStart w:id="57" w:name="_Toc163038484"/>
      <w:r>
        <w:lastRenderedPageBreak/>
        <w:t>Dostęp do usług sieciowych</w:t>
      </w:r>
      <w:bookmarkEnd w:id="52"/>
      <w:bookmarkEnd w:id="53"/>
      <w:bookmarkEnd w:id="54"/>
      <w:bookmarkEnd w:id="55"/>
      <w:bookmarkEnd w:id="56"/>
      <w:bookmarkEnd w:id="57"/>
    </w:p>
    <w:p w14:paraId="55B2C544" w14:textId="3956B9A1" w:rsidR="51C7D9DA" w:rsidRDefault="51C7D9DA" w:rsidP="0109DE76">
      <w:pPr>
        <w:spacing w:line="288" w:lineRule="auto"/>
        <w:rPr>
          <w:rFonts w:eastAsia="Arial"/>
          <w:color w:val="000000" w:themeColor="text1"/>
          <w:szCs w:val="22"/>
        </w:rPr>
      </w:pPr>
      <w:r w:rsidRPr="0109DE76">
        <w:rPr>
          <w:rFonts w:eastAsia="Arial"/>
          <w:color w:val="000000" w:themeColor="text1"/>
          <w:szCs w:val="22"/>
        </w:rPr>
        <w:t xml:space="preserve">Wszystkie usługi sieciowe systemu P1 są zabezpieczone z wykorzystaniem mechanizmów </w:t>
      </w:r>
      <w:r>
        <w:br/>
      </w:r>
      <w:r w:rsidRPr="0109DE76">
        <w:rPr>
          <w:rFonts w:eastAsia="Arial"/>
          <w:color w:val="000000" w:themeColor="text1"/>
          <w:szCs w:val="22"/>
        </w:rPr>
        <w:t>WS-Security. System zewnętrzny jest zobowiązany do używania pary certyfikatów wystawionych podmiotowi przez Centrum Certyfikacji P1, tj. certyfikatu do uwierzytelnienia systemu (TLS) i certyfikatu do uwierzytelnienia danych (WS-Security).</w:t>
      </w:r>
    </w:p>
    <w:p w14:paraId="17CBDCCE" w14:textId="78DB8171" w:rsidR="51C7D9DA" w:rsidRDefault="51C7D9DA" w:rsidP="0109DE76">
      <w:pPr>
        <w:spacing w:line="288" w:lineRule="auto"/>
        <w:rPr>
          <w:rFonts w:eastAsia="Arial"/>
          <w:color w:val="000000" w:themeColor="text1"/>
          <w:szCs w:val="22"/>
        </w:rPr>
      </w:pPr>
      <w:r w:rsidRPr="0109DE76">
        <w:rPr>
          <w:rFonts w:eastAsia="Arial"/>
          <w:color w:val="000000" w:themeColor="text1"/>
          <w:szCs w:val="22"/>
        </w:rPr>
        <w:t>Aby korzystać z usług sieciowych systemu P1 należy wykonać następujące czynności:</w:t>
      </w:r>
    </w:p>
    <w:p w14:paraId="2A8857D0" w14:textId="0DDE1636" w:rsidR="51C7D9DA" w:rsidRPr="00EF17A0" w:rsidRDefault="51C7D9DA" w:rsidP="009E42BC">
      <w:pPr>
        <w:pStyle w:val="Numerowaniepoz1"/>
        <w:numPr>
          <w:ilvl w:val="0"/>
          <w:numId w:val="48"/>
        </w:numPr>
        <w:rPr>
          <w:rFonts w:eastAsia="Arial"/>
        </w:rPr>
      </w:pPr>
      <w:r w:rsidRPr="00EF17A0">
        <w:rPr>
          <w:rFonts w:eastAsia="Arial"/>
        </w:rPr>
        <w:t>Utworzyć do systemu P1 bezpieczne połączenie TLS z obustronnym uwierzytelnieniem (wykorzystując certyfikat do uwierzytelnienia systemu).</w:t>
      </w:r>
    </w:p>
    <w:p w14:paraId="4E896F97" w14:textId="5C8A4C4F" w:rsidR="51C7D9DA" w:rsidRDefault="51C7D9DA" w:rsidP="00EF17A0">
      <w:pPr>
        <w:pStyle w:val="Numerowaniepoz1"/>
        <w:rPr>
          <w:rFonts w:eastAsia="Arial"/>
        </w:rPr>
      </w:pPr>
      <w:r w:rsidRPr="59853F21">
        <w:rPr>
          <w:rFonts w:eastAsia="Arial"/>
        </w:rPr>
        <w:t>Przygotować poprawny komunikat XML zgodny z przekazanymi plikami WSDL/XSD.</w:t>
      </w:r>
    </w:p>
    <w:p w14:paraId="2BB12E61" w14:textId="1C8197CD" w:rsidR="51C7D9DA" w:rsidRDefault="51C7D9DA" w:rsidP="00EF17A0">
      <w:pPr>
        <w:pStyle w:val="Numerowaniepoz1"/>
        <w:rPr>
          <w:rFonts w:eastAsia="Arial"/>
        </w:rPr>
      </w:pPr>
      <w:r w:rsidRPr="0109DE76">
        <w:rPr>
          <w:rFonts w:eastAsia="Arial"/>
        </w:rPr>
        <w:t>Przygotować kopertę SOAP z nagłówkiem WS-Security (XML Signature, wykorzystując certyfikat do uwierzytelnienia danych - System P1 wspiera protokół SOAP w wersji 1.1).</w:t>
      </w:r>
    </w:p>
    <w:p w14:paraId="02A1759B" w14:textId="5F32BDB2" w:rsidR="51C7D9DA" w:rsidRDefault="51C7D9DA" w:rsidP="00EF17A0">
      <w:pPr>
        <w:pStyle w:val="Numerowaniepoz1"/>
        <w:rPr>
          <w:rFonts w:eastAsia="Arial"/>
        </w:rPr>
      </w:pPr>
      <w:r w:rsidRPr="0109DE76">
        <w:rPr>
          <w:rFonts w:eastAsia="Arial"/>
        </w:rPr>
        <w:t>Przesłać do systemu P1 komunikat SOAP i odebrać odpowiedź.</w:t>
      </w:r>
    </w:p>
    <w:p w14:paraId="683937FF" w14:textId="0D893437" w:rsidR="51C7D9DA" w:rsidRDefault="51C7D9DA" w:rsidP="00EF17A0">
      <w:pPr>
        <w:pStyle w:val="Numerowaniepoz1"/>
        <w:rPr>
          <w:rFonts w:eastAsia="Arial"/>
        </w:rPr>
      </w:pPr>
      <w:r w:rsidRPr="0109DE76">
        <w:rPr>
          <w:rFonts w:eastAsia="Arial"/>
        </w:rPr>
        <w:t>Zweryfikować w komunikacie odpowiedzi nagłówek WS-Security (system P1 podpisuje odpowiedź).</w:t>
      </w:r>
    </w:p>
    <w:p w14:paraId="5181A92F" w14:textId="4E1C1E85" w:rsidR="51C7D9DA" w:rsidRDefault="51C7D9DA" w:rsidP="00EF17A0">
      <w:pPr>
        <w:pStyle w:val="Numerowaniepoz1"/>
        <w:rPr>
          <w:rFonts w:eastAsia="Arial"/>
        </w:rPr>
      </w:pPr>
      <w:r w:rsidRPr="59853F21">
        <w:rPr>
          <w:rFonts w:eastAsia="Arial"/>
        </w:rPr>
        <w:t>Zinterpretować odpowiedź systemu P1.</w:t>
      </w:r>
    </w:p>
    <w:p w14:paraId="06BDB7C8" w14:textId="05F9542C" w:rsidR="0DE95136" w:rsidRDefault="0DE95136" w:rsidP="00C77260">
      <w:pPr>
        <w:pStyle w:val="Nagwek2"/>
        <w:rPr>
          <w:rFonts w:eastAsia="Arial"/>
        </w:rPr>
      </w:pPr>
      <w:bookmarkStart w:id="58" w:name="_Toc121491339"/>
      <w:bookmarkStart w:id="59" w:name="_Toc163038485"/>
      <w:r w:rsidRPr="0109DE76">
        <w:rPr>
          <w:rFonts w:eastAsia="Arial"/>
        </w:rPr>
        <w:t>Warunki uzyskania dostępu do usług</w:t>
      </w:r>
      <w:bookmarkEnd w:id="58"/>
      <w:bookmarkEnd w:id="59"/>
    </w:p>
    <w:p w14:paraId="3B566564" w14:textId="02FC00A1" w:rsidR="0DE95136" w:rsidRDefault="0DE95136" w:rsidP="0109DE76">
      <w:pPr>
        <w:spacing w:line="288" w:lineRule="auto"/>
        <w:rPr>
          <w:rFonts w:eastAsia="Arial"/>
          <w:color w:val="000000" w:themeColor="text1"/>
          <w:szCs w:val="22"/>
        </w:rPr>
      </w:pPr>
      <w:r w:rsidRPr="0109DE76">
        <w:rPr>
          <w:rFonts w:eastAsia="Arial"/>
          <w:color w:val="000000" w:themeColor="text1"/>
          <w:szCs w:val="22"/>
        </w:rPr>
        <w:t>Uzyskanie dostępu do usług P1 przez System zewnętrzny wymaga spełnienia wszystkich poniższych warunków:</w:t>
      </w:r>
    </w:p>
    <w:p w14:paraId="1FE62230" w14:textId="15CFDE96" w:rsidR="0DE95136" w:rsidRDefault="0DE95136" w:rsidP="00EF17A0">
      <w:pPr>
        <w:pStyle w:val="Numerowaniepoz1"/>
        <w:numPr>
          <w:ilvl w:val="0"/>
          <w:numId w:val="5"/>
        </w:numPr>
        <w:rPr>
          <w:rFonts w:eastAsia="Arial"/>
        </w:rPr>
      </w:pPr>
      <w:r w:rsidRPr="0109DE76">
        <w:rPr>
          <w:rFonts w:eastAsia="Arial"/>
        </w:rPr>
        <w:t>Szyfrowane połączenie musi być nawiązane z wykorzystaniem certyfikatu do uwierzytelnienia systemu.</w:t>
      </w:r>
    </w:p>
    <w:p w14:paraId="243840E5" w14:textId="5CB12306" w:rsidR="0DE95136" w:rsidRPr="00EF17A0" w:rsidRDefault="0DE95136" w:rsidP="00EF17A0">
      <w:pPr>
        <w:pStyle w:val="Numerowaniepoz1"/>
        <w:numPr>
          <w:ilvl w:val="0"/>
          <w:numId w:val="43"/>
        </w:numPr>
        <w:rPr>
          <w:rFonts w:eastAsia="Arial"/>
        </w:rPr>
      </w:pPr>
      <w:r w:rsidRPr="00EF17A0">
        <w:rPr>
          <w:rFonts w:eastAsia="Arial"/>
        </w:rPr>
        <w:t>Żądanie wysyłane do systemu P1 musi być podpisane ważnym certyfikatem do uwierzytelnienia danych. Podpis musi być zgodny ze specyfikacją WS-Security.</w:t>
      </w:r>
    </w:p>
    <w:p w14:paraId="06F22FD2" w14:textId="10127BDF" w:rsidR="0DE95136" w:rsidRDefault="0DE95136" w:rsidP="00EF17A0">
      <w:pPr>
        <w:pStyle w:val="Numerowaniepoz1"/>
        <w:rPr>
          <w:rFonts w:eastAsia="Arial"/>
        </w:rPr>
      </w:pPr>
      <w:r w:rsidRPr="0109DE76">
        <w:rPr>
          <w:rFonts w:eastAsia="Arial"/>
        </w:rPr>
        <w:t>Usługodawca, w którego kontekście jest wysyłane żądanie musi posiadać własne konto w systemie P1.</w:t>
      </w:r>
    </w:p>
    <w:p w14:paraId="3F1CADF5" w14:textId="0A60F9B1" w:rsidR="0DE95136" w:rsidRDefault="0DE95136" w:rsidP="00EF17A0">
      <w:pPr>
        <w:pStyle w:val="Numerowaniepoz1"/>
        <w:rPr>
          <w:rFonts w:eastAsia="Arial"/>
        </w:rPr>
      </w:pPr>
      <w:r w:rsidRPr="0109DE76">
        <w:rPr>
          <w:rFonts w:eastAsia="Arial"/>
        </w:rPr>
        <w:t>Użyty certyfikat do uwierzytelnienia danych jest przypisany do konta usługodawcy w systemie P1.</w:t>
      </w:r>
    </w:p>
    <w:p w14:paraId="0A20685A" w14:textId="48E43697" w:rsidR="0DE95136" w:rsidRDefault="0DE95136" w:rsidP="00EF17A0">
      <w:pPr>
        <w:pStyle w:val="Numerowaniepoz1"/>
        <w:rPr>
          <w:rFonts w:eastAsia="Arial"/>
        </w:rPr>
      </w:pPr>
      <w:r w:rsidRPr="61FA2D78">
        <w:rPr>
          <w:rFonts w:eastAsia="Arial"/>
        </w:rPr>
        <w:t>Usługodawca posiada przypisane odpowiednie uprawnienie do wykonania wywołanej operacji usługi sieciowej.</w:t>
      </w:r>
    </w:p>
    <w:p w14:paraId="3072871E" w14:textId="7C465252" w:rsidR="0DE95136" w:rsidRDefault="0DE95136" w:rsidP="00C77260">
      <w:pPr>
        <w:pStyle w:val="Nagwek2"/>
        <w:rPr>
          <w:rFonts w:eastAsia="Arial"/>
        </w:rPr>
      </w:pPr>
      <w:bookmarkStart w:id="60" w:name="_Toc121491340"/>
      <w:bookmarkStart w:id="61" w:name="_Toc163038486"/>
      <w:r w:rsidRPr="0109DE76">
        <w:rPr>
          <w:rFonts w:eastAsia="Arial"/>
        </w:rPr>
        <w:lastRenderedPageBreak/>
        <w:t>Uwierzytelnienie systemu</w:t>
      </w:r>
      <w:bookmarkEnd w:id="60"/>
      <w:bookmarkEnd w:id="61"/>
    </w:p>
    <w:p w14:paraId="7537C430" w14:textId="5C12B5EB" w:rsidR="0DE95136" w:rsidRDefault="0DE95136" w:rsidP="0109DE76">
      <w:pPr>
        <w:spacing w:line="288" w:lineRule="auto"/>
        <w:rPr>
          <w:rFonts w:eastAsia="Arial"/>
          <w:color w:val="000000" w:themeColor="text1"/>
          <w:szCs w:val="22"/>
        </w:rPr>
      </w:pPr>
      <w:r w:rsidRPr="0109DE76">
        <w:rPr>
          <w:rFonts w:eastAsia="Arial"/>
          <w:color w:val="000000" w:themeColor="text1"/>
          <w:szCs w:val="22"/>
        </w:rPr>
        <w:t>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CeZ w wyniku założenia konta).</w:t>
      </w:r>
    </w:p>
    <w:p w14:paraId="4D619FDF" w14:textId="5B4D1EFC" w:rsidR="0DE95136" w:rsidRDefault="0DE95136" w:rsidP="0109DE76">
      <w:pPr>
        <w:spacing w:line="288" w:lineRule="auto"/>
        <w:rPr>
          <w:rFonts w:eastAsia="Arial"/>
          <w:color w:val="000000" w:themeColor="text1"/>
          <w:szCs w:val="22"/>
        </w:rPr>
      </w:pPr>
      <w:r w:rsidRPr="0109DE76">
        <w:rPr>
          <w:rFonts w:eastAsia="Arial"/>
          <w:color w:val="000000" w:themeColor="text1"/>
          <w:szCs w:val="22"/>
        </w:rPr>
        <w:t>Użycie tego certyfikatu jest niezbędne również do pobrania dodatkowych informacji o wykorzystaniu usług P1, w tym przykładów komunikatów.</w:t>
      </w:r>
    </w:p>
    <w:p w14:paraId="7E2744E5" w14:textId="0F840BBC" w:rsidR="0DE95136" w:rsidRDefault="0DE95136" w:rsidP="00C77260">
      <w:pPr>
        <w:pStyle w:val="Nagwek2"/>
        <w:rPr>
          <w:rFonts w:eastAsia="Arial"/>
        </w:rPr>
      </w:pPr>
      <w:bookmarkStart w:id="62" w:name="_Toc121491341"/>
      <w:bookmarkStart w:id="63" w:name="_Toc163038487"/>
      <w:r w:rsidRPr="0109DE76">
        <w:rPr>
          <w:rFonts w:eastAsia="Arial"/>
        </w:rPr>
        <w:t>Uwierzytelnienie danych</w:t>
      </w:r>
      <w:bookmarkEnd w:id="62"/>
      <w:bookmarkEnd w:id="63"/>
    </w:p>
    <w:p w14:paraId="4D66E3E7" w14:textId="192367E2" w:rsidR="0DE95136" w:rsidRDefault="0DE95136" w:rsidP="0109DE76">
      <w:pPr>
        <w:spacing w:line="288" w:lineRule="auto"/>
        <w:rPr>
          <w:rFonts w:eastAsia="Arial"/>
          <w:color w:val="000000" w:themeColor="text1"/>
          <w:szCs w:val="22"/>
        </w:rPr>
      </w:pPr>
      <w:r w:rsidRPr="0109DE76">
        <w:rPr>
          <w:rFonts w:eastAsia="Arial"/>
          <w:color w:val="000000" w:themeColor="text1"/>
          <w:szCs w:val="22"/>
        </w:rPr>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14:paraId="3F8E44C5" w14:textId="143A12BA" w:rsidR="0DE95136" w:rsidRDefault="0DE95136" w:rsidP="0109DE76">
      <w:pPr>
        <w:spacing w:line="288" w:lineRule="auto"/>
        <w:rPr>
          <w:rFonts w:eastAsia="Arial"/>
          <w:color w:val="000000" w:themeColor="text1"/>
          <w:szCs w:val="22"/>
        </w:rPr>
      </w:pPr>
      <w:r w:rsidRPr="0109DE76">
        <w:rPr>
          <w:rFonts w:eastAsia="Arial"/>
          <w:color w:val="000000" w:themeColor="text1"/>
          <w:szCs w:val="22"/>
        </w:rPr>
        <w:t xml:space="preserve">Bezpośrednio 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dostęp pracownika medycznego do wystawionego przez siebie dokumentu Indywidualnego Planu Opieki Medycznej). </w:t>
      </w:r>
    </w:p>
    <w:p w14:paraId="40835075" w14:textId="4A6113C1" w:rsidR="0DE95136" w:rsidRDefault="0DE95136" w:rsidP="0109DE76">
      <w:pPr>
        <w:spacing w:line="288" w:lineRule="auto"/>
        <w:rPr>
          <w:rFonts w:eastAsia="Arial"/>
          <w:color w:val="000000" w:themeColor="text1"/>
          <w:szCs w:val="22"/>
        </w:rPr>
      </w:pPr>
      <w:r w:rsidRPr="0109DE76">
        <w:rPr>
          <w:rFonts w:eastAsia="Arial"/>
          <w:color w:val="000000" w:themeColor="text1"/>
          <w:szCs w:val="22"/>
        </w:rPr>
        <w:t xml:space="preserve">Za uwierzytelnienie użytkownika końcowego Usługodawcy odpowiedzialny jest </w:t>
      </w:r>
      <w:r w:rsidRPr="0109DE76">
        <w:rPr>
          <w:rFonts w:eastAsia="Arial"/>
          <w:color w:val="000000" w:themeColor="text1"/>
          <w:szCs w:val="22"/>
          <w:u w:val="single"/>
        </w:rPr>
        <w:t>System zewnętrzny</w:t>
      </w:r>
      <w:r w:rsidRPr="0109DE76">
        <w:rPr>
          <w:rFonts w:eastAsia="Arial"/>
          <w:color w:val="000000" w:themeColor="text1"/>
          <w:szCs w:val="22"/>
        </w:rPr>
        <w:t xml:space="preserve">. Systemy zewnętrzne uwierzytelniają użytkowników końcowych, a następnie przekazują żądania do systemu P1, a tam, gdzie jest to wymagane </w:t>
      </w:r>
      <w:r w:rsidRPr="0109DE76">
        <w:rPr>
          <w:rFonts w:eastAsia="Arial"/>
          <w:b/>
          <w:bCs/>
          <w:color w:val="000000" w:themeColor="text1"/>
          <w:szCs w:val="22"/>
        </w:rPr>
        <w:t>deklarują</w:t>
      </w:r>
      <w:r w:rsidRPr="0109DE76">
        <w:rPr>
          <w:rFonts w:eastAsia="Arial"/>
          <w:color w:val="000000" w:themeColor="text1"/>
          <w:szCs w:val="22"/>
        </w:rPr>
        <w:t xml:space="preserve"> informacje o użytkowniku końcowym (np. przez przekazanie identyfikatora pracownika medycznego zgodnie z ustalonym formatem). System P1 nie realizuje powtórnego uwierzytelnienia użytkownika końcowego, w kontekście, którego wykonywana jest usługa sieciowa.</w:t>
      </w:r>
    </w:p>
    <w:p w14:paraId="24A0992F" w14:textId="50798ED8" w:rsidR="0DE95136" w:rsidRDefault="0DE95136" w:rsidP="00C77260">
      <w:pPr>
        <w:pStyle w:val="Nagwek2"/>
        <w:rPr>
          <w:rFonts w:eastAsia="Arial"/>
        </w:rPr>
      </w:pPr>
      <w:bookmarkStart w:id="64" w:name="_Toc121491342"/>
      <w:bookmarkStart w:id="65" w:name="_Toc163038488"/>
      <w:r w:rsidRPr="0109DE76">
        <w:rPr>
          <w:rFonts w:eastAsia="Arial"/>
        </w:rPr>
        <w:lastRenderedPageBreak/>
        <w:t>Opis WS-Security</w:t>
      </w:r>
      <w:bookmarkEnd w:id="64"/>
      <w:bookmarkEnd w:id="65"/>
    </w:p>
    <w:p w14:paraId="0AD526E9" w14:textId="57A9432C" w:rsidR="0DE95136" w:rsidRDefault="0DE95136" w:rsidP="0109DE76">
      <w:pPr>
        <w:spacing w:line="288" w:lineRule="auto"/>
        <w:rPr>
          <w:rFonts w:eastAsia="Arial"/>
          <w:color w:val="000000" w:themeColor="text1"/>
          <w:szCs w:val="22"/>
        </w:rPr>
      </w:pPr>
      <w:r w:rsidRPr="0109DE76">
        <w:rPr>
          <w:rFonts w:eastAsia="Arial"/>
          <w:color w:val="000000" w:themeColor="text1"/>
          <w:szCs w:val="22"/>
        </w:rPr>
        <w:t xml:space="preserve">W komunikacji z systemem P1 wymagane jest użycie rozszerzenia Web Services Security i profilu Web Services Security X.509 Certificate Token Profile. Podpisem powinno być objęte całe ciało komunikatu (element </w:t>
      </w:r>
      <w:r w:rsidRPr="0109DE76">
        <w:rPr>
          <w:rFonts w:eastAsia="Arial"/>
          <w:i/>
          <w:iCs/>
          <w:color w:val="000000" w:themeColor="text1"/>
          <w:szCs w:val="22"/>
        </w:rPr>
        <w:t>soap:Body</w:t>
      </w:r>
      <w:r w:rsidRPr="0109DE76">
        <w:rPr>
          <w:rFonts w:eastAsia="Arial"/>
          <w:color w:val="000000" w:themeColor="text1"/>
          <w:szCs w:val="22"/>
        </w:rPr>
        <w:t xml:space="preserve">). W nagłówku SOAP wymagany jest element WS-Security </w:t>
      </w:r>
      <w:r w:rsidRPr="0109DE76">
        <w:rPr>
          <w:rFonts w:eastAsia="Arial"/>
          <w:b/>
          <w:bCs/>
          <w:color w:val="000000" w:themeColor="text1"/>
          <w:szCs w:val="22"/>
        </w:rPr>
        <w:t>Signature</w:t>
      </w:r>
      <w:r w:rsidRPr="0109DE76">
        <w:rPr>
          <w:rFonts w:eastAsia="Arial"/>
          <w:color w:val="000000" w:themeColor="text1"/>
          <w:szCs w:val="22"/>
        </w:rPr>
        <w:t xml:space="preserve">. Informacja o certyfikacie, który służy do weryfikacji podpisu powinna być umieszczona jako </w:t>
      </w:r>
      <w:r w:rsidRPr="0109DE76">
        <w:rPr>
          <w:rFonts w:eastAsia="Arial"/>
          <w:i/>
          <w:iCs/>
          <w:color w:val="000000" w:themeColor="text1"/>
          <w:szCs w:val="22"/>
        </w:rPr>
        <w:t>BinarySecurityToken</w:t>
      </w:r>
      <w:r w:rsidRPr="0109DE76">
        <w:rPr>
          <w:rFonts w:eastAsia="Arial"/>
          <w:color w:val="000000" w:themeColor="text1"/>
          <w:szCs w:val="22"/>
        </w:rPr>
        <w:t xml:space="preserve"> z następującymi parametrami:</w:t>
      </w:r>
    </w:p>
    <w:p w14:paraId="167AF89A" w14:textId="4F2D8CB2" w:rsidR="0DE95136" w:rsidRDefault="0DE95136" w:rsidP="0109DE76">
      <w:pPr>
        <w:pStyle w:val="Akapitzlist"/>
        <w:numPr>
          <w:ilvl w:val="0"/>
          <w:numId w:val="8"/>
        </w:numPr>
        <w:spacing w:line="288" w:lineRule="auto"/>
        <w:rPr>
          <w:rFonts w:ascii="Arial" w:eastAsia="Arial" w:hAnsi="Arial" w:cs="Arial"/>
          <w:color w:val="000000" w:themeColor="text1"/>
          <w:szCs w:val="22"/>
        </w:rPr>
      </w:pPr>
      <w:r w:rsidRPr="0109DE76">
        <w:rPr>
          <w:rFonts w:ascii="Arial" w:eastAsia="Arial" w:hAnsi="Arial" w:cs="Arial"/>
          <w:color w:val="000000" w:themeColor="text1"/>
          <w:szCs w:val="22"/>
        </w:rPr>
        <w:t>EncodingType=”</w:t>
      </w:r>
      <w:hyperlink r:id="rId11" w:anchor="Base64Binary">
        <w:r w:rsidRPr="0109DE76">
          <w:rPr>
            <w:rStyle w:val="Hipercze"/>
            <w:rFonts w:ascii="Arial" w:eastAsia="Arial" w:hAnsi="Arial" w:cs="Arial"/>
          </w:rPr>
          <w:t>http://docs.oasis-open.org/wss/2004/01/oasis-200401-wss-soap-message-security-1.0#Base64Binary</w:t>
        </w:r>
      </w:hyperlink>
      <w:r w:rsidRPr="0109DE76">
        <w:rPr>
          <w:rFonts w:ascii="Arial" w:eastAsia="Arial" w:hAnsi="Arial" w:cs="Arial"/>
          <w:color w:val="000000" w:themeColor="text1"/>
          <w:szCs w:val="22"/>
        </w:rPr>
        <w:t>”</w:t>
      </w:r>
    </w:p>
    <w:p w14:paraId="7FFD08BD" w14:textId="13CF93F0" w:rsidR="0DE95136" w:rsidRDefault="0DE95136" w:rsidP="0109DE76">
      <w:pPr>
        <w:pStyle w:val="Akapitzlist"/>
        <w:numPr>
          <w:ilvl w:val="0"/>
          <w:numId w:val="8"/>
        </w:numPr>
        <w:spacing w:line="288" w:lineRule="auto"/>
        <w:rPr>
          <w:rFonts w:ascii="Arial" w:eastAsia="Arial" w:hAnsi="Arial" w:cs="Arial"/>
          <w:color w:val="000000" w:themeColor="text1"/>
          <w:szCs w:val="22"/>
        </w:rPr>
      </w:pPr>
      <w:r w:rsidRPr="0109DE76">
        <w:rPr>
          <w:rFonts w:ascii="Arial" w:eastAsia="Arial" w:hAnsi="Arial" w:cs="Arial"/>
          <w:color w:val="000000" w:themeColor="text1"/>
          <w:szCs w:val="22"/>
        </w:rPr>
        <w:t>ValueType=”</w:t>
      </w:r>
      <w:hyperlink r:id="rId12" w:anchor="X509v3">
        <w:r w:rsidRPr="0109DE76">
          <w:rPr>
            <w:rStyle w:val="Hipercze"/>
            <w:rFonts w:ascii="Arial" w:eastAsia="Arial" w:hAnsi="Arial" w:cs="Arial"/>
          </w:rPr>
          <w:t>http://docs.oasis-open.org/wss/2004/01/oasis-200401-wss-x509-token-profile-1.0#X509v3</w:t>
        </w:r>
      </w:hyperlink>
      <w:r w:rsidRPr="0109DE76">
        <w:rPr>
          <w:rFonts w:ascii="Arial" w:eastAsia="Arial" w:hAnsi="Arial" w:cs="Arial"/>
          <w:color w:val="000000" w:themeColor="text1"/>
          <w:szCs w:val="22"/>
        </w:rPr>
        <w:t>”</w:t>
      </w:r>
    </w:p>
    <w:p w14:paraId="058D0E36" w14:textId="219BE5FE" w:rsidR="0DE95136" w:rsidRDefault="0DE95136" w:rsidP="0109DE76">
      <w:pPr>
        <w:spacing w:line="288" w:lineRule="auto"/>
        <w:rPr>
          <w:rFonts w:eastAsia="Arial"/>
          <w:color w:val="000000" w:themeColor="text1"/>
          <w:szCs w:val="22"/>
        </w:rPr>
      </w:pPr>
      <w:r w:rsidRPr="0109DE76">
        <w:rPr>
          <w:rFonts w:eastAsia="Arial"/>
          <w:color w:val="000000" w:themeColor="text1"/>
          <w:szCs w:val="22"/>
        </w:rPr>
        <w:t>Przykłady wywołania operacji usług sieciowych systemu P1 zostaną udostępnione Wnioskodawcy na etapie obsługi wniosku o nadanie uprawnień do środowiska integracyjnego systemu P1.</w:t>
      </w:r>
    </w:p>
    <w:p w14:paraId="4F939241" w14:textId="79A6A07D" w:rsidR="0DE95136" w:rsidRDefault="0DE95136" w:rsidP="00C77260">
      <w:pPr>
        <w:pStyle w:val="Nagwek2"/>
        <w:rPr>
          <w:rFonts w:eastAsia="Arial"/>
        </w:rPr>
      </w:pPr>
      <w:bookmarkStart w:id="66" w:name="_Toc121491343"/>
      <w:bookmarkStart w:id="67" w:name="_Toc163038489"/>
      <w:r w:rsidRPr="0109DE76">
        <w:rPr>
          <w:rFonts w:eastAsia="Arial"/>
        </w:rPr>
        <w:t>Sposób zwracania błędów</w:t>
      </w:r>
      <w:bookmarkEnd w:id="66"/>
      <w:bookmarkEnd w:id="67"/>
    </w:p>
    <w:p w14:paraId="504C7B3C" w14:textId="2EA9A8B6" w:rsidR="0DE95136" w:rsidRDefault="0DE95136" w:rsidP="0109DE76">
      <w:pPr>
        <w:spacing w:line="288" w:lineRule="auto"/>
        <w:rPr>
          <w:rFonts w:eastAsia="Arial"/>
          <w:color w:val="000000" w:themeColor="text1"/>
          <w:szCs w:val="22"/>
        </w:rPr>
      </w:pPr>
      <w:r w:rsidRPr="0109DE76">
        <w:rPr>
          <w:rFonts w:eastAsia="Arial"/>
          <w:color w:val="000000" w:themeColor="text1"/>
          <w:szCs w:val="22"/>
        </w:rPr>
        <w:t>W usługach sieciowych zostały wyróżnione dwa rodzaje błędów:</w:t>
      </w:r>
    </w:p>
    <w:p w14:paraId="37A416CE" w14:textId="687CA0A2" w:rsidR="0DE95136" w:rsidRDefault="0DE95136" w:rsidP="0109DE76">
      <w:pPr>
        <w:pStyle w:val="Akapitzlist"/>
        <w:numPr>
          <w:ilvl w:val="0"/>
          <w:numId w:val="7"/>
        </w:numPr>
        <w:spacing w:line="288" w:lineRule="auto"/>
        <w:rPr>
          <w:rFonts w:ascii="Arial" w:eastAsia="Arial" w:hAnsi="Arial" w:cs="Arial"/>
          <w:color w:val="000000" w:themeColor="text1"/>
          <w:szCs w:val="22"/>
        </w:rPr>
      </w:pPr>
      <w:r w:rsidRPr="0109DE76">
        <w:rPr>
          <w:rFonts w:ascii="Arial" w:eastAsia="Arial" w:hAnsi="Arial" w:cs="Arial"/>
          <w:color w:val="000000" w:themeColor="text1"/>
          <w:szCs w:val="22"/>
        </w:rPr>
        <w:t>błędy techniczne,</w:t>
      </w:r>
    </w:p>
    <w:p w14:paraId="68C9E592" w14:textId="28F54017" w:rsidR="0DE95136" w:rsidRDefault="0DE95136" w:rsidP="0109DE76">
      <w:pPr>
        <w:pStyle w:val="Akapitzlist"/>
        <w:numPr>
          <w:ilvl w:val="0"/>
          <w:numId w:val="7"/>
        </w:numPr>
        <w:spacing w:line="288" w:lineRule="auto"/>
        <w:rPr>
          <w:rFonts w:ascii="Arial" w:eastAsia="Arial" w:hAnsi="Arial" w:cs="Arial"/>
          <w:color w:val="000000" w:themeColor="text1"/>
          <w:szCs w:val="22"/>
        </w:rPr>
      </w:pPr>
      <w:r w:rsidRPr="0109DE76">
        <w:rPr>
          <w:rFonts w:ascii="Arial" w:eastAsia="Arial" w:hAnsi="Arial" w:cs="Arial"/>
          <w:color w:val="000000" w:themeColor="text1"/>
          <w:szCs w:val="22"/>
        </w:rPr>
        <w:t>błędy biznesowe.</w:t>
      </w:r>
    </w:p>
    <w:p w14:paraId="679AF705" w14:textId="5B74F088" w:rsidR="0DE95136" w:rsidRDefault="0DE95136" w:rsidP="0109DE76">
      <w:pPr>
        <w:spacing w:line="288" w:lineRule="auto"/>
        <w:rPr>
          <w:rFonts w:eastAsia="Arial"/>
          <w:color w:val="000000" w:themeColor="text1"/>
          <w:szCs w:val="22"/>
        </w:rPr>
      </w:pPr>
      <w:r w:rsidRPr="0109DE76">
        <w:rPr>
          <w:rFonts w:eastAsia="Arial"/>
          <w:color w:val="000000" w:themeColor="text1"/>
          <w:szCs w:val="22"/>
        </w:rPr>
        <w:t xml:space="preserve">Błędy techniczne są zwracane w postaci komunikatów SOAP Fault. W komunikacie SOAP Fault zostanie przekazany element </w:t>
      </w:r>
      <w:r w:rsidRPr="0109DE76">
        <w:rPr>
          <w:rFonts w:eastAsia="Arial"/>
          <w:i/>
          <w:iCs/>
          <w:color w:val="000000" w:themeColor="text1"/>
          <w:szCs w:val="22"/>
        </w:rPr>
        <w:t>bledyOperacji</w:t>
      </w:r>
      <w:r w:rsidRPr="0109DE76">
        <w:rPr>
          <w:rFonts w:eastAsia="Arial"/>
          <w:color w:val="000000" w:themeColor="text1"/>
          <w:szCs w:val="22"/>
        </w:rPr>
        <w:t xml:space="preserve">, który jest listą obiektów klasy </w:t>
      </w:r>
      <w:r w:rsidRPr="0109DE76">
        <w:rPr>
          <w:rFonts w:eastAsia="Arial"/>
          <w:i/>
          <w:iCs/>
          <w:color w:val="000000" w:themeColor="text1"/>
          <w:szCs w:val="22"/>
        </w:rPr>
        <w:t xml:space="preserve">BladMT </w:t>
      </w:r>
      <w:r w:rsidRPr="0109DE76">
        <w:rPr>
          <w:rFonts w:eastAsia="Arial"/>
          <w:color w:val="000000" w:themeColor="text1"/>
          <w:szCs w:val="22"/>
        </w:rPr>
        <w:t xml:space="preserve">(definicja w wyjatki.xsd). </w:t>
      </w:r>
    </w:p>
    <w:p w14:paraId="7B7CFAC8" w14:textId="41AFAE77" w:rsidR="0DE95136" w:rsidRDefault="0DE95136" w:rsidP="0109DE76">
      <w:pPr>
        <w:spacing w:line="288" w:lineRule="auto"/>
        <w:rPr>
          <w:rFonts w:eastAsia="Arial"/>
          <w:color w:val="000000" w:themeColor="text1"/>
          <w:szCs w:val="22"/>
        </w:rPr>
      </w:pPr>
      <w:r w:rsidRPr="0109DE76">
        <w:rPr>
          <w:rFonts w:eastAsia="Arial"/>
          <w:color w:val="000000" w:themeColor="text1"/>
          <w:szCs w:val="22"/>
        </w:rPr>
        <w:t xml:space="preserve">Wartości dla elementów </w:t>
      </w:r>
      <w:r w:rsidRPr="0109DE76">
        <w:rPr>
          <w:rFonts w:eastAsia="Arial"/>
          <w:i/>
          <w:iCs/>
          <w:color w:val="000000" w:themeColor="text1"/>
          <w:szCs w:val="22"/>
        </w:rPr>
        <w:t>major</w:t>
      </w:r>
      <w:r w:rsidRPr="0109DE76">
        <w:rPr>
          <w:rFonts w:eastAsia="Arial"/>
          <w:color w:val="000000" w:themeColor="text1"/>
          <w:szCs w:val="22"/>
        </w:rPr>
        <w:t xml:space="preserve"> i </w:t>
      </w:r>
      <w:r w:rsidRPr="0109DE76">
        <w:rPr>
          <w:rFonts w:eastAsia="Arial"/>
          <w:i/>
          <w:iCs/>
          <w:color w:val="000000" w:themeColor="text1"/>
          <w:szCs w:val="22"/>
        </w:rPr>
        <w:t>minor</w:t>
      </w:r>
      <w:r w:rsidRPr="0109DE76">
        <w:rPr>
          <w:rFonts w:eastAsia="Arial"/>
          <w:color w:val="000000" w:themeColor="text1"/>
          <w:szCs w:val="22"/>
        </w:rPr>
        <w:t xml:space="preserve"> błędów technicznych są określone w rozdziale </w:t>
      </w:r>
      <w:r w:rsidR="00000000">
        <w:fldChar w:fldCharType="begin"/>
      </w:r>
      <w:r w:rsidR="00000000">
        <w:instrText>HYPERLINK \h</w:instrText>
      </w:r>
      <w:r w:rsidR="00000000">
        <w:fldChar w:fldCharType="separate"/>
      </w:r>
      <w:r w:rsidR="0087327E">
        <w:rPr>
          <w:b/>
          <w:bCs/>
        </w:rPr>
        <w:t>Błąd! Nieprawidłowy odsyłacz typu hiperłącze.</w:t>
      </w:r>
      <w:r w:rsidR="00000000">
        <w:rPr>
          <w:rStyle w:val="Hipercze"/>
          <w:rFonts w:ascii="Arial" w:eastAsia="Arial" w:hAnsi="Arial"/>
        </w:rPr>
        <w:fldChar w:fldCharType="end"/>
      </w:r>
    </w:p>
    <w:p w14:paraId="13D981AE" w14:textId="6ECF5152" w:rsidR="0109DE76" w:rsidRDefault="0109DE76" w:rsidP="0109DE76">
      <w:pPr>
        <w:spacing w:line="288" w:lineRule="auto"/>
        <w:rPr>
          <w:rFonts w:eastAsia="Arial"/>
          <w:color w:val="000000" w:themeColor="text1"/>
          <w:szCs w:val="22"/>
        </w:rPr>
      </w:pPr>
    </w:p>
    <w:p w14:paraId="457034FF" w14:textId="64E78455" w:rsidR="0DE95136" w:rsidRDefault="0DE95136" w:rsidP="0109DE76">
      <w:pPr>
        <w:spacing w:line="288" w:lineRule="auto"/>
        <w:rPr>
          <w:rFonts w:eastAsia="Arial"/>
          <w:color w:val="000000" w:themeColor="text1"/>
          <w:szCs w:val="22"/>
        </w:rPr>
      </w:pPr>
      <w:r w:rsidRPr="0109DE76">
        <w:rPr>
          <w:rFonts w:eastAsia="Arial"/>
          <w:color w:val="000000" w:themeColor="text1"/>
          <w:szCs w:val="22"/>
        </w:rPr>
        <w:t xml:space="preserve">Błędy biznesowe są zwracane w odpowiedzi biznesowej w elemencie </w:t>
      </w:r>
      <w:r w:rsidRPr="0109DE76">
        <w:rPr>
          <w:rFonts w:eastAsia="Arial"/>
          <w:i/>
          <w:iCs/>
          <w:color w:val="000000" w:themeColor="text1"/>
          <w:szCs w:val="22"/>
        </w:rPr>
        <w:t xml:space="preserve">wynik. </w:t>
      </w:r>
      <w:r w:rsidRPr="0109DE76">
        <w:rPr>
          <w:rFonts w:eastAsia="Arial"/>
          <w:color w:val="000000" w:themeColor="text1"/>
          <w:szCs w:val="22"/>
        </w:rPr>
        <w:t>Element</w:t>
      </w:r>
      <w:r w:rsidRPr="0109DE76">
        <w:rPr>
          <w:rFonts w:eastAsia="Arial"/>
          <w:i/>
          <w:iCs/>
          <w:color w:val="000000" w:themeColor="text1"/>
          <w:szCs w:val="22"/>
        </w:rPr>
        <w:t xml:space="preserve"> wynik </w:t>
      </w:r>
      <w:r w:rsidRPr="0109DE76">
        <w:rPr>
          <w:rFonts w:eastAsia="Arial"/>
          <w:color w:val="000000" w:themeColor="text1"/>
          <w:szCs w:val="22"/>
        </w:rPr>
        <w:t>jest</w:t>
      </w:r>
      <w:r w:rsidRPr="0109DE76">
        <w:rPr>
          <w:rFonts w:eastAsia="Arial"/>
          <w:i/>
          <w:iCs/>
          <w:color w:val="000000" w:themeColor="text1"/>
          <w:szCs w:val="22"/>
        </w:rPr>
        <w:t xml:space="preserve"> </w:t>
      </w:r>
      <w:r w:rsidRPr="0109DE76">
        <w:rPr>
          <w:rFonts w:eastAsia="Arial"/>
          <w:color w:val="000000" w:themeColor="text1"/>
          <w:szCs w:val="22"/>
        </w:rPr>
        <w:t xml:space="preserve">obiektem klasy WynikMT (definicja w wspolne.xsd). Wartości dla elementów </w:t>
      </w:r>
      <w:r w:rsidRPr="0109DE76">
        <w:rPr>
          <w:rFonts w:eastAsia="Arial"/>
          <w:i/>
          <w:iCs/>
          <w:color w:val="000000" w:themeColor="text1"/>
          <w:szCs w:val="22"/>
        </w:rPr>
        <w:t>major</w:t>
      </w:r>
      <w:r w:rsidRPr="0109DE76">
        <w:rPr>
          <w:rFonts w:eastAsia="Arial"/>
          <w:color w:val="000000" w:themeColor="text1"/>
          <w:szCs w:val="22"/>
        </w:rPr>
        <w:t xml:space="preserve"> i </w:t>
      </w:r>
      <w:r w:rsidRPr="0109DE76">
        <w:rPr>
          <w:rFonts w:eastAsia="Arial"/>
          <w:i/>
          <w:iCs/>
          <w:color w:val="000000" w:themeColor="text1"/>
          <w:szCs w:val="22"/>
        </w:rPr>
        <w:t>minor</w:t>
      </w:r>
      <w:r w:rsidRPr="0109DE76">
        <w:rPr>
          <w:rFonts w:eastAsia="Arial"/>
          <w:color w:val="000000" w:themeColor="text1"/>
          <w:szCs w:val="22"/>
        </w:rPr>
        <w:t xml:space="preserve"> oraz treść zwracanych komunikatów błędów biznesowych są określone w załączniku nr 3 – kody wyników operacji.</w:t>
      </w:r>
    </w:p>
    <w:p w14:paraId="1991A413" w14:textId="1C5B365B" w:rsidR="0DE95136" w:rsidRDefault="0DE95136" w:rsidP="0109DE76">
      <w:pPr>
        <w:spacing w:line="288" w:lineRule="auto"/>
        <w:rPr>
          <w:rFonts w:eastAsia="Arial"/>
          <w:color w:val="000000" w:themeColor="text1"/>
          <w:szCs w:val="22"/>
        </w:rPr>
      </w:pPr>
      <w:r w:rsidRPr="0109DE76">
        <w:rPr>
          <w:rFonts w:eastAsia="Arial"/>
          <w:color w:val="000000" w:themeColor="text1"/>
          <w:szCs w:val="22"/>
        </w:rPr>
        <w:t xml:space="preserve">Wartości dla elementów </w:t>
      </w:r>
      <w:r w:rsidRPr="0109DE76">
        <w:rPr>
          <w:rFonts w:eastAsia="Arial"/>
          <w:i/>
          <w:iCs/>
          <w:color w:val="000000" w:themeColor="text1"/>
          <w:szCs w:val="22"/>
        </w:rPr>
        <w:t>major</w:t>
      </w:r>
      <w:r w:rsidRPr="0109DE76">
        <w:rPr>
          <w:rFonts w:eastAsia="Arial"/>
          <w:color w:val="000000" w:themeColor="text1"/>
          <w:szCs w:val="22"/>
        </w:rPr>
        <w:t xml:space="preserve"> i </w:t>
      </w:r>
      <w:r w:rsidRPr="0109DE76">
        <w:rPr>
          <w:rFonts w:eastAsia="Arial"/>
          <w:i/>
          <w:iCs/>
          <w:color w:val="000000" w:themeColor="text1"/>
          <w:szCs w:val="22"/>
        </w:rPr>
        <w:t>minor</w:t>
      </w:r>
      <w:r w:rsidRPr="0109DE76">
        <w:rPr>
          <w:rFonts w:eastAsia="Arial"/>
          <w:color w:val="000000" w:themeColor="text1"/>
          <w:szCs w:val="22"/>
        </w:rPr>
        <w:t xml:space="preserve"> błędów technicznych podpisu dokumentu przekazywanego w operacji są określone w rozdziale </w:t>
      </w:r>
      <w:r w:rsidR="00000000">
        <w:fldChar w:fldCharType="begin"/>
      </w:r>
      <w:r w:rsidR="00000000">
        <w:instrText>HYPERLINK \h</w:instrText>
      </w:r>
      <w:r w:rsidR="00000000">
        <w:fldChar w:fldCharType="separate"/>
      </w:r>
      <w:r w:rsidR="0087327E">
        <w:rPr>
          <w:b/>
          <w:bCs/>
        </w:rPr>
        <w:t>Błąd! Nieprawidłowy odsyłacz typu hiperłącze.</w:t>
      </w:r>
      <w:r w:rsidR="00000000">
        <w:rPr>
          <w:rStyle w:val="Hipercze"/>
          <w:rFonts w:ascii="Arial" w:eastAsia="Arial" w:hAnsi="Arial"/>
        </w:rPr>
        <w:fldChar w:fldCharType="end"/>
      </w:r>
    </w:p>
    <w:p w14:paraId="26860945" w14:textId="2A0DF6FF" w:rsidR="0DE95136" w:rsidRDefault="0DE95136" w:rsidP="0109DE76">
      <w:pPr>
        <w:spacing w:line="288" w:lineRule="auto"/>
        <w:rPr>
          <w:rFonts w:eastAsia="Arial"/>
          <w:color w:val="000000" w:themeColor="text1"/>
          <w:szCs w:val="22"/>
        </w:rPr>
      </w:pPr>
      <w:r w:rsidRPr="0109DE76">
        <w:rPr>
          <w:rFonts w:eastAsia="Arial"/>
          <w:color w:val="000000" w:themeColor="text1"/>
          <w:szCs w:val="22"/>
        </w:rPr>
        <w:lastRenderedPageBreak/>
        <w:t>Szczegóły dotyczące klas wyjątków dla błędów technicznych i biznesowych są zdefiniowane w WSDL/XSD udostępnionych w ramach załącznika nr 2.</w:t>
      </w:r>
    </w:p>
    <w:p w14:paraId="0661ED0F" w14:textId="048EDDF1" w:rsidR="0DE95136" w:rsidRDefault="0DE95136" w:rsidP="00C77260">
      <w:pPr>
        <w:pStyle w:val="Nagwek2"/>
        <w:rPr>
          <w:rFonts w:eastAsia="Arial"/>
        </w:rPr>
      </w:pPr>
      <w:bookmarkStart w:id="68" w:name="_Toc121491344"/>
      <w:bookmarkStart w:id="69" w:name="_Toc163038490"/>
      <w:r w:rsidRPr="0109DE76">
        <w:rPr>
          <w:rFonts w:eastAsia="Arial"/>
        </w:rPr>
        <w:t>Tymczasowa blokada konta w przypadku wykrycia nadużyć</w:t>
      </w:r>
      <w:bookmarkEnd w:id="68"/>
      <w:bookmarkEnd w:id="69"/>
    </w:p>
    <w:p w14:paraId="25F31ED9" w14:textId="35AA5E2C" w:rsidR="0DE95136" w:rsidRDefault="0DE95136" w:rsidP="0109DE76">
      <w:pPr>
        <w:spacing w:line="288" w:lineRule="auto"/>
        <w:rPr>
          <w:rFonts w:eastAsia="Arial"/>
          <w:color w:val="000000" w:themeColor="text1"/>
          <w:szCs w:val="22"/>
        </w:rPr>
      </w:pPr>
      <w:r w:rsidRPr="0109DE76">
        <w:rPr>
          <w:rFonts w:eastAsia="Arial"/>
          <w:color w:val="000000" w:themeColor="text1"/>
          <w:szCs w:val="22"/>
        </w:rPr>
        <w:t>System P1 czasowo zablokuje użytkownikowi możliwość wywołania usług odczytu dokumentów po wykryciu określonej liczby nieudanych prób odczytu/pobrania dokumentu w określonym czasie, do których osoba odczytująca nie ma uprawnień.</w:t>
      </w:r>
    </w:p>
    <w:p w14:paraId="7CF73A9F" w14:textId="375BCB6A" w:rsidR="0DE95136" w:rsidRDefault="0DE95136" w:rsidP="0109DE76">
      <w:pPr>
        <w:spacing w:line="288" w:lineRule="auto"/>
        <w:rPr>
          <w:rFonts w:eastAsia="Arial"/>
          <w:color w:val="000000" w:themeColor="text1"/>
          <w:szCs w:val="22"/>
        </w:rPr>
      </w:pPr>
      <w:r w:rsidRPr="0109DE76">
        <w:rPr>
          <w:rFonts w:eastAsia="Arial"/>
          <w:color w:val="000000" w:themeColor="text1"/>
          <w:szCs w:val="22"/>
        </w:rPr>
        <w:t>Blokowanie usług oznacza tymczasowe uniemożliwienie wywołania niektórych usług określonych w rozdziale 6.1.</w:t>
      </w:r>
    </w:p>
    <w:p w14:paraId="68CB4089" w14:textId="1C493A03" w:rsidR="0DE95136" w:rsidRDefault="0DE95136" w:rsidP="00C77260">
      <w:pPr>
        <w:pStyle w:val="Nagwek2"/>
        <w:rPr>
          <w:rFonts w:eastAsia="Arial"/>
        </w:rPr>
      </w:pPr>
      <w:bookmarkStart w:id="70" w:name="_Toc121491345"/>
      <w:bookmarkStart w:id="71" w:name="_Toc163038491"/>
      <w:r w:rsidRPr="0109DE76">
        <w:rPr>
          <w:rFonts w:eastAsia="Arial"/>
        </w:rPr>
        <w:t>Uprawnienia dostępu do dokumentów</w:t>
      </w:r>
      <w:bookmarkEnd w:id="70"/>
      <w:bookmarkEnd w:id="71"/>
    </w:p>
    <w:p w14:paraId="4FBAA22F" w14:textId="6294C250" w:rsidR="0DE95136" w:rsidRDefault="0DE95136" w:rsidP="61FA2D78">
      <w:pPr>
        <w:spacing w:line="288" w:lineRule="auto"/>
        <w:rPr>
          <w:rFonts w:eastAsia="Arial"/>
          <w:color w:val="000000" w:themeColor="text1"/>
          <w:szCs w:val="22"/>
        </w:rPr>
      </w:pPr>
      <w:r w:rsidRPr="61FA2D78">
        <w:rPr>
          <w:rFonts w:eastAsia="Arial"/>
          <w:color w:val="000000" w:themeColor="text1"/>
          <w:szCs w:val="22"/>
        </w:rPr>
        <w:t xml:space="preserve">System P1 udostępnia informacje Systemom zewnętrznym dot. </w:t>
      </w:r>
      <w:r w:rsidR="00E70501">
        <w:rPr>
          <w:rFonts w:eastAsia="Arial"/>
          <w:color w:val="000000" w:themeColor="text1"/>
          <w:szCs w:val="22"/>
        </w:rPr>
        <w:t>medycyny szkolnej</w:t>
      </w:r>
      <w:r w:rsidRPr="61FA2D78">
        <w:rPr>
          <w:rFonts w:eastAsia="Arial"/>
          <w:color w:val="000000" w:themeColor="text1"/>
          <w:szCs w:val="22"/>
        </w:rPr>
        <w:t xml:space="preserve"> w przypadku gdy pracownik medyczny wykonujący daną operację posiada uprawnienia wynikające z posiadanej roli oraz uprawnienia:</w:t>
      </w:r>
    </w:p>
    <w:p w14:paraId="7E8B3B8C" w14:textId="318C9D93" w:rsidR="0DE95136" w:rsidRDefault="0DE95136" w:rsidP="0109DE76">
      <w:pPr>
        <w:pStyle w:val="Akapitzlist"/>
        <w:numPr>
          <w:ilvl w:val="0"/>
          <w:numId w:val="6"/>
        </w:numPr>
        <w:spacing w:line="288" w:lineRule="auto"/>
        <w:rPr>
          <w:rFonts w:ascii="Arial" w:eastAsia="Arial" w:hAnsi="Arial" w:cs="Arial"/>
          <w:color w:val="000000" w:themeColor="text1"/>
          <w:szCs w:val="22"/>
        </w:rPr>
      </w:pPr>
      <w:r w:rsidRPr="0109DE76">
        <w:rPr>
          <w:rFonts w:ascii="Arial" w:eastAsia="Arial" w:hAnsi="Arial" w:cs="Arial"/>
          <w:color w:val="000000" w:themeColor="text1"/>
          <w:szCs w:val="22"/>
        </w:rPr>
        <w:t xml:space="preserve">twórcy dokumentu, albo </w:t>
      </w:r>
    </w:p>
    <w:p w14:paraId="2028C908" w14:textId="0803C9D8" w:rsidR="0DE95136" w:rsidRDefault="0DE95136" w:rsidP="0109DE76">
      <w:pPr>
        <w:pStyle w:val="Akapitzlist"/>
        <w:numPr>
          <w:ilvl w:val="0"/>
          <w:numId w:val="6"/>
        </w:numPr>
        <w:spacing w:line="288" w:lineRule="auto"/>
        <w:rPr>
          <w:rFonts w:ascii="Arial" w:eastAsia="Arial" w:hAnsi="Arial" w:cs="Arial"/>
          <w:color w:val="000000" w:themeColor="text1"/>
          <w:szCs w:val="22"/>
        </w:rPr>
      </w:pPr>
      <w:r w:rsidRPr="0109DE76">
        <w:rPr>
          <w:rFonts w:ascii="Arial" w:eastAsia="Arial" w:hAnsi="Arial" w:cs="Arial"/>
          <w:color w:val="000000" w:themeColor="text1"/>
          <w:szCs w:val="22"/>
        </w:rPr>
        <w:t>jest pracownikiem podmiotu leczniczego któremu dostęp został przyznany w ramach procesu Preautoryzacji uprawnień, albo</w:t>
      </w:r>
    </w:p>
    <w:p w14:paraId="4983E23E" w14:textId="489B0C08" w:rsidR="0DE95136" w:rsidRDefault="0DE95136" w:rsidP="61FA2D78">
      <w:pPr>
        <w:pStyle w:val="Akapitzlist"/>
        <w:numPr>
          <w:ilvl w:val="0"/>
          <w:numId w:val="6"/>
        </w:numPr>
        <w:spacing w:line="288" w:lineRule="auto"/>
        <w:rPr>
          <w:rFonts w:ascii="Arial" w:eastAsia="Arial" w:hAnsi="Arial" w:cs="Arial"/>
          <w:color w:val="000000" w:themeColor="text1"/>
          <w:szCs w:val="22"/>
        </w:rPr>
      </w:pPr>
      <w:r w:rsidRPr="61FA2D78">
        <w:rPr>
          <w:rFonts w:ascii="Arial" w:eastAsia="Arial" w:hAnsi="Arial" w:cs="Arial"/>
          <w:color w:val="000000" w:themeColor="text1"/>
          <w:szCs w:val="22"/>
        </w:rPr>
        <w:t>jest pracownikiem medycznym (lekarzem,</w:t>
      </w:r>
      <w:r w:rsidR="00E70501">
        <w:rPr>
          <w:rFonts w:ascii="Arial" w:eastAsia="Arial" w:hAnsi="Arial" w:cs="Arial"/>
          <w:color w:val="000000" w:themeColor="text1"/>
          <w:szCs w:val="22"/>
        </w:rPr>
        <w:t xml:space="preserve"> </w:t>
      </w:r>
      <w:r w:rsidRPr="61FA2D78">
        <w:rPr>
          <w:rFonts w:ascii="Arial" w:eastAsia="Arial" w:hAnsi="Arial" w:cs="Arial"/>
          <w:color w:val="000000" w:themeColor="text1"/>
          <w:szCs w:val="22"/>
        </w:rPr>
        <w:t>pielęgniarką) któremu dostęp został przyznany w ramach procesu Preautoryzacji uprawnień lub Autoryzacji</w:t>
      </w:r>
    </w:p>
    <w:p w14:paraId="69FC377D" w14:textId="024D5B46" w:rsidR="0109DE76" w:rsidRDefault="0109DE76" w:rsidP="0109DE76"/>
    <w:p w14:paraId="052D9604" w14:textId="77777777" w:rsidR="008856E3" w:rsidRPr="00C93E94" w:rsidRDefault="008856E3" w:rsidP="00EF17A0">
      <w:pPr>
        <w:pStyle w:val="Numerowaniepoz1"/>
        <w:numPr>
          <w:ilvl w:val="0"/>
          <w:numId w:val="0"/>
        </w:numPr>
      </w:pPr>
    </w:p>
    <w:p w14:paraId="4A97DD5B" w14:textId="75DB48D5" w:rsidR="0109DE76" w:rsidRDefault="0109DE76" w:rsidP="00EF17A0">
      <w:pPr>
        <w:pStyle w:val="Numerowaniepoz1"/>
        <w:numPr>
          <w:ilvl w:val="0"/>
          <w:numId w:val="0"/>
        </w:numPr>
      </w:pPr>
    </w:p>
    <w:p w14:paraId="398D07A2" w14:textId="4AFCAD93" w:rsidR="0109DE76" w:rsidRDefault="0109DE76" w:rsidP="00EF17A0">
      <w:pPr>
        <w:pStyle w:val="Numerowaniepoz1"/>
        <w:numPr>
          <w:ilvl w:val="0"/>
          <w:numId w:val="0"/>
        </w:numPr>
      </w:pPr>
    </w:p>
    <w:p w14:paraId="09793C77" w14:textId="7DC8C28E" w:rsidR="00E46697" w:rsidRPr="00C93E94" w:rsidRDefault="5EC85369">
      <w:pPr>
        <w:pStyle w:val="Nagwek1"/>
        <w:spacing w:line="288" w:lineRule="auto"/>
        <w:ind w:left="0" w:firstLine="0"/>
      </w:pPr>
      <w:bookmarkStart w:id="72" w:name="_Toc487461990"/>
      <w:bookmarkStart w:id="73" w:name="_Toc501107030"/>
      <w:bookmarkStart w:id="74" w:name="_Toc1402468"/>
      <w:bookmarkStart w:id="75" w:name="_Toc49411563"/>
      <w:bookmarkStart w:id="76" w:name="_Toc121491346"/>
      <w:bookmarkStart w:id="77" w:name="_Toc163038492"/>
      <w:r>
        <w:lastRenderedPageBreak/>
        <w:t>Usługi udostępniane przez P1</w:t>
      </w:r>
      <w:bookmarkEnd w:id="72"/>
      <w:bookmarkEnd w:id="73"/>
      <w:bookmarkEnd w:id="74"/>
      <w:bookmarkEnd w:id="75"/>
      <w:bookmarkEnd w:id="76"/>
      <w:bookmarkEnd w:id="77"/>
    </w:p>
    <w:p w14:paraId="0B114427" w14:textId="38E572DE" w:rsidR="00E46697" w:rsidRPr="00C93E94" w:rsidRDefault="7D255279" w:rsidP="00C77260">
      <w:pPr>
        <w:pStyle w:val="Nagwek2"/>
        <w:rPr>
          <w:rFonts w:eastAsia="Arial"/>
        </w:rPr>
      </w:pPr>
      <w:bookmarkStart w:id="78" w:name="_Toc121491347"/>
      <w:bookmarkStart w:id="79" w:name="_Toc487461991"/>
      <w:bookmarkStart w:id="80" w:name="_Toc501107031"/>
      <w:bookmarkStart w:id="81" w:name="_Toc1402469"/>
      <w:bookmarkStart w:id="82" w:name="_Toc49411564"/>
      <w:bookmarkStart w:id="83" w:name="_Toc163038493"/>
      <w:r>
        <w:t>Kontekst wywołania</w:t>
      </w:r>
      <w:bookmarkEnd w:id="78"/>
      <w:bookmarkEnd w:id="83"/>
      <w:r w:rsidR="223D0D58">
        <w:t xml:space="preserve"> </w:t>
      </w:r>
      <w:bookmarkEnd w:id="79"/>
      <w:bookmarkEnd w:id="80"/>
      <w:bookmarkEnd w:id="81"/>
      <w:bookmarkEnd w:id="82"/>
    </w:p>
    <w:p w14:paraId="30703202" w14:textId="77777777" w:rsidR="00E46697" w:rsidRPr="00C93E94" w:rsidRDefault="00E46697" w:rsidP="00911709">
      <w:pPr>
        <w:spacing w:line="288" w:lineRule="auto"/>
      </w:pPr>
      <w:r w:rsidRPr="00C93E94">
        <w:t>Każde wywołanie usługi udostępnianej przez P1 wymaga przekazania kontekstu wywołania, w którym system wywołujący przekazuje następujące informacje:</w:t>
      </w:r>
    </w:p>
    <w:p w14:paraId="5B3B4626" w14:textId="77777777" w:rsidR="00E46697" w:rsidRPr="00C93E94" w:rsidRDefault="00E46697">
      <w:pPr>
        <w:pStyle w:val="Akapitzlist"/>
        <w:numPr>
          <w:ilvl w:val="0"/>
          <w:numId w:val="38"/>
        </w:numPr>
        <w:spacing w:line="288" w:lineRule="auto"/>
        <w:rPr>
          <w:rFonts w:ascii="Arial" w:hAnsi="Arial" w:cs="Arial"/>
        </w:rPr>
      </w:pPr>
      <w:r w:rsidRPr="00C93E94">
        <w:rPr>
          <w:rFonts w:ascii="Arial" w:hAnsi="Arial" w:cs="Arial"/>
          <w:b/>
        </w:rPr>
        <w:t>Identyfikator podmiotu</w:t>
      </w:r>
      <w:r w:rsidRPr="00C93E94">
        <w:rPr>
          <w:rFonts w:ascii="Arial" w:hAnsi="Arial" w:cs="Arial"/>
        </w:rPr>
        <w:t xml:space="preserve"> – identyfikator OID biznesowy podmiotu (Usługodawcy), który zawarty jest w certyfikatach do komunikacji z systemem P1,</w:t>
      </w:r>
    </w:p>
    <w:p w14:paraId="0BFF0E54" w14:textId="77777777" w:rsidR="00E46697" w:rsidRPr="00C93E94" w:rsidRDefault="3DAF4B81">
      <w:pPr>
        <w:pStyle w:val="Akapitzlist"/>
        <w:numPr>
          <w:ilvl w:val="0"/>
          <w:numId w:val="38"/>
        </w:numPr>
        <w:spacing w:line="288" w:lineRule="auto"/>
        <w:rPr>
          <w:rFonts w:ascii="Arial" w:hAnsi="Arial" w:cs="Arial"/>
        </w:rPr>
      </w:pPr>
      <w:r w:rsidRPr="4A011563">
        <w:rPr>
          <w:rFonts w:ascii="Arial" w:hAnsi="Arial" w:cs="Arial"/>
          <w:b/>
          <w:bCs/>
        </w:rPr>
        <w:t>Identyfikator użytkownika</w:t>
      </w:r>
      <w:r w:rsidRPr="00C93E94">
        <w:rPr>
          <w:rFonts w:ascii="Arial" w:hAnsi="Arial" w:cs="Arial"/>
        </w:rPr>
        <w:t xml:space="preserve"> – identyfikator OID użytkownika unikalny w ramach systemu wywołującego usługę (zapewniający rozliczalność po stronie systemu wywołującego)</w:t>
      </w:r>
      <w:r w:rsidR="00E46697" w:rsidRPr="00C93E94">
        <w:rPr>
          <w:rStyle w:val="Odwoanieprzypisudolnego"/>
          <w:rFonts w:ascii="Arial" w:hAnsi="Arial" w:cs="Arial"/>
        </w:rPr>
        <w:footnoteReference w:id="5"/>
      </w:r>
      <w:r w:rsidRPr="00C93E94">
        <w:rPr>
          <w:rFonts w:ascii="Arial" w:hAnsi="Arial" w:cs="Arial"/>
        </w:rPr>
        <w:t>.</w:t>
      </w:r>
      <w:r w:rsidR="00E46697" w:rsidRPr="00C93E94">
        <w:rPr>
          <w:rFonts w:ascii="Arial" w:hAnsi="Arial" w:cs="Arial"/>
        </w:rPr>
        <w:br/>
      </w:r>
      <w:r w:rsidRPr="00C93E94">
        <w:rPr>
          <w:rFonts w:ascii="Arial" w:hAnsi="Arial" w:cs="Arial"/>
        </w:rPr>
        <w:t>System P1 akceptuje następujące ROOT:</w:t>
      </w:r>
    </w:p>
    <w:p w14:paraId="5E5A8A3F" w14:textId="65BA9A74" w:rsidR="00E46697" w:rsidRPr="00C93E94" w:rsidRDefault="3DAF4B81">
      <w:pPr>
        <w:pStyle w:val="Akapitzlist"/>
        <w:numPr>
          <w:ilvl w:val="1"/>
          <w:numId w:val="38"/>
        </w:numPr>
        <w:spacing w:line="288" w:lineRule="auto"/>
        <w:ind w:left="1276" w:hanging="283"/>
        <w:rPr>
          <w:rFonts w:ascii="Arial" w:hAnsi="Arial" w:cs="Arial"/>
        </w:rPr>
      </w:pPr>
      <w:r w:rsidRPr="0109DE76">
        <w:rPr>
          <w:rFonts w:ascii="Arial" w:hAnsi="Arial" w:cs="Arial"/>
        </w:rPr>
        <w:t>2.16.840.</w:t>
      </w:r>
      <w:r w:rsidR="05A2F980" w:rsidRPr="0109DE76">
        <w:rPr>
          <w:rFonts w:ascii="Arial" w:hAnsi="Arial" w:cs="Arial"/>
        </w:rPr>
        <w:t>1.113883.3.4424.1.6.2</w:t>
      </w:r>
      <w:r w:rsidR="00E46697">
        <w:tab/>
      </w:r>
      <w:r w:rsidRPr="0109DE76">
        <w:rPr>
          <w:rFonts w:ascii="Arial" w:hAnsi="Arial" w:cs="Arial"/>
        </w:rPr>
        <w:t>Numery PWZ lekarzy, dentystów</w:t>
      </w:r>
      <w:r w:rsidR="00E46697">
        <w:br/>
      </w:r>
      <w:r w:rsidRPr="0109DE76">
        <w:rPr>
          <w:rFonts w:ascii="Arial" w:hAnsi="Arial" w:cs="Arial"/>
        </w:rPr>
        <w:t>i felczerów;</w:t>
      </w:r>
    </w:p>
    <w:p w14:paraId="52767BC9" w14:textId="402EB79E" w:rsidR="00E46697" w:rsidRPr="00C93E94" w:rsidRDefault="3DAF4B81">
      <w:pPr>
        <w:pStyle w:val="Akapitzlist"/>
        <w:numPr>
          <w:ilvl w:val="1"/>
          <w:numId w:val="38"/>
        </w:numPr>
        <w:spacing w:line="288" w:lineRule="auto"/>
        <w:ind w:left="1276" w:hanging="283"/>
        <w:rPr>
          <w:rFonts w:ascii="Arial" w:hAnsi="Arial" w:cs="Arial"/>
        </w:rPr>
      </w:pPr>
      <w:r w:rsidRPr="0109DE76">
        <w:rPr>
          <w:rFonts w:ascii="Arial" w:hAnsi="Arial" w:cs="Arial"/>
        </w:rPr>
        <w:t>2.16.840.1.1138</w:t>
      </w:r>
      <w:r w:rsidR="05A2F980" w:rsidRPr="0109DE76">
        <w:rPr>
          <w:rFonts w:ascii="Arial" w:hAnsi="Arial" w:cs="Arial"/>
        </w:rPr>
        <w:t>83.3.4424.1.6.3</w:t>
      </w:r>
      <w:r w:rsidR="00E46697">
        <w:tab/>
      </w:r>
      <w:r w:rsidRPr="0109DE76">
        <w:rPr>
          <w:rFonts w:ascii="Arial" w:hAnsi="Arial" w:cs="Arial"/>
        </w:rPr>
        <w:t>Numery PWZ pielęgniarek i położnych;</w:t>
      </w:r>
    </w:p>
    <w:p w14:paraId="6C240901" w14:textId="3CCCCF4B" w:rsidR="1A4057BB" w:rsidRDefault="1A4057BB" w:rsidP="0109DE76">
      <w:pPr>
        <w:pStyle w:val="Akapitzlist"/>
        <w:numPr>
          <w:ilvl w:val="1"/>
          <w:numId w:val="38"/>
        </w:numPr>
        <w:spacing w:line="288" w:lineRule="auto"/>
        <w:ind w:left="1276" w:hanging="283"/>
        <w:rPr>
          <w:rFonts w:ascii="Arial" w:hAnsi="Arial" w:cs="Arial"/>
        </w:rPr>
      </w:pPr>
      <w:r w:rsidRPr="61FA2D78">
        <w:rPr>
          <w:rFonts w:ascii="Arial" w:hAnsi="Arial" w:cs="Arial"/>
          <w:szCs w:val="22"/>
        </w:rPr>
        <w:t>2.16.840.1.113883.3.4424.1.1.616</w:t>
      </w:r>
      <w:r>
        <w:tab/>
      </w:r>
      <w:r w:rsidR="75643860" w:rsidRPr="61FA2D78">
        <w:rPr>
          <w:rFonts w:ascii="Arial" w:hAnsi="Arial" w:cs="Arial"/>
          <w:szCs w:val="22"/>
        </w:rPr>
        <w:t xml:space="preserve">PESEL </w:t>
      </w:r>
      <w:r w:rsidR="00E70501">
        <w:rPr>
          <w:rFonts w:ascii="Arial" w:hAnsi="Arial" w:cs="Arial"/>
          <w:szCs w:val="22"/>
        </w:rPr>
        <w:t xml:space="preserve">dla </w:t>
      </w:r>
      <w:r w:rsidR="75643860" w:rsidRPr="61FA2D78">
        <w:rPr>
          <w:rFonts w:ascii="Arial" w:hAnsi="Arial" w:cs="Arial"/>
          <w:szCs w:val="22"/>
        </w:rPr>
        <w:t>Higienistk</w:t>
      </w:r>
      <w:r w:rsidR="00E70501">
        <w:rPr>
          <w:rFonts w:ascii="Arial" w:hAnsi="Arial" w:cs="Arial"/>
          <w:szCs w:val="22"/>
        </w:rPr>
        <w:t>i szkolnej</w:t>
      </w:r>
    </w:p>
    <w:p w14:paraId="592460EF" w14:textId="77777777" w:rsidR="00E46697" w:rsidRPr="00C93E94" w:rsidRDefault="00E46697">
      <w:pPr>
        <w:pStyle w:val="Akapitzlist"/>
        <w:numPr>
          <w:ilvl w:val="0"/>
          <w:numId w:val="38"/>
        </w:numPr>
        <w:spacing w:line="288" w:lineRule="auto"/>
        <w:rPr>
          <w:rFonts w:ascii="Arial" w:hAnsi="Arial" w:cs="Arial"/>
        </w:rPr>
      </w:pPr>
      <w:r w:rsidRPr="00C93E94">
        <w:rPr>
          <w:rFonts w:ascii="Arial" w:hAnsi="Arial" w:cs="Arial"/>
          <w:b/>
        </w:rPr>
        <w:t>Identyfikator miejsca pracy</w:t>
      </w:r>
      <w:r w:rsidRPr="00C93E94">
        <w:rPr>
          <w:rFonts w:ascii="Arial" w:hAnsi="Arial" w:cs="Arial"/>
        </w:rPr>
        <w:t xml:space="preserve"> – identyfikator OID miejsca użytkownika w strukturze organizacyjnej Usługodawcy,</w:t>
      </w:r>
    </w:p>
    <w:p w14:paraId="63A7A3FD" w14:textId="77777777" w:rsidR="00E46697" w:rsidRPr="00C93E94" w:rsidRDefault="70413CB7">
      <w:pPr>
        <w:pStyle w:val="Akapitzlist"/>
        <w:numPr>
          <w:ilvl w:val="0"/>
          <w:numId w:val="38"/>
        </w:numPr>
        <w:spacing w:line="288" w:lineRule="auto"/>
        <w:rPr>
          <w:rFonts w:ascii="Arial" w:hAnsi="Arial" w:cs="Arial"/>
        </w:rPr>
      </w:pPr>
      <w:r w:rsidRPr="70413CB7">
        <w:rPr>
          <w:rFonts w:ascii="Arial" w:hAnsi="Arial" w:cs="Arial"/>
          <w:b/>
          <w:bCs/>
        </w:rPr>
        <w:t>Rola biznesowa</w:t>
      </w:r>
      <w:r w:rsidRPr="70413CB7">
        <w:rPr>
          <w:rFonts w:ascii="Arial" w:hAnsi="Arial" w:cs="Arial"/>
        </w:rPr>
        <w:t xml:space="preserve"> – rola biznesowa w której występuje użytkownik (patrz Tabela nr 2).</w:t>
      </w:r>
    </w:p>
    <w:p w14:paraId="68D8CDCA" w14:textId="4C855FF0" w:rsidR="70413CB7" w:rsidRDefault="70413CB7" w:rsidP="00E70501">
      <w:pPr>
        <w:pStyle w:val="Akapitzlist"/>
        <w:spacing w:line="288" w:lineRule="auto"/>
        <w:rPr>
          <w:b/>
          <w:bCs/>
        </w:rPr>
      </w:pPr>
    </w:p>
    <w:p w14:paraId="314B01B8" w14:textId="77777777" w:rsidR="00E46697" w:rsidRPr="00C93E94" w:rsidRDefault="00E46697" w:rsidP="00911709">
      <w:pPr>
        <w:spacing w:line="288" w:lineRule="auto"/>
      </w:pPr>
      <w:r w:rsidRPr="00C93E94">
        <w:t>Dokładne wartości nazw atrybutów są zdefiniowane w XSD w typie NazwaAtrybutuKontekstuMT.</w:t>
      </w:r>
    </w:p>
    <w:p w14:paraId="258DBD65" w14:textId="214714E2" w:rsidR="00E46697" w:rsidRPr="00C93E94" w:rsidRDefault="717711B0" w:rsidP="00C77260">
      <w:pPr>
        <w:pStyle w:val="Nagwek2"/>
        <w:rPr>
          <w:rFonts w:eastAsia="Arial"/>
        </w:rPr>
      </w:pPr>
      <w:bookmarkStart w:id="84" w:name="_Toc487461992"/>
      <w:bookmarkStart w:id="85" w:name="_Toc501107032"/>
      <w:bookmarkStart w:id="86" w:name="_Toc1402470"/>
      <w:bookmarkStart w:id="87" w:name="_Toc49411565"/>
      <w:bookmarkStart w:id="88" w:name="_Toc121491348"/>
      <w:bookmarkStart w:id="89" w:name="_Toc163038494"/>
      <w:r>
        <w:lastRenderedPageBreak/>
        <w:t>Role podmiotów, role biznesowe i uprawnienia do usług</w:t>
      </w:r>
      <w:bookmarkEnd w:id="84"/>
      <w:bookmarkEnd w:id="85"/>
      <w:bookmarkEnd w:id="86"/>
      <w:bookmarkEnd w:id="87"/>
      <w:bookmarkEnd w:id="88"/>
      <w:bookmarkEnd w:id="89"/>
    </w:p>
    <w:p w14:paraId="49A7A575" w14:textId="77777777" w:rsidR="00E46697" w:rsidRPr="00C93E94" w:rsidRDefault="00E46697" w:rsidP="00911709">
      <w:pPr>
        <w:spacing w:line="288" w:lineRule="auto"/>
      </w:pPr>
      <w:r w:rsidRPr="00C93E94">
        <w:t>Poniższa tabela przedstawia jakie operacje usług P1 są dostępne dla poszczególnych rodzajów podmiotów i ról biznesowych.</w:t>
      </w:r>
    </w:p>
    <w:p w14:paraId="3F834435" w14:textId="6264A329" w:rsidR="00E46697" w:rsidRPr="00C93E94" w:rsidRDefault="00E46697" w:rsidP="00FF666A">
      <w:pPr>
        <w:pStyle w:val="Legenda"/>
      </w:pPr>
      <w:bookmarkStart w:id="90" w:name="_Toc484089074"/>
      <w:bookmarkStart w:id="91" w:name="_Toc35862883"/>
      <w:bookmarkStart w:id="92" w:name="_Toc121491699"/>
      <w:bookmarkStart w:id="93" w:name="_Toc121491868"/>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87327E">
        <w:rPr>
          <w:noProof/>
        </w:rPr>
        <w:t>2</w:t>
      </w:r>
      <w:r w:rsidR="0037136F">
        <w:rPr>
          <w:noProof/>
        </w:rPr>
        <w:fldChar w:fldCharType="end"/>
      </w:r>
      <w:r w:rsidRPr="00C93E94">
        <w:t>. Role podmiotu oraz role biznesowe</w:t>
      </w:r>
      <w:bookmarkEnd w:id="90"/>
      <w:bookmarkEnd w:id="91"/>
      <w:bookmarkEnd w:id="92"/>
      <w:bookmarkEnd w:id="93"/>
    </w:p>
    <w:tbl>
      <w:tblPr>
        <w:tblStyle w:val="Tabela-Siatka"/>
        <w:tblW w:w="9067" w:type="dxa"/>
        <w:tblLayout w:type="fixed"/>
        <w:tblLook w:val="04A0" w:firstRow="1" w:lastRow="0" w:firstColumn="1" w:lastColumn="0" w:noHBand="0" w:noVBand="1"/>
      </w:tblPr>
      <w:tblGrid>
        <w:gridCol w:w="4106"/>
        <w:gridCol w:w="1985"/>
        <w:gridCol w:w="2976"/>
      </w:tblGrid>
      <w:tr w:rsidR="2E7FE448" w14:paraId="68894422" w14:textId="77777777" w:rsidTr="138DC375">
        <w:trPr>
          <w:cantSplit/>
        </w:trPr>
        <w:tc>
          <w:tcPr>
            <w:tcW w:w="4106" w:type="dxa"/>
          </w:tcPr>
          <w:p w14:paraId="2A4F256F" w14:textId="3DCDC031" w:rsidR="7D0A43CB" w:rsidRDefault="7D0A43CB" w:rsidP="006E2AEE">
            <w:pPr>
              <w:pStyle w:val="tabelanormalny"/>
            </w:pPr>
            <w:r w:rsidRPr="719B594D">
              <w:t>zapisKart</w:t>
            </w:r>
            <w:r w:rsidR="0A46D360" w:rsidRPr="719B594D">
              <w:t>y</w:t>
            </w:r>
            <w:r w:rsidRPr="719B594D">
              <w:t>ProfilaktycznegoBadaniaUcznia</w:t>
            </w:r>
          </w:p>
        </w:tc>
        <w:tc>
          <w:tcPr>
            <w:tcW w:w="1985" w:type="dxa"/>
          </w:tcPr>
          <w:p w14:paraId="62752549" w14:textId="484B7053" w:rsidR="1FAA8B61" w:rsidRDefault="1FAA8B61" w:rsidP="006E2AEE">
            <w:pPr>
              <w:pStyle w:val="tabelanormalny"/>
            </w:pPr>
            <w:r w:rsidRPr="2E7FE448">
              <w:t>System zewnętrzny podmiotu leczniczego</w:t>
            </w:r>
          </w:p>
        </w:tc>
        <w:tc>
          <w:tcPr>
            <w:tcW w:w="2976" w:type="dxa"/>
          </w:tcPr>
          <w:p w14:paraId="2989CD8F" w14:textId="351AA38F" w:rsidR="685865C3" w:rsidRDefault="685865C3" w:rsidP="006E2AEE">
            <w:pPr>
              <w:pStyle w:val="tabelanormalny"/>
            </w:pPr>
            <w:r w:rsidRPr="2E7FE448">
              <w:t>HIGIENISTKA_SZKOLNA, PIELEGNIARKA_POLOZNA,</w:t>
            </w:r>
            <w:r w:rsidR="0946273D" w:rsidRPr="2E7FE448">
              <w:t xml:space="preserve"> LEKARZ_LEK_DENTYSTA_FELCZER</w:t>
            </w:r>
          </w:p>
          <w:p w14:paraId="20EF038C" w14:textId="49576BA0" w:rsidR="2E7FE448" w:rsidRDefault="2E7FE448" w:rsidP="006E2AEE">
            <w:pPr>
              <w:pStyle w:val="tabelanormalny"/>
            </w:pPr>
          </w:p>
        </w:tc>
      </w:tr>
      <w:tr w:rsidR="2E7FE448" w14:paraId="151C394B" w14:textId="77777777" w:rsidTr="138DC375">
        <w:trPr>
          <w:cantSplit/>
        </w:trPr>
        <w:tc>
          <w:tcPr>
            <w:tcW w:w="4106" w:type="dxa"/>
          </w:tcPr>
          <w:p w14:paraId="0A600032" w14:textId="1DFEFFE7" w:rsidR="1DB7D133" w:rsidRDefault="1DB7D133" w:rsidP="006E2AEE">
            <w:pPr>
              <w:pStyle w:val="tabelanormalny"/>
            </w:pPr>
            <w:r w:rsidRPr="719B594D">
              <w:t>wyszukajKart</w:t>
            </w:r>
            <w:r w:rsidR="288CED29" w:rsidRPr="719B594D">
              <w:t>y</w:t>
            </w:r>
            <w:r w:rsidRPr="719B594D">
              <w:t>ProfilaktycznegoBadaniaUcznia</w:t>
            </w:r>
          </w:p>
        </w:tc>
        <w:tc>
          <w:tcPr>
            <w:tcW w:w="1985" w:type="dxa"/>
          </w:tcPr>
          <w:p w14:paraId="4BCB4E6B" w14:textId="68F31CC5" w:rsidR="7B7D0CE2" w:rsidRDefault="7B7D0CE2" w:rsidP="006E2AEE">
            <w:pPr>
              <w:pStyle w:val="tabelanormalny"/>
            </w:pPr>
            <w:r w:rsidRPr="2E7FE448">
              <w:t>System zewnętrzny podmiotu leczniczego</w:t>
            </w:r>
          </w:p>
        </w:tc>
        <w:tc>
          <w:tcPr>
            <w:tcW w:w="2976" w:type="dxa"/>
          </w:tcPr>
          <w:p w14:paraId="1B5C191E" w14:textId="351AA38F" w:rsidR="04C983B6" w:rsidRDefault="04C983B6" w:rsidP="006E2AEE">
            <w:pPr>
              <w:pStyle w:val="tabelanormalny"/>
            </w:pPr>
            <w:r w:rsidRPr="2E7FE448">
              <w:t>HIGIENISTKA_SZKOLNA, PIELEGNIARKA_POLOZNA, LEKARZ_LEK_DENTYSTA_FELCZER</w:t>
            </w:r>
          </w:p>
          <w:p w14:paraId="2EBEACF8" w14:textId="474A0A00" w:rsidR="2E7FE448" w:rsidRDefault="2E7FE448" w:rsidP="006E2AEE">
            <w:pPr>
              <w:pStyle w:val="tabelanormalny"/>
            </w:pPr>
          </w:p>
        </w:tc>
      </w:tr>
      <w:tr w:rsidR="2E7FE448" w14:paraId="5704737E" w14:textId="77777777" w:rsidTr="138DC375">
        <w:trPr>
          <w:cantSplit/>
        </w:trPr>
        <w:tc>
          <w:tcPr>
            <w:tcW w:w="4106" w:type="dxa"/>
          </w:tcPr>
          <w:p w14:paraId="188A6653" w14:textId="314D8B7F" w:rsidR="5F12EC01" w:rsidRDefault="5F12EC01" w:rsidP="006E2AEE">
            <w:pPr>
              <w:pStyle w:val="tabelanormalny"/>
            </w:pPr>
            <w:r w:rsidRPr="2E7FE448">
              <w:t>odczytKartyProfilaktycznegoBadaniaUcznia</w:t>
            </w:r>
          </w:p>
        </w:tc>
        <w:tc>
          <w:tcPr>
            <w:tcW w:w="1985" w:type="dxa"/>
          </w:tcPr>
          <w:p w14:paraId="7F1B9D3F" w14:textId="3DFDD41D" w:rsidR="22646125" w:rsidRDefault="22646125" w:rsidP="006E2AEE">
            <w:pPr>
              <w:pStyle w:val="tabelanormalny"/>
            </w:pPr>
            <w:r w:rsidRPr="2E7FE448">
              <w:t>System zewnętrzny podmiotu leczniczego</w:t>
            </w:r>
          </w:p>
        </w:tc>
        <w:tc>
          <w:tcPr>
            <w:tcW w:w="2976" w:type="dxa"/>
          </w:tcPr>
          <w:p w14:paraId="169186DE" w14:textId="351AA38F" w:rsidR="2577111D" w:rsidRDefault="2577111D" w:rsidP="006E2AEE">
            <w:pPr>
              <w:pStyle w:val="tabelanormalny"/>
            </w:pPr>
            <w:r w:rsidRPr="2E7FE448">
              <w:t>HIGIENISTKA_SZKOLNA, PIELEGNIARKA_POLOZNA, LEKARZ_LEK_DENTYSTA_FELCZER</w:t>
            </w:r>
          </w:p>
          <w:p w14:paraId="4900B9BB" w14:textId="0757F82A" w:rsidR="2E7FE448" w:rsidRDefault="2E7FE448" w:rsidP="006E2AEE">
            <w:pPr>
              <w:pStyle w:val="tabelanormalny"/>
            </w:pPr>
          </w:p>
        </w:tc>
      </w:tr>
      <w:tr w:rsidR="2E7FE448" w14:paraId="33A08955" w14:textId="77777777" w:rsidTr="138DC375">
        <w:trPr>
          <w:cantSplit/>
        </w:trPr>
        <w:tc>
          <w:tcPr>
            <w:tcW w:w="4106" w:type="dxa"/>
          </w:tcPr>
          <w:p w14:paraId="0C90071A" w14:textId="65BE5BE9" w:rsidR="34D29991" w:rsidRDefault="47C3F268" w:rsidP="006E2AEE">
            <w:pPr>
              <w:pStyle w:val="tabelanormalny"/>
            </w:pPr>
            <w:r w:rsidRPr="719B594D">
              <w:t>zapisA</w:t>
            </w:r>
            <w:r w:rsidR="34D29991" w:rsidRPr="719B594D">
              <w:t>nul</w:t>
            </w:r>
            <w:r w:rsidR="10D77EAA" w:rsidRPr="719B594D">
              <w:t>owania</w:t>
            </w:r>
            <w:r w:rsidR="34D29991" w:rsidRPr="719B594D">
              <w:t>Kart</w:t>
            </w:r>
            <w:r w:rsidR="7C979901" w:rsidRPr="719B594D">
              <w:t>y</w:t>
            </w:r>
            <w:r w:rsidR="34D29991" w:rsidRPr="719B594D">
              <w:t>ProfilaktycznegoBadaniaUcznia</w:t>
            </w:r>
          </w:p>
        </w:tc>
        <w:tc>
          <w:tcPr>
            <w:tcW w:w="1985" w:type="dxa"/>
          </w:tcPr>
          <w:p w14:paraId="7073F9AD" w14:textId="3F36CB60" w:rsidR="3A858B2E" w:rsidRDefault="3A858B2E" w:rsidP="006E2AEE">
            <w:pPr>
              <w:pStyle w:val="tabelanormalny"/>
            </w:pPr>
            <w:r w:rsidRPr="2E7FE448">
              <w:t>System zewnętrzny podmiotu leczniczego</w:t>
            </w:r>
          </w:p>
        </w:tc>
        <w:tc>
          <w:tcPr>
            <w:tcW w:w="2976" w:type="dxa"/>
          </w:tcPr>
          <w:p w14:paraId="5556101C" w14:textId="351AA38F" w:rsidR="454B655E" w:rsidRDefault="454B655E" w:rsidP="006E2AEE">
            <w:pPr>
              <w:pStyle w:val="tabelanormalny"/>
            </w:pPr>
            <w:r w:rsidRPr="2E7FE448">
              <w:t>HIGIENISTKA_SZKOLNA, PIELEGNIARKA_POLOZNA, LEKARZ_LEK_DENTYSTA_FELCZER</w:t>
            </w:r>
          </w:p>
          <w:p w14:paraId="30838073" w14:textId="1484B6E4" w:rsidR="2E7FE448" w:rsidRDefault="2E7FE448" w:rsidP="006E2AEE">
            <w:pPr>
              <w:pStyle w:val="tabelanormalny"/>
            </w:pPr>
          </w:p>
        </w:tc>
      </w:tr>
      <w:tr w:rsidR="2E7FE448" w14:paraId="33F82398" w14:textId="77777777" w:rsidTr="138DC375">
        <w:trPr>
          <w:cantSplit/>
        </w:trPr>
        <w:tc>
          <w:tcPr>
            <w:tcW w:w="4106" w:type="dxa"/>
          </w:tcPr>
          <w:p w14:paraId="1351D899" w14:textId="2368D0C7" w:rsidR="34D29991" w:rsidRDefault="34D29991" w:rsidP="006E2AEE">
            <w:pPr>
              <w:pStyle w:val="tabelanormalny"/>
            </w:pPr>
            <w:r w:rsidRPr="719B594D">
              <w:lastRenderedPageBreak/>
              <w:t>wyszukaj</w:t>
            </w:r>
            <w:r w:rsidR="434FA52C" w:rsidRPr="719B594D">
              <w:t>Anulowanie</w:t>
            </w:r>
            <w:r w:rsidRPr="719B594D">
              <w:t>KartProfilaktycznegoBadaniaUcznia</w:t>
            </w:r>
          </w:p>
        </w:tc>
        <w:tc>
          <w:tcPr>
            <w:tcW w:w="1985" w:type="dxa"/>
          </w:tcPr>
          <w:p w14:paraId="0C602BE4" w14:textId="188BB5E0" w:rsidR="553E13CF" w:rsidRDefault="553E13CF" w:rsidP="006E2AEE">
            <w:pPr>
              <w:pStyle w:val="tabelanormalny"/>
            </w:pPr>
            <w:r w:rsidRPr="2E7FE448">
              <w:t>System zewnętrzny podmiotu leczniczego</w:t>
            </w:r>
          </w:p>
        </w:tc>
        <w:tc>
          <w:tcPr>
            <w:tcW w:w="2976" w:type="dxa"/>
          </w:tcPr>
          <w:p w14:paraId="6701D9EA" w14:textId="351AA38F" w:rsidR="4B2DC9A0" w:rsidRDefault="4B2DC9A0" w:rsidP="006E2AEE">
            <w:pPr>
              <w:pStyle w:val="tabelanormalny"/>
            </w:pPr>
            <w:r w:rsidRPr="2E7FE448">
              <w:t>HIGIENISTKA_SZKOLNA, PIELEGNIARKA_POLOZNA, LEKARZ_LEK_DENTYSTA_FELCZER</w:t>
            </w:r>
          </w:p>
          <w:p w14:paraId="63EB571A" w14:textId="2A5CA52A" w:rsidR="2E7FE448" w:rsidRDefault="2E7FE448" w:rsidP="006E2AEE">
            <w:pPr>
              <w:pStyle w:val="tabelanormalny"/>
            </w:pPr>
          </w:p>
        </w:tc>
      </w:tr>
      <w:tr w:rsidR="2E7FE448" w14:paraId="767F2B1A" w14:textId="77777777" w:rsidTr="138DC375">
        <w:trPr>
          <w:cantSplit/>
        </w:trPr>
        <w:tc>
          <w:tcPr>
            <w:tcW w:w="4106" w:type="dxa"/>
          </w:tcPr>
          <w:p w14:paraId="73D864B1" w14:textId="25C14AC8" w:rsidR="57374789" w:rsidRDefault="57374789" w:rsidP="006E2AEE">
            <w:pPr>
              <w:pStyle w:val="tabelanormalny"/>
            </w:pPr>
            <w:r w:rsidRPr="2E7FE448">
              <w:t>odczytAnulowaniaKartyProfilaktycznegoBadaniaUcznia</w:t>
            </w:r>
          </w:p>
        </w:tc>
        <w:tc>
          <w:tcPr>
            <w:tcW w:w="1985" w:type="dxa"/>
          </w:tcPr>
          <w:p w14:paraId="577B05E4" w14:textId="508A77BD" w:rsidR="11C8575E" w:rsidRDefault="11C8575E" w:rsidP="006E2AEE">
            <w:pPr>
              <w:pStyle w:val="tabelanormalny"/>
            </w:pPr>
            <w:r w:rsidRPr="2E7FE448">
              <w:t>System zewnętrzny podmiotu leczniczego</w:t>
            </w:r>
          </w:p>
        </w:tc>
        <w:tc>
          <w:tcPr>
            <w:tcW w:w="2976" w:type="dxa"/>
          </w:tcPr>
          <w:p w14:paraId="437B00BF" w14:textId="351AA38F" w:rsidR="2C274073" w:rsidRDefault="2C274073" w:rsidP="006E2AEE">
            <w:pPr>
              <w:pStyle w:val="tabelanormalny"/>
            </w:pPr>
            <w:r w:rsidRPr="2E7FE448">
              <w:t>HIGIENISTKA_SZKOLNA, PIELEGNIARKA_POLOZNA, LEKARZ_LEK_DENTYSTA_FELCZER</w:t>
            </w:r>
          </w:p>
          <w:p w14:paraId="46D6FD5B" w14:textId="398D3B0F" w:rsidR="2E7FE448" w:rsidRDefault="2E7FE448" w:rsidP="006E2AEE">
            <w:pPr>
              <w:pStyle w:val="tabelanormalny"/>
            </w:pPr>
          </w:p>
        </w:tc>
      </w:tr>
      <w:tr w:rsidR="005D2488" w14:paraId="500BC9CF" w14:textId="77777777" w:rsidTr="138DC375">
        <w:trPr>
          <w:cantSplit/>
        </w:trPr>
        <w:tc>
          <w:tcPr>
            <w:tcW w:w="4106" w:type="dxa"/>
          </w:tcPr>
          <w:p w14:paraId="0B24B054" w14:textId="5F8046F5" w:rsidR="005D2488" w:rsidRPr="719B594D" w:rsidRDefault="005D2488" w:rsidP="006E2AEE">
            <w:pPr>
              <w:pStyle w:val="tabelanormalny"/>
            </w:pPr>
            <w:r>
              <w:t>ZapisInformacj</w:t>
            </w:r>
            <w:r w:rsidR="00013005">
              <w:t>i</w:t>
            </w:r>
            <w:r>
              <w:t>ODokumencieSprzeciwu</w:t>
            </w:r>
          </w:p>
        </w:tc>
        <w:tc>
          <w:tcPr>
            <w:tcW w:w="1985" w:type="dxa"/>
          </w:tcPr>
          <w:p w14:paraId="198D45FC" w14:textId="1F3E36C7" w:rsidR="005D2488" w:rsidRPr="2E7FE448" w:rsidRDefault="005D2488" w:rsidP="006E2AEE">
            <w:pPr>
              <w:pStyle w:val="tabelanormalny"/>
            </w:pPr>
            <w:r w:rsidRPr="2E7FE448">
              <w:t>System zewnętrzny podmiotu leczniczego</w:t>
            </w:r>
          </w:p>
        </w:tc>
        <w:tc>
          <w:tcPr>
            <w:tcW w:w="2976" w:type="dxa"/>
          </w:tcPr>
          <w:p w14:paraId="1A99019C" w14:textId="4A74EBD0" w:rsidR="005D2488" w:rsidRDefault="005D2488" w:rsidP="006E2AEE">
            <w:pPr>
              <w:pStyle w:val="tabelanormalny"/>
            </w:pPr>
            <w:r w:rsidRPr="2E7FE448">
              <w:t>HIGIENISTKA_SZKOLNA, PIELEGNIARKA_POLOZNA</w:t>
            </w:r>
          </w:p>
          <w:p w14:paraId="5BC28240" w14:textId="77777777" w:rsidR="005D2488" w:rsidRPr="2E7FE448" w:rsidRDefault="005D2488" w:rsidP="006E2AEE">
            <w:pPr>
              <w:pStyle w:val="tabelanormalny"/>
            </w:pPr>
          </w:p>
        </w:tc>
      </w:tr>
      <w:tr w:rsidR="005D2488" w14:paraId="45B4C82D" w14:textId="77777777" w:rsidTr="138DC375">
        <w:trPr>
          <w:cantSplit/>
        </w:trPr>
        <w:tc>
          <w:tcPr>
            <w:tcW w:w="4106" w:type="dxa"/>
          </w:tcPr>
          <w:p w14:paraId="204ED2C7" w14:textId="15ECCD2F" w:rsidR="005D2488" w:rsidRPr="2E7FE448" w:rsidRDefault="005D2488" w:rsidP="006E2AEE">
            <w:pPr>
              <w:pStyle w:val="tabelanormalny"/>
            </w:pPr>
            <w:r w:rsidRPr="719B594D">
              <w:t>wyszukaj</w:t>
            </w:r>
            <w:r>
              <w:t>Dokument</w:t>
            </w:r>
            <w:r w:rsidR="00E627AA">
              <w:t>y</w:t>
            </w:r>
            <w:r>
              <w:t>Sprzeciwu</w:t>
            </w:r>
          </w:p>
        </w:tc>
        <w:tc>
          <w:tcPr>
            <w:tcW w:w="1985" w:type="dxa"/>
          </w:tcPr>
          <w:p w14:paraId="0AF8EEDE" w14:textId="1AA1B292" w:rsidR="005D2488" w:rsidRPr="2E7FE448" w:rsidRDefault="005D2488" w:rsidP="006E2AEE">
            <w:pPr>
              <w:pStyle w:val="tabelanormalny"/>
            </w:pPr>
            <w:r w:rsidRPr="2E7FE448">
              <w:t>System zewnętrzny podmiotu leczniczego</w:t>
            </w:r>
          </w:p>
        </w:tc>
        <w:tc>
          <w:tcPr>
            <w:tcW w:w="2976" w:type="dxa"/>
          </w:tcPr>
          <w:p w14:paraId="0AF07492" w14:textId="58F368E8" w:rsidR="005D2488" w:rsidRPr="2E7FE448" w:rsidRDefault="005D2488" w:rsidP="006E2AEE">
            <w:pPr>
              <w:pStyle w:val="tabelanormalny"/>
            </w:pPr>
            <w:r w:rsidRPr="2E7FE448">
              <w:t>HIGIENISTKA_SZKOLNA, PIELEGNIARKA_POLOZNA, LEKARZ_LEK_DENTYSTA_FELCZER</w:t>
            </w:r>
          </w:p>
        </w:tc>
      </w:tr>
      <w:tr w:rsidR="005D2488" w14:paraId="4F09B6AE" w14:textId="77777777" w:rsidTr="138DC375">
        <w:trPr>
          <w:cantSplit/>
        </w:trPr>
        <w:tc>
          <w:tcPr>
            <w:tcW w:w="4106" w:type="dxa"/>
          </w:tcPr>
          <w:p w14:paraId="3FD62ABF" w14:textId="45742248" w:rsidR="005D2488" w:rsidRPr="2E7FE448" w:rsidRDefault="005D2488" w:rsidP="006E2AEE">
            <w:pPr>
              <w:pStyle w:val="tabelanormalny"/>
            </w:pPr>
            <w:r w:rsidRPr="2E7FE448">
              <w:t>odczy</w:t>
            </w:r>
            <w:r>
              <w:t>tDokumentSprzeciwu</w:t>
            </w:r>
          </w:p>
        </w:tc>
        <w:tc>
          <w:tcPr>
            <w:tcW w:w="1985" w:type="dxa"/>
          </w:tcPr>
          <w:p w14:paraId="1632BD1A" w14:textId="6AD6FF34" w:rsidR="005D2488" w:rsidRPr="2E7FE448" w:rsidRDefault="005D2488" w:rsidP="006E2AEE">
            <w:pPr>
              <w:pStyle w:val="tabelanormalny"/>
            </w:pPr>
            <w:r w:rsidRPr="2E7FE448">
              <w:t>System zewnętrzny podmiotu leczniczego</w:t>
            </w:r>
          </w:p>
        </w:tc>
        <w:tc>
          <w:tcPr>
            <w:tcW w:w="2976" w:type="dxa"/>
          </w:tcPr>
          <w:p w14:paraId="338D4E83" w14:textId="3B9CF670" w:rsidR="005D2488" w:rsidRPr="2E7FE448" w:rsidRDefault="005D2488" w:rsidP="006E2AEE">
            <w:pPr>
              <w:pStyle w:val="tabelanormalny"/>
            </w:pPr>
            <w:r w:rsidRPr="2E7FE448">
              <w:t>HIGIENISTKA_SZKOLNA, PIELEGNIARKA_POLOZNA, LEKARZ_LEK_DENTYSTA_FELCZER</w:t>
            </w:r>
          </w:p>
        </w:tc>
      </w:tr>
      <w:tr w:rsidR="005D2488" w14:paraId="01F4F639" w14:textId="77777777" w:rsidTr="138DC375">
        <w:trPr>
          <w:cantSplit/>
        </w:trPr>
        <w:tc>
          <w:tcPr>
            <w:tcW w:w="4106" w:type="dxa"/>
          </w:tcPr>
          <w:p w14:paraId="7E656F55" w14:textId="556624C0" w:rsidR="005D2488" w:rsidRPr="2E7FE448" w:rsidRDefault="50BDEB0F" w:rsidP="006E2AEE">
            <w:pPr>
              <w:pStyle w:val="tabelanormalny"/>
            </w:pPr>
            <w:r>
              <w:t>wycofanieInformacjiDokumentSprzeciwu</w:t>
            </w:r>
          </w:p>
        </w:tc>
        <w:tc>
          <w:tcPr>
            <w:tcW w:w="1985" w:type="dxa"/>
          </w:tcPr>
          <w:p w14:paraId="146D199A" w14:textId="68CBF2A7" w:rsidR="005D2488" w:rsidRPr="2E7FE448" w:rsidRDefault="005D2488" w:rsidP="006E2AEE">
            <w:pPr>
              <w:pStyle w:val="tabelanormalny"/>
            </w:pPr>
            <w:r w:rsidRPr="2E7FE448">
              <w:t>System zewnętrzny podmiotu leczniczego</w:t>
            </w:r>
          </w:p>
        </w:tc>
        <w:tc>
          <w:tcPr>
            <w:tcW w:w="2976" w:type="dxa"/>
          </w:tcPr>
          <w:p w14:paraId="387BD707" w14:textId="2999D509" w:rsidR="005D2488" w:rsidRPr="2E7FE448" w:rsidRDefault="005D2488" w:rsidP="006E2AEE">
            <w:pPr>
              <w:pStyle w:val="tabelanormalny"/>
            </w:pPr>
            <w:r w:rsidRPr="2E7FE448">
              <w:t>HIGIENISTKA_SZKOLNA, PIELEGNIARKA_POLOZNA</w:t>
            </w:r>
          </w:p>
        </w:tc>
      </w:tr>
      <w:tr w:rsidR="005D62A0" w14:paraId="3F8168AF" w14:textId="77777777" w:rsidTr="138DC375">
        <w:trPr>
          <w:cantSplit/>
        </w:trPr>
        <w:tc>
          <w:tcPr>
            <w:tcW w:w="4106" w:type="dxa"/>
          </w:tcPr>
          <w:p w14:paraId="1C0C0A71" w14:textId="4E01B531" w:rsidR="005D62A0" w:rsidRDefault="005D62A0" w:rsidP="006E2AEE">
            <w:pPr>
              <w:pStyle w:val="tabelanormalny"/>
            </w:pPr>
            <w:r>
              <w:t>ZapisInformacjiODokumencieZgody</w:t>
            </w:r>
          </w:p>
        </w:tc>
        <w:tc>
          <w:tcPr>
            <w:tcW w:w="1985" w:type="dxa"/>
          </w:tcPr>
          <w:p w14:paraId="14F96220" w14:textId="6C6C9C26" w:rsidR="005D62A0" w:rsidRPr="2E7FE448" w:rsidRDefault="005D62A0" w:rsidP="006E2AEE">
            <w:pPr>
              <w:pStyle w:val="tabelanormalny"/>
            </w:pPr>
            <w:r w:rsidRPr="2E7FE448">
              <w:t>System zewnętrzny podmiotu leczniczego</w:t>
            </w:r>
          </w:p>
        </w:tc>
        <w:tc>
          <w:tcPr>
            <w:tcW w:w="2976" w:type="dxa"/>
          </w:tcPr>
          <w:p w14:paraId="1DAF4EB9" w14:textId="77777777" w:rsidR="005D62A0" w:rsidRDefault="005D62A0" w:rsidP="006E2AEE">
            <w:pPr>
              <w:pStyle w:val="tabelanormalny"/>
            </w:pPr>
            <w:r w:rsidRPr="2E7FE448">
              <w:t>HIGIENISTKA_SZKOLNA, PIELEGNIARKA_POLOZNA</w:t>
            </w:r>
          </w:p>
          <w:p w14:paraId="3E362DA2" w14:textId="77777777" w:rsidR="005D62A0" w:rsidRPr="2E7FE448" w:rsidRDefault="005D62A0" w:rsidP="006E2AEE">
            <w:pPr>
              <w:pStyle w:val="tabelanormalny"/>
            </w:pPr>
          </w:p>
        </w:tc>
      </w:tr>
      <w:tr w:rsidR="005D62A0" w14:paraId="72681492" w14:textId="77777777" w:rsidTr="138DC375">
        <w:trPr>
          <w:cantSplit/>
        </w:trPr>
        <w:tc>
          <w:tcPr>
            <w:tcW w:w="4106" w:type="dxa"/>
          </w:tcPr>
          <w:p w14:paraId="2DFA4996" w14:textId="6B0391B7" w:rsidR="005D62A0" w:rsidRDefault="005D62A0" w:rsidP="006E2AEE">
            <w:pPr>
              <w:pStyle w:val="tabelanormalny"/>
            </w:pPr>
            <w:r w:rsidRPr="719B594D">
              <w:lastRenderedPageBreak/>
              <w:t>wyszukaj</w:t>
            </w:r>
            <w:r>
              <w:t>Dokumenty</w:t>
            </w:r>
            <w:r w:rsidR="00192926">
              <w:t>Zgody</w:t>
            </w:r>
          </w:p>
        </w:tc>
        <w:tc>
          <w:tcPr>
            <w:tcW w:w="1985" w:type="dxa"/>
          </w:tcPr>
          <w:p w14:paraId="75E5C998" w14:textId="6A51549E" w:rsidR="005D62A0" w:rsidRPr="2E7FE448" w:rsidRDefault="005D62A0" w:rsidP="006E2AEE">
            <w:pPr>
              <w:pStyle w:val="tabelanormalny"/>
            </w:pPr>
            <w:r w:rsidRPr="2E7FE448">
              <w:t>System zewnętrzny podmiotu leczniczego</w:t>
            </w:r>
          </w:p>
        </w:tc>
        <w:tc>
          <w:tcPr>
            <w:tcW w:w="2976" w:type="dxa"/>
          </w:tcPr>
          <w:p w14:paraId="0B73BEB6" w14:textId="4D28222A" w:rsidR="005D62A0" w:rsidRPr="2E7FE448" w:rsidRDefault="005D62A0" w:rsidP="006E2AEE">
            <w:pPr>
              <w:pStyle w:val="tabelanormalny"/>
            </w:pPr>
            <w:r w:rsidRPr="2E7FE448">
              <w:t>HIGIENISTKA_SZKOLNA, PIELEGNIARKA_POLOZNA, LEKARZ_LEK_DENTYSTA_FELCZER</w:t>
            </w:r>
          </w:p>
        </w:tc>
      </w:tr>
      <w:tr w:rsidR="005D62A0" w14:paraId="19AFFC61" w14:textId="77777777" w:rsidTr="138DC375">
        <w:trPr>
          <w:cantSplit/>
        </w:trPr>
        <w:tc>
          <w:tcPr>
            <w:tcW w:w="4106" w:type="dxa"/>
          </w:tcPr>
          <w:p w14:paraId="4ED8EAF9" w14:textId="30BB8E98" w:rsidR="005D62A0" w:rsidRDefault="005D62A0" w:rsidP="006E2AEE">
            <w:pPr>
              <w:pStyle w:val="tabelanormalny"/>
            </w:pPr>
            <w:r w:rsidRPr="2E7FE448">
              <w:t>odczy</w:t>
            </w:r>
            <w:r>
              <w:t>tDokument</w:t>
            </w:r>
            <w:r w:rsidR="00192926">
              <w:t>Zgody</w:t>
            </w:r>
          </w:p>
        </w:tc>
        <w:tc>
          <w:tcPr>
            <w:tcW w:w="1985" w:type="dxa"/>
          </w:tcPr>
          <w:p w14:paraId="72BB1ECE" w14:textId="5E3EFB4F" w:rsidR="005D62A0" w:rsidRPr="2E7FE448" w:rsidRDefault="005D62A0" w:rsidP="006E2AEE">
            <w:pPr>
              <w:pStyle w:val="tabelanormalny"/>
            </w:pPr>
            <w:r w:rsidRPr="2E7FE448">
              <w:t>System zewnętrzny podmiotu leczniczego</w:t>
            </w:r>
          </w:p>
        </w:tc>
        <w:tc>
          <w:tcPr>
            <w:tcW w:w="2976" w:type="dxa"/>
          </w:tcPr>
          <w:p w14:paraId="0F99C890" w14:textId="313BF9D7" w:rsidR="005D62A0" w:rsidRPr="2E7FE448" w:rsidRDefault="005D62A0" w:rsidP="006E2AEE">
            <w:pPr>
              <w:pStyle w:val="tabelanormalny"/>
            </w:pPr>
            <w:r w:rsidRPr="2E7FE448">
              <w:t>HIGIENISTKA_SZKOLNA, PIELEGNIARKA_POLOZNA, LEKARZ_LEK_DENTYSTA_FELCZER</w:t>
            </w:r>
          </w:p>
        </w:tc>
      </w:tr>
      <w:tr w:rsidR="005D62A0" w14:paraId="5FF697F6" w14:textId="77777777" w:rsidTr="138DC375">
        <w:trPr>
          <w:cantSplit/>
        </w:trPr>
        <w:tc>
          <w:tcPr>
            <w:tcW w:w="4106" w:type="dxa"/>
          </w:tcPr>
          <w:p w14:paraId="38EB921B" w14:textId="05806FB2" w:rsidR="005D62A0" w:rsidRDefault="50BDEB0F" w:rsidP="006E2AEE">
            <w:pPr>
              <w:pStyle w:val="tabelanormalny"/>
            </w:pPr>
            <w:r>
              <w:t>wycofanieInformacjiDokumentZgodyNaSwiadczenieMedyczne</w:t>
            </w:r>
          </w:p>
        </w:tc>
        <w:tc>
          <w:tcPr>
            <w:tcW w:w="1985" w:type="dxa"/>
          </w:tcPr>
          <w:p w14:paraId="4050F80A" w14:textId="5E6121D9" w:rsidR="005D62A0" w:rsidRPr="2E7FE448" w:rsidRDefault="005D62A0" w:rsidP="006E2AEE">
            <w:pPr>
              <w:pStyle w:val="tabelanormalny"/>
            </w:pPr>
            <w:r w:rsidRPr="2E7FE448">
              <w:t>System zewnętrzny podmiotu leczniczego</w:t>
            </w:r>
          </w:p>
        </w:tc>
        <w:tc>
          <w:tcPr>
            <w:tcW w:w="2976" w:type="dxa"/>
          </w:tcPr>
          <w:p w14:paraId="7D48767D" w14:textId="4F5C6077" w:rsidR="005D62A0" w:rsidRPr="2E7FE448" w:rsidRDefault="005D62A0" w:rsidP="006E2AEE">
            <w:pPr>
              <w:pStyle w:val="tabelanormalny"/>
            </w:pPr>
            <w:r w:rsidRPr="2E7FE448">
              <w:t>HIGIENISTKA_SZKOLNA, PIELEGNIARKA_POLOZNA</w:t>
            </w:r>
          </w:p>
        </w:tc>
      </w:tr>
    </w:tbl>
    <w:p w14:paraId="3C95013C" w14:textId="01472F13" w:rsidR="719B594D" w:rsidRDefault="719B594D"/>
    <w:p w14:paraId="18A7674A" w14:textId="6240D1E4" w:rsidR="00E46697" w:rsidRDefault="7D255279" w:rsidP="00C77260">
      <w:pPr>
        <w:pStyle w:val="Nagwek2"/>
      </w:pPr>
      <w:bookmarkStart w:id="94" w:name="_Toc489968940"/>
      <w:bookmarkStart w:id="95" w:name="_Toc489968941"/>
      <w:bookmarkStart w:id="96" w:name="_Toc487461994"/>
      <w:bookmarkStart w:id="97" w:name="_Toc501107034"/>
      <w:bookmarkStart w:id="98" w:name="_Toc1402472"/>
      <w:bookmarkStart w:id="99" w:name="_Toc49411567"/>
      <w:bookmarkStart w:id="100" w:name="_Toc121491349"/>
      <w:bookmarkStart w:id="101" w:name="_Toc163038495"/>
      <w:bookmarkEnd w:id="94"/>
      <w:bookmarkEnd w:id="95"/>
      <w:r>
        <w:t>Scenariusze wywoływania usług</w:t>
      </w:r>
      <w:bookmarkEnd w:id="96"/>
      <w:bookmarkEnd w:id="97"/>
      <w:bookmarkEnd w:id="98"/>
      <w:bookmarkEnd w:id="99"/>
      <w:bookmarkEnd w:id="100"/>
      <w:bookmarkEnd w:id="101"/>
    </w:p>
    <w:p w14:paraId="6E2B1C18" w14:textId="77777777" w:rsidR="006F3E34" w:rsidRDefault="006F3E34" w:rsidP="00FE63AC">
      <w:pPr>
        <w:pStyle w:val="Nagwek3"/>
      </w:pPr>
      <w:bookmarkStart w:id="102" w:name="_Toc487461995"/>
      <w:bookmarkStart w:id="103" w:name="_Toc501107035"/>
      <w:bookmarkStart w:id="104" w:name="_Toc1402473"/>
      <w:bookmarkStart w:id="105" w:name="_Toc35862025"/>
      <w:bookmarkStart w:id="106" w:name="_Toc115087342"/>
      <w:bookmarkStart w:id="107" w:name="_Toc121491350"/>
      <w:bookmarkStart w:id="108" w:name="_Toc163038496"/>
      <w:r>
        <w:t>System Zewnętrzny Podmiotu Leczniczego</w:t>
      </w:r>
      <w:bookmarkEnd w:id="102"/>
      <w:bookmarkEnd w:id="103"/>
      <w:bookmarkEnd w:id="104"/>
      <w:bookmarkEnd w:id="105"/>
      <w:bookmarkEnd w:id="106"/>
      <w:bookmarkEnd w:id="107"/>
      <w:bookmarkEnd w:id="108"/>
    </w:p>
    <w:p w14:paraId="06E1A442" w14:textId="77777777" w:rsidR="006F3E34" w:rsidRDefault="006F3E34" w:rsidP="006F3E34">
      <w:pPr>
        <w:spacing w:line="288" w:lineRule="auto"/>
      </w:pPr>
      <w:r>
        <w:t>Wywoływanie usług przez System zewnętrzny podmiotu leczniczego odbywa się wg następującego porządku:</w:t>
      </w:r>
    </w:p>
    <w:p w14:paraId="56ECBD12" w14:textId="58592DD3" w:rsidR="000D2B76" w:rsidRDefault="006F3E34" w:rsidP="000D2B76">
      <w:pPr>
        <w:pStyle w:val="Akapitzlist"/>
        <w:numPr>
          <w:ilvl w:val="0"/>
          <w:numId w:val="46"/>
        </w:numPr>
        <w:spacing w:line="288" w:lineRule="auto"/>
        <w:rPr>
          <w:rFonts w:ascii="Arial" w:hAnsi="Arial" w:cs="Arial"/>
        </w:rPr>
      </w:pPr>
      <w:r w:rsidRPr="00581437">
        <w:rPr>
          <w:rFonts w:ascii="Arial" w:hAnsi="Arial" w:cs="Arial"/>
          <w:u w:val="single"/>
        </w:rPr>
        <w:t xml:space="preserve">Zapis </w:t>
      </w:r>
      <w:r w:rsidR="00C72FA6" w:rsidRPr="00581437">
        <w:rPr>
          <w:rFonts w:ascii="Arial" w:hAnsi="Arial" w:cs="Arial"/>
          <w:u w:val="single"/>
        </w:rPr>
        <w:t xml:space="preserve">dokumentu Karty profilaktycznego badania ucznia przez </w:t>
      </w:r>
      <w:r w:rsidR="00A2203D">
        <w:rPr>
          <w:rFonts w:ascii="Arial" w:hAnsi="Arial" w:cs="Arial"/>
          <w:u w:val="single"/>
        </w:rPr>
        <w:t xml:space="preserve">lekarza, </w:t>
      </w:r>
      <w:r w:rsidR="00C72FA6" w:rsidRPr="00581437">
        <w:rPr>
          <w:rFonts w:ascii="Arial" w:hAnsi="Arial" w:cs="Arial"/>
          <w:u w:val="single"/>
        </w:rPr>
        <w:t>pielęgniarkę lub higienistkę szkolną</w:t>
      </w:r>
      <w:r w:rsidRPr="00581437">
        <w:rPr>
          <w:rFonts w:ascii="Arial" w:hAnsi="Arial" w:cs="Arial"/>
        </w:rPr>
        <w:t xml:space="preserve">: </w:t>
      </w:r>
      <w:r w:rsidR="00C72FA6" w:rsidRPr="00581437">
        <w:rPr>
          <w:rFonts w:ascii="Arial" w:hAnsi="Arial" w:cs="Arial"/>
          <w:b/>
          <w:bCs/>
          <w:szCs w:val="22"/>
        </w:rPr>
        <w:t>zapisKartyProfilaktycznegoBadaniaUcznia</w:t>
      </w:r>
      <w:r w:rsidR="00C72FA6" w:rsidRPr="00581437">
        <w:rPr>
          <w:rFonts w:ascii="Arial" w:hAnsi="Arial" w:cs="Arial"/>
        </w:rPr>
        <w:t xml:space="preserve"> </w:t>
      </w:r>
      <w:r w:rsidRPr="00581437">
        <w:rPr>
          <w:rFonts w:ascii="Arial" w:hAnsi="Arial" w:cs="Arial"/>
        </w:rPr>
        <w:t xml:space="preserve">– w parametrze przekazuje się treść dokumentu </w:t>
      </w:r>
      <w:r w:rsidR="00C72FA6" w:rsidRPr="00581437">
        <w:rPr>
          <w:rFonts w:ascii="Arial" w:hAnsi="Arial" w:cs="Arial"/>
        </w:rPr>
        <w:t>karty profilaktycznego badania ucznia</w:t>
      </w:r>
      <w:r w:rsidRPr="00581437">
        <w:rPr>
          <w:rFonts w:ascii="Arial" w:hAnsi="Arial" w:cs="Arial"/>
        </w:rPr>
        <w:t>.</w:t>
      </w:r>
    </w:p>
    <w:p w14:paraId="4331AEE4" w14:textId="77777777" w:rsidR="000D2B76" w:rsidRDefault="00D76A74" w:rsidP="000D2B76">
      <w:pPr>
        <w:pStyle w:val="Akapitzlist"/>
        <w:numPr>
          <w:ilvl w:val="0"/>
          <w:numId w:val="46"/>
        </w:numPr>
        <w:spacing w:line="288" w:lineRule="auto"/>
        <w:rPr>
          <w:rFonts w:ascii="Arial" w:hAnsi="Arial" w:cs="Arial"/>
        </w:rPr>
      </w:pPr>
      <w:r w:rsidRPr="000D2B76">
        <w:rPr>
          <w:rFonts w:ascii="Arial" w:hAnsi="Arial" w:cs="Arial"/>
          <w:u w:val="single"/>
        </w:rPr>
        <w:t>Wyszukanie dokumentu karty profilaktycznego badania ucznia</w:t>
      </w:r>
      <w:r w:rsidR="006F3E34" w:rsidRPr="000D2B76">
        <w:rPr>
          <w:rFonts w:ascii="Arial" w:hAnsi="Arial" w:cs="Arial"/>
        </w:rPr>
        <w:t>:</w:t>
      </w:r>
    </w:p>
    <w:p w14:paraId="01BE8AB2" w14:textId="4C3FB5E3" w:rsidR="006F3E34" w:rsidRPr="000D2B76" w:rsidRDefault="00D317C2" w:rsidP="000D2B76">
      <w:pPr>
        <w:pStyle w:val="Akapitzlist"/>
        <w:spacing w:line="288" w:lineRule="auto"/>
        <w:rPr>
          <w:rFonts w:ascii="Arial" w:hAnsi="Arial" w:cs="Arial"/>
        </w:rPr>
      </w:pPr>
      <w:r w:rsidRPr="000D2B76">
        <w:rPr>
          <w:rFonts w:ascii="Arial" w:eastAsia="Calibri" w:hAnsi="Arial" w:cs="Arial"/>
          <w:b/>
          <w:bCs/>
          <w:color w:val="000000" w:themeColor="text1"/>
          <w:szCs w:val="22"/>
        </w:rPr>
        <w:t>wyszukajKartyProfilaktycznegoBadaniaUcznia</w:t>
      </w:r>
      <w:r w:rsidR="000C5A5E" w:rsidRPr="000D2B76">
        <w:rPr>
          <w:rFonts w:ascii="Arial" w:hAnsi="Arial" w:cs="Arial"/>
        </w:rPr>
        <w:t xml:space="preserve"> – </w:t>
      </w:r>
      <w:r w:rsidR="006F3E34" w:rsidRPr="000D2B76">
        <w:rPr>
          <w:rFonts w:ascii="Arial" w:hAnsi="Arial" w:cs="Arial"/>
        </w:rPr>
        <w:t>w parametrach określa się kryteria wyszukiwania</w:t>
      </w:r>
      <w:r w:rsidR="00581437" w:rsidRPr="000D2B76">
        <w:rPr>
          <w:rFonts w:ascii="Arial" w:hAnsi="Arial" w:cs="Arial"/>
        </w:rPr>
        <w:t>.</w:t>
      </w:r>
    </w:p>
    <w:p w14:paraId="105961AA" w14:textId="77777777" w:rsidR="00581437" w:rsidRPr="00581437" w:rsidRDefault="00D76A74" w:rsidP="00581437">
      <w:pPr>
        <w:pStyle w:val="Akapitzlist"/>
        <w:keepNext/>
        <w:numPr>
          <w:ilvl w:val="0"/>
          <w:numId w:val="46"/>
        </w:numPr>
        <w:spacing w:line="288" w:lineRule="auto"/>
        <w:ind w:left="714" w:hanging="357"/>
        <w:rPr>
          <w:rFonts w:ascii="Arial" w:hAnsi="Arial" w:cs="Arial"/>
        </w:rPr>
      </w:pPr>
      <w:r w:rsidRPr="00581437">
        <w:rPr>
          <w:rFonts w:ascii="Arial" w:hAnsi="Arial" w:cs="Arial"/>
          <w:u w:val="single"/>
        </w:rPr>
        <w:t>Pobranie dokumentu karty profilaktycznego badania ucznia</w:t>
      </w:r>
      <w:r w:rsidRPr="00581437">
        <w:rPr>
          <w:rFonts w:ascii="Arial" w:hAnsi="Arial" w:cs="Arial"/>
        </w:rPr>
        <w:t>:</w:t>
      </w:r>
    </w:p>
    <w:p w14:paraId="02C22A98" w14:textId="35E2858F" w:rsidR="00581437" w:rsidRPr="00581437" w:rsidRDefault="001134C7" w:rsidP="00581437">
      <w:pPr>
        <w:pStyle w:val="Akapitzlist"/>
        <w:keepNext/>
        <w:numPr>
          <w:ilvl w:val="1"/>
          <w:numId w:val="46"/>
        </w:numPr>
        <w:spacing w:line="288" w:lineRule="auto"/>
        <w:rPr>
          <w:rFonts w:ascii="Arial" w:hAnsi="Arial" w:cs="Arial"/>
        </w:rPr>
      </w:pPr>
      <w:r w:rsidRPr="00581437">
        <w:rPr>
          <w:rFonts w:ascii="Arial" w:hAnsi="Arial" w:cs="Arial"/>
          <w:b/>
        </w:rPr>
        <w:t>wyszukajKartyProfilaktycznegoBadaniaUcznia</w:t>
      </w:r>
      <w:r w:rsidR="00581437">
        <w:rPr>
          <w:rFonts w:ascii="Arial" w:hAnsi="Arial" w:cs="Arial"/>
          <w:b/>
        </w:rPr>
        <w:t xml:space="preserve"> </w:t>
      </w:r>
      <w:r w:rsidR="00581437">
        <w:rPr>
          <w:rFonts w:ascii="Arial" w:hAnsi="Arial" w:cs="Arial"/>
          <w:bCs/>
        </w:rPr>
        <w:t xml:space="preserve">– </w:t>
      </w:r>
      <w:r w:rsidR="00D76A74" w:rsidRPr="00581437">
        <w:rPr>
          <w:rFonts w:ascii="Arial" w:hAnsi="Arial" w:cs="Arial"/>
        </w:rPr>
        <w:t>w parametrach określa się kryteria wyszukiwania,</w:t>
      </w:r>
    </w:p>
    <w:p w14:paraId="03250DCB" w14:textId="3ABF60D8" w:rsidR="009842C5" w:rsidRPr="00581437" w:rsidRDefault="001134C7" w:rsidP="00581437">
      <w:pPr>
        <w:pStyle w:val="Akapitzlist"/>
        <w:keepNext/>
        <w:numPr>
          <w:ilvl w:val="1"/>
          <w:numId w:val="46"/>
        </w:numPr>
        <w:spacing w:line="288" w:lineRule="auto"/>
        <w:rPr>
          <w:rFonts w:ascii="Arial" w:hAnsi="Arial" w:cs="Arial"/>
        </w:rPr>
      </w:pPr>
      <w:r w:rsidRPr="00581437">
        <w:rPr>
          <w:rFonts w:ascii="Arial" w:hAnsi="Arial" w:cs="Arial"/>
          <w:b/>
          <w:bCs/>
        </w:rPr>
        <w:t>odczytKartyProfilaktycznegoBadaniaUcznia</w:t>
      </w:r>
      <w:r w:rsidR="00581437">
        <w:rPr>
          <w:rFonts w:ascii="Arial" w:hAnsi="Arial" w:cs="Arial"/>
          <w:b/>
          <w:bCs/>
        </w:rPr>
        <w:t xml:space="preserve"> </w:t>
      </w:r>
      <w:r w:rsidR="00581437">
        <w:rPr>
          <w:rFonts w:ascii="Arial" w:hAnsi="Arial" w:cs="Arial"/>
        </w:rPr>
        <w:t xml:space="preserve">– </w:t>
      </w:r>
      <w:r w:rsidR="009842C5" w:rsidRPr="00581437">
        <w:t xml:space="preserve"> </w:t>
      </w:r>
      <w:r w:rsidR="009842C5" w:rsidRPr="00581437">
        <w:rPr>
          <w:rFonts w:ascii="Arial" w:hAnsi="Arial" w:cs="Arial"/>
        </w:rPr>
        <w:t>w parametrach przekazuje się identyfikator dokumentu</w:t>
      </w:r>
      <w:r w:rsidR="00275C2F" w:rsidRPr="00581437">
        <w:rPr>
          <w:rFonts w:ascii="Arial" w:hAnsi="Arial" w:cs="Arial"/>
        </w:rPr>
        <w:t xml:space="preserve"> karty profilaktycznego badania ucznia</w:t>
      </w:r>
      <w:r w:rsidR="00581437" w:rsidRPr="00581437">
        <w:rPr>
          <w:rFonts w:ascii="Arial" w:hAnsi="Arial" w:cs="Arial"/>
        </w:rPr>
        <w:t>.</w:t>
      </w:r>
    </w:p>
    <w:p w14:paraId="46B71C2D" w14:textId="77777777" w:rsidR="00581437" w:rsidRDefault="00EB0341" w:rsidP="00581437">
      <w:pPr>
        <w:pStyle w:val="Akapitzlist"/>
        <w:numPr>
          <w:ilvl w:val="0"/>
          <w:numId w:val="46"/>
        </w:numPr>
        <w:spacing w:line="288" w:lineRule="auto"/>
        <w:rPr>
          <w:rFonts w:ascii="Arial" w:hAnsi="Arial" w:cs="Arial"/>
        </w:rPr>
      </w:pPr>
      <w:r w:rsidRPr="00581437">
        <w:rPr>
          <w:rFonts w:ascii="Arial" w:hAnsi="Arial" w:cs="Arial"/>
          <w:u w:val="single"/>
        </w:rPr>
        <w:t>Anulowanie dokumentu karty profilaktycznego badania ucznia</w:t>
      </w:r>
      <w:r w:rsidRPr="00581437">
        <w:rPr>
          <w:rFonts w:ascii="Arial" w:hAnsi="Arial" w:cs="Arial"/>
        </w:rPr>
        <w:t>:</w:t>
      </w:r>
    </w:p>
    <w:p w14:paraId="5A5B57D0" w14:textId="6367FF6C" w:rsidR="00581437" w:rsidRPr="0080045C" w:rsidRDefault="00EB0341" w:rsidP="00581437">
      <w:pPr>
        <w:pStyle w:val="Akapitzlist"/>
        <w:numPr>
          <w:ilvl w:val="1"/>
          <w:numId w:val="46"/>
        </w:numPr>
        <w:spacing w:line="288" w:lineRule="auto"/>
        <w:rPr>
          <w:rFonts w:ascii="Arial" w:hAnsi="Arial" w:cs="Arial"/>
        </w:rPr>
      </w:pPr>
      <w:r w:rsidRPr="0080045C">
        <w:rPr>
          <w:rFonts w:ascii="Arial" w:hAnsi="Arial" w:cs="Arial"/>
          <w:b/>
        </w:rPr>
        <w:lastRenderedPageBreak/>
        <w:t>wyszukajKartyProfilaktycznegoBadaniaUcznia</w:t>
      </w:r>
      <w:r w:rsidR="0080045C">
        <w:rPr>
          <w:rFonts w:ascii="Arial" w:hAnsi="Arial" w:cs="Arial"/>
          <w:b/>
        </w:rPr>
        <w:t xml:space="preserve"> </w:t>
      </w:r>
      <w:r w:rsidRPr="0080045C">
        <w:rPr>
          <w:rFonts w:ascii="Arial" w:hAnsi="Arial" w:cs="Arial"/>
        </w:rPr>
        <w:t>– w parametrach określa się kryteria wyszukiwania,</w:t>
      </w:r>
    </w:p>
    <w:p w14:paraId="718B0396" w14:textId="77777777" w:rsidR="0080045C" w:rsidRDefault="001134C7" w:rsidP="0080045C">
      <w:pPr>
        <w:pStyle w:val="Akapitzlist"/>
        <w:numPr>
          <w:ilvl w:val="1"/>
          <w:numId w:val="46"/>
        </w:numPr>
        <w:spacing w:line="288" w:lineRule="auto"/>
        <w:rPr>
          <w:rFonts w:ascii="Arial" w:hAnsi="Arial" w:cs="Arial"/>
        </w:rPr>
      </w:pPr>
      <w:r w:rsidRPr="0080045C">
        <w:rPr>
          <w:rFonts w:ascii="Arial" w:hAnsi="Arial" w:cs="Arial"/>
          <w:b/>
        </w:rPr>
        <w:t xml:space="preserve">zapisAnulowaniaKartyProfilaktycznegoBadaniaUcznia </w:t>
      </w:r>
      <w:r w:rsidR="00EB0341" w:rsidRPr="0080045C">
        <w:rPr>
          <w:rFonts w:ascii="Arial" w:hAnsi="Arial" w:cs="Arial"/>
        </w:rPr>
        <w:t xml:space="preserve">– w parametrach </w:t>
      </w:r>
      <w:r w:rsidR="00135295" w:rsidRPr="0080045C">
        <w:rPr>
          <w:rFonts w:ascii="Arial" w:hAnsi="Arial" w:cs="Arial"/>
        </w:rPr>
        <w:t>przekazuje się identyfikator dokumentu karty profilaktycznego badania ucznia, która ma zostać anulowana oraz treść dokumentu anulującego</w:t>
      </w:r>
      <w:r w:rsidR="0080045C">
        <w:rPr>
          <w:rFonts w:ascii="Arial" w:hAnsi="Arial" w:cs="Arial"/>
        </w:rPr>
        <w:t>.</w:t>
      </w:r>
    </w:p>
    <w:p w14:paraId="3F7A0229" w14:textId="77777777" w:rsidR="0080045C" w:rsidRDefault="009842C5" w:rsidP="0080045C">
      <w:pPr>
        <w:pStyle w:val="Akapitzlist"/>
        <w:numPr>
          <w:ilvl w:val="0"/>
          <w:numId w:val="46"/>
        </w:numPr>
        <w:spacing w:line="288" w:lineRule="auto"/>
        <w:rPr>
          <w:rFonts w:ascii="Arial" w:hAnsi="Arial" w:cs="Arial"/>
        </w:rPr>
      </w:pPr>
      <w:r w:rsidRPr="0080045C">
        <w:rPr>
          <w:rFonts w:ascii="Arial" w:hAnsi="Arial" w:cs="Arial"/>
          <w:u w:val="single"/>
        </w:rPr>
        <w:t>Wyszukanie dokumentu anulowania</w:t>
      </w:r>
      <w:r w:rsidRPr="0080045C">
        <w:rPr>
          <w:rFonts w:ascii="Arial" w:hAnsi="Arial" w:cs="Arial"/>
        </w:rPr>
        <w:t>:</w:t>
      </w:r>
    </w:p>
    <w:p w14:paraId="6AB70B0F" w14:textId="096F1771" w:rsidR="009842C5" w:rsidRPr="00A97FDD" w:rsidRDefault="001134C7" w:rsidP="00A97FDD">
      <w:pPr>
        <w:pStyle w:val="Akapitzlist"/>
        <w:numPr>
          <w:ilvl w:val="1"/>
          <w:numId w:val="46"/>
        </w:numPr>
        <w:spacing w:line="288" w:lineRule="auto"/>
        <w:rPr>
          <w:rFonts w:ascii="Arial" w:hAnsi="Arial" w:cs="Arial"/>
        </w:rPr>
      </w:pPr>
      <w:r w:rsidRPr="00A97FDD">
        <w:rPr>
          <w:rFonts w:ascii="Arial" w:hAnsi="Arial" w:cs="Arial"/>
          <w:b/>
        </w:rPr>
        <w:t>wyszukajAnulowanieKartProfilaktycznegoBadaniaUcznia</w:t>
      </w:r>
      <w:r w:rsidR="00A97FDD">
        <w:rPr>
          <w:rFonts w:ascii="Arial" w:hAnsi="Arial" w:cs="Arial"/>
          <w:bCs/>
        </w:rPr>
        <w:t xml:space="preserve"> –</w:t>
      </w:r>
      <w:r w:rsidR="00A97FDD" w:rsidRPr="00A97FDD">
        <w:rPr>
          <w:rFonts w:ascii="Arial" w:hAnsi="Arial" w:cs="Arial"/>
          <w:bCs/>
        </w:rPr>
        <w:t xml:space="preserve"> </w:t>
      </w:r>
      <w:r w:rsidR="009842C5" w:rsidRPr="00A97FDD">
        <w:rPr>
          <w:rFonts w:ascii="Arial" w:hAnsi="Arial" w:cs="Arial"/>
          <w:bCs/>
        </w:rPr>
        <w:t>w</w:t>
      </w:r>
      <w:r w:rsidR="009842C5" w:rsidRPr="00A97FDD">
        <w:rPr>
          <w:rFonts w:ascii="Arial" w:hAnsi="Arial" w:cs="Arial"/>
        </w:rPr>
        <w:t xml:space="preserve"> parametrach określa się kryteria wyszukiwania</w:t>
      </w:r>
      <w:r w:rsidR="000D2B76" w:rsidRPr="00A97FDD">
        <w:rPr>
          <w:rFonts w:ascii="Arial" w:hAnsi="Arial" w:cs="Arial"/>
        </w:rPr>
        <w:t>.</w:t>
      </w:r>
    </w:p>
    <w:p w14:paraId="3655F850" w14:textId="77777777" w:rsidR="00EB0341" w:rsidRPr="00581437" w:rsidRDefault="00EB0341" w:rsidP="00EB0341">
      <w:pPr>
        <w:pStyle w:val="Akapitzlist"/>
        <w:keepNext/>
        <w:numPr>
          <w:ilvl w:val="0"/>
          <w:numId w:val="46"/>
        </w:numPr>
        <w:spacing w:line="288" w:lineRule="auto"/>
        <w:ind w:left="714" w:hanging="357"/>
        <w:rPr>
          <w:rFonts w:ascii="Arial" w:hAnsi="Arial" w:cs="Arial"/>
        </w:rPr>
      </w:pPr>
      <w:r w:rsidRPr="00581437">
        <w:rPr>
          <w:rFonts w:ascii="Arial" w:hAnsi="Arial" w:cs="Arial"/>
          <w:u w:val="single"/>
        </w:rPr>
        <w:t>Pobranie dokumentu anulowania</w:t>
      </w:r>
      <w:r w:rsidRPr="00581437">
        <w:rPr>
          <w:rFonts w:ascii="Arial" w:hAnsi="Arial" w:cs="Arial"/>
        </w:rPr>
        <w:t>:</w:t>
      </w:r>
    </w:p>
    <w:p w14:paraId="1B23D8CD" w14:textId="347CA585" w:rsidR="00EB0341" w:rsidRPr="00460406" w:rsidRDefault="001134C7" w:rsidP="00460406">
      <w:pPr>
        <w:pStyle w:val="Akapitzlist"/>
        <w:numPr>
          <w:ilvl w:val="1"/>
          <w:numId w:val="46"/>
        </w:numPr>
        <w:rPr>
          <w:rFonts w:ascii="Arial" w:hAnsi="Arial" w:cs="Arial"/>
          <w:b/>
        </w:rPr>
      </w:pPr>
      <w:r w:rsidRPr="007C1A4B">
        <w:rPr>
          <w:rFonts w:ascii="Arial" w:hAnsi="Arial" w:cs="Arial"/>
          <w:b/>
        </w:rPr>
        <w:t>wyszukajAnulowanieKartProfilaktycznegoBadaniaUcznia</w:t>
      </w:r>
      <w:r w:rsidR="00460406">
        <w:rPr>
          <w:rFonts w:ascii="Arial" w:hAnsi="Arial" w:cs="Arial"/>
          <w:bCs/>
        </w:rPr>
        <w:t xml:space="preserve"> </w:t>
      </w:r>
      <w:r w:rsidR="00460406" w:rsidRPr="007C1A4B">
        <w:rPr>
          <w:rFonts w:ascii="Arial" w:hAnsi="Arial" w:cs="Arial"/>
          <w:bCs/>
        </w:rPr>
        <w:t xml:space="preserve">– </w:t>
      </w:r>
      <w:r w:rsidR="00EB0341" w:rsidRPr="007C1A4B">
        <w:rPr>
          <w:rFonts w:ascii="Arial" w:hAnsi="Arial" w:cs="Arial"/>
          <w:bCs/>
        </w:rPr>
        <w:t>w</w:t>
      </w:r>
      <w:r w:rsidR="00EB0341" w:rsidRPr="007C1A4B">
        <w:rPr>
          <w:rFonts w:ascii="Arial" w:hAnsi="Arial" w:cs="Arial"/>
        </w:rPr>
        <w:t xml:space="preserve"> parametrach określa się kryteria wyszukiwania,</w:t>
      </w:r>
    </w:p>
    <w:p w14:paraId="6BC10DFD" w14:textId="790C5493" w:rsidR="00792115" w:rsidRPr="009E42BC" w:rsidRDefault="001134C7" w:rsidP="004F5FEE">
      <w:pPr>
        <w:pStyle w:val="Akapitzlist"/>
        <w:numPr>
          <w:ilvl w:val="1"/>
          <w:numId w:val="46"/>
        </w:numPr>
        <w:jc w:val="left"/>
        <w:rPr>
          <w:rFonts w:ascii="Arial" w:hAnsi="Arial" w:cs="Arial"/>
          <w:b/>
        </w:rPr>
      </w:pPr>
      <w:r w:rsidRPr="00581437">
        <w:rPr>
          <w:rFonts w:ascii="Arial" w:hAnsi="Arial" w:cs="Arial"/>
          <w:b/>
        </w:rPr>
        <w:t>odczytAnulowaniaKartyProfilaktycznegoBadaniaUcznia</w:t>
      </w:r>
      <w:r w:rsidR="00776EC8">
        <w:rPr>
          <w:rFonts w:ascii="Arial" w:hAnsi="Arial" w:cs="Arial"/>
        </w:rPr>
        <w:t xml:space="preserve"> – </w:t>
      </w:r>
      <w:r w:rsidR="00EB0341" w:rsidRPr="00776EC8">
        <w:rPr>
          <w:rFonts w:ascii="Arial" w:hAnsi="Arial" w:cs="Arial"/>
        </w:rPr>
        <w:t xml:space="preserve">w parametrach określa się identyfikator dokumentu anulowania </w:t>
      </w:r>
      <w:r w:rsidR="004719E7" w:rsidRPr="00776EC8">
        <w:rPr>
          <w:rFonts w:ascii="Arial" w:hAnsi="Arial" w:cs="Arial"/>
        </w:rPr>
        <w:t xml:space="preserve">karty profilaktycznego badania ucznia </w:t>
      </w:r>
      <w:r w:rsidR="00EB0341" w:rsidRPr="00776EC8">
        <w:rPr>
          <w:rFonts w:ascii="Arial" w:hAnsi="Arial" w:cs="Arial"/>
        </w:rPr>
        <w:t>odszukany metodą</w:t>
      </w:r>
      <w:r w:rsidR="004F5FEE">
        <w:rPr>
          <w:rFonts w:ascii="Arial" w:hAnsi="Arial" w:cs="Arial"/>
        </w:rPr>
        <w:t xml:space="preserve"> </w:t>
      </w:r>
      <w:r w:rsidRPr="00776EC8">
        <w:rPr>
          <w:rFonts w:ascii="Arial" w:hAnsi="Arial" w:cs="Arial"/>
          <w:b/>
        </w:rPr>
        <w:t>wyszukajAnulowanieKartProfilaktycznegoBadaniaUcznia</w:t>
      </w:r>
      <w:r w:rsidR="004F5FEE">
        <w:rPr>
          <w:bCs/>
        </w:rPr>
        <w:t>.</w:t>
      </w:r>
    </w:p>
    <w:p w14:paraId="2D395EF7" w14:textId="77777777" w:rsidR="00117753" w:rsidRDefault="00E334A7" w:rsidP="00A2203D">
      <w:pPr>
        <w:pStyle w:val="Akapitzlist"/>
        <w:keepNext/>
        <w:numPr>
          <w:ilvl w:val="0"/>
          <w:numId w:val="46"/>
        </w:numPr>
        <w:spacing w:line="288" w:lineRule="auto"/>
        <w:ind w:left="567" w:hanging="357"/>
        <w:rPr>
          <w:rFonts w:ascii="Arial" w:hAnsi="Arial" w:cs="Arial"/>
          <w:u w:val="single"/>
        </w:rPr>
      </w:pPr>
      <w:r w:rsidRPr="009E42BC">
        <w:rPr>
          <w:rFonts w:ascii="Arial" w:hAnsi="Arial" w:cs="Arial"/>
          <w:u w:val="single"/>
        </w:rPr>
        <w:t>Zapis informacji o Dokumencie Sprzeciwu</w:t>
      </w:r>
      <w:r w:rsidR="00F3281B" w:rsidRPr="009E42BC">
        <w:rPr>
          <w:rFonts w:ascii="Arial" w:hAnsi="Arial" w:cs="Arial"/>
          <w:u w:val="single"/>
        </w:rPr>
        <w:t xml:space="preserve"> przez pielęgniarkę lub higienistkę szkolną</w:t>
      </w:r>
      <w:r w:rsidR="00013005">
        <w:rPr>
          <w:rFonts w:ascii="Arial" w:hAnsi="Arial" w:cs="Arial"/>
          <w:u w:val="single"/>
        </w:rPr>
        <w:t>: zapis</w:t>
      </w:r>
      <w:r w:rsidR="00195796">
        <w:rPr>
          <w:rFonts w:ascii="Arial" w:hAnsi="Arial" w:cs="Arial"/>
          <w:u w:val="single"/>
        </w:rPr>
        <w:t>InformacjiODokumencieSprzeciwu</w:t>
      </w:r>
      <w:r w:rsidR="00E10007">
        <w:rPr>
          <w:rFonts w:ascii="Arial" w:hAnsi="Arial" w:cs="Arial"/>
          <w:u w:val="single"/>
        </w:rPr>
        <w:t xml:space="preserve"> – w parametrze przekazuje się </w:t>
      </w:r>
      <w:r w:rsidR="008F20F1">
        <w:rPr>
          <w:rFonts w:ascii="Arial" w:hAnsi="Arial" w:cs="Arial"/>
          <w:u w:val="single"/>
        </w:rPr>
        <w:t>dane dokumentu sprzeciwu</w:t>
      </w:r>
      <w:r w:rsidR="00117753">
        <w:rPr>
          <w:rFonts w:ascii="Arial" w:hAnsi="Arial" w:cs="Arial"/>
          <w:u w:val="single"/>
        </w:rPr>
        <w:t xml:space="preserve"> wraz z danymi osoby zgłaszającej. </w:t>
      </w:r>
    </w:p>
    <w:p w14:paraId="64F902D9" w14:textId="77777777" w:rsidR="00BE54DB" w:rsidRDefault="00703590" w:rsidP="00A2203D">
      <w:pPr>
        <w:pStyle w:val="Akapitzlist"/>
        <w:keepNext/>
        <w:numPr>
          <w:ilvl w:val="0"/>
          <w:numId w:val="46"/>
        </w:numPr>
        <w:spacing w:line="288" w:lineRule="auto"/>
        <w:ind w:left="567" w:hanging="357"/>
        <w:rPr>
          <w:rFonts w:ascii="Arial" w:hAnsi="Arial" w:cs="Arial"/>
          <w:u w:val="single"/>
        </w:rPr>
      </w:pPr>
      <w:r>
        <w:rPr>
          <w:rFonts w:ascii="Arial" w:hAnsi="Arial" w:cs="Arial"/>
          <w:u w:val="single"/>
        </w:rPr>
        <w:t>Wyszukanie dokumentu sprzeciwu</w:t>
      </w:r>
      <w:r w:rsidR="00BE54DB">
        <w:rPr>
          <w:rFonts w:ascii="Arial" w:hAnsi="Arial" w:cs="Arial"/>
          <w:u w:val="single"/>
        </w:rPr>
        <w:t>:</w:t>
      </w:r>
    </w:p>
    <w:p w14:paraId="792C908E" w14:textId="77777777" w:rsidR="00074DA1" w:rsidRDefault="00D96232" w:rsidP="00377C48">
      <w:pPr>
        <w:pStyle w:val="Akapitzlist"/>
        <w:keepNext/>
        <w:numPr>
          <w:ilvl w:val="1"/>
          <w:numId w:val="46"/>
        </w:numPr>
        <w:spacing w:line="288" w:lineRule="auto"/>
        <w:rPr>
          <w:rFonts w:ascii="Arial" w:hAnsi="Arial" w:cs="Arial"/>
          <w:u w:val="single"/>
        </w:rPr>
      </w:pPr>
      <w:r>
        <w:rPr>
          <w:rFonts w:ascii="Arial" w:hAnsi="Arial" w:cs="Arial"/>
          <w:u w:val="single"/>
        </w:rPr>
        <w:t>wyszukajDokumentSprzeciwu</w:t>
      </w:r>
      <w:r w:rsidR="00074DA1">
        <w:rPr>
          <w:rFonts w:ascii="Arial" w:hAnsi="Arial" w:cs="Arial"/>
          <w:u w:val="single"/>
        </w:rPr>
        <w:t xml:space="preserve"> – w parametrach określa się kryteria wyszukiwania Dokumentu Sprzeciwu jak i informacji o Dokumencie Sprzeciwu </w:t>
      </w:r>
    </w:p>
    <w:p w14:paraId="6EA361E0" w14:textId="77777777" w:rsidR="00CF7AFD" w:rsidRPr="00CF7AFD" w:rsidRDefault="00CF7AFD" w:rsidP="009E42BC">
      <w:pPr>
        <w:pStyle w:val="Akapitzlist"/>
        <w:keepNext/>
        <w:numPr>
          <w:ilvl w:val="0"/>
          <w:numId w:val="46"/>
        </w:numPr>
        <w:spacing w:line="288" w:lineRule="auto"/>
        <w:ind w:left="567" w:hanging="357"/>
        <w:rPr>
          <w:rFonts w:ascii="Arial" w:hAnsi="Arial" w:cs="Arial"/>
          <w:u w:val="single"/>
        </w:rPr>
      </w:pPr>
      <w:r w:rsidRPr="009E42BC">
        <w:rPr>
          <w:rFonts w:ascii="Arial" w:hAnsi="Arial" w:cs="Arial"/>
          <w:u w:val="single"/>
        </w:rPr>
        <w:t>Pobranie dokumentu sprzeciwu:</w:t>
      </w:r>
    </w:p>
    <w:p w14:paraId="223AB5F5" w14:textId="543B3F32" w:rsidR="009C79C8" w:rsidRDefault="2F4E015A" w:rsidP="009E42BC">
      <w:pPr>
        <w:pStyle w:val="Akapitzlist"/>
        <w:keepNext/>
        <w:numPr>
          <w:ilvl w:val="0"/>
          <w:numId w:val="57"/>
        </w:numPr>
        <w:spacing w:line="288" w:lineRule="auto"/>
        <w:ind w:left="567" w:hanging="357"/>
        <w:rPr>
          <w:rFonts w:ascii="Arial" w:hAnsi="Arial" w:cs="Arial"/>
          <w:u w:val="single"/>
        </w:rPr>
      </w:pPr>
      <w:r w:rsidRPr="009E42BC">
        <w:rPr>
          <w:rFonts w:ascii="Arial" w:hAnsi="Arial" w:cs="Arial"/>
          <w:u w:val="single"/>
        </w:rPr>
        <w:t>WyszukajDokumentSprzeciwu</w:t>
      </w:r>
      <w:r w:rsidRPr="78BBD0B0">
        <w:rPr>
          <w:u w:val="single"/>
        </w:rPr>
        <w:t xml:space="preserve"> – </w:t>
      </w:r>
      <w:r w:rsidRPr="78BBD0B0">
        <w:rPr>
          <w:rFonts w:ascii="Arial" w:hAnsi="Arial" w:cs="Arial"/>
          <w:u w:val="single"/>
        </w:rPr>
        <w:t>w parametrach określa się kryteria wyszukiwania Dokumentu Sprzeciwu jak i informacji o Dokumencie SprzeciwuOdczyt</w:t>
      </w:r>
      <w:r w:rsidR="00B36C60">
        <w:rPr>
          <w:rFonts w:ascii="Arial" w:hAnsi="Arial" w:cs="Arial"/>
          <w:u w:val="single"/>
        </w:rPr>
        <w:t>Dokumentu</w:t>
      </w:r>
      <w:r w:rsidRPr="78BBD0B0">
        <w:rPr>
          <w:rFonts w:ascii="Arial" w:hAnsi="Arial" w:cs="Arial"/>
          <w:u w:val="single"/>
        </w:rPr>
        <w:t>Sprzeciwu – w parametrach określa się ident</w:t>
      </w:r>
      <w:r w:rsidR="5BB9A9F8" w:rsidRPr="78BBD0B0">
        <w:rPr>
          <w:rFonts w:ascii="Arial" w:hAnsi="Arial" w:cs="Arial"/>
          <w:u w:val="single"/>
        </w:rPr>
        <w:t xml:space="preserve">yfikator Dokumentu Sprzeciwu </w:t>
      </w:r>
      <w:r w:rsidR="6FA13AF5" w:rsidRPr="009E42BC">
        <w:rPr>
          <w:rFonts w:ascii="Arial" w:hAnsi="Arial" w:cs="Arial"/>
          <w:u w:val="single"/>
        </w:rPr>
        <w:t>Wycofanie informacji o dokumencie sprzeciwu:</w:t>
      </w:r>
      <w:r w:rsidR="6FA13AF5" w:rsidRPr="78BBD0B0">
        <w:rPr>
          <w:rFonts w:ascii="Arial" w:hAnsi="Arial" w:cs="Arial"/>
          <w:u w:val="single"/>
        </w:rPr>
        <w:t xml:space="preserve">WycofajInformacjeODokumencieSrzeciwu – w parametrach przekazuje się identyfikator informacji o dokumencie sprzeciwu, który ma zostać wycofany. </w:t>
      </w:r>
      <w:r w:rsidR="009C79C8" w:rsidRPr="00AA50BB">
        <w:rPr>
          <w:rFonts w:ascii="Arial" w:hAnsi="Arial" w:cs="Arial"/>
          <w:u w:val="single"/>
        </w:rPr>
        <w:t xml:space="preserve">Zapis informacji o Dokumencie </w:t>
      </w:r>
      <w:r w:rsidR="009C79C8">
        <w:rPr>
          <w:rFonts w:ascii="Arial" w:hAnsi="Arial" w:cs="Arial"/>
          <w:u w:val="single"/>
        </w:rPr>
        <w:t>Zgody na świadczenie medyczne</w:t>
      </w:r>
      <w:r w:rsidR="009C79C8" w:rsidRPr="00AA50BB">
        <w:rPr>
          <w:rFonts w:ascii="Arial" w:hAnsi="Arial" w:cs="Arial"/>
          <w:u w:val="single"/>
        </w:rPr>
        <w:t xml:space="preserve"> przez pielęgniarkę lub </w:t>
      </w:r>
      <w:r w:rsidR="009C79C8" w:rsidRPr="00AA50BB">
        <w:rPr>
          <w:rFonts w:ascii="Arial" w:hAnsi="Arial" w:cs="Arial"/>
          <w:u w:val="single"/>
        </w:rPr>
        <w:lastRenderedPageBreak/>
        <w:t>higienistkę szkolną</w:t>
      </w:r>
      <w:r w:rsidR="009C79C8">
        <w:rPr>
          <w:rFonts w:ascii="Arial" w:hAnsi="Arial" w:cs="Arial"/>
          <w:u w:val="single"/>
        </w:rPr>
        <w:t xml:space="preserve">: zapisInformacjiODokumencieZgody – w parametrze przekazuje się dane dokumentu zgody na świadczenie medyczne wraz z danymi osoby zgłaszającej. </w:t>
      </w:r>
    </w:p>
    <w:p w14:paraId="41634974" w14:textId="52E36FF1" w:rsidR="009C79C8" w:rsidRDefault="009C79C8" w:rsidP="009E42BC">
      <w:pPr>
        <w:pStyle w:val="Akapitzlist"/>
        <w:keepNext/>
        <w:numPr>
          <w:ilvl w:val="0"/>
          <w:numId w:val="57"/>
        </w:numPr>
        <w:spacing w:line="288" w:lineRule="auto"/>
        <w:ind w:left="567" w:hanging="357"/>
        <w:rPr>
          <w:rFonts w:ascii="Arial" w:hAnsi="Arial" w:cs="Arial"/>
          <w:u w:val="single"/>
        </w:rPr>
      </w:pPr>
      <w:r>
        <w:rPr>
          <w:rFonts w:ascii="Arial" w:hAnsi="Arial" w:cs="Arial"/>
          <w:u w:val="single"/>
        </w:rPr>
        <w:t>Wyszukanie dokumentu zgody:</w:t>
      </w:r>
    </w:p>
    <w:p w14:paraId="1905ABA1" w14:textId="354DC05A" w:rsidR="009C79C8" w:rsidRDefault="009C79C8" w:rsidP="009E42BC">
      <w:pPr>
        <w:pStyle w:val="Akapitzlist"/>
        <w:keepNext/>
        <w:numPr>
          <w:ilvl w:val="1"/>
          <w:numId w:val="57"/>
        </w:numPr>
        <w:spacing w:line="288" w:lineRule="auto"/>
        <w:rPr>
          <w:rFonts w:ascii="Arial" w:hAnsi="Arial" w:cs="Arial"/>
          <w:u w:val="single"/>
        </w:rPr>
      </w:pPr>
      <w:r>
        <w:rPr>
          <w:rFonts w:ascii="Arial" w:hAnsi="Arial" w:cs="Arial"/>
          <w:u w:val="single"/>
        </w:rPr>
        <w:t xml:space="preserve">wyszukajDokumentZgody – w parametrach określa się kryteria wyszukiwania Dokumentu Zgody na świadczenie medyczne jak i informacji o dokumencie zgody na świadczenie medyczne </w:t>
      </w:r>
    </w:p>
    <w:p w14:paraId="62198ADA" w14:textId="77777777" w:rsidR="006E2AEE" w:rsidRPr="00CF7AFD" w:rsidRDefault="50BDEB0F" w:rsidP="006E2AEE">
      <w:pPr>
        <w:pStyle w:val="Akapitzlist"/>
        <w:keepNext/>
        <w:numPr>
          <w:ilvl w:val="0"/>
          <w:numId w:val="57"/>
        </w:numPr>
        <w:spacing w:line="288" w:lineRule="auto"/>
        <w:ind w:left="567" w:hanging="357"/>
        <w:rPr>
          <w:rFonts w:ascii="Arial" w:hAnsi="Arial" w:cs="Arial"/>
          <w:u w:val="single"/>
        </w:rPr>
      </w:pPr>
      <w:r w:rsidRPr="138DC375">
        <w:rPr>
          <w:rFonts w:ascii="Arial" w:hAnsi="Arial" w:cs="Arial"/>
          <w:u w:val="single"/>
        </w:rPr>
        <w:t>Pobranie dokumentu zgody:</w:t>
      </w:r>
    </w:p>
    <w:p w14:paraId="08F0C72F" w14:textId="77777777" w:rsidR="006E2AEE" w:rsidRDefault="50BDEB0F" w:rsidP="006E2AEE">
      <w:pPr>
        <w:pStyle w:val="Akapitzlist"/>
        <w:keepNext/>
        <w:spacing w:line="288" w:lineRule="auto"/>
        <w:rPr>
          <w:rFonts w:ascii="Arial" w:hAnsi="Arial" w:cs="Arial"/>
          <w:u w:val="single"/>
        </w:rPr>
      </w:pPr>
      <w:r w:rsidRPr="138DC375">
        <w:rPr>
          <w:rFonts w:ascii="Arial" w:hAnsi="Arial" w:cs="Arial"/>
          <w:u w:val="single"/>
        </w:rPr>
        <w:t>WyszukajDokumentZgody</w:t>
      </w:r>
      <w:r w:rsidRPr="138DC375">
        <w:rPr>
          <w:u w:val="single"/>
        </w:rPr>
        <w:t xml:space="preserve"> – </w:t>
      </w:r>
      <w:r w:rsidRPr="138DC375">
        <w:rPr>
          <w:rFonts w:ascii="Arial" w:hAnsi="Arial" w:cs="Arial"/>
          <w:u w:val="single"/>
        </w:rPr>
        <w:t xml:space="preserve">w parametrach określa się kryteria wyszukiwania Dokumentu zgody na świadczenie medyczne jak i informacji o dokumencie zgody na świadczenie medyczne </w:t>
      </w:r>
    </w:p>
    <w:p w14:paraId="1815FE77" w14:textId="77777777" w:rsidR="006E2AEE" w:rsidRDefault="50BDEB0F" w:rsidP="006E2AEE">
      <w:pPr>
        <w:pStyle w:val="Akapitzlist"/>
        <w:keepNext/>
        <w:spacing w:line="288" w:lineRule="auto"/>
        <w:rPr>
          <w:rFonts w:ascii="Arial" w:hAnsi="Arial" w:cs="Arial"/>
          <w:u w:val="single"/>
        </w:rPr>
      </w:pPr>
      <w:r w:rsidRPr="138DC375">
        <w:rPr>
          <w:rFonts w:ascii="Arial" w:hAnsi="Arial" w:cs="Arial"/>
          <w:u w:val="single"/>
        </w:rPr>
        <w:t xml:space="preserve">OdczytDokumentuZgody – w parametrach określa się identyfikator Dokumentu Zgody </w:t>
      </w:r>
    </w:p>
    <w:p w14:paraId="50FC0D25" w14:textId="77777777" w:rsidR="006E2AEE" w:rsidRPr="00313511" w:rsidRDefault="50BDEB0F" w:rsidP="138DC375">
      <w:pPr>
        <w:pStyle w:val="Akapitzlist"/>
        <w:keepNext/>
        <w:numPr>
          <w:ilvl w:val="0"/>
          <w:numId w:val="57"/>
        </w:numPr>
        <w:spacing w:line="288" w:lineRule="auto"/>
        <w:ind w:left="567" w:hanging="357"/>
        <w:rPr>
          <w:rFonts w:ascii="Arial" w:hAnsi="Arial" w:cs="Arial"/>
          <w:u w:val="single"/>
        </w:rPr>
      </w:pPr>
      <w:r w:rsidRPr="138DC375">
        <w:rPr>
          <w:rFonts w:ascii="Arial" w:hAnsi="Arial" w:cs="Arial"/>
          <w:u w:val="single"/>
        </w:rPr>
        <w:t>Wycofanie informacji o dokumencie zgody na świadczenie medyczne:</w:t>
      </w:r>
    </w:p>
    <w:p w14:paraId="70913522" w14:textId="7E53A9DA" w:rsidR="006E2AEE" w:rsidRPr="00313511" w:rsidRDefault="50BDEB0F" w:rsidP="138DC375">
      <w:pPr>
        <w:pStyle w:val="Akapitzlist"/>
        <w:keepNext/>
        <w:spacing w:line="288" w:lineRule="auto"/>
        <w:ind w:left="567"/>
        <w:rPr>
          <w:rFonts w:ascii="Arial" w:hAnsi="Arial" w:cs="Arial"/>
          <w:u w:val="single"/>
        </w:rPr>
      </w:pPr>
      <w:r w:rsidRPr="138DC375">
        <w:rPr>
          <w:rFonts w:ascii="Arial" w:hAnsi="Arial" w:cs="Arial"/>
          <w:u w:val="single"/>
        </w:rPr>
        <w:t>WycofanieInformacjiDokumentZgodyNaSwiadczenieMedyczne – w parametrach przekazuje się identyfikator informacji o dokumencie zgody na świadczenie medyczne, który ma zostać wycofany</w:t>
      </w:r>
      <w:r w:rsidR="1BB68E35" w:rsidRPr="138DC375">
        <w:rPr>
          <w:rFonts w:ascii="Arial" w:hAnsi="Arial" w:cs="Arial"/>
          <w:u w:val="single"/>
        </w:rPr>
        <w:t xml:space="preserve"> wraz z opcjonalną datą wycofania</w:t>
      </w:r>
      <w:r w:rsidRPr="138DC375">
        <w:rPr>
          <w:rFonts w:ascii="Arial" w:hAnsi="Arial" w:cs="Arial"/>
          <w:u w:val="single"/>
        </w:rPr>
        <w:t>.</w:t>
      </w:r>
    </w:p>
    <w:p w14:paraId="1F008625" w14:textId="49B0C4C4" w:rsidR="006E2AEE" w:rsidRDefault="50BDEB0F" w:rsidP="009E42BC">
      <w:pPr>
        <w:pStyle w:val="Akapitzlist"/>
        <w:keepNext/>
        <w:numPr>
          <w:ilvl w:val="0"/>
          <w:numId w:val="57"/>
        </w:numPr>
        <w:spacing w:line="288" w:lineRule="auto"/>
        <w:ind w:left="567" w:hanging="357"/>
        <w:rPr>
          <w:rFonts w:ascii="Arial" w:hAnsi="Arial" w:cs="Arial"/>
          <w:u w:val="single"/>
        </w:rPr>
      </w:pPr>
      <w:r w:rsidRPr="138DC375">
        <w:rPr>
          <w:rFonts w:ascii="Arial" w:hAnsi="Arial" w:cs="Arial"/>
          <w:u w:val="single"/>
        </w:rPr>
        <w:t>Wycofanie informacji o dokumencie sprzeciwu:</w:t>
      </w:r>
    </w:p>
    <w:p w14:paraId="36509B06" w14:textId="00F6A5EA" w:rsidR="006E2AEE" w:rsidRDefault="50BDEB0F" w:rsidP="138DC375">
      <w:pPr>
        <w:pStyle w:val="Akapitzlist"/>
        <w:keepNext/>
        <w:spacing w:line="288" w:lineRule="auto"/>
        <w:ind w:left="567"/>
        <w:rPr>
          <w:rFonts w:ascii="Arial" w:hAnsi="Arial" w:cs="Arial"/>
          <w:u w:val="single"/>
        </w:rPr>
      </w:pPr>
      <w:r w:rsidRPr="138DC375">
        <w:rPr>
          <w:rFonts w:ascii="Arial" w:hAnsi="Arial" w:cs="Arial"/>
          <w:u w:val="single"/>
        </w:rPr>
        <w:t>wycofanieInformacjiDokumentZgodyNaSwiadczenieMedyczne – w parametrach przekazuje się identyfikator informacji o dokumencie sprzeciwu na świadczenie medyczne, który ma zostać wycofany</w:t>
      </w:r>
      <w:r w:rsidR="1BB68E35" w:rsidRPr="138DC375">
        <w:rPr>
          <w:rFonts w:ascii="Arial" w:hAnsi="Arial" w:cs="Arial"/>
          <w:u w:val="single"/>
        </w:rPr>
        <w:t xml:space="preserve"> wraz z opcjonalną datą wycofania</w:t>
      </w:r>
      <w:r w:rsidRPr="138DC375">
        <w:rPr>
          <w:rFonts w:ascii="Arial" w:hAnsi="Arial" w:cs="Arial"/>
          <w:u w:val="single"/>
        </w:rPr>
        <w:t>.</w:t>
      </w:r>
    </w:p>
    <w:p w14:paraId="5C4AE5CE" w14:textId="7ADFC757" w:rsidR="00792115" w:rsidRDefault="00792115" w:rsidP="138DC375">
      <w:pPr>
        <w:pStyle w:val="Akapitzlist"/>
        <w:keepNext/>
        <w:numPr>
          <w:ilvl w:val="0"/>
          <w:numId w:val="57"/>
        </w:numPr>
        <w:spacing w:line="288" w:lineRule="auto"/>
        <w:ind w:left="567" w:hanging="357"/>
        <w:rPr>
          <w:rFonts w:ascii="Arial" w:hAnsi="Arial" w:cs="Arial"/>
          <w:u w:val="single"/>
          <w:lang w:eastAsia="pl-PL"/>
        </w:rPr>
      </w:pPr>
    </w:p>
    <w:p w14:paraId="4B3987B3" w14:textId="77777777" w:rsidR="00792115" w:rsidRPr="00792115" w:rsidRDefault="00792115" w:rsidP="00C77260">
      <w:pPr>
        <w:pStyle w:val="Nagwek2"/>
      </w:pPr>
      <w:bookmarkStart w:id="109" w:name="_Toc115087343"/>
      <w:bookmarkStart w:id="110" w:name="_Toc121491351"/>
      <w:bookmarkStart w:id="111" w:name="_Toc163038497"/>
      <w:r w:rsidRPr="00792115">
        <w:t>Wsparcie dla wersji PIK HL7 CDA</w:t>
      </w:r>
      <w:bookmarkEnd w:id="109"/>
      <w:bookmarkEnd w:id="110"/>
      <w:bookmarkEnd w:id="111"/>
    </w:p>
    <w:p w14:paraId="7917BFF5" w14:textId="574C1165" w:rsidR="00792115" w:rsidRDefault="00792115" w:rsidP="00792115">
      <w:pPr>
        <w:rPr>
          <w:rFonts w:eastAsia="Arial"/>
          <w:lang w:eastAsia="pl-PL"/>
        </w:rPr>
      </w:pPr>
      <w:r>
        <w:rPr>
          <w:rFonts w:eastAsia="Arial"/>
          <w:lang w:eastAsia="pl-PL"/>
        </w:rPr>
        <w:t>W zakresie medycyny szkolnej System P1 przyjmuje i przetwarza dokumenty XML zgodne z PIK HL7 CDA jedynie w wersji 1.3.2.</w:t>
      </w:r>
    </w:p>
    <w:p w14:paraId="04804C55" w14:textId="77777777" w:rsidR="00792115" w:rsidRPr="00792115" w:rsidRDefault="00792115" w:rsidP="00792115">
      <w:pPr>
        <w:rPr>
          <w:rFonts w:eastAsia="Arial"/>
          <w:lang w:eastAsia="pl-PL"/>
        </w:rPr>
      </w:pPr>
    </w:p>
    <w:p w14:paraId="6AE68E6C" w14:textId="4E824CD3" w:rsidR="00E46697" w:rsidRPr="00C93E94" w:rsidRDefault="75E8AF25">
      <w:pPr>
        <w:pStyle w:val="Nagwek1"/>
        <w:spacing w:line="288" w:lineRule="auto"/>
      </w:pPr>
      <w:bookmarkStart w:id="112" w:name="_Toc489968945"/>
      <w:bookmarkStart w:id="113" w:name="_Toc487461998"/>
      <w:bookmarkStart w:id="114" w:name="_Toc501107038"/>
      <w:bookmarkStart w:id="115" w:name="_Toc1402477"/>
      <w:bookmarkStart w:id="116" w:name="_Toc49411576"/>
      <w:bookmarkStart w:id="117" w:name="_Toc121491352"/>
      <w:bookmarkStart w:id="118" w:name="_Toc163038498"/>
      <w:bookmarkEnd w:id="112"/>
      <w:r>
        <w:lastRenderedPageBreak/>
        <w:t>Wykaz i opis usług</w:t>
      </w:r>
      <w:bookmarkEnd w:id="113"/>
      <w:bookmarkEnd w:id="114"/>
      <w:bookmarkEnd w:id="115"/>
      <w:bookmarkEnd w:id="116"/>
      <w:bookmarkEnd w:id="117"/>
      <w:bookmarkEnd w:id="118"/>
    </w:p>
    <w:p w14:paraId="38F3AA62" w14:textId="30E34A07" w:rsidR="3A7A4555" w:rsidRDefault="12B7A40A" w:rsidP="00C77260">
      <w:pPr>
        <w:pStyle w:val="Nagwek2"/>
        <w:rPr>
          <w:rFonts w:eastAsia="Arial"/>
        </w:rPr>
      </w:pPr>
      <w:bookmarkStart w:id="119" w:name="_Toc121491353"/>
      <w:bookmarkStart w:id="120" w:name="_Toc163038499"/>
      <w:r w:rsidRPr="53540073">
        <w:rPr>
          <w:rFonts w:eastAsia="Arial"/>
        </w:rPr>
        <w:t>Wykaz usług na środowisku integracyjnym</w:t>
      </w:r>
      <w:bookmarkEnd w:id="119"/>
      <w:bookmarkEnd w:id="120"/>
    </w:p>
    <w:p w14:paraId="1539B367" w14:textId="70703DE6" w:rsidR="7E554117" w:rsidRDefault="7E554117" w:rsidP="719B594D">
      <w:pPr>
        <w:spacing w:line="288" w:lineRule="auto"/>
        <w:rPr>
          <w:rFonts w:eastAsia="Arial"/>
          <w:color w:val="000000" w:themeColor="text1"/>
          <w:szCs w:val="22"/>
        </w:rPr>
      </w:pPr>
      <w:r w:rsidRPr="719B594D">
        <w:rPr>
          <w:rFonts w:eastAsia="Arial"/>
          <w:color w:val="000000" w:themeColor="text1"/>
          <w:szCs w:val="22"/>
        </w:rPr>
        <w:t>Na środowisku integracyjnym systemu P1 udostępnione są</w:t>
      </w:r>
      <w:r w:rsidR="3BD75431" w:rsidRPr="719B594D">
        <w:rPr>
          <w:rFonts w:eastAsia="Arial"/>
          <w:color w:val="000000" w:themeColor="text1"/>
          <w:szCs w:val="22"/>
        </w:rPr>
        <w:t xml:space="preserve"> usługi </w:t>
      </w:r>
      <w:r w:rsidR="50C82397" w:rsidRPr="719B594D">
        <w:rPr>
          <w:rFonts w:eastAsia="Arial"/>
          <w:color w:val="000000" w:themeColor="text1"/>
          <w:szCs w:val="22"/>
        </w:rPr>
        <w:t xml:space="preserve">w ramach obsługi </w:t>
      </w:r>
      <w:r w:rsidR="008BA9E9" w:rsidRPr="719B594D">
        <w:rPr>
          <w:rFonts w:eastAsia="Arial"/>
          <w:color w:val="000000" w:themeColor="text1"/>
          <w:szCs w:val="22"/>
        </w:rPr>
        <w:t>dokumentów medycznych z obszaru MSZ</w:t>
      </w:r>
      <w:r w:rsidRPr="719B594D">
        <w:rPr>
          <w:rFonts w:eastAsia="Arial"/>
          <w:color w:val="000000" w:themeColor="text1"/>
          <w:szCs w:val="22"/>
        </w:rPr>
        <w:t>:</w:t>
      </w:r>
    </w:p>
    <w:p w14:paraId="4B6B1DD0" w14:textId="70AA1EB4" w:rsidR="25ECAF3A" w:rsidRDefault="25ECAF3A">
      <w:pPr>
        <w:pStyle w:val="Akapitzlist"/>
        <w:numPr>
          <w:ilvl w:val="0"/>
          <w:numId w:val="21"/>
        </w:numPr>
        <w:spacing w:line="288" w:lineRule="auto"/>
        <w:rPr>
          <w:rFonts w:eastAsia="Calibri" w:cs="Calibri"/>
          <w:color w:val="000000" w:themeColor="text1"/>
          <w:szCs w:val="22"/>
        </w:rPr>
      </w:pPr>
      <w:r w:rsidRPr="719B594D">
        <w:rPr>
          <w:rFonts w:eastAsia="Calibri" w:cs="Calibri"/>
          <w:b/>
          <w:bCs/>
          <w:color w:val="000000" w:themeColor="text1"/>
          <w:szCs w:val="22"/>
        </w:rPr>
        <w:t>Karta profilaktycznego badania ucznia</w:t>
      </w:r>
      <w:r w:rsidRPr="719B594D">
        <w:rPr>
          <w:rFonts w:eastAsia="Calibri" w:cs="Calibri"/>
          <w:color w:val="000000" w:themeColor="text1"/>
          <w:szCs w:val="22"/>
        </w:rPr>
        <w:t>, z operacjami:</w:t>
      </w:r>
    </w:p>
    <w:p w14:paraId="1C004293" w14:textId="25D67F92" w:rsidR="46241524" w:rsidRDefault="46241524">
      <w:pPr>
        <w:pStyle w:val="Akapitzlist"/>
        <w:numPr>
          <w:ilvl w:val="0"/>
          <w:numId w:val="18"/>
        </w:numPr>
        <w:spacing w:before="0" w:line="240" w:lineRule="auto"/>
        <w:ind w:left="990" w:hanging="270"/>
        <w:rPr>
          <w:rFonts w:eastAsia="Calibri" w:cs="Calibri"/>
          <w:color w:val="000000" w:themeColor="text1"/>
          <w:szCs w:val="22"/>
        </w:rPr>
      </w:pPr>
      <w:r w:rsidRPr="719B594D">
        <w:rPr>
          <w:rFonts w:eastAsia="Calibri" w:cs="Calibri"/>
          <w:color w:val="000000" w:themeColor="text1"/>
          <w:szCs w:val="22"/>
        </w:rPr>
        <w:t xml:space="preserve">zapisKartyProfilaktycznegoBadaniaUcznia  </w:t>
      </w:r>
    </w:p>
    <w:p w14:paraId="76E2B929" w14:textId="7C0B1760" w:rsidR="2D331D6E" w:rsidRDefault="2D331D6E">
      <w:pPr>
        <w:pStyle w:val="Akapitzlist"/>
        <w:numPr>
          <w:ilvl w:val="0"/>
          <w:numId w:val="18"/>
        </w:numPr>
        <w:spacing w:before="0" w:line="240" w:lineRule="auto"/>
        <w:ind w:left="990" w:hanging="270"/>
        <w:rPr>
          <w:rFonts w:eastAsia="Calibri" w:cs="Calibri"/>
          <w:color w:val="000000" w:themeColor="text1"/>
          <w:szCs w:val="22"/>
        </w:rPr>
      </w:pPr>
      <w:r w:rsidRPr="719B594D">
        <w:rPr>
          <w:rFonts w:eastAsia="Calibri" w:cs="Calibri"/>
          <w:color w:val="000000" w:themeColor="text1"/>
          <w:szCs w:val="22"/>
        </w:rPr>
        <w:t>w</w:t>
      </w:r>
      <w:r w:rsidR="46241524" w:rsidRPr="719B594D">
        <w:rPr>
          <w:rFonts w:eastAsia="Calibri" w:cs="Calibri"/>
          <w:color w:val="000000" w:themeColor="text1"/>
          <w:szCs w:val="22"/>
        </w:rPr>
        <w:t>yszukajKartyProfilaktycznegoBadaniaUcznia</w:t>
      </w:r>
    </w:p>
    <w:p w14:paraId="13EA5918" w14:textId="7842210F" w:rsidR="46241524" w:rsidRDefault="570AE369">
      <w:pPr>
        <w:pStyle w:val="Akapitzlist"/>
        <w:numPr>
          <w:ilvl w:val="0"/>
          <w:numId w:val="18"/>
        </w:numPr>
        <w:spacing w:before="0" w:line="240" w:lineRule="auto"/>
        <w:ind w:left="990" w:hanging="270"/>
        <w:rPr>
          <w:rFonts w:eastAsia="Calibri" w:cs="Calibri"/>
          <w:color w:val="000000" w:themeColor="text1"/>
          <w:szCs w:val="22"/>
        </w:rPr>
      </w:pPr>
      <w:r w:rsidRPr="6CE49C9C">
        <w:rPr>
          <w:rFonts w:eastAsia="Calibri" w:cs="Calibri"/>
          <w:color w:val="000000" w:themeColor="text1"/>
          <w:szCs w:val="22"/>
        </w:rPr>
        <w:t>o</w:t>
      </w:r>
      <w:r w:rsidR="5DE20B4D" w:rsidRPr="6CE49C9C">
        <w:rPr>
          <w:rFonts w:eastAsia="Calibri" w:cs="Calibri"/>
          <w:color w:val="000000" w:themeColor="text1"/>
          <w:szCs w:val="22"/>
        </w:rPr>
        <w:t>dczytKartyProfilaktycznegoBadaniaUcznia</w:t>
      </w:r>
    </w:p>
    <w:p w14:paraId="74A6A972" w14:textId="503A9AA3" w:rsidR="46241524" w:rsidRDefault="46241524">
      <w:pPr>
        <w:pStyle w:val="Akapitzlist"/>
        <w:numPr>
          <w:ilvl w:val="0"/>
          <w:numId w:val="18"/>
        </w:numPr>
        <w:spacing w:before="0" w:line="240" w:lineRule="auto"/>
        <w:ind w:left="990" w:hanging="270"/>
        <w:rPr>
          <w:rFonts w:eastAsia="Calibri" w:cs="Calibri"/>
          <w:color w:val="000000" w:themeColor="text1"/>
          <w:szCs w:val="22"/>
        </w:rPr>
      </w:pPr>
      <w:r w:rsidRPr="719B594D">
        <w:rPr>
          <w:rFonts w:eastAsia="Calibri" w:cs="Calibri"/>
          <w:color w:val="000000" w:themeColor="text1"/>
          <w:szCs w:val="22"/>
        </w:rPr>
        <w:t xml:space="preserve">zapisAnulowaniaKartyProfilaktycznegoBadaniaUcznia  </w:t>
      </w:r>
    </w:p>
    <w:p w14:paraId="4B5DF844" w14:textId="45856165" w:rsidR="46241524" w:rsidRDefault="46241524">
      <w:pPr>
        <w:pStyle w:val="Akapitzlist"/>
        <w:numPr>
          <w:ilvl w:val="0"/>
          <w:numId w:val="18"/>
        </w:numPr>
        <w:spacing w:before="0" w:line="240" w:lineRule="auto"/>
        <w:ind w:left="990" w:hanging="270"/>
        <w:rPr>
          <w:rFonts w:eastAsia="Calibri" w:cs="Calibri"/>
          <w:color w:val="000000" w:themeColor="text1"/>
          <w:szCs w:val="22"/>
        </w:rPr>
      </w:pPr>
      <w:r w:rsidRPr="719B594D">
        <w:rPr>
          <w:rFonts w:eastAsia="Calibri" w:cs="Calibri"/>
          <w:color w:val="000000" w:themeColor="text1"/>
          <w:szCs w:val="22"/>
        </w:rPr>
        <w:t xml:space="preserve">wyszukajAnulowanieKartProfilaktycznegoBadaniaUcznia  </w:t>
      </w:r>
    </w:p>
    <w:p w14:paraId="62CA2355" w14:textId="10D4427B" w:rsidR="46241524" w:rsidRDefault="037B9B36">
      <w:pPr>
        <w:pStyle w:val="Akapitzlist"/>
        <w:numPr>
          <w:ilvl w:val="0"/>
          <w:numId w:val="18"/>
        </w:numPr>
        <w:spacing w:before="0" w:line="240" w:lineRule="auto"/>
        <w:ind w:left="990" w:hanging="270"/>
        <w:rPr>
          <w:rFonts w:eastAsia="Calibri" w:cs="Calibri"/>
          <w:color w:val="000000" w:themeColor="text1"/>
          <w:szCs w:val="22"/>
        </w:rPr>
      </w:pPr>
      <w:r w:rsidRPr="6CE49C9C">
        <w:rPr>
          <w:rFonts w:eastAsia="Calibri" w:cs="Calibri"/>
          <w:color w:val="000000" w:themeColor="text1"/>
          <w:szCs w:val="22"/>
        </w:rPr>
        <w:t>o</w:t>
      </w:r>
      <w:r w:rsidR="5DE20B4D" w:rsidRPr="6CE49C9C">
        <w:rPr>
          <w:rFonts w:eastAsia="Calibri" w:cs="Calibri"/>
          <w:color w:val="000000" w:themeColor="text1"/>
          <w:szCs w:val="22"/>
        </w:rPr>
        <w:t>dczytAnulowaniaKartyProfilaktycznegoBadaniaUcznia</w:t>
      </w:r>
    </w:p>
    <w:p w14:paraId="3CDFCEC7" w14:textId="0937ACF5" w:rsidR="00C57C33" w:rsidRPr="009E42BC" w:rsidRDefault="00C57C33" w:rsidP="009E42BC">
      <w:pPr>
        <w:pStyle w:val="Akapitzlist"/>
        <w:numPr>
          <w:ilvl w:val="0"/>
          <w:numId w:val="21"/>
        </w:numPr>
        <w:spacing w:line="288" w:lineRule="auto"/>
        <w:rPr>
          <w:rFonts w:eastAsia="Calibri" w:cs="Calibri"/>
          <w:b/>
          <w:bCs/>
          <w:color w:val="000000" w:themeColor="text1"/>
          <w:szCs w:val="22"/>
        </w:rPr>
      </w:pPr>
      <w:r w:rsidRPr="009E42BC">
        <w:rPr>
          <w:rFonts w:eastAsia="Calibri" w:cs="Calibri"/>
          <w:b/>
          <w:bCs/>
          <w:color w:val="000000" w:themeColor="text1"/>
          <w:szCs w:val="22"/>
        </w:rPr>
        <w:t xml:space="preserve">Dokument sprzeciwu, </w:t>
      </w:r>
      <w:r w:rsidRPr="00C57C33">
        <w:rPr>
          <w:rFonts w:eastAsia="Calibri" w:cs="Calibri"/>
          <w:color w:val="000000" w:themeColor="text1"/>
          <w:szCs w:val="22"/>
        </w:rPr>
        <w:t>z operacjami</w:t>
      </w:r>
      <w:r w:rsidRPr="009E42BC">
        <w:rPr>
          <w:rFonts w:eastAsia="Calibri" w:cs="Calibri"/>
          <w:b/>
          <w:bCs/>
          <w:color w:val="000000" w:themeColor="text1"/>
          <w:szCs w:val="22"/>
        </w:rPr>
        <w:t>:</w:t>
      </w:r>
    </w:p>
    <w:p w14:paraId="710C76BD" w14:textId="38969FE4" w:rsidR="00C57C33" w:rsidRPr="00C57C33" w:rsidRDefault="00C57C33" w:rsidP="009E42BC">
      <w:pPr>
        <w:pStyle w:val="Akapitzlist"/>
        <w:numPr>
          <w:ilvl w:val="0"/>
          <w:numId w:val="49"/>
        </w:numPr>
        <w:spacing w:before="0" w:line="240" w:lineRule="auto"/>
        <w:ind w:left="990" w:hanging="270"/>
        <w:rPr>
          <w:rFonts w:eastAsia="Calibri" w:cs="Calibri"/>
          <w:color w:val="000000" w:themeColor="text1"/>
          <w:szCs w:val="22"/>
        </w:rPr>
      </w:pPr>
      <w:r w:rsidRPr="00C57C33">
        <w:rPr>
          <w:rFonts w:eastAsia="Calibri" w:cs="Calibri"/>
          <w:color w:val="000000" w:themeColor="text1"/>
          <w:szCs w:val="22"/>
        </w:rPr>
        <w:t>ZapisInformacj</w:t>
      </w:r>
      <w:r w:rsidR="00013005">
        <w:rPr>
          <w:rFonts w:eastAsia="Calibri" w:cs="Calibri"/>
          <w:color w:val="000000" w:themeColor="text1"/>
          <w:szCs w:val="22"/>
        </w:rPr>
        <w:t>i</w:t>
      </w:r>
      <w:r w:rsidRPr="00C57C33">
        <w:rPr>
          <w:rFonts w:eastAsia="Calibri" w:cs="Calibri"/>
          <w:color w:val="000000" w:themeColor="text1"/>
          <w:szCs w:val="22"/>
        </w:rPr>
        <w:t>ODokumencieSprzeciwu</w:t>
      </w:r>
    </w:p>
    <w:p w14:paraId="063437AF" w14:textId="3B8A91F4" w:rsidR="00C57C33" w:rsidRPr="00C57C33" w:rsidRDefault="00C57C33" w:rsidP="009E42BC">
      <w:pPr>
        <w:pStyle w:val="Akapitzlist"/>
        <w:numPr>
          <w:ilvl w:val="0"/>
          <w:numId w:val="49"/>
        </w:numPr>
        <w:spacing w:before="0" w:line="240" w:lineRule="auto"/>
        <w:ind w:left="990" w:hanging="270"/>
        <w:rPr>
          <w:rFonts w:eastAsia="Calibri" w:cs="Calibri"/>
          <w:color w:val="000000" w:themeColor="text1"/>
          <w:szCs w:val="22"/>
        </w:rPr>
      </w:pPr>
      <w:r w:rsidRPr="00C57C33">
        <w:rPr>
          <w:rFonts w:eastAsia="Calibri" w:cs="Calibri"/>
          <w:color w:val="000000" w:themeColor="text1"/>
          <w:szCs w:val="22"/>
        </w:rPr>
        <w:t xml:space="preserve">wyszukajDokumentySprzeciwu  </w:t>
      </w:r>
    </w:p>
    <w:p w14:paraId="4FEBADEA" w14:textId="3986F0A3" w:rsidR="00C57C33" w:rsidRDefault="00C57C33" w:rsidP="00C57C33">
      <w:pPr>
        <w:pStyle w:val="Akapitzlist"/>
        <w:numPr>
          <w:ilvl w:val="0"/>
          <w:numId w:val="49"/>
        </w:numPr>
        <w:spacing w:before="0" w:line="240" w:lineRule="auto"/>
        <w:ind w:left="990" w:hanging="270"/>
        <w:rPr>
          <w:rFonts w:eastAsia="Calibri" w:cs="Calibri"/>
          <w:color w:val="000000" w:themeColor="text1"/>
          <w:szCs w:val="22"/>
        </w:rPr>
      </w:pPr>
      <w:r w:rsidRPr="00C57C33">
        <w:rPr>
          <w:rFonts w:eastAsia="Calibri" w:cs="Calibri"/>
          <w:color w:val="000000" w:themeColor="text1"/>
          <w:szCs w:val="22"/>
        </w:rPr>
        <w:t>OdczytDokumentSprzeciwu</w:t>
      </w:r>
    </w:p>
    <w:p w14:paraId="7A0DCE57" w14:textId="4A6BEEFF" w:rsidR="003706D2" w:rsidRDefault="00C57C33" w:rsidP="003706D2">
      <w:pPr>
        <w:pStyle w:val="Akapitzlist"/>
        <w:numPr>
          <w:ilvl w:val="0"/>
          <w:numId w:val="49"/>
        </w:numPr>
        <w:spacing w:before="0" w:line="240" w:lineRule="auto"/>
        <w:ind w:left="990" w:hanging="270"/>
        <w:rPr>
          <w:rFonts w:eastAsia="Calibri" w:cs="Calibri"/>
          <w:color w:val="000000" w:themeColor="text1"/>
        </w:rPr>
      </w:pPr>
      <w:r w:rsidRPr="009E42BC">
        <w:rPr>
          <w:rFonts w:eastAsia="Calibri" w:cs="Calibri"/>
          <w:color w:val="000000" w:themeColor="text1"/>
        </w:rPr>
        <w:t>Wyc</w:t>
      </w:r>
      <w:r w:rsidR="6CEB0558" w:rsidRPr="78BBD0B0">
        <w:rPr>
          <w:rFonts w:eastAsia="Calibri" w:cs="Calibri"/>
          <w:color w:val="000000" w:themeColor="text1"/>
        </w:rPr>
        <w:t>ofaj</w:t>
      </w:r>
      <w:r w:rsidRPr="78BBD0B0">
        <w:rPr>
          <w:rFonts w:eastAsia="Calibri" w:cs="Calibri"/>
          <w:color w:val="000000" w:themeColor="text1"/>
        </w:rPr>
        <w:t>I</w:t>
      </w:r>
      <w:r w:rsidRPr="009E42BC">
        <w:rPr>
          <w:rFonts w:eastAsia="Calibri" w:cs="Calibri"/>
          <w:color w:val="000000" w:themeColor="text1"/>
        </w:rPr>
        <w:t>nforamcj</w:t>
      </w:r>
      <w:r w:rsidRPr="78BBD0B0">
        <w:rPr>
          <w:rFonts w:eastAsia="Calibri" w:cs="Calibri"/>
          <w:color w:val="000000" w:themeColor="text1"/>
        </w:rPr>
        <w:t>eODokumencieSprzeciwu</w:t>
      </w:r>
    </w:p>
    <w:p w14:paraId="56D471AE" w14:textId="05FD74A9" w:rsidR="003706D2" w:rsidRPr="009E42BC" w:rsidRDefault="003706D2" w:rsidP="009E42BC">
      <w:pPr>
        <w:pStyle w:val="Akapitzlist"/>
        <w:numPr>
          <w:ilvl w:val="0"/>
          <w:numId w:val="21"/>
        </w:numPr>
        <w:spacing w:line="288" w:lineRule="auto"/>
        <w:rPr>
          <w:rFonts w:eastAsia="Calibri" w:cs="Calibri"/>
          <w:b/>
          <w:bCs/>
          <w:color w:val="000000" w:themeColor="text1"/>
          <w:szCs w:val="22"/>
        </w:rPr>
      </w:pPr>
      <w:r w:rsidRPr="009E42BC">
        <w:rPr>
          <w:rFonts w:eastAsia="Calibri" w:cs="Calibri"/>
          <w:b/>
          <w:bCs/>
          <w:color w:val="000000" w:themeColor="text1"/>
          <w:szCs w:val="22"/>
        </w:rPr>
        <w:t xml:space="preserve">Dokument zgody na świadczenie medyczne </w:t>
      </w:r>
      <w:r w:rsidRPr="003706D2">
        <w:rPr>
          <w:rFonts w:eastAsia="Calibri" w:cs="Calibri"/>
          <w:color w:val="000000" w:themeColor="text1"/>
          <w:szCs w:val="22"/>
        </w:rPr>
        <w:t>z operacjami:</w:t>
      </w:r>
    </w:p>
    <w:p w14:paraId="17133239" w14:textId="02A73247" w:rsidR="00D4012C" w:rsidRPr="00D4012C" w:rsidRDefault="00D4012C" w:rsidP="009E42BC">
      <w:pPr>
        <w:pStyle w:val="Akapitzlist"/>
        <w:numPr>
          <w:ilvl w:val="0"/>
          <w:numId w:val="56"/>
        </w:numPr>
        <w:spacing w:before="0" w:line="240" w:lineRule="auto"/>
        <w:rPr>
          <w:rFonts w:eastAsia="Calibri" w:cs="Calibri"/>
          <w:color w:val="000000" w:themeColor="text1"/>
          <w:szCs w:val="22"/>
        </w:rPr>
      </w:pPr>
      <w:r w:rsidRPr="00D4012C">
        <w:rPr>
          <w:rFonts w:eastAsia="Calibri" w:cs="Calibri"/>
          <w:color w:val="000000" w:themeColor="text1"/>
          <w:szCs w:val="22"/>
        </w:rPr>
        <w:t>ZapisInformacjiODokumencie</w:t>
      </w:r>
      <w:r>
        <w:rPr>
          <w:rFonts w:eastAsia="Calibri" w:cs="Calibri"/>
          <w:color w:val="000000" w:themeColor="text1"/>
          <w:szCs w:val="22"/>
        </w:rPr>
        <w:t>Zgody</w:t>
      </w:r>
    </w:p>
    <w:p w14:paraId="567A700D" w14:textId="1930064C" w:rsidR="00D4012C" w:rsidRPr="00C57C33" w:rsidRDefault="00D4012C" w:rsidP="009E42BC">
      <w:pPr>
        <w:pStyle w:val="Akapitzlist"/>
        <w:numPr>
          <w:ilvl w:val="0"/>
          <w:numId w:val="56"/>
        </w:numPr>
        <w:spacing w:before="0" w:line="240" w:lineRule="auto"/>
        <w:ind w:left="990" w:hanging="270"/>
        <w:rPr>
          <w:rFonts w:eastAsia="Calibri" w:cs="Calibri"/>
          <w:color w:val="000000" w:themeColor="text1"/>
          <w:szCs w:val="22"/>
        </w:rPr>
      </w:pPr>
      <w:r w:rsidRPr="00C57C33">
        <w:rPr>
          <w:rFonts w:eastAsia="Calibri" w:cs="Calibri"/>
          <w:color w:val="000000" w:themeColor="text1"/>
          <w:szCs w:val="22"/>
        </w:rPr>
        <w:t>wyszukajDokumenty</w:t>
      </w:r>
      <w:r>
        <w:rPr>
          <w:rFonts w:eastAsia="Calibri" w:cs="Calibri"/>
          <w:color w:val="000000" w:themeColor="text1"/>
          <w:szCs w:val="22"/>
        </w:rPr>
        <w:t>Zgody</w:t>
      </w:r>
    </w:p>
    <w:p w14:paraId="3229772B" w14:textId="4FF6C6FA" w:rsidR="00D4012C" w:rsidRDefault="00D4012C" w:rsidP="009E42BC">
      <w:pPr>
        <w:pStyle w:val="Akapitzlist"/>
        <w:numPr>
          <w:ilvl w:val="0"/>
          <w:numId w:val="56"/>
        </w:numPr>
        <w:spacing w:before="0" w:line="240" w:lineRule="auto"/>
        <w:ind w:left="990" w:hanging="270"/>
        <w:rPr>
          <w:rFonts w:eastAsia="Calibri" w:cs="Calibri"/>
          <w:color w:val="000000" w:themeColor="text1"/>
          <w:szCs w:val="22"/>
        </w:rPr>
      </w:pPr>
      <w:r w:rsidRPr="00C57C33">
        <w:rPr>
          <w:rFonts w:eastAsia="Calibri" w:cs="Calibri"/>
          <w:color w:val="000000" w:themeColor="text1"/>
          <w:szCs w:val="22"/>
        </w:rPr>
        <w:t>OdczytDokument</w:t>
      </w:r>
      <w:r>
        <w:rPr>
          <w:rFonts w:eastAsia="Calibri" w:cs="Calibri"/>
          <w:color w:val="000000" w:themeColor="text1"/>
          <w:szCs w:val="22"/>
        </w:rPr>
        <w:t>Zgody</w:t>
      </w:r>
    </w:p>
    <w:p w14:paraId="7BCD7B4B" w14:textId="372E1700" w:rsidR="00D4012C" w:rsidRDefault="00D4012C" w:rsidP="009E42BC">
      <w:pPr>
        <w:pStyle w:val="Akapitzlist"/>
        <w:numPr>
          <w:ilvl w:val="0"/>
          <w:numId w:val="56"/>
        </w:numPr>
        <w:spacing w:before="0" w:line="240" w:lineRule="auto"/>
        <w:ind w:left="990" w:hanging="270"/>
        <w:rPr>
          <w:rFonts w:eastAsia="Calibri" w:cs="Calibri"/>
          <w:color w:val="000000" w:themeColor="text1"/>
        </w:rPr>
      </w:pPr>
      <w:r w:rsidRPr="00AA50BB">
        <w:rPr>
          <w:rFonts w:eastAsia="Calibri" w:cs="Calibri"/>
          <w:color w:val="000000" w:themeColor="text1"/>
        </w:rPr>
        <w:t>Wyc</w:t>
      </w:r>
      <w:r w:rsidRPr="78BBD0B0">
        <w:rPr>
          <w:rFonts w:eastAsia="Calibri" w:cs="Calibri"/>
          <w:color w:val="000000" w:themeColor="text1"/>
        </w:rPr>
        <w:t>ofajI</w:t>
      </w:r>
      <w:r w:rsidRPr="00AA50BB">
        <w:rPr>
          <w:rFonts w:eastAsia="Calibri" w:cs="Calibri"/>
          <w:color w:val="000000" w:themeColor="text1"/>
        </w:rPr>
        <w:t>nforamcj</w:t>
      </w:r>
      <w:r w:rsidRPr="78BBD0B0">
        <w:rPr>
          <w:rFonts w:eastAsia="Calibri" w:cs="Calibri"/>
          <w:color w:val="000000" w:themeColor="text1"/>
        </w:rPr>
        <w:t>eODokumencie</w:t>
      </w:r>
      <w:r>
        <w:rPr>
          <w:rFonts w:eastAsia="Calibri" w:cs="Calibri"/>
          <w:color w:val="000000" w:themeColor="text1"/>
        </w:rPr>
        <w:t>Zgody</w:t>
      </w:r>
    </w:p>
    <w:p w14:paraId="3F4CEF97" w14:textId="4EBBEAAA" w:rsidR="003706D2" w:rsidRPr="009E42BC" w:rsidRDefault="003706D2" w:rsidP="009E42BC">
      <w:pPr>
        <w:spacing w:before="0" w:line="240" w:lineRule="auto"/>
        <w:rPr>
          <w:rFonts w:eastAsia="Calibri" w:cs="Calibri"/>
          <w:color w:val="000000" w:themeColor="text1"/>
        </w:rPr>
      </w:pPr>
    </w:p>
    <w:p w14:paraId="5D49D787" w14:textId="2DF86676" w:rsidR="719B594D" w:rsidRDefault="719B594D" w:rsidP="719B594D">
      <w:pPr>
        <w:spacing w:line="288" w:lineRule="auto"/>
        <w:rPr>
          <w:rFonts w:eastAsia="Arial"/>
          <w:color w:val="000000" w:themeColor="text1"/>
          <w:szCs w:val="22"/>
        </w:rPr>
      </w:pPr>
    </w:p>
    <w:p w14:paraId="201918FB" w14:textId="330C10AF" w:rsidR="719B594D" w:rsidRDefault="19BA425C" w:rsidP="0109DE76">
      <w:pPr>
        <w:spacing w:line="288" w:lineRule="auto"/>
        <w:rPr>
          <w:rFonts w:eastAsia="Arial"/>
          <w:color w:val="000000" w:themeColor="text1"/>
        </w:rPr>
      </w:pPr>
      <w:r w:rsidRPr="0109DE76">
        <w:rPr>
          <w:rFonts w:eastAsia="Arial"/>
          <w:color w:val="000000" w:themeColor="text1"/>
        </w:rPr>
        <w:t>Przykłady wywołania operacji ww. usług sieciowych systemu P1 zostaną udostępnione Wnioskodawcy na etapie obsługi wniosku o nadanie uprawnień do środowiska integracyjnego systemu P1.</w:t>
      </w:r>
    </w:p>
    <w:p w14:paraId="118E2AB7" w14:textId="72454B8D" w:rsidR="262578D4" w:rsidRDefault="4B9E5A70" w:rsidP="00C77260">
      <w:pPr>
        <w:pStyle w:val="Nagwek2"/>
        <w:rPr>
          <w:rFonts w:eastAsia="Arial"/>
          <w:szCs w:val="36"/>
        </w:rPr>
      </w:pPr>
      <w:bookmarkStart w:id="121" w:name="_Toc121491354"/>
      <w:bookmarkStart w:id="122" w:name="_Toc163038500"/>
      <w:r w:rsidRPr="0109DE76">
        <w:rPr>
          <w:rFonts w:eastAsia="Arial"/>
        </w:rPr>
        <w:lastRenderedPageBreak/>
        <w:t>Usługi Kart</w:t>
      </w:r>
      <w:r w:rsidR="4DC914FE" w:rsidRPr="0109DE76">
        <w:rPr>
          <w:rFonts w:eastAsia="Arial"/>
        </w:rPr>
        <w:t>y</w:t>
      </w:r>
      <w:r w:rsidRPr="0109DE76">
        <w:rPr>
          <w:rFonts w:eastAsia="Arial"/>
        </w:rPr>
        <w:t xml:space="preserve"> profilaktycznego badania ucznia</w:t>
      </w:r>
      <w:bookmarkEnd w:id="121"/>
      <w:bookmarkEnd w:id="122"/>
    </w:p>
    <w:p w14:paraId="1E29724D" w14:textId="4621AADE" w:rsidR="719B594D" w:rsidRDefault="5D9D6BB6" w:rsidP="563CBB95">
      <w:pPr>
        <w:spacing w:line="288" w:lineRule="auto"/>
        <w:jc w:val="left"/>
        <w:rPr>
          <w:rFonts w:eastAsia="Arial"/>
          <w:color w:val="000000" w:themeColor="text1"/>
        </w:rPr>
      </w:pPr>
      <w:r w:rsidRPr="4B1A2251">
        <w:rPr>
          <w:rFonts w:eastAsia="Arial"/>
          <w:color w:val="000000" w:themeColor="text1"/>
        </w:rPr>
        <w:t>Usługi Karty profilaktycznego badania ucznia grupują operacje związane z</w:t>
      </w:r>
      <w:r w:rsidR="7603BAD1" w:rsidRPr="4B1A2251">
        <w:rPr>
          <w:rFonts w:eastAsia="Arial"/>
          <w:color w:val="000000" w:themeColor="text1"/>
        </w:rPr>
        <w:t xml:space="preserve"> jej</w:t>
      </w:r>
      <w:r w:rsidRPr="4B1A2251">
        <w:rPr>
          <w:rFonts w:eastAsia="Arial"/>
          <w:color w:val="000000" w:themeColor="text1"/>
        </w:rPr>
        <w:t xml:space="preserve"> </w:t>
      </w:r>
      <w:r w:rsidR="75768FF2" w:rsidRPr="4B1A2251">
        <w:rPr>
          <w:rFonts w:eastAsia="Arial"/>
          <w:color w:val="000000" w:themeColor="text1"/>
        </w:rPr>
        <w:t>zapis</w:t>
      </w:r>
      <w:r w:rsidR="268D4FA2" w:rsidRPr="4B1A2251">
        <w:rPr>
          <w:rFonts w:eastAsia="Arial"/>
          <w:color w:val="000000" w:themeColor="text1"/>
        </w:rPr>
        <w:t>ywaniem</w:t>
      </w:r>
      <w:r w:rsidR="75768FF2" w:rsidRPr="4B1A2251">
        <w:rPr>
          <w:rFonts w:eastAsia="Arial"/>
          <w:color w:val="000000" w:themeColor="text1"/>
        </w:rPr>
        <w:t>, wyszukiwaniem, odczytywaniem</w:t>
      </w:r>
      <w:r w:rsidR="14AC2B74" w:rsidRPr="4B1A2251">
        <w:rPr>
          <w:rFonts w:eastAsia="Arial"/>
          <w:color w:val="000000" w:themeColor="text1"/>
        </w:rPr>
        <w:t>.</w:t>
      </w:r>
      <w:r w:rsidR="1DBB61FC" w:rsidRPr="4B1A2251">
        <w:rPr>
          <w:rFonts w:eastAsia="Arial"/>
          <w:color w:val="000000" w:themeColor="text1"/>
        </w:rPr>
        <w:t xml:space="preserve"> Dodatkowymi operacjami są </w:t>
      </w:r>
      <w:r w:rsidR="75768FF2" w:rsidRPr="4B1A2251">
        <w:rPr>
          <w:rFonts w:eastAsia="Arial"/>
          <w:color w:val="000000" w:themeColor="text1"/>
        </w:rPr>
        <w:t>równi</w:t>
      </w:r>
      <w:r w:rsidR="01A442C3" w:rsidRPr="4B1A2251">
        <w:rPr>
          <w:rFonts w:eastAsia="Arial"/>
          <w:color w:val="000000" w:themeColor="text1"/>
        </w:rPr>
        <w:t>eż</w:t>
      </w:r>
      <w:r w:rsidR="218730D4" w:rsidRPr="4B1A2251">
        <w:rPr>
          <w:rFonts w:eastAsia="Arial"/>
          <w:color w:val="000000" w:themeColor="text1"/>
        </w:rPr>
        <w:t xml:space="preserve"> zapis</w:t>
      </w:r>
      <w:r w:rsidR="6C8A1CAB" w:rsidRPr="4B1A2251">
        <w:rPr>
          <w:rFonts w:eastAsia="Arial"/>
          <w:color w:val="000000" w:themeColor="text1"/>
        </w:rPr>
        <w:t>ywanie</w:t>
      </w:r>
      <w:r w:rsidR="218730D4" w:rsidRPr="4B1A2251">
        <w:rPr>
          <w:rFonts w:eastAsia="Arial"/>
          <w:color w:val="000000" w:themeColor="text1"/>
        </w:rPr>
        <w:t>,</w:t>
      </w:r>
      <w:r w:rsidR="4480DF35" w:rsidRPr="4B1A2251">
        <w:rPr>
          <w:rFonts w:eastAsia="Arial"/>
          <w:color w:val="000000" w:themeColor="text1"/>
        </w:rPr>
        <w:t xml:space="preserve"> odczytywanie i wyszukiwanie</w:t>
      </w:r>
      <w:r w:rsidR="14B40984" w:rsidRPr="4B1A2251">
        <w:rPr>
          <w:rFonts w:eastAsia="Arial"/>
          <w:color w:val="000000" w:themeColor="text1"/>
        </w:rPr>
        <w:t xml:space="preserve"> </w:t>
      </w:r>
      <w:r w:rsidR="5BBDE562" w:rsidRPr="006F4BBA">
        <w:rPr>
          <w:rFonts w:eastAsia="Arial"/>
          <w:strike/>
          <w:color w:val="000000" w:themeColor="text1"/>
        </w:rPr>
        <w:t>anulowan</w:t>
      </w:r>
      <w:r w:rsidR="7F79BA12" w:rsidRPr="006F4BBA">
        <w:rPr>
          <w:rFonts w:eastAsia="Arial"/>
          <w:strike/>
          <w:color w:val="000000" w:themeColor="text1"/>
        </w:rPr>
        <w:t>ej</w:t>
      </w:r>
      <w:r w:rsidR="7F79BA12" w:rsidRPr="4B1A2251">
        <w:rPr>
          <w:rFonts w:eastAsia="Arial"/>
          <w:color w:val="000000" w:themeColor="text1"/>
        </w:rPr>
        <w:t xml:space="preserve"> karty profilaktycznego badania ucznia</w:t>
      </w:r>
      <w:r w:rsidR="17BA7E95" w:rsidRPr="4B1A2251">
        <w:rPr>
          <w:rFonts w:eastAsia="Arial"/>
          <w:color w:val="000000" w:themeColor="text1"/>
        </w:rPr>
        <w:t>.</w:t>
      </w:r>
    </w:p>
    <w:p w14:paraId="15CCC592" w14:textId="254B60C3" w:rsidR="719B594D" w:rsidRDefault="719B594D" w:rsidP="6CE49C9C">
      <w:pPr>
        <w:spacing w:line="288" w:lineRule="auto"/>
        <w:rPr>
          <w:rFonts w:eastAsia="Arial"/>
          <w:color w:val="000000" w:themeColor="text1"/>
          <w:szCs w:val="22"/>
        </w:rPr>
      </w:pPr>
    </w:p>
    <w:p w14:paraId="14D20CEF" w14:textId="0C94113C" w:rsidR="719B594D" w:rsidRDefault="304D7F01" w:rsidP="00FE63AC">
      <w:pPr>
        <w:pStyle w:val="Nagwek3"/>
        <w:rPr>
          <w:rFonts w:eastAsia="Arial"/>
          <w:szCs w:val="28"/>
        </w:rPr>
      </w:pPr>
      <w:bookmarkStart w:id="123" w:name="_Toc121491355"/>
      <w:bookmarkStart w:id="124" w:name="_Toc163038501"/>
      <w:r w:rsidRPr="0109DE76">
        <w:rPr>
          <w:rFonts w:eastAsia="Arial"/>
        </w:rPr>
        <w:t xml:space="preserve">Operacja </w:t>
      </w:r>
      <w:r w:rsidR="42CC3E52" w:rsidRPr="0109DE76">
        <w:rPr>
          <w:rFonts w:eastAsia="Arial"/>
        </w:rPr>
        <w:t>zapisKartyProfilaktycznegoBadaniaUcznia</w:t>
      </w:r>
      <w:bookmarkEnd w:id="123"/>
      <w:bookmarkEnd w:id="124"/>
    </w:p>
    <w:p w14:paraId="16024DE6" w14:textId="567A742D" w:rsidR="719B594D" w:rsidRDefault="4F181CB6" w:rsidP="6CE49C9C">
      <w:pPr>
        <w:spacing w:line="288" w:lineRule="auto"/>
        <w:rPr>
          <w:rFonts w:eastAsia="Arial"/>
          <w:color w:val="000000" w:themeColor="text1"/>
          <w:szCs w:val="22"/>
        </w:rPr>
      </w:pPr>
      <w:r w:rsidRPr="6CE49C9C">
        <w:rPr>
          <w:rFonts w:eastAsia="Arial"/>
          <w:color w:val="000000" w:themeColor="text1"/>
          <w:szCs w:val="22"/>
        </w:rPr>
        <w:t xml:space="preserve">Operacja pozwala na zapisanie w Systemie P1 przez usługodawcę dokumentu Karty </w:t>
      </w:r>
      <w:r w:rsidR="3AEC37DB" w:rsidRPr="6CE49C9C">
        <w:rPr>
          <w:rFonts w:eastAsia="Arial"/>
          <w:color w:val="000000" w:themeColor="text1"/>
          <w:szCs w:val="22"/>
        </w:rPr>
        <w:t>profilaktycznego badania ucznia.</w:t>
      </w:r>
    </w:p>
    <w:p w14:paraId="271AEEB0" w14:textId="2ECABA3C" w:rsidR="719B594D" w:rsidRDefault="740AE78F" w:rsidP="563CBB95">
      <w:pPr>
        <w:spacing w:line="288" w:lineRule="auto"/>
        <w:rPr>
          <w:rFonts w:eastAsia="Arial"/>
        </w:rPr>
      </w:pPr>
      <w:r w:rsidRPr="563CBB95">
        <w:rPr>
          <w:rFonts w:eastAsia="Arial"/>
          <w:color w:val="000000" w:themeColor="text1"/>
        </w:rPr>
        <w:t xml:space="preserve">Usługodawca przekazuje podpisaną i zakodowaną (base64) treść dokumentu </w:t>
      </w:r>
      <w:r w:rsidR="1343E6E2" w:rsidRPr="563CBB95">
        <w:rPr>
          <w:rFonts w:eastAsia="Arial"/>
          <w:color w:val="000000" w:themeColor="text1"/>
        </w:rPr>
        <w:t xml:space="preserve">Karty profilaktycznego badania ucznia </w:t>
      </w:r>
      <w:r w:rsidRPr="563CBB95">
        <w:rPr>
          <w:rFonts w:eastAsia="Arial"/>
          <w:color w:val="000000" w:themeColor="text1"/>
        </w:rPr>
        <w:t xml:space="preserve">w formacie </w:t>
      </w:r>
      <w:r w:rsidR="7F67D4AC" w:rsidRPr="563CBB95">
        <w:rPr>
          <w:rFonts w:eastAsia="Arial"/>
          <w:color w:val="000000" w:themeColor="text1"/>
        </w:rPr>
        <w:t>HL7 CDA.</w:t>
      </w:r>
    </w:p>
    <w:p w14:paraId="1BED6D74" w14:textId="7247271E" w:rsidR="719B594D" w:rsidRDefault="740AE78F" w:rsidP="563CBB95">
      <w:pPr>
        <w:spacing w:line="288" w:lineRule="auto"/>
        <w:rPr>
          <w:rFonts w:eastAsia="Arial"/>
          <w:color w:val="000000" w:themeColor="text1"/>
        </w:rPr>
      </w:pPr>
      <w:r w:rsidRPr="563CBB95">
        <w:rPr>
          <w:rFonts w:eastAsia="Arial"/>
          <w:color w:val="000000" w:themeColor="text1"/>
        </w:rPr>
        <w:t>Usługa zwraca parametry:</w:t>
      </w:r>
    </w:p>
    <w:p w14:paraId="0D692C63" w14:textId="55D0FCD4" w:rsidR="719B594D" w:rsidRDefault="02E37E51" w:rsidP="563CBB95">
      <w:pPr>
        <w:pStyle w:val="Akapitzlist"/>
        <w:numPr>
          <w:ilvl w:val="0"/>
          <w:numId w:val="3"/>
        </w:numPr>
        <w:rPr>
          <w:rFonts w:ascii="Arial" w:eastAsia="Arial" w:hAnsi="Arial" w:cs="Arial"/>
          <w:color w:val="000000" w:themeColor="text1"/>
          <w:szCs w:val="22"/>
        </w:rPr>
      </w:pPr>
      <w:r w:rsidRPr="563CBB95">
        <w:rPr>
          <w:rFonts w:ascii="Arial" w:eastAsia="Arial" w:hAnsi="Arial" w:cs="Arial"/>
          <w:color w:val="000000" w:themeColor="text1"/>
          <w:szCs w:val="22"/>
        </w:rPr>
        <w:t xml:space="preserve">raportZPrzetwarzania – klasa reprezentująca parametry raportu z przetwarzania usług zwracających listę obiektów; </w:t>
      </w:r>
    </w:p>
    <w:p w14:paraId="77345862" w14:textId="476F446A" w:rsidR="719B594D" w:rsidRDefault="02E37E51" w:rsidP="563CBB95">
      <w:pPr>
        <w:pStyle w:val="Akapitzlist"/>
        <w:numPr>
          <w:ilvl w:val="0"/>
          <w:numId w:val="3"/>
        </w:numPr>
        <w:rPr>
          <w:rFonts w:ascii="Arial" w:eastAsia="Arial" w:hAnsi="Arial" w:cs="Arial"/>
          <w:color w:val="000000" w:themeColor="text1"/>
          <w:szCs w:val="22"/>
        </w:rPr>
      </w:pPr>
      <w:r w:rsidRPr="563CBB95">
        <w:rPr>
          <w:rFonts w:ascii="Arial" w:eastAsia="Arial" w:hAnsi="Arial" w:cs="Arial"/>
          <w:color w:val="000000" w:themeColor="text1"/>
          <w:szCs w:val="22"/>
        </w:rPr>
        <w:t xml:space="preserve">identyfikatorKartyProfilaktycznegoBadaniaUcznia – identyfikator dokumentu Karty profilaktycznego badania ucznia. Parametr o typie long; </w:t>
      </w:r>
    </w:p>
    <w:p w14:paraId="0B23FD3D" w14:textId="12A0749F" w:rsidR="0D8C2F6B" w:rsidRDefault="02E37E51" w:rsidP="4F28FC68">
      <w:pPr>
        <w:pStyle w:val="Akapitzlist"/>
        <w:numPr>
          <w:ilvl w:val="0"/>
          <w:numId w:val="2"/>
        </w:numPr>
        <w:rPr>
          <w:rFonts w:ascii="Arial" w:eastAsia="Arial" w:hAnsi="Arial" w:cs="Arial"/>
          <w:color w:val="000000" w:themeColor="text1"/>
        </w:rPr>
      </w:pPr>
      <w:r w:rsidRPr="0D8C2F6B">
        <w:rPr>
          <w:rFonts w:ascii="Arial" w:eastAsia="Arial" w:hAnsi="Arial" w:cs="Arial"/>
          <w:color w:val="000000" w:themeColor="text1"/>
        </w:rPr>
        <w:t>identyfikatorDokumentu – identyfikator dokumentu w bazie danych MSZ. Parametr o typie long.</w:t>
      </w:r>
    </w:p>
    <w:p w14:paraId="65682D64" w14:textId="13D5FD69" w:rsidR="4F28FC68" w:rsidRDefault="4F28FC68" w:rsidP="4F28FC68">
      <w:pPr>
        <w:rPr>
          <w:rFonts w:eastAsia="Arial"/>
          <w:color w:val="000000" w:themeColor="text1"/>
        </w:rPr>
      </w:pPr>
    </w:p>
    <w:p w14:paraId="42330561" w14:textId="58FAD55E" w:rsidR="719B594D" w:rsidRDefault="740AE78F" w:rsidP="563CBB95">
      <w:pPr>
        <w:spacing w:line="288" w:lineRule="auto"/>
        <w:rPr>
          <w:rFonts w:eastAsia="Arial"/>
          <w:color w:val="000000" w:themeColor="text1"/>
        </w:rPr>
      </w:pPr>
      <w:r w:rsidRPr="563CBB95">
        <w:rPr>
          <w:rFonts w:eastAsia="Arial"/>
          <w:color w:val="000000" w:themeColor="text1"/>
        </w:rPr>
        <w:t xml:space="preserve">Zwracany jest obiekt klasy WynikOperacji określający ogólny wynik wykonania operacji zapis karty </w:t>
      </w:r>
      <w:r w:rsidR="7B876774" w:rsidRPr="563CBB95">
        <w:rPr>
          <w:rFonts w:eastAsia="Arial"/>
          <w:color w:val="000000" w:themeColor="text1"/>
        </w:rPr>
        <w:t>profilaktycznego badania ucznia</w:t>
      </w:r>
      <w:r w:rsidRPr="563CBB95">
        <w:rPr>
          <w:rFonts w:eastAsia="Arial"/>
          <w:color w:val="000000" w:themeColor="text1"/>
        </w:rPr>
        <w:t>.</w:t>
      </w:r>
    </w:p>
    <w:p w14:paraId="34BE0649" w14:textId="37603610" w:rsidR="719B594D" w:rsidRDefault="719B594D" w:rsidP="6CE49C9C"/>
    <w:p w14:paraId="375F67AC" w14:textId="3A76879F" w:rsidR="719B594D" w:rsidRDefault="7CC02A82">
      <w:pPr>
        <w:pStyle w:val="Nagwek4"/>
        <w:rPr>
          <w:rFonts w:eastAsia="Arial"/>
          <w:sz w:val="22"/>
          <w:szCs w:val="22"/>
        </w:rPr>
      </w:pPr>
      <w:r>
        <w:t>Komunikaty / błędy biznesowe</w:t>
      </w:r>
    </w:p>
    <w:p w14:paraId="2C94A452" w14:textId="03AFE40C" w:rsidR="719B594D" w:rsidRPr="00CC0D43" w:rsidRDefault="43C39006" w:rsidP="00FF666A">
      <w:pPr>
        <w:pStyle w:val="Legenda"/>
      </w:pPr>
      <w:r w:rsidRPr="00CC0D43">
        <w:t xml:space="preserve">Tabela </w:t>
      </w:r>
      <w:r w:rsidR="6736B5AD" w:rsidRPr="00CC0D43">
        <w:t>3</w:t>
      </w:r>
      <w:r w:rsidRPr="00CC0D43">
        <w:t xml:space="preserve"> Komunikaty z operacji </w:t>
      </w:r>
      <w:r w:rsidR="336709AE" w:rsidRPr="00CC0D43">
        <w:t xml:space="preserve">zapisKartyProfilaktycznegoBadaniaUcznia  </w:t>
      </w:r>
    </w:p>
    <w:tbl>
      <w:tblPr>
        <w:tblW w:w="0" w:type="auto"/>
        <w:tblLayout w:type="fixed"/>
        <w:tblLook w:val="04A0" w:firstRow="1" w:lastRow="0" w:firstColumn="1" w:lastColumn="0" w:noHBand="0" w:noVBand="1"/>
      </w:tblPr>
      <w:tblGrid>
        <w:gridCol w:w="5265"/>
        <w:gridCol w:w="1920"/>
        <w:gridCol w:w="1845"/>
      </w:tblGrid>
      <w:tr w:rsidR="6CE49C9C" w14:paraId="18615295"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D864264" w14:textId="2546A693" w:rsidR="6CE49C9C" w:rsidRDefault="6CE49C9C" w:rsidP="006E2AEE">
            <w:pPr>
              <w:pStyle w:val="tabelanormalny"/>
              <w:rPr>
                <w:rFonts w:eastAsia="Arial"/>
              </w:rPr>
            </w:pPr>
            <w:r w:rsidRPr="6CE49C9C">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D619C32" w14:textId="1A206202" w:rsidR="6CE49C9C" w:rsidRDefault="6CE49C9C" w:rsidP="006E2AEE">
            <w:pPr>
              <w:pStyle w:val="tabelanormalny"/>
              <w:rPr>
                <w:rFonts w:eastAsia="Arial"/>
              </w:rPr>
            </w:pPr>
            <w:r w:rsidRPr="6CE49C9C">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8C1F85B" w14:textId="075ECC67" w:rsidR="6CE49C9C" w:rsidRDefault="6CE49C9C" w:rsidP="006E2AEE">
            <w:pPr>
              <w:pStyle w:val="tabelanormalny"/>
              <w:rPr>
                <w:rFonts w:eastAsia="Arial"/>
              </w:rPr>
            </w:pPr>
            <w:r w:rsidRPr="6CE49C9C">
              <w:rPr>
                <w:rFonts w:eastAsia="Arial"/>
              </w:rPr>
              <w:t>Znaczenie</w:t>
            </w:r>
          </w:p>
        </w:tc>
      </w:tr>
      <w:tr w:rsidR="6CE49C9C" w14:paraId="25148935" w14:textId="77777777" w:rsidTr="138DC375">
        <w:tc>
          <w:tcPr>
            <w:tcW w:w="5265" w:type="dxa"/>
            <w:tcBorders>
              <w:top w:val="single" w:sz="6" w:space="0" w:color="auto"/>
              <w:left w:val="single" w:sz="6" w:space="0" w:color="auto"/>
              <w:bottom w:val="single" w:sz="6" w:space="0" w:color="auto"/>
              <w:right w:val="single" w:sz="6" w:space="0" w:color="auto"/>
            </w:tcBorders>
          </w:tcPr>
          <w:p w14:paraId="3868722B" w14:textId="7462E95A" w:rsidR="6CE49C9C" w:rsidRPr="00313511" w:rsidRDefault="500EB251" w:rsidP="006E2AEE">
            <w:pPr>
              <w:pStyle w:val="tabelanormalny"/>
              <w:rPr>
                <w:rFonts w:eastAsia="Arial"/>
                <w:lang w:val="en-US"/>
              </w:rPr>
            </w:pPr>
            <w:r w:rsidRPr="138DC375">
              <w:rPr>
                <w:rFonts w:eastAsia="Arial"/>
                <w:lang w:val="en-US"/>
              </w:rPr>
              <w:t>urn:csioz:p1:kod:major: Sukces</w:t>
            </w:r>
          </w:p>
          <w:p w14:paraId="176D957E" w14:textId="3AF277FC" w:rsidR="6CE49C9C" w:rsidRPr="00F84CEC" w:rsidRDefault="6CE49C9C" w:rsidP="006E2AEE">
            <w:pPr>
              <w:pStyle w:val="tabelanormalny"/>
              <w:rPr>
                <w:rFonts w:eastAsia="Arial"/>
              </w:rPr>
            </w:pPr>
            <w:r w:rsidRPr="00F84CE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3398D228" w14:textId="6954D8C6" w:rsidR="6A923FDA" w:rsidRPr="00F84CEC" w:rsidRDefault="159E2D60" w:rsidP="006E2AEE">
            <w:pPr>
              <w:pStyle w:val="tabelanormalny"/>
              <w:rPr>
                <w:rFonts w:eastAsia="Arial"/>
              </w:rPr>
            </w:pPr>
            <w:r w:rsidRPr="00F84CEC">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3FC0390A" w14:textId="4D9DE55E" w:rsidR="6CE49C9C" w:rsidRPr="00F84CEC" w:rsidRDefault="6CE49C9C" w:rsidP="006E2AEE">
            <w:pPr>
              <w:pStyle w:val="tabelanormalny"/>
            </w:pPr>
            <w:r w:rsidRPr="00F84CEC">
              <w:rPr>
                <w:rFonts w:eastAsia="Arial"/>
              </w:rPr>
              <w:t>Zwrócono potwierdzenie</w:t>
            </w:r>
          </w:p>
          <w:p w14:paraId="44F8782A" w14:textId="2B48507F" w:rsidR="6CE49C9C" w:rsidRPr="00F84CEC" w:rsidRDefault="6CE49C9C" w:rsidP="006E2AEE">
            <w:pPr>
              <w:pStyle w:val="tabelanormalny"/>
              <w:rPr>
                <w:rFonts w:eastAsia="Arial"/>
              </w:rPr>
            </w:pPr>
          </w:p>
        </w:tc>
      </w:tr>
      <w:tr w:rsidR="6CE49C9C" w14:paraId="604B2704" w14:textId="77777777" w:rsidTr="138DC375">
        <w:tc>
          <w:tcPr>
            <w:tcW w:w="5265" w:type="dxa"/>
            <w:tcBorders>
              <w:top w:val="single" w:sz="6" w:space="0" w:color="auto"/>
              <w:left w:val="single" w:sz="6" w:space="0" w:color="auto"/>
              <w:bottom w:val="single" w:sz="6" w:space="0" w:color="auto"/>
              <w:right w:val="single" w:sz="6" w:space="0" w:color="auto"/>
            </w:tcBorders>
          </w:tcPr>
          <w:p w14:paraId="3AFF5E83" w14:textId="6A0B959A" w:rsidR="03AE713E" w:rsidRPr="00313511" w:rsidRDefault="59E524EB" w:rsidP="006E2AEE">
            <w:pPr>
              <w:pStyle w:val="tabelanormalny"/>
              <w:rPr>
                <w:rFonts w:eastAsia="Arial"/>
                <w:lang w:val="en-US"/>
              </w:rPr>
            </w:pPr>
            <w:r w:rsidRPr="138DC375">
              <w:rPr>
                <w:rFonts w:eastAsia="Arial"/>
                <w:lang w:val="en-US"/>
              </w:rPr>
              <w:t>urn:csioz:p1:kod:major: Blad</w:t>
            </w:r>
          </w:p>
          <w:p w14:paraId="292F5FF7" w14:textId="1E299380" w:rsidR="03AE713E" w:rsidRPr="00F84CEC" w:rsidRDefault="03AE713E" w:rsidP="006E2AEE">
            <w:pPr>
              <w:pStyle w:val="tabelanormalny"/>
              <w:rPr>
                <w:rFonts w:eastAsia="Arial"/>
              </w:rPr>
            </w:pPr>
            <w:r w:rsidRPr="00F84CEC">
              <w:rPr>
                <w:rFonts w:eastAsia="Arial"/>
              </w:rPr>
              <w:t>urn:csioz:p1:kod:minor: NiezgodnoscRoliPersoneluDokumentuZRolaKontekstu</w:t>
            </w:r>
          </w:p>
          <w:p w14:paraId="4E536B6A" w14:textId="2B06C75B" w:rsidR="6CE49C9C" w:rsidRPr="00F84CEC" w:rsidRDefault="6CE49C9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665853F4" w14:textId="013A6C8E" w:rsidR="03AE713E" w:rsidRPr="00F84CEC" w:rsidRDefault="03AE713E" w:rsidP="006E2AEE">
            <w:pPr>
              <w:pStyle w:val="tabelanormalny"/>
              <w:rPr>
                <w:rFonts w:eastAsia="Arial"/>
              </w:rPr>
            </w:pPr>
            <w:r w:rsidRPr="00F84CEC">
              <w:rPr>
                <w:rFonts w:eastAsia="Arial"/>
              </w:rPr>
              <w:t>Rola personelu medycznego z dokumentu Karty profilaktycznego badania ucznia nie odpowiada roli osoby, która wywołuje operację</w:t>
            </w:r>
          </w:p>
          <w:p w14:paraId="13D867CF" w14:textId="4A3AE167" w:rsidR="6CE49C9C" w:rsidRPr="00F84CEC" w:rsidRDefault="6CE49C9C"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4E5CB9E0" w14:textId="4E22A76A" w:rsidR="03AE713E" w:rsidRPr="00F84CEC" w:rsidRDefault="03AE713E" w:rsidP="006E2AEE">
            <w:pPr>
              <w:pStyle w:val="tabelanormalny"/>
              <w:rPr>
                <w:rFonts w:eastAsia="Arial"/>
              </w:rPr>
            </w:pPr>
            <w:r w:rsidRPr="00F84CEC">
              <w:rPr>
                <w:rFonts w:eastAsia="Arial"/>
              </w:rPr>
              <w:t>Błąd powstały w wyniku uzyskania niezgodności roli personelu medycznego z dokumentu Karty profilaktycznego badania ucznia z rolą przekazaną w  kontekście wywołania usługi</w:t>
            </w:r>
          </w:p>
        </w:tc>
      </w:tr>
      <w:tr w:rsidR="6CE49C9C" w14:paraId="7F64AEB4" w14:textId="77777777" w:rsidTr="138DC375">
        <w:tc>
          <w:tcPr>
            <w:tcW w:w="5265" w:type="dxa"/>
            <w:tcBorders>
              <w:top w:val="single" w:sz="6" w:space="0" w:color="auto"/>
              <w:left w:val="single" w:sz="6" w:space="0" w:color="auto"/>
              <w:bottom w:val="single" w:sz="6" w:space="0" w:color="auto"/>
              <w:right w:val="single" w:sz="6" w:space="0" w:color="auto"/>
            </w:tcBorders>
          </w:tcPr>
          <w:p w14:paraId="09AFCFB8" w14:textId="7A0DC1E3" w:rsidR="03AE713E" w:rsidRPr="00313511" w:rsidRDefault="59E524EB" w:rsidP="006E2AEE">
            <w:pPr>
              <w:pStyle w:val="tabelanormalny"/>
              <w:rPr>
                <w:rFonts w:eastAsia="Arial"/>
                <w:lang w:val="en-US"/>
              </w:rPr>
            </w:pPr>
            <w:r w:rsidRPr="138DC375">
              <w:rPr>
                <w:rFonts w:eastAsia="Arial"/>
                <w:lang w:val="en-US"/>
              </w:rPr>
              <w:t>urn:csioz:p1:kod:major: Blad</w:t>
            </w:r>
          </w:p>
          <w:p w14:paraId="69382DB4" w14:textId="2884A34B" w:rsidR="03AE713E" w:rsidRPr="00F84CEC" w:rsidRDefault="03AE713E" w:rsidP="006E2AEE">
            <w:pPr>
              <w:pStyle w:val="tabelanormalny"/>
              <w:rPr>
                <w:rFonts w:eastAsia="Arial"/>
              </w:rPr>
            </w:pPr>
            <w:r w:rsidRPr="00F84CEC">
              <w:rPr>
                <w:rFonts w:eastAsia="Arial"/>
              </w:rPr>
              <w:t xml:space="preserve">urn:csioz:p1:kod:minor: </w:t>
            </w:r>
            <w:r w:rsidR="0213B4E2" w:rsidRPr="00F84CEC">
              <w:rPr>
                <w:rFonts w:eastAsia="Arial"/>
              </w:rPr>
              <w:t>NiezgodnoscRoliPersoneluZKontekstuZTypemSzablonuHL7</w:t>
            </w:r>
          </w:p>
          <w:p w14:paraId="2178DE19" w14:textId="3E58E453" w:rsidR="6CE49C9C" w:rsidRPr="00F84CEC" w:rsidRDefault="6CE49C9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60F6A0CE" w14:textId="266B375B" w:rsidR="0213B4E2" w:rsidRPr="00F84CEC" w:rsidRDefault="0213B4E2" w:rsidP="006E2AEE">
            <w:pPr>
              <w:pStyle w:val="tabelanormalny"/>
              <w:rPr>
                <w:rFonts w:eastAsia="Arial"/>
              </w:rPr>
            </w:pPr>
            <w:r w:rsidRPr="00F84CEC">
              <w:rPr>
                <w:rFonts w:eastAsia="Arial"/>
              </w:rPr>
              <w:t>Rola personelu medycznego z kontekstu wywołania nie jest zgodna z typem szablonu dokumentu HL7 przekazanym w karcie profilaktycznego badania ucznia</w:t>
            </w:r>
          </w:p>
        </w:tc>
        <w:tc>
          <w:tcPr>
            <w:tcW w:w="1845" w:type="dxa"/>
            <w:tcBorders>
              <w:top w:val="single" w:sz="6" w:space="0" w:color="auto"/>
              <w:left w:val="single" w:sz="6" w:space="0" w:color="auto"/>
              <w:bottom w:val="single" w:sz="6" w:space="0" w:color="auto"/>
              <w:right w:val="single" w:sz="6" w:space="0" w:color="auto"/>
            </w:tcBorders>
          </w:tcPr>
          <w:p w14:paraId="335F40F9" w14:textId="3A917CBD" w:rsidR="0213B4E2" w:rsidRPr="00F84CEC" w:rsidRDefault="0213B4E2" w:rsidP="006E2AEE">
            <w:pPr>
              <w:pStyle w:val="tabelanormalny"/>
              <w:rPr>
                <w:rFonts w:eastAsia="Arial"/>
              </w:rPr>
            </w:pPr>
            <w:r w:rsidRPr="00F84CEC">
              <w:rPr>
                <w:rFonts w:eastAsia="Arial"/>
              </w:rPr>
              <w:t>Błąd powstały w wyniku uzyskania niezgodności roli personelu medycznego z kontekstu wywołania z typem szablonu dokumentu HL7 przekazanym w karcie profilaktycznego badania ucznia.</w:t>
            </w:r>
          </w:p>
        </w:tc>
      </w:tr>
      <w:tr w:rsidR="6CE49C9C" w14:paraId="2A1E87EF" w14:textId="77777777" w:rsidTr="138DC375">
        <w:tc>
          <w:tcPr>
            <w:tcW w:w="5265" w:type="dxa"/>
            <w:tcBorders>
              <w:top w:val="single" w:sz="6" w:space="0" w:color="auto"/>
              <w:left w:val="single" w:sz="6" w:space="0" w:color="auto"/>
              <w:bottom w:val="single" w:sz="6" w:space="0" w:color="auto"/>
              <w:right w:val="single" w:sz="6" w:space="0" w:color="auto"/>
            </w:tcBorders>
          </w:tcPr>
          <w:p w14:paraId="20C1BC13" w14:textId="7A0DC1E3" w:rsidR="0213B4E2" w:rsidRPr="00313511" w:rsidRDefault="20593FA4" w:rsidP="006E2AEE">
            <w:pPr>
              <w:pStyle w:val="tabelanormalny"/>
              <w:rPr>
                <w:rFonts w:eastAsia="Arial"/>
                <w:lang w:val="en-US"/>
              </w:rPr>
            </w:pPr>
            <w:r w:rsidRPr="138DC375">
              <w:rPr>
                <w:rFonts w:eastAsia="Arial"/>
                <w:lang w:val="en-US"/>
              </w:rPr>
              <w:t>urn:csioz:p1:kod:major: Blad</w:t>
            </w:r>
          </w:p>
          <w:p w14:paraId="53C09C49" w14:textId="413E71C3" w:rsidR="0213B4E2" w:rsidRPr="00F84CEC" w:rsidRDefault="0213B4E2" w:rsidP="006E2AEE">
            <w:pPr>
              <w:pStyle w:val="tabelanormalny"/>
              <w:rPr>
                <w:rFonts w:eastAsia="Arial"/>
              </w:rPr>
            </w:pPr>
            <w:r w:rsidRPr="00F84CEC">
              <w:rPr>
                <w:rFonts w:eastAsia="Arial"/>
              </w:rPr>
              <w:t>urn:csioz:p1:kod:minor: NiezgodnoscIdPersoneluZKontekstuZIdWystawcy</w:t>
            </w:r>
          </w:p>
          <w:p w14:paraId="117BB516" w14:textId="0357AD7C" w:rsidR="6CE49C9C" w:rsidRPr="00F84CEC" w:rsidRDefault="6CE49C9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09388A5F" w14:textId="6255EC20" w:rsidR="0213B4E2" w:rsidRPr="00F84CEC" w:rsidRDefault="0213B4E2" w:rsidP="006E2AEE">
            <w:pPr>
              <w:pStyle w:val="tabelanormalny"/>
              <w:rPr>
                <w:rFonts w:eastAsia="Arial"/>
              </w:rPr>
            </w:pPr>
            <w:r w:rsidRPr="00F84CEC">
              <w:rPr>
                <w:rFonts w:eastAsia="Arial"/>
              </w:rPr>
              <w:t xml:space="preserve">Identyfikator OID personelu medycznego z kontekstu wywołania nie jest zgodny identyfikatorowi OID wystawcy </w:t>
            </w:r>
            <w:r w:rsidRPr="00F84CEC">
              <w:rPr>
                <w:rFonts w:eastAsia="Arial"/>
              </w:rPr>
              <w:lastRenderedPageBreak/>
              <w:t>dokumentu przekazanym w karcie profilaktycznego badania ucznia</w:t>
            </w:r>
          </w:p>
          <w:p w14:paraId="12878EF3" w14:textId="69885061" w:rsidR="6CE49C9C" w:rsidRPr="00F84CEC" w:rsidRDefault="6CE49C9C"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186B79E3" w14:textId="7649472B" w:rsidR="0213B4E2" w:rsidRPr="00F84CEC" w:rsidRDefault="0213B4E2" w:rsidP="006E2AEE">
            <w:pPr>
              <w:pStyle w:val="tabelanormalny"/>
              <w:rPr>
                <w:rFonts w:eastAsia="Arial"/>
              </w:rPr>
            </w:pPr>
            <w:r w:rsidRPr="00F84CEC">
              <w:rPr>
                <w:rFonts w:eastAsia="Arial"/>
              </w:rPr>
              <w:lastRenderedPageBreak/>
              <w:t xml:space="preserve">Błąd powstały w wyniku uzyskania niezgodności identyfikatora OID personelu medycznego (root i </w:t>
            </w:r>
            <w:r w:rsidRPr="00F84CEC">
              <w:rPr>
                <w:rFonts w:eastAsia="Arial"/>
              </w:rPr>
              <w:lastRenderedPageBreak/>
              <w:t>extension) zawartego w kontekście wywołania usługi z identyfikatorem OID personelu medycznego (root i extension) wystawcy dokumentu przekazanym dokumencie Karty Profilaktycznego Badania Ucznia (KPBU)</w:t>
            </w:r>
          </w:p>
        </w:tc>
      </w:tr>
      <w:tr w:rsidR="6CE49C9C" w14:paraId="04E98A2F" w14:textId="77777777" w:rsidTr="138DC375">
        <w:tc>
          <w:tcPr>
            <w:tcW w:w="5265" w:type="dxa"/>
            <w:tcBorders>
              <w:top w:val="single" w:sz="6" w:space="0" w:color="auto"/>
              <w:left w:val="single" w:sz="6" w:space="0" w:color="auto"/>
              <w:bottom w:val="single" w:sz="6" w:space="0" w:color="auto"/>
              <w:right w:val="single" w:sz="6" w:space="0" w:color="auto"/>
            </w:tcBorders>
          </w:tcPr>
          <w:p w14:paraId="60D025F7" w14:textId="7A0DC1E3" w:rsidR="0213B4E2" w:rsidRPr="00313511" w:rsidRDefault="20593FA4" w:rsidP="006E2AEE">
            <w:pPr>
              <w:pStyle w:val="tabelanormalny"/>
              <w:rPr>
                <w:rFonts w:eastAsia="Arial"/>
                <w:lang w:val="en-US"/>
              </w:rPr>
            </w:pPr>
            <w:r w:rsidRPr="138DC375">
              <w:rPr>
                <w:rFonts w:eastAsia="Arial"/>
                <w:lang w:val="en-US"/>
              </w:rPr>
              <w:t>urn:csioz:p1:kod:major: Blad</w:t>
            </w:r>
          </w:p>
          <w:p w14:paraId="5DE304F9" w14:textId="20C724D9" w:rsidR="0213B4E2" w:rsidRPr="00F84CEC" w:rsidRDefault="0213B4E2" w:rsidP="006E2AEE">
            <w:pPr>
              <w:pStyle w:val="tabelanormalny"/>
              <w:rPr>
                <w:rFonts w:eastAsia="Arial"/>
              </w:rPr>
            </w:pPr>
            <w:r w:rsidRPr="00F84CEC">
              <w:rPr>
                <w:rFonts w:eastAsia="Arial"/>
              </w:rPr>
              <w:t>urn:csioz:p1:kod:minor: NieZnalezionoPlikuXsltSchematronu</w:t>
            </w:r>
          </w:p>
          <w:p w14:paraId="03D3385B" w14:textId="7A4F1B7A" w:rsidR="6CE49C9C" w:rsidRPr="00F84CEC" w:rsidRDefault="6CE49C9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3DE02D53" w14:textId="2136AB80" w:rsidR="0213B4E2" w:rsidRPr="00F84CEC" w:rsidRDefault="0213B4E2" w:rsidP="006E2AEE">
            <w:pPr>
              <w:pStyle w:val="tabelanormalny"/>
              <w:rPr>
                <w:rFonts w:eastAsia="Arial"/>
              </w:rPr>
            </w:pPr>
            <w:r w:rsidRPr="00F84CEC">
              <w:rPr>
                <w:rFonts w:eastAsia="Arial"/>
              </w:rPr>
              <w:t>Nie odnaleziono pliku XSLT schematronu</w:t>
            </w:r>
          </w:p>
        </w:tc>
        <w:tc>
          <w:tcPr>
            <w:tcW w:w="1845" w:type="dxa"/>
            <w:tcBorders>
              <w:top w:val="single" w:sz="6" w:space="0" w:color="auto"/>
              <w:left w:val="single" w:sz="6" w:space="0" w:color="auto"/>
              <w:bottom w:val="single" w:sz="6" w:space="0" w:color="auto"/>
              <w:right w:val="single" w:sz="6" w:space="0" w:color="auto"/>
            </w:tcBorders>
          </w:tcPr>
          <w:p w14:paraId="371FB8D5" w14:textId="376F72BF" w:rsidR="0213B4E2" w:rsidRPr="00F84CEC" w:rsidRDefault="0213B4E2" w:rsidP="006E2AEE">
            <w:pPr>
              <w:pStyle w:val="tabelanormalny"/>
              <w:rPr>
                <w:rFonts w:eastAsia="Arial"/>
              </w:rPr>
            </w:pPr>
            <w:r w:rsidRPr="00F84CEC">
              <w:rPr>
                <w:rFonts w:eastAsia="Arial"/>
              </w:rPr>
              <w:t>Błąd powstały w wyniku nie odnalezienia pliku XSLT schematronu</w:t>
            </w:r>
          </w:p>
        </w:tc>
      </w:tr>
      <w:tr w:rsidR="6CE49C9C" w14:paraId="19AF9841" w14:textId="77777777" w:rsidTr="138DC375">
        <w:tc>
          <w:tcPr>
            <w:tcW w:w="5265" w:type="dxa"/>
            <w:tcBorders>
              <w:top w:val="single" w:sz="6" w:space="0" w:color="auto"/>
              <w:left w:val="single" w:sz="6" w:space="0" w:color="auto"/>
              <w:bottom w:val="single" w:sz="6" w:space="0" w:color="auto"/>
              <w:right w:val="single" w:sz="6" w:space="0" w:color="auto"/>
            </w:tcBorders>
          </w:tcPr>
          <w:p w14:paraId="5E59D10B" w14:textId="7A0DC1E3" w:rsidR="0213B4E2" w:rsidRPr="00313511" w:rsidRDefault="20593FA4" w:rsidP="006E2AEE">
            <w:pPr>
              <w:pStyle w:val="tabelanormalny"/>
              <w:rPr>
                <w:rFonts w:eastAsia="Arial"/>
                <w:lang w:val="en-US"/>
              </w:rPr>
            </w:pPr>
            <w:r w:rsidRPr="138DC375">
              <w:rPr>
                <w:rFonts w:eastAsia="Arial"/>
                <w:lang w:val="en-US"/>
              </w:rPr>
              <w:t>urn:csioz:p1:kod:major: Blad</w:t>
            </w:r>
          </w:p>
          <w:p w14:paraId="4F50D84F" w14:textId="08CA72DD" w:rsidR="0213B4E2" w:rsidRPr="00F84CEC" w:rsidRDefault="0213B4E2" w:rsidP="006E2AEE">
            <w:pPr>
              <w:pStyle w:val="tabelanormalny"/>
              <w:rPr>
                <w:rFonts w:eastAsia="Arial"/>
              </w:rPr>
            </w:pPr>
            <w:r w:rsidRPr="00F84CEC">
              <w:rPr>
                <w:rFonts w:eastAsia="Arial"/>
              </w:rPr>
              <w:t xml:space="preserve">urn:csioz:p1:kod:minor: </w:t>
            </w:r>
            <w:r w:rsidR="002B6EA3" w:rsidRPr="00F84CEC">
              <w:t>BladWalidacjiSchematronem</w:t>
            </w:r>
          </w:p>
          <w:p w14:paraId="21233AB5" w14:textId="05EF1B7F" w:rsidR="6CE49C9C" w:rsidRPr="00F84CEC" w:rsidRDefault="6CE49C9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7F2F4FBE" w14:textId="59A52D00" w:rsidR="002B6EA3" w:rsidRPr="00F84CEC" w:rsidRDefault="002B6EA3" w:rsidP="002B6EA3">
            <w:pPr>
              <w:spacing w:after="80"/>
              <w:rPr>
                <w:rFonts w:ascii="Calibri" w:eastAsia="Calibri" w:hAnsi="Calibri" w:cs="Calibri"/>
                <w:sz w:val="20"/>
                <w:szCs w:val="20"/>
                <w:lang w:eastAsia="pl-PL"/>
              </w:rPr>
            </w:pPr>
            <w:r w:rsidRPr="009E42BC">
              <w:rPr>
                <w:rFonts w:eastAsia="Arial"/>
              </w:rPr>
              <w:t xml:space="preserve"> </w:t>
            </w:r>
            <w:r w:rsidRPr="00F84CEC">
              <w:rPr>
                <w:rFonts w:ascii="Calibri" w:eastAsia="Calibri" w:hAnsi="Calibri" w:cs="Calibri"/>
                <w:sz w:val="20"/>
                <w:szCs w:val="20"/>
                <w:lang w:eastAsia="pl-PL"/>
              </w:rPr>
              <w:t>Przekazany dokument XML nie jest zgodny ze standardem PIK HL7 CDA lub jest nieobsługiwany przez system</w:t>
            </w:r>
          </w:p>
          <w:p w14:paraId="79213075" w14:textId="551336DD" w:rsidR="0213B4E2" w:rsidRPr="00F84CEC" w:rsidRDefault="0213B4E2"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1D8B7F4D" w14:textId="196E443F" w:rsidR="0213B4E2" w:rsidRPr="009E42BC" w:rsidRDefault="0213B4E2" w:rsidP="009E42BC">
            <w:pPr>
              <w:spacing w:after="80"/>
              <w:rPr>
                <w:rFonts w:ascii="Calibri" w:eastAsia="Calibri" w:hAnsi="Calibri" w:cs="Calibri"/>
                <w:sz w:val="20"/>
                <w:lang w:eastAsia="pl-PL"/>
              </w:rPr>
            </w:pPr>
            <w:r w:rsidRPr="00F84CEC">
              <w:rPr>
                <w:rFonts w:eastAsia="Arial"/>
              </w:rPr>
              <w:t>Błąd w wyniku weryfikacji regułami schematronu zakończonej niepowodzeniem</w:t>
            </w:r>
            <w:r w:rsidR="002B6EA3" w:rsidRPr="009E42BC">
              <w:rPr>
                <w:rFonts w:eastAsia="Arial"/>
              </w:rPr>
              <w:t xml:space="preserve"> </w:t>
            </w:r>
          </w:p>
        </w:tc>
      </w:tr>
      <w:tr w:rsidR="6CE49C9C" w14:paraId="7082481D" w14:textId="77777777" w:rsidTr="138DC375">
        <w:tc>
          <w:tcPr>
            <w:tcW w:w="5265" w:type="dxa"/>
            <w:tcBorders>
              <w:top w:val="single" w:sz="6" w:space="0" w:color="auto"/>
              <w:left w:val="single" w:sz="6" w:space="0" w:color="auto"/>
              <w:bottom w:val="single" w:sz="6" w:space="0" w:color="auto"/>
              <w:right w:val="single" w:sz="6" w:space="0" w:color="auto"/>
            </w:tcBorders>
          </w:tcPr>
          <w:p w14:paraId="11808283" w14:textId="0179B19E" w:rsidR="6319CDB2" w:rsidRPr="00313511" w:rsidRDefault="3C9ED597" w:rsidP="006E2AEE">
            <w:pPr>
              <w:pStyle w:val="tabelanormalny"/>
              <w:rPr>
                <w:rFonts w:eastAsia="Arial"/>
                <w:lang w:val="en-US"/>
              </w:rPr>
            </w:pPr>
            <w:r w:rsidRPr="138DC375">
              <w:rPr>
                <w:rFonts w:eastAsia="Arial"/>
                <w:lang w:val="en-US"/>
              </w:rPr>
              <w:t>urn:csioz:p1:kod:major: Blad</w:t>
            </w:r>
          </w:p>
          <w:p w14:paraId="5336032E" w14:textId="5E4D79C0" w:rsidR="6319CDB2" w:rsidRPr="00F84CEC" w:rsidRDefault="6319CDB2" w:rsidP="006E2AEE">
            <w:pPr>
              <w:pStyle w:val="tabelanormalny"/>
              <w:rPr>
                <w:rFonts w:eastAsia="Arial"/>
              </w:rPr>
            </w:pPr>
            <w:r w:rsidRPr="00F84CEC">
              <w:rPr>
                <w:rFonts w:eastAsia="Arial"/>
              </w:rPr>
              <w:t>urn:csioz:p1:kod:minor: BladWeryfikacjiPodpisu</w:t>
            </w:r>
          </w:p>
          <w:p w14:paraId="28FE1904" w14:textId="69DCA42C" w:rsidR="6CE49C9C" w:rsidRPr="00F84CEC" w:rsidRDefault="6CE49C9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2B6A124F" w14:textId="0E15306F" w:rsidR="6319CDB2" w:rsidRPr="00F84CEC" w:rsidRDefault="6319CDB2" w:rsidP="006E2AEE">
            <w:pPr>
              <w:pStyle w:val="tabelanormalny"/>
              <w:rPr>
                <w:rFonts w:eastAsia="Arial"/>
              </w:rPr>
            </w:pPr>
            <w:r w:rsidRPr="00F84CEC">
              <w:rPr>
                <w:rFonts w:eastAsia="Arial"/>
              </w:rPr>
              <w:t>Weryfikacja podpisu zakończona niepowodzeniem</w:t>
            </w:r>
          </w:p>
        </w:tc>
        <w:tc>
          <w:tcPr>
            <w:tcW w:w="1845" w:type="dxa"/>
            <w:tcBorders>
              <w:top w:val="single" w:sz="6" w:space="0" w:color="auto"/>
              <w:left w:val="single" w:sz="6" w:space="0" w:color="auto"/>
              <w:bottom w:val="single" w:sz="6" w:space="0" w:color="auto"/>
              <w:right w:val="single" w:sz="6" w:space="0" w:color="auto"/>
            </w:tcBorders>
          </w:tcPr>
          <w:p w14:paraId="273427C1" w14:textId="78CA25C0" w:rsidR="6319CDB2" w:rsidRPr="00F84CEC" w:rsidRDefault="6319CDB2" w:rsidP="006E2AEE">
            <w:pPr>
              <w:pStyle w:val="tabelanormalny"/>
              <w:rPr>
                <w:rFonts w:eastAsia="Arial"/>
              </w:rPr>
            </w:pPr>
            <w:r w:rsidRPr="00F84CEC">
              <w:rPr>
                <w:rFonts w:eastAsia="Arial"/>
              </w:rPr>
              <w:t xml:space="preserve">Błąd jako wynik komunikatu w przypadku, gdy weryfikacja </w:t>
            </w:r>
            <w:r w:rsidRPr="00F84CEC">
              <w:rPr>
                <w:rFonts w:eastAsia="Arial"/>
              </w:rPr>
              <w:lastRenderedPageBreak/>
              <w:t>podpisu została wykonana nieprawidłowo</w:t>
            </w:r>
          </w:p>
        </w:tc>
      </w:tr>
      <w:tr w:rsidR="6CE49C9C" w14:paraId="770D4639" w14:textId="77777777" w:rsidTr="138DC375">
        <w:tc>
          <w:tcPr>
            <w:tcW w:w="5265" w:type="dxa"/>
            <w:tcBorders>
              <w:top w:val="single" w:sz="6" w:space="0" w:color="auto"/>
              <w:left w:val="single" w:sz="6" w:space="0" w:color="auto"/>
              <w:bottom w:val="single" w:sz="6" w:space="0" w:color="auto"/>
              <w:right w:val="single" w:sz="6" w:space="0" w:color="auto"/>
            </w:tcBorders>
          </w:tcPr>
          <w:p w14:paraId="1030060E" w14:textId="0179B19E" w:rsidR="6319CDB2" w:rsidRPr="00313511" w:rsidRDefault="3C9ED597" w:rsidP="006E2AEE">
            <w:pPr>
              <w:pStyle w:val="tabelanormalny"/>
              <w:rPr>
                <w:rFonts w:eastAsia="Arial"/>
                <w:lang w:val="en-US"/>
              </w:rPr>
            </w:pPr>
            <w:r w:rsidRPr="138DC375">
              <w:rPr>
                <w:rFonts w:eastAsia="Arial"/>
                <w:lang w:val="en-US"/>
              </w:rPr>
              <w:t>urn:csioz:p1:kod:major: Blad</w:t>
            </w:r>
          </w:p>
          <w:p w14:paraId="4539CC75" w14:textId="062E4CF9" w:rsidR="6319CDB2" w:rsidRPr="00F84CEC" w:rsidRDefault="6319CDB2" w:rsidP="006E2AEE">
            <w:pPr>
              <w:pStyle w:val="tabelanormalny"/>
              <w:rPr>
                <w:rFonts w:eastAsia="Arial"/>
              </w:rPr>
            </w:pPr>
            <w:r w:rsidRPr="00F84CEC">
              <w:rPr>
                <w:rFonts w:eastAsia="Arial"/>
              </w:rPr>
              <w:t>urn:csioz:p1:kod:minor: NieobsługiwanyIdentyfikatorUcznia</w:t>
            </w:r>
          </w:p>
          <w:p w14:paraId="48A7D81A" w14:textId="735AE33C" w:rsidR="6CE49C9C" w:rsidRPr="00F84CEC" w:rsidRDefault="6CE49C9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15E444F8" w14:textId="1B234C98" w:rsidR="6319CDB2" w:rsidRPr="00F84CEC" w:rsidRDefault="6319CDB2" w:rsidP="006E2AEE">
            <w:pPr>
              <w:pStyle w:val="tabelanormalny"/>
              <w:rPr>
                <w:rFonts w:eastAsia="Arial"/>
              </w:rPr>
            </w:pPr>
            <w:r w:rsidRPr="00F84CEC">
              <w:rPr>
                <w:rFonts w:eastAsia="Arial"/>
              </w:rPr>
              <w:t>W dokumencie przekazano identyfikator ucznia, który nie jest obsługiwany przez operację</w:t>
            </w:r>
          </w:p>
          <w:p w14:paraId="37643E7A" w14:textId="608646A8" w:rsidR="6CE49C9C" w:rsidRPr="00F84CEC" w:rsidRDefault="6CE49C9C"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43F8FBB6" w14:textId="47DDA778" w:rsidR="6319CDB2" w:rsidRPr="00F84CEC" w:rsidRDefault="1EECBC04" w:rsidP="006E2AEE">
            <w:pPr>
              <w:pStyle w:val="tabelanormalny"/>
              <w:rPr>
                <w:rFonts w:eastAsia="Arial"/>
              </w:rPr>
            </w:pPr>
            <w:r w:rsidRPr="00F84CEC">
              <w:rPr>
                <w:rFonts w:eastAsia="Arial"/>
              </w:rPr>
              <w:t xml:space="preserve">Błąd powstały w wyniku próby zapisu dokumentu Karty </w:t>
            </w:r>
            <w:r w:rsidR="4C0B4D4A" w:rsidRPr="00F84CEC">
              <w:rPr>
                <w:rFonts w:eastAsia="Arial"/>
              </w:rPr>
              <w:t>profilaktycznego</w:t>
            </w:r>
            <w:r w:rsidRPr="00F84CEC">
              <w:rPr>
                <w:rFonts w:eastAsia="Arial"/>
              </w:rPr>
              <w:t xml:space="preserve"> badania ucznia </w:t>
            </w:r>
            <w:r w:rsidR="504EB438" w:rsidRPr="00F84CEC">
              <w:rPr>
                <w:rFonts w:eastAsia="Arial"/>
              </w:rPr>
              <w:t>zawierającego</w:t>
            </w:r>
            <w:r w:rsidRPr="00F84CEC">
              <w:rPr>
                <w:rFonts w:eastAsia="Arial"/>
              </w:rPr>
              <w:t xml:space="preserve"> identyfikator ucznia nieobsługiwany przez operację</w:t>
            </w:r>
          </w:p>
        </w:tc>
      </w:tr>
      <w:tr w:rsidR="6CE49C9C" w14:paraId="74D8F2F3" w14:textId="77777777" w:rsidTr="138DC375">
        <w:tc>
          <w:tcPr>
            <w:tcW w:w="5265" w:type="dxa"/>
            <w:tcBorders>
              <w:top w:val="single" w:sz="6" w:space="0" w:color="auto"/>
              <w:left w:val="single" w:sz="6" w:space="0" w:color="auto"/>
              <w:bottom w:val="single" w:sz="6" w:space="0" w:color="auto"/>
              <w:right w:val="single" w:sz="6" w:space="0" w:color="auto"/>
            </w:tcBorders>
          </w:tcPr>
          <w:p w14:paraId="549DB844" w14:textId="3FBD68D9" w:rsidR="6CE49C9C" w:rsidRPr="00F84CEC" w:rsidRDefault="6CE49C9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6FA3A526" w14:textId="3EFCF385" w:rsidR="6CE49C9C" w:rsidRPr="00F84CEC" w:rsidRDefault="6CE49C9C"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07984348" w14:textId="535FD234" w:rsidR="6CE49C9C" w:rsidRPr="00F84CEC" w:rsidRDefault="6CE49C9C" w:rsidP="006E2AEE">
            <w:pPr>
              <w:pStyle w:val="tabelanormalny"/>
              <w:rPr>
                <w:rFonts w:eastAsia="Arial"/>
              </w:rPr>
            </w:pPr>
          </w:p>
        </w:tc>
      </w:tr>
      <w:tr w:rsidR="6CE49C9C" w14:paraId="5F5E3B7E" w14:textId="77777777" w:rsidTr="138DC375">
        <w:tc>
          <w:tcPr>
            <w:tcW w:w="5265" w:type="dxa"/>
            <w:tcBorders>
              <w:top w:val="single" w:sz="6" w:space="0" w:color="auto"/>
              <w:left w:val="single" w:sz="6" w:space="0" w:color="auto"/>
              <w:bottom w:val="single" w:sz="6" w:space="0" w:color="auto"/>
              <w:right w:val="single" w:sz="6" w:space="0" w:color="auto"/>
            </w:tcBorders>
          </w:tcPr>
          <w:p w14:paraId="6BB6C6C0" w14:textId="11222A2F" w:rsidR="3A44D78E" w:rsidRPr="00F84CEC" w:rsidRDefault="3A44D78E" w:rsidP="006E2AEE">
            <w:pPr>
              <w:pStyle w:val="tabelanormalny"/>
              <w:rPr>
                <w:rFonts w:eastAsia="Arial"/>
              </w:rPr>
            </w:pPr>
            <w:r w:rsidRPr="00F84CEC">
              <w:rPr>
                <w:rFonts w:eastAsia="Arial"/>
              </w:rPr>
              <w:t>urn:csioz:p1:kod:major: BladWewnetrzny</w:t>
            </w:r>
          </w:p>
          <w:p w14:paraId="52E71552" w14:textId="07730589" w:rsidR="3A44D78E" w:rsidRPr="00F84CEC" w:rsidRDefault="3A44D78E" w:rsidP="006E2AEE">
            <w:pPr>
              <w:pStyle w:val="tabelanormalny"/>
              <w:rPr>
                <w:rFonts w:eastAsia="Arial"/>
              </w:rPr>
            </w:pPr>
            <w:r w:rsidRPr="00F84CEC">
              <w:rPr>
                <w:rFonts w:eastAsia="Arial"/>
              </w:rPr>
              <w:t>urn:csioz:p1:kod:minor: BladWalidacjiParametrow</w:t>
            </w:r>
          </w:p>
        </w:tc>
        <w:tc>
          <w:tcPr>
            <w:tcW w:w="1920" w:type="dxa"/>
            <w:tcBorders>
              <w:top w:val="single" w:sz="6" w:space="0" w:color="auto"/>
              <w:left w:val="single" w:sz="6" w:space="0" w:color="auto"/>
              <w:bottom w:val="single" w:sz="6" w:space="0" w:color="auto"/>
              <w:right w:val="single" w:sz="6" w:space="0" w:color="auto"/>
            </w:tcBorders>
          </w:tcPr>
          <w:p w14:paraId="1540653E" w14:textId="38881168" w:rsidR="3A44D78E" w:rsidRPr="00F84CEC" w:rsidRDefault="3A44D78E" w:rsidP="006E2AEE">
            <w:pPr>
              <w:pStyle w:val="tabelanormalny"/>
              <w:rPr>
                <w:rFonts w:eastAsia="Arial"/>
              </w:rPr>
            </w:pPr>
            <w:r w:rsidRPr="00F84CEC">
              <w:rPr>
                <w:rFonts w:eastAsia="Arial"/>
              </w:rPr>
              <w:t>Błąd parametrów wejściowych</w:t>
            </w:r>
          </w:p>
        </w:tc>
        <w:tc>
          <w:tcPr>
            <w:tcW w:w="1845" w:type="dxa"/>
            <w:tcBorders>
              <w:top w:val="single" w:sz="6" w:space="0" w:color="auto"/>
              <w:left w:val="single" w:sz="6" w:space="0" w:color="auto"/>
              <w:bottom w:val="single" w:sz="6" w:space="0" w:color="auto"/>
              <w:right w:val="single" w:sz="6" w:space="0" w:color="auto"/>
            </w:tcBorders>
          </w:tcPr>
          <w:p w14:paraId="2D66FDBD" w14:textId="79A94D60" w:rsidR="3A44D78E" w:rsidRPr="00F84CEC" w:rsidRDefault="3A44D78E" w:rsidP="006E2AEE">
            <w:pPr>
              <w:pStyle w:val="tabelanormalny"/>
              <w:rPr>
                <w:rFonts w:eastAsia="Arial"/>
              </w:rPr>
            </w:pPr>
            <w:r w:rsidRPr="00F84CEC">
              <w:rPr>
                <w:rFonts w:eastAsia="Arial"/>
              </w:rPr>
              <w:t>Błąd weryfikacji reguł na dane wejściowe zgodnie z powiązanym przypadkiem użycia</w:t>
            </w:r>
          </w:p>
        </w:tc>
      </w:tr>
      <w:tr w:rsidR="6CE49C9C" w14:paraId="1FFC0ED3" w14:textId="77777777" w:rsidTr="138DC375">
        <w:tc>
          <w:tcPr>
            <w:tcW w:w="5265" w:type="dxa"/>
            <w:tcBorders>
              <w:top w:val="single" w:sz="6" w:space="0" w:color="auto"/>
              <w:left w:val="single" w:sz="6" w:space="0" w:color="auto"/>
              <w:bottom w:val="single" w:sz="6" w:space="0" w:color="auto"/>
              <w:right w:val="single" w:sz="6" w:space="0" w:color="auto"/>
            </w:tcBorders>
          </w:tcPr>
          <w:p w14:paraId="71431BFB" w14:textId="6383DD69" w:rsidR="5CE414D9" w:rsidRPr="00313511" w:rsidRDefault="64EC8E5C" w:rsidP="006E2AEE">
            <w:pPr>
              <w:pStyle w:val="tabelanormalny"/>
              <w:rPr>
                <w:rFonts w:eastAsia="Arial"/>
                <w:lang w:val="en-US"/>
              </w:rPr>
            </w:pPr>
            <w:r w:rsidRPr="138DC375">
              <w:rPr>
                <w:rFonts w:eastAsia="Arial"/>
                <w:lang w:val="en-US"/>
              </w:rPr>
              <w:t>urn:csioz:p1:kod:major: Blad</w:t>
            </w:r>
          </w:p>
          <w:p w14:paraId="5C5D1DAF" w14:textId="5A608978" w:rsidR="5CE414D9" w:rsidRPr="00F84CEC" w:rsidRDefault="5CE414D9" w:rsidP="006E2AEE">
            <w:pPr>
              <w:pStyle w:val="tabelanormalny"/>
              <w:rPr>
                <w:rFonts w:eastAsia="Arial"/>
              </w:rPr>
            </w:pPr>
            <w:r w:rsidRPr="00F84CEC">
              <w:rPr>
                <w:rFonts w:eastAsia="Arial"/>
              </w:rPr>
              <w:t>urn:csioz:p1:kod:minor: BladZapisuDokumentuKPBUNieMoznaNadpisacPielGdyIstniejeLekarz</w:t>
            </w:r>
          </w:p>
          <w:p w14:paraId="5A0B0059" w14:textId="6A5083E0" w:rsidR="6CE49C9C" w:rsidRPr="00F84CEC" w:rsidRDefault="6CE49C9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3BA44362" w14:textId="4A69B1F1" w:rsidR="5CE414D9" w:rsidRPr="00F84CEC" w:rsidRDefault="5CE414D9" w:rsidP="006E2AEE">
            <w:pPr>
              <w:pStyle w:val="tabelanormalny"/>
              <w:rPr>
                <w:rFonts w:eastAsia="Arial"/>
              </w:rPr>
            </w:pPr>
            <w:r w:rsidRPr="00F84CEC">
              <w:rPr>
                <w:rFonts w:eastAsia="Arial"/>
              </w:rPr>
              <w:t>Nie można nadpisać części pielęgniarki KPBU, gdy istnieje uzupełniona część lekarza</w:t>
            </w:r>
          </w:p>
        </w:tc>
        <w:tc>
          <w:tcPr>
            <w:tcW w:w="1845" w:type="dxa"/>
            <w:tcBorders>
              <w:top w:val="single" w:sz="6" w:space="0" w:color="auto"/>
              <w:left w:val="single" w:sz="6" w:space="0" w:color="auto"/>
              <w:bottom w:val="single" w:sz="6" w:space="0" w:color="auto"/>
              <w:right w:val="single" w:sz="6" w:space="0" w:color="auto"/>
            </w:tcBorders>
          </w:tcPr>
          <w:p w14:paraId="18C46D56" w14:textId="6932D6D8" w:rsidR="5CE414D9" w:rsidRPr="00F84CEC" w:rsidRDefault="09993DB8" w:rsidP="006E2AEE">
            <w:pPr>
              <w:pStyle w:val="tabelanormalny"/>
              <w:rPr>
                <w:rFonts w:eastAsia="Arial"/>
              </w:rPr>
            </w:pPr>
            <w:r w:rsidRPr="00F84CEC">
              <w:rPr>
                <w:rFonts w:eastAsia="Arial"/>
              </w:rPr>
              <w:t>Blokada nadpisania części pielęgniarki po uzupełnieniu części lekarza</w:t>
            </w:r>
          </w:p>
        </w:tc>
      </w:tr>
      <w:tr w:rsidR="0090784C" w14:paraId="64FC4EE8" w14:textId="77777777" w:rsidTr="138DC375">
        <w:tc>
          <w:tcPr>
            <w:tcW w:w="5265" w:type="dxa"/>
            <w:tcBorders>
              <w:top w:val="single" w:sz="6" w:space="0" w:color="auto"/>
              <w:left w:val="single" w:sz="6" w:space="0" w:color="auto"/>
              <w:bottom w:val="single" w:sz="6" w:space="0" w:color="auto"/>
              <w:right w:val="single" w:sz="6" w:space="0" w:color="auto"/>
            </w:tcBorders>
          </w:tcPr>
          <w:p w14:paraId="0670558A" w14:textId="77777777" w:rsidR="0090784C" w:rsidRPr="00313511" w:rsidRDefault="6F987890" w:rsidP="006E2AEE">
            <w:pPr>
              <w:pStyle w:val="tabelanormalny"/>
              <w:rPr>
                <w:rFonts w:eastAsia="Arial"/>
                <w:lang w:val="en-US"/>
              </w:rPr>
            </w:pPr>
            <w:r w:rsidRPr="138DC375">
              <w:rPr>
                <w:rFonts w:eastAsia="Arial"/>
                <w:lang w:val="en-US"/>
              </w:rPr>
              <w:t>urn:csioz:p1:kod:major: Blad</w:t>
            </w:r>
          </w:p>
          <w:p w14:paraId="7AC965AD" w14:textId="072DF949" w:rsidR="0090784C" w:rsidRPr="00F84CEC" w:rsidRDefault="0090784C" w:rsidP="006E2AEE">
            <w:pPr>
              <w:pStyle w:val="tabelanormalny"/>
              <w:rPr>
                <w:rFonts w:eastAsia="Arial"/>
              </w:rPr>
            </w:pPr>
            <w:r w:rsidRPr="00F84CEC">
              <w:rPr>
                <w:rFonts w:eastAsia="Arial"/>
              </w:rPr>
              <w:t>urn:csioz:p1:kod:minor:</w:t>
            </w:r>
            <w:r w:rsidRPr="00F84CEC">
              <w:rPr>
                <w:shd w:val="clear" w:color="auto" w:fill="FFFFFF"/>
              </w:rPr>
              <w:t xml:space="preserve"> </w:t>
            </w:r>
            <w:r w:rsidR="00CB4673" w:rsidRPr="00F84CEC">
              <w:rPr>
                <w:shd w:val="clear" w:color="auto" w:fill="FFFFFF"/>
              </w:rPr>
              <w:t>BladZapisuDokumentuKBPUNieMoznaZapisacLekGdyNieIstniejeObowiazujacaPielHig</w:t>
            </w:r>
          </w:p>
        </w:tc>
        <w:tc>
          <w:tcPr>
            <w:tcW w:w="1920" w:type="dxa"/>
            <w:tcBorders>
              <w:top w:val="single" w:sz="6" w:space="0" w:color="auto"/>
              <w:left w:val="single" w:sz="6" w:space="0" w:color="auto"/>
              <w:bottom w:val="single" w:sz="6" w:space="0" w:color="auto"/>
              <w:right w:val="single" w:sz="6" w:space="0" w:color="auto"/>
            </w:tcBorders>
          </w:tcPr>
          <w:p w14:paraId="1B4E84BA" w14:textId="46B1D5E2" w:rsidR="0090784C" w:rsidRPr="00F84CEC" w:rsidRDefault="00CB4673" w:rsidP="006E2AEE">
            <w:pPr>
              <w:pStyle w:val="tabelanormalny"/>
              <w:rPr>
                <w:rFonts w:eastAsia="Arial"/>
              </w:rPr>
            </w:pPr>
            <w:r w:rsidRPr="00F84CEC">
              <w:rPr>
                <w:rFonts w:eastAsia="Arial"/>
              </w:rPr>
              <w:t xml:space="preserve">Nie można zapisać części lekarza KPBU, gdy nie istnieje uzupełniona część </w:t>
            </w:r>
            <w:r w:rsidRPr="00F84CEC">
              <w:rPr>
                <w:rFonts w:eastAsia="Arial"/>
              </w:rPr>
              <w:lastRenderedPageBreak/>
              <w:t>pielęgniarki/higienistki</w:t>
            </w:r>
          </w:p>
        </w:tc>
        <w:tc>
          <w:tcPr>
            <w:tcW w:w="1845" w:type="dxa"/>
            <w:tcBorders>
              <w:top w:val="single" w:sz="6" w:space="0" w:color="auto"/>
              <w:left w:val="single" w:sz="6" w:space="0" w:color="auto"/>
              <w:bottom w:val="single" w:sz="6" w:space="0" w:color="auto"/>
              <w:right w:val="single" w:sz="6" w:space="0" w:color="auto"/>
            </w:tcBorders>
          </w:tcPr>
          <w:p w14:paraId="2E46962F" w14:textId="464ABFE1" w:rsidR="0090784C" w:rsidRPr="00F84CEC" w:rsidRDefault="00CB4673" w:rsidP="006E2AEE">
            <w:pPr>
              <w:pStyle w:val="tabelanormalny"/>
              <w:rPr>
                <w:rFonts w:eastAsia="Arial"/>
              </w:rPr>
            </w:pPr>
            <w:r w:rsidRPr="00F84CEC">
              <w:rPr>
                <w:rFonts w:eastAsia="Arial"/>
              </w:rPr>
              <w:lastRenderedPageBreak/>
              <w:t xml:space="preserve">Błąd powstały w wyniku próby zapisu KPBU części lekarza, w przypadku braku w bazie danych </w:t>
            </w:r>
            <w:r w:rsidRPr="00F84CEC">
              <w:rPr>
                <w:rFonts w:eastAsia="Arial"/>
              </w:rPr>
              <w:lastRenderedPageBreak/>
              <w:t>tożsamej KPBU części pielęgniarki posiadającej status obowiązujący</w:t>
            </w:r>
          </w:p>
        </w:tc>
      </w:tr>
      <w:tr w:rsidR="006F4BBA" w14:paraId="6AB4CA83" w14:textId="77777777" w:rsidTr="138DC375">
        <w:tc>
          <w:tcPr>
            <w:tcW w:w="5265" w:type="dxa"/>
            <w:tcBorders>
              <w:top w:val="single" w:sz="6" w:space="0" w:color="auto"/>
              <w:left w:val="single" w:sz="6" w:space="0" w:color="auto"/>
              <w:bottom w:val="single" w:sz="6" w:space="0" w:color="auto"/>
              <w:right w:val="single" w:sz="6" w:space="0" w:color="auto"/>
            </w:tcBorders>
          </w:tcPr>
          <w:p w14:paraId="0F630056" w14:textId="77777777" w:rsidR="002B6EA3" w:rsidRPr="00313511" w:rsidRDefault="74A6CE5F" w:rsidP="006E2AEE">
            <w:pPr>
              <w:pStyle w:val="tabelanormalny"/>
              <w:rPr>
                <w:rFonts w:eastAsia="Arial"/>
                <w:lang w:val="en-US"/>
              </w:rPr>
            </w:pPr>
            <w:r w:rsidRPr="138DC375">
              <w:rPr>
                <w:rFonts w:eastAsia="Arial"/>
                <w:lang w:val="en-US"/>
              </w:rPr>
              <w:t>urn:csioz:p1:kod:major: Blad</w:t>
            </w:r>
          </w:p>
          <w:p w14:paraId="059A1E9F" w14:textId="6410A002" w:rsidR="006F4BBA" w:rsidRPr="00F84CEC" w:rsidRDefault="002B6EA3" w:rsidP="006E2AEE">
            <w:pPr>
              <w:pStyle w:val="tabelanormalny"/>
              <w:rPr>
                <w:rFonts w:eastAsia="Arial"/>
              </w:rPr>
            </w:pPr>
            <w:r w:rsidRPr="009E42BC">
              <w:rPr>
                <w:rFonts w:eastAsia="Arial"/>
              </w:rPr>
              <w:t>urn:csioz:p1:kod:minor:</w:t>
            </w:r>
            <w:r w:rsidRPr="009E42BC">
              <w:rPr>
                <w:shd w:val="clear" w:color="auto" w:fill="FFFFFF"/>
              </w:rPr>
              <w:t xml:space="preserve"> </w:t>
            </w:r>
            <w:r w:rsidRPr="00F84CEC">
              <w:t>DataWystawieniaCzesciLekarzaWczesniejszaNizDataWystawieniaCzesciPielegniarki</w:t>
            </w:r>
          </w:p>
        </w:tc>
        <w:tc>
          <w:tcPr>
            <w:tcW w:w="1920" w:type="dxa"/>
            <w:tcBorders>
              <w:top w:val="single" w:sz="6" w:space="0" w:color="auto"/>
              <w:left w:val="single" w:sz="6" w:space="0" w:color="auto"/>
              <w:bottom w:val="single" w:sz="6" w:space="0" w:color="auto"/>
              <w:right w:val="single" w:sz="6" w:space="0" w:color="auto"/>
            </w:tcBorders>
          </w:tcPr>
          <w:p w14:paraId="04956274" w14:textId="0321677A" w:rsidR="006F4BBA" w:rsidRPr="00F84CEC" w:rsidRDefault="002B6EA3" w:rsidP="009E42BC">
            <w:pPr>
              <w:autoSpaceDE w:val="0"/>
              <w:autoSpaceDN w:val="0"/>
              <w:adjustRightInd w:val="0"/>
              <w:spacing w:before="0" w:after="80" w:line="240" w:lineRule="auto"/>
              <w:jc w:val="left"/>
              <w:rPr>
                <w:rFonts w:eastAsia="Arial"/>
              </w:rPr>
            </w:pPr>
            <w:r w:rsidRPr="009E42BC">
              <w:rPr>
                <w:rFonts w:eastAsia="Arial"/>
                <w:bCs/>
                <w:szCs w:val="20"/>
              </w:rPr>
              <w:t>Data wystawienia części lekarza karty profilaktycznego badania ucznia nie może być datą wcześniejszą niż data wystawienia części pielęgniarki/ higienistki</w:t>
            </w:r>
          </w:p>
        </w:tc>
        <w:tc>
          <w:tcPr>
            <w:tcW w:w="1845" w:type="dxa"/>
            <w:tcBorders>
              <w:top w:val="single" w:sz="6" w:space="0" w:color="auto"/>
              <w:left w:val="single" w:sz="6" w:space="0" w:color="auto"/>
              <w:bottom w:val="single" w:sz="6" w:space="0" w:color="auto"/>
              <w:right w:val="single" w:sz="6" w:space="0" w:color="auto"/>
            </w:tcBorders>
          </w:tcPr>
          <w:p w14:paraId="71EEA174" w14:textId="2DEE37EF" w:rsidR="006F4BBA" w:rsidRPr="00F84CEC" w:rsidRDefault="002B6EA3" w:rsidP="006E2AEE">
            <w:pPr>
              <w:pStyle w:val="tabelanormalny"/>
              <w:rPr>
                <w:rFonts w:eastAsia="Arial"/>
              </w:rPr>
            </w:pPr>
            <w:r w:rsidRPr="00F84CEC">
              <w:rPr>
                <w:rFonts w:eastAsia="Arial"/>
              </w:rPr>
              <w:t>Błąd w przypadku, gdy data wystawienia zadeklarowana przez lekarza w karcie profilaktycznego badania ucznia jest datą wcześniejszą niż data wystawienia w części pielęgniarki/ higienistki KPBU.</w:t>
            </w:r>
          </w:p>
        </w:tc>
      </w:tr>
      <w:tr w:rsidR="002B6EA3" w14:paraId="412E33B9" w14:textId="77777777" w:rsidTr="138DC375">
        <w:tc>
          <w:tcPr>
            <w:tcW w:w="5265" w:type="dxa"/>
            <w:tcBorders>
              <w:top w:val="single" w:sz="6" w:space="0" w:color="auto"/>
              <w:left w:val="single" w:sz="6" w:space="0" w:color="auto"/>
              <w:bottom w:val="single" w:sz="6" w:space="0" w:color="auto"/>
              <w:right w:val="single" w:sz="6" w:space="0" w:color="auto"/>
            </w:tcBorders>
          </w:tcPr>
          <w:p w14:paraId="4647328E" w14:textId="3EFFC76A" w:rsidR="002B6EA3" w:rsidRPr="009E42BC" w:rsidRDefault="002B6EA3" w:rsidP="006E2AEE">
            <w:pPr>
              <w:pStyle w:val="tabelanormalny"/>
              <w:rPr>
                <w:rFonts w:eastAsia="Arial"/>
              </w:rPr>
            </w:pPr>
            <w:r w:rsidRPr="009E42BC">
              <w:rPr>
                <w:rFonts w:eastAsia="Arial"/>
              </w:rPr>
              <w:t xml:space="preserve">urn:csioz:p1:kod:major: </w:t>
            </w:r>
            <w:r w:rsidR="008533D7" w:rsidRPr="00F84CEC">
              <w:rPr>
                <w:rFonts w:eastAsia="Arial"/>
              </w:rPr>
              <w:t>NieznanyTypDokumentu</w:t>
            </w:r>
          </w:p>
          <w:p w14:paraId="32D506C7" w14:textId="482012D5" w:rsidR="002B6EA3" w:rsidRPr="00313511" w:rsidRDefault="74A6CE5F" w:rsidP="006E2AEE">
            <w:pPr>
              <w:pStyle w:val="tabelanormalny"/>
              <w:rPr>
                <w:rFonts w:eastAsia="Arial"/>
                <w:lang w:val="en-US"/>
              </w:rPr>
            </w:pPr>
            <w:r w:rsidRPr="138DC375">
              <w:rPr>
                <w:rFonts w:eastAsia="Arial"/>
                <w:lang w:val="en-US"/>
              </w:rPr>
              <w:t>urn:csioz:p1:kod:minor:</w:t>
            </w:r>
            <w:r w:rsidRPr="138DC375">
              <w:rPr>
                <w:lang w:val="en-US"/>
              </w:rPr>
              <w:t xml:space="preserve"> </w:t>
            </w:r>
          </w:p>
        </w:tc>
        <w:tc>
          <w:tcPr>
            <w:tcW w:w="1920" w:type="dxa"/>
            <w:tcBorders>
              <w:top w:val="single" w:sz="6" w:space="0" w:color="auto"/>
              <w:left w:val="single" w:sz="6" w:space="0" w:color="auto"/>
              <w:bottom w:val="single" w:sz="6" w:space="0" w:color="auto"/>
              <w:right w:val="single" w:sz="6" w:space="0" w:color="auto"/>
            </w:tcBorders>
          </w:tcPr>
          <w:p w14:paraId="3171D749" w14:textId="41953515" w:rsidR="002B6EA3" w:rsidRPr="009E42BC" w:rsidRDefault="002B6EA3" w:rsidP="00F84CEC">
            <w:pPr>
              <w:autoSpaceDE w:val="0"/>
              <w:autoSpaceDN w:val="0"/>
              <w:adjustRightInd w:val="0"/>
              <w:spacing w:before="0" w:after="80" w:line="240" w:lineRule="auto"/>
              <w:jc w:val="left"/>
              <w:rPr>
                <w:rFonts w:eastAsia="Arial"/>
                <w:bCs/>
                <w:szCs w:val="20"/>
              </w:rPr>
            </w:pPr>
            <w:r w:rsidRPr="009E42BC">
              <w:rPr>
                <w:rFonts w:eastAsia="Arial"/>
                <w:bCs/>
                <w:szCs w:val="20"/>
              </w:rPr>
              <w:t>W konfiguracji weryfikacji nie odnaleziono wskazanego w wywołaniu typu dokumentu.</w:t>
            </w:r>
          </w:p>
        </w:tc>
        <w:tc>
          <w:tcPr>
            <w:tcW w:w="1845" w:type="dxa"/>
            <w:tcBorders>
              <w:top w:val="single" w:sz="6" w:space="0" w:color="auto"/>
              <w:left w:val="single" w:sz="6" w:space="0" w:color="auto"/>
              <w:bottom w:val="single" w:sz="6" w:space="0" w:color="auto"/>
              <w:right w:val="single" w:sz="6" w:space="0" w:color="auto"/>
            </w:tcBorders>
          </w:tcPr>
          <w:p w14:paraId="775CE0EF" w14:textId="2A1C1518" w:rsidR="002B6EA3" w:rsidRPr="00F84CEC" w:rsidRDefault="002B6EA3" w:rsidP="006E2AEE">
            <w:pPr>
              <w:pStyle w:val="tabelanormalny"/>
              <w:rPr>
                <w:rFonts w:eastAsia="Arial"/>
              </w:rPr>
            </w:pPr>
            <w:r w:rsidRPr="00F84CEC">
              <w:rPr>
                <w:rFonts w:eastAsia="Arial"/>
              </w:rPr>
              <w:t xml:space="preserve">Błąd w przypadku, gdy nie odnaleziono w wywołaniu typu dokumentu. </w:t>
            </w:r>
          </w:p>
        </w:tc>
      </w:tr>
      <w:tr w:rsidR="00F84CEC" w14:paraId="75C95114" w14:textId="77777777" w:rsidTr="138DC375">
        <w:tc>
          <w:tcPr>
            <w:tcW w:w="5265" w:type="dxa"/>
            <w:tcBorders>
              <w:top w:val="single" w:sz="6" w:space="0" w:color="auto"/>
              <w:left w:val="single" w:sz="6" w:space="0" w:color="auto"/>
              <w:bottom w:val="single" w:sz="6" w:space="0" w:color="auto"/>
              <w:right w:val="single" w:sz="6" w:space="0" w:color="auto"/>
            </w:tcBorders>
          </w:tcPr>
          <w:p w14:paraId="37D84893" w14:textId="77777777" w:rsidR="00F84CEC" w:rsidRPr="0004328E" w:rsidRDefault="00F84CEC" w:rsidP="006E2AEE">
            <w:pPr>
              <w:pStyle w:val="tabelanormalny"/>
              <w:rPr>
                <w:rFonts w:eastAsia="Arial"/>
                <w:highlight w:val="yellow"/>
              </w:rPr>
            </w:pPr>
          </w:p>
        </w:tc>
        <w:tc>
          <w:tcPr>
            <w:tcW w:w="1920" w:type="dxa"/>
            <w:tcBorders>
              <w:top w:val="single" w:sz="6" w:space="0" w:color="auto"/>
              <w:left w:val="single" w:sz="6" w:space="0" w:color="auto"/>
              <w:bottom w:val="single" w:sz="6" w:space="0" w:color="auto"/>
              <w:right w:val="single" w:sz="6" w:space="0" w:color="auto"/>
            </w:tcBorders>
          </w:tcPr>
          <w:p w14:paraId="7F650365" w14:textId="77777777" w:rsidR="00F84CEC" w:rsidRPr="002B6EA3" w:rsidRDefault="00F84CEC" w:rsidP="00F84CEC">
            <w:pPr>
              <w:autoSpaceDE w:val="0"/>
              <w:autoSpaceDN w:val="0"/>
              <w:adjustRightInd w:val="0"/>
              <w:spacing w:before="0" w:after="80" w:line="240" w:lineRule="auto"/>
              <w:jc w:val="left"/>
              <w:rPr>
                <w:rFonts w:eastAsia="Arial"/>
                <w:bCs/>
                <w:szCs w:val="20"/>
              </w:rPr>
            </w:pPr>
          </w:p>
        </w:tc>
        <w:tc>
          <w:tcPr>
            <w:tcW w:w="1845" w:type="dxa"/>
            <w:tcBorders>
              <w:top w:val="single" w:sz="6" w:space="0" w:color="auto"/>
              <w:left w:val="single" w:sz="6" w:space="0" w:color="auto"/>
              <w:bottom w:val="single" w:sz="6" w:space="0" w:color="auto"/>
              <w:right w:val="single" w:sz="6" w:space="0" w:color="auto"/>
            </w:tcBorders>
          </w:tcPr>
          <w:p w14:paraId="61402B48" w14:textId="77777777" w:rsidR="00F84CEC" w:rsidRDefault="00F84CEC" w:rsidP="006E2AEE">
            <w:pPr>
              <w:pStyle w:val="tabelanormalny"/>
              <w:rPr>
                <w:rFonts w:eastAsia="Arial"/>
              </w:rPr>
            </w:pPr>
          </w:p>
        </w:tc>
      </w:tr>
    </w:tbl>
    <w:p w14:paraId="2E2AED73" w14:textId="0FBA978C" w:rsidR="719B594D" w:rsidRDefault="719B594D" w:rsidP="6CE49C9C"/>
    <w:p w14:paraId="5BBBD535" w14:textId="6E3FFCD9" w:rsidR="719B594D" w:rsidRDefault="1A3455FF" w:rsidP="563CBB95">
      <w:pPr>
        <w:pStyle w:val="Akapitzlist"/>
        <w:numPr>
          <w:ilvl w:val="0"/>
          <w:numId w:val="1"/>
        </w:numPr>
        <w:rPr>
          <w:rFonts w:ascii="Arial" w:eastAsia="Arial" w:hAnsi="Arial" w:cs="Arial"/>
          <w:b/>
          <w:bCs/>
          <w:color w:val="17365D" w:themeColor="text2" w:themeShade="BF"/>
          <w:sz w:val="24"/>
        </w:rPr>
      </w:pPr>
      <w:r w:rsidRPr="563CBB95">
        <w:rPr>
          <w:rFonts w:ascii="Arial" w:eastAsia="Arial" w:hAnsi="Arial" w:cs="Arial"/>
          <w:b/>
          <w:bCs/>
          <w:color w:val="17365D" w:themeColor="text2" w:themeShade="BF"/>
          <w:sz w:val="24"/>
        </w:rPr>
        <w:t xml:space="preserve">Komunikaty / błędy techniczne </w:t>
      </w:r>
    </w:p>
    <w:p w14:paraId="7375CC15" w14:textId="09397120" w:rsidR="719B594D" w:rsidRDefault="1A3455FF" w:rsidP="563CBB95">
      <w:pPr>
        <w:ind w:left="705" w:hanging="705"/>
      </w:pPr>
      <w:r w:rsidRPr="563CBB95">
        <w:rPr>
          <w:rFonts w:eastAsia="Arial"/>
          <w:b/>
          <w:bCs/>
          <w:color w:val="1F497D" w:themeColor="text2"/>
          <w:sz w:val="20"/>
          <w:szCs w:val="20"/>
        </w:rPr>
        <w:t xml:space="preserve">Tabela </w:t>
      </w:r>
      <w:r w:rsidR="407412BE" w:rsidRPr="7E96B591">
        <w:rPr>
          <w:rFonts w:eastAsia="Arial"/>
          <w:b/>
          <w:bCs/>
          <w:color w:val="1F497D" w:themeColor="text2"/>
          <w:sz w:val="20"/>
          <w:szCs w:val="20"/>
        </w:rPr>
        <w:t>4</w:t>
      </w:r>
      <w:r w:rsidRPr="563CBB95">
        <w:rPr>
          <w:rFonts w:eastAsia="Arial"/>
          <w:b/>
          <w:bCs/>
          <w:color w:val="FF0000"/>
          <w:sz w:val="20"/>
          <w:szCs w:val="20"/>
        </w:rPr>
        <w:t xml:space="preserve"> </w:t>
      </w:r>
      <w:r w:rsidRPr="563CBB95">
        <w:rPr>
          <w:rFonts w:eastAsia="Arial"/>
          <w:b/>
          <w:bCs/>
          <w:color w:val="1F497D" w:themeColor="text2"/>
          <w:sz w:val="20"/>
          <w:szCs w:val="20"/>
        </w:rPr>
        <w:t xml:space="preserve">Komunikaty z operacji zapisKartyProfilaktycznegoBadaniaUcznia   </w:t>
      </w:r>
    </w:p>
    <w:tbl>
      <w:tblPr>
        <w:tblW w:w="0" w:type="auto"/>
        <w:tblLayout w:type="fixed"/>
        <w:tblLook w:val="04A0" w:firstRow="1" w:lastRow="0" w:firstColumn="1" w:lastColumn="0" w:noHBand="0" w:noVBand="1"/>
      </w:tblPr>
      <w:tblGrid>
        <w:gridCol w:w="5265"/>
        <w:gridCol w:w="1920"/>
        <w:gridCol w:w="1845"/>
      </w:tblGrid>
      <w:tr w:rsidR="563CBB95" w14:paraId="49C4BF7F" w14:textId="77777777" w:rsidTr="138DC375">
        <w:tc>
          <w:tcPr>
            <w:tcW w:w="526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550DBCC" w14:textId="048F197A" w:rsidR="563CBB95" w:rsidRDefault="563CBB95" w:rsidP="563CBB95">
            <w:pPr>
              <w:jc w:val="center"/>
            </w:pPr>
            <w:r w:rsidRPr="563CBB95">
              <w:rPr>
                <w:rFonts w:eastAsia="Arial"/>
                <w:b/>
                <w:bCs/>
                <w:color w:val="FFFFFF" w:themeColor="background1"/>
                <w:sz w:val="20"/>
                <w:szCs w:val="20"/>
              </w:rPr>
              <w:t xml:space="preserve">Kod komunikatu / błędu  </w:t>
            </w:r>
          </w:p>
        </w:tc>
        <w:tc>
          <w:tcPr>
            <w:tcW w:w="1920"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4B2A0D3" w14:textId="7D460DD5" w:rsidR="563CBB95" w:rsidRDefault="563CBB95" w:rsidP="563CBB95">
            <w:pPr>
              <w:jc w:val="center"/>
            </w:pPr>
            <w:r w:rsidRPr="563CBB95">
              <w:rPr>
                <w:rFonts w:eastAsia="Arial"/>
                <w:b/>
                <w:bCs/>
                <w:color w:val="FFFFFF" w:themeColor="background1"/>
                <w:sz w:val="20"/>
                <w:szCs w:val="20"/>
              </w:rPr>
              <w:t xml:space="preserve">Opis słowny </w:t>
            </w:r>
          </w:p>
        </w:tc>
        <w:tc>
          <w:tcPr>
            <w:tcW w:w="184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E872E26" w14:textId="74F378A4" w:rsidR="563CBB95" w:rsidRDefault="563CBB95" w:rsidP="563CBB95">
            <w:pPr>
              <w:jc w:val="center"/>
            </w:pPr>
            <w:r w:rsidRPr="563CBB95">
              <w:rPr>
                <w:rFonts w:eastAsia="Arial"/>
                <w:b/>
                <w:bCs/>
                <w:color w:val="FFFFFF" w:themeColor="background1"/>
                <w:sz w:val="20"/>
                <w:szCs w:val="20"/>
              </w:rPr>
              <w:t xml:space="preserve">Znaczenie </w:t>
            </w:r>
          </w:p>
        </w:tc>
      </w:tr>
      <w:tr w:rsidR="563CBB95" w14:paraId="55FB5A46" w14:textId="77777777" w:rsidTr="138DC375">
        <w:tc>
          <w:tcPr>
            <w:tcW w:w="5265" w:type="dxa"/>
            <w:tcBorders>
              <w:top w:val="single" w:sz="8" w:space="0" w:color="auto"/>
              <w:left w:val="single" w:sz="8" w:space="0" w:color="auto"/>
              <w:bottom w:val="single" w:sz="8" w:space="0" w:color="auto"/>
              <w:right w:val="single" w:sz="8" w:space="0" w:color="auto"/>
            </w:tcBorders>
          </w:tcPr>
          <w:p w14:paraId="1992B2CA" w14:textId="51279E87" w:rsidR="563CBB95" w:rsidRDefault="563CBB95">
            <w:r w:rsidRPr="563CBB95">
              <w:rPr>
                <w:rFonts w:eastAsia="Arial"/>
                <w:b/>
                <w:bCs/>
                <w:color w:val="000000" w:themeColor="text1"/>
                <w:szCs w:val="22"/>
              </w:rPr>
              <w:lastRenderedPageBreak/>
              <w:t>urn:csioz:p1:kod:major: BladWewnetrzny</w:t>
            </w:r>
            <w:r w:rsidRPr="563CBB95">
              <w:rPr>
                <w:rFonts w:eastAsia="Arial"/>
                <w:color w:val="000000" w:themeColor="text1"/>
                <w:szCs w:val="22"/>
              </w:rPr>
              <w:t xml:space="preserve"> </w:t>
            </w:r>
          </w:p>
          <w:p w14:paraId="7A3AB011" w14:textId="758470D2" w:rsidR="563CBB95" w:rsidRPr="00313511" w:rsidRDefault="0CF2D63A">
            <w:pPr>
              <w:rPr>
                <w:lang w:val="en-US"/>
              </w:rPr>
            </w:pPr>
            <w:r w:rsidRPr="138DC375">
              <w:rPr>
                <w:rFonts w:eastAsia="Arial"/>
                <w:b/>
                <w:bCs/>
                <w:color w:val="000000" w:themeColor="text1"/>
                <w:lang w:val="en-US"/>
              </w:rPr>
              <w:t>urn:csioz:p1:kod:minor: null</w:t>
            </w:r>
            <w:r w:rsidRPr="138DC375">
              <w:rPr>
                <w:rFonts w:eastAsia="Arial"/>
                <w:color w:val="000000" w:themeColor="text1"/>
                <w:lang w:val="en-US"/>
              </w:rPr>
              <w:t xml:space="preserve"> </w:t>
            </w:r>
          </w:p>
          <w:p w14:paraId="6ED32CC3" w14:textId="5E9A40BF" w:rsidR="563CBB95" w:rsidRPr="00313511" w:rsidRDefault="0CF2D63A">
            <w:pPr>
              <w:rPr>
                <w:lang w:val="en-US"/>
              </w:rPr>
            </w:pPr>
            <w:r w:rsidRPr="138DC375">
              <w:rPr>
                <w:rFonts w:eastAsia="Arial"/>
                <w:color w:val="000000" w:themeColor="text1"/>
                <w:lang w:val="en-US"/>
              </w:rPr>
              <w:t xml:space="preserve"> </w:t>
            </w:r>
          </w:p>
        </w:tc>
        <w:tc>
          <w:tcPr>
            <w:tcW w:w="1920" w:type="dxa"/>
            <w:tcBorders>
              <w:top w:val="single" w:sz="8" w:space="0" w:color="auto"/>
              <w:left w:val="single" w:sz="8" w:space="0" w:color="auto"/>
              <w:bottom w:val="single" w:sz="8" w:space="0" w:color="auto"/>
              <w:right w:val="single" w:sz="8" w:space="0" w:color="auto"/>
            </w:tcBorders>
          </w:tcPr>
          <w:p w14:paraId="1656EFB5" w14:textId="74E6058A" w:rsidR="563CBB95" w:rsidRDefault="563CBB95">
            <w:r w:rsidRPr="563CBB95">
              <w:rPr>
                <w:rFonts w:eastAsia="Arial"/>
                <w:color w:val="000000" w:themeColor="text1"/>
                <w:szCs w:val="22"/>
              </w:rPr>
              <w:t xml:space="preserve">Błąd wewnętrzny </w:t>
            </w:r>
          </w:p>
        </w:tc>
        <w:tc>
          <w:tcPr>
            <w:tcW w:w="1845" w:type="dxa"/>
            <w:tcBorders>
              <w:top w:val="single" w:sz="8" w:space="0" w:color="auto"/>
              <w:left w:val="single" w:sz="8" w:space="0" w:color="auto"/>
              <w:bottom w:val="single" w:sz="8" w:space="0" w:color="auto"/>
              <w:right w:val="single" w:sz="8" w:space="0" w:color="auto"/>
            </w:tcBorders>
          </w:tcPr>
          <w:p w14:paraId="7F25CE5F" w14:textId="4626D83E" w:rsidR="563CBB95" w:rsidRDefault="563CBB95">
            <w:r w:rsidRPr="563CBB95">
              <w:rPr>
                <w:rFonts w:eastAsia="Arial"/>
                <w:color w:val="000000" w:themeColor="text1"/>
                <w:szCs w:val="22"/>
              </w:rPr>
              <w:t>Wystąpił nieoczekiwany błąd wewnętrzny SAZ</w:t>
            </w:r>
          </w:p>
        </w:tc>
      </w:tr>
      <w:tr w:rsidR="563CBB95" w14:paraId="637EB6BD" w14:textId="77777777" w:rsidTr="138DC375">
        <w:tc>
          <w:tcPr>
            <w:tcW w:w="5265" w:type="dxa"/>
            <w:tcBorders>
              <w:top w:val="single" w:sz="8" w:space="0" w:color="auto"/>
              <w:left w:val="single" w:sz="8" w:space="0" w:color="auto"/>
              <w:bottom w:val="single" w:sz="8" w:space="0" w:color="auto"/>
              <w:right w:val="single" w:sz="8" w:space="0" w:color="auto"/>
            </w:tcBorders>
          </w:tcPr>
          <w:p w14:paraId="539170F3" w14:textId="1B893198" w:rsidR="3AEE4011" w:rsidRPr="00313511" w:rsidRDefault="0F597819" w:rsidP="138DC375">
            <w:pPr>
              <w:rPr>
                <w:rFonts w:eastAsia="Arial"/>
                <w:b/>
                <w:bCs/>
                <w:color w:val="000000" w:themeColor="text1"/>
                <w:lang w:val="en-US"/>
              </w:rPr>
            </w:pPr>
            <w:r w:rsidRPr="138DC375">
              <w:rPr>
                <w:rFonts w:eastAsia="Arial"/>
                <w:b/>
                <w:bCs/>
                <w:color w:val="000000" w:themeColor="text1"/>
                <w:lang w:val="en-US"/>
              </w:rPr>
              <w:t xml:space="preserve">urn:csioz:p1:kod:major: Blad </w:t>
            </w:r>
          </w:p>
          <w:p w14:paraId="24CA8DAD" w14:textId="1365EAFF" w:rsidR="3AEE4011" w:rsidRDefault="3AEE4011" w:rsidP="563CBB95">
            <w:pPr>
              <w:rPr>
                <w:rFonts w:eastAsia="Arial"/>
                <w:b/>
                <w:bCs/>
                <w:color w:val="000000" w:themeColor="text1"/>
                <w:szCs w:val="22"/>
              </w:rPr>
            </w:pPr>
            <w:r w:rsidRPr="563CBB95">
              <w:rPr>
                <w:rFonts w:eastAsia="Arial"/>
                <w:b/>
                <w:bCs/>
                <w:color w:val="000000" w:themeColor="text1"/>
                <w:szCs w:val="22"/>
              </w:rPr>
              <w:t>urn:csioz:p1:kod:minor: BladWalidacjiParametrow</w:t>
            </w:r>
          </w:p>
          <w:p w14:paraId="23FBD6ED" w14:textId="4FF26C03" w:rsidR="563CBB95" w:rsidRDefault="563CBB95" w:rsidP="563CBB95">
            <w:pPr>
              <w:rPr>
                <w:rFonts w:eastAsia="Arial"/>
                <w:b/>
                <w:bCs/>
                <w:color w:val="000000" w:themeColor="text1"/>
                <w:szCs w:val="22"/>
              </w:rPr>
            </w:pPr>
          </w:p>
        </w:tc>
        <w:tc>
          <w:tcPr>
            <w:tcW w:w="1920" w:type="dxa"/>
            <w:tcBorders>
              <w:top w:val="single" w:sz="8" w:space="0" w:color="auto"/>
              <w:left w:val="single" w:sz="8" w:space="0" w:color="auto"/>
              <w:bottom w:val="single" w:sz="8" w:space="0" w:color="auto"/>
              <w:right w:val="single" w:sz="8" w:space="0" w:color="auto"/>
            </w:tcBorders>
          </w:tcPr>
          <w:p w14:paraId="1227398C" w14:textId="2B998E92" w:rsidR="3AEE4011" w:rsidRDefault="3AEE4011" w:rsidP="563CBB95">
            <w:pPr>
              <w:rPr>
                <w:rFonts w:eastAsia="Arial"/>
                <w:color w:val="000000" w:themeColor="text1"/>
                <w:szCs w:val="22"/>
              </w:rPr>
            </w:pPr>
            <w:r w:rsidRPr="563CBB95">
              <w:rPr>
                <w:rFonts w:eastAsia="Arial"/>
                <w:color w:val="000000" w:themeColor="text1"/>
                <w:szCs w:val="22"/>
              </w:rPr>
              <w:t>Błąd parametrów wejściowych</w:t>
            </w:r>
          </w:p>
        </w:tc>
        <w:tc>
          <w:tcPr>
            <w:tcW w:w="1845" w:type="dxa"/>
            <w:tcBorders>
              <w:top w:val="single" w:sz="8" w:space="0" w:color="auto"/>
              <w:left w:val="single" w:sz="8" w:space="0" w:color="auto"/>
              <w:bottom w:val="single" w:sz="8" w:space="0" w:color="auto"/>
              <w:right w:val="single" w:sz="8" w:space="0" w:color="auto"/>
            </w:tcBorders>
          </w:tcPr>
          <w:p w14:paraId="2FA22585" w14:textId="0F40A9D2" w:rsidR="29C497BA" w:rsidRDefault="29C497BA" w:rsidP="563CBB95">
            <w:pPr>
              <w:jc w:val="left"/>
            </w:pPr>
            <w:r w:rsidRPr="563CBB95">
              <w:rPr>
                <w:rFonts w:eastAsia="Arial"/>
                <w:color w:val="000000" w:themeColor="text1"/>
                <w:szCs w:val="22"/>
              </w:rPr>
              <w:t>Niepoprawne parametry w żądaniu</w:t>
            </w:r>
          </w:p>
        </w:tc>
      </w:tr>
    </w:tbl>
    <w:p w14:paraId="05516B4B" w14:textId="258BA8F5" w:rsidR="719B594D" w:rsidRDefault="719B594D" w:rsidP="563CBB95"/>
    <w:p w14:paraId="0A1EE631" w14:textId="574DDCB7" w:rsidR="719B594D" w:rsidRDefault="1D610F8B" w:rsidP="00FE63AC">
      <w:pPr>
        <w:pStyle w:val="Nagwek3"/>
        <w:rPr>
          <w:rFonts w:eastAsia="Arial"/>
        </w:rPr>
      </w:pPr>
      <w:bookmarkStart w:id="125" w:name="_Toc121491356"/>
      <w:bookmarkStart w:id="126" w:name="_Toc163038502"/>
      <w:r w:rsidRPr="563CBB95">
        <w:rPr>
          <w:rFonts w:eastAsia="Arial"/>
        </w:rPr>
        <w:t>Operacja</w:t>
      </w:r>
      <w:r w:rsidR="17A6A878" w:rsidRPr="563CBB95">
        <w:rPr>
          <w:rFonts w:eastAsia="Arial"/>
        </w:rPr>
        <w:t xml:space="preserve"> </w:t>
      </w:r>
      <w:r w:rsidRPr="563CBB95">
        <w:rPr>
          <w:rFonts w:eastAsia="Arial"/>
        </w:rPr>
        <w:t>wyszukajKartyProfilaktycznegoBadaniaUcznia</w:t>
      </w:r>
      <w:bookmarkEnd w:id="125"/>
      <w:bookmarkEnd w:id="126"/>
    </w:p>
    <w:p w14:paraId="335D84A3" w14:textId="47730E99" w:rsidR="2B28426B" w:rsidRDefault="2B28426B" w:rsidP="563CBB95">
      <w:pPr>
        <w:tabs>
          <w:tab w:val="num" w:pos="851"/>
        </w:tabs>
      </w:pPr>
      <w:r>
        <w:t xml:space="preserve">Operacja pozwala na wyszukanie w Systemie P1 dokumentów kart </w:t>
      </w:r>
      <w:r w:rsidR="616DC2F0">
        <w:t>profilaktycznego badania ucznia</w:t>
      </w:r>
      <w:r>
        <w:t xml:space="preserve"> zgodnie z podanymi kryteriami wyszukiwania.</w:t>
      </w:r>
    </w:p>
    <w:p w14:paraId="7EEF875F" w14:textId="32E967FD" w:rsidR="2B28426B" w:rsidRDefault="2B28426B" w:rsidP="563CBB95">
      <w:pPr>
        <w:spacing w:line="288" w:lineRule="auto"/>
        <w:rPr>
          <w:rFonts w:eastAsia="Arial"/>
        </w:rPr>
      </w:pPr>
      <w:r w:rsidRPr="563CBB95">
        <w:rPr>
          <w:rFonts w:eastAsia="Arial"/>
          <w:color w:val="000000" w:themeColor="text1"/>
        </w:rPr>
        <w:t xml:space="preserve">Usługodawca podaje kryteria wyszukania dokumentów oraz parametry sortowania </w:t>
      </w:r>
      <w:r>
        <w:br/>
      </w:r>
      <w:r w:rsidRPr="563CBB95">
        <w:rPr>
          <w:rFonts w:eastAsia="Arial"/>
          <w:color w:val="000000" w:themeColor="text1"/>
        </w:rPr>
        <w:t>i stronicowania wyników wyszukiwania.</w:t>
      </w:r>
    </w:p>
    <w:p w14:paraId="730F5546" w14:textId="53697FA0" w:rsidR="2B28426B" w:rsidRDefault="2B28426B" w:rsidP="563CBB95">
      <w:pPr>
        <w:spacing w:line="288" w:lineRule="auto"/>
        <w:rPr>
          <w:rFonts w:eastAsia="Arial"/>
        </w:rPr>
      </w:pPr>
      <w:r w:rsidRPr="563CBB95">
        <w:rPr>
          <w:rFonts w:eastAsia="Arial"/>
          <w:color w:val="000000" w:themeColor="text1"/>
        </w:rPr>
        <w:t xml:space="preserve">Usługodawca może zdefiniować jedno lub wiele kryteriów wyszukiwania jednocześnie. </w:t>
      </w:r>
      <w:r>
        <w:br/>
      </w:r>
      <w:r w:rsidRPr="563CBB95">
        <w:rPr>
          <w:rFonts w:eastAsia="Arial"/>
          <w:color w:val="000000" w:themeColor="text1"/>
        </w:rPr>
        <w:t>W wyniku wyszukania znajdą się informacje o dokumentach spełniające jednocześnie wszystkie wyspecyfikowane kryteria.</w:t>
      </w:r>
    </w:p>
    <w:p w14:paraId="7012A6F1" w14:textId="4038FAD5" w:rsidR="2B28426B" w:rsidRDefault="2B28426B" w:rsidP="563CBB95">
      <w:pPr>
        <w:spacing w:line="288" w:lineRule="auto"/>
        <w:rPr>
          <w:rFonts w:eastAsia="Arial"/>
        </w:rPr>
      </w:pPr>
      <w:r w:rsidRPr="563CBB95">
        <w:rPr>
          <w:rFonts w:eastAsia="Arial"/>
          <w:color w:val="000000" w:themeColor="text1"/>
        </w:rPr>
        <w:t>Dopuszczalne dla operacji kryteria to:</w:t>
      </w:r>
    </w:p>
    <w:p w14:paraId="6A07598D" w14:textId="49D0AC97" w:rsidR="2B28426B" w:rsidRDefault="2B28426B" w:rsidP="563CBB95">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dataWyst</w:t>
      </w:r>
      <w:r w:rsidR="009E29DD">
        <w:rPr>
          <w:rFonts w:ascii="Arial" w:eastAsia="Arial" w:hAnsi="Arial" w:cs="Arial"/>
          <w:color w:val="000000" w:themeColor="text1"/>
        </w:rPr>
        <w:t>a</w:t>
      </w:r>
      <w:r w:rsidRPr="563CBB95">
        <w:rPr>
          <w:rFonts w:ascii="Arial" w:eastAsia="Arial" w:hAnsi="Arial" w:cs="Arial"/>
          <w:color w:val="000000" w:themeColor="text1"/>
        </w:rPr>
        <w:t>wieniaOd dataWyst</w:t>
      </w:r>
      <w:r w:rsidR="009E29DD">
        <w:rPr>
          <w:rFonts w:ascii="Arial" w:eastAsia="Arial" w:hAnsi="Arial" w:cs="Arial"/>
          <w:color w:val="000000" w:themeColor="text1"/>
        </w:rPr>
        <w:t>a</w:t>
      </w:r>
      <w:r w:rsidRPr="563CBB95">
        <w:rPr>
          <w:rFonts w:ascii="Arial" w:eastAsia="Arial" w:hAnsi="Arial" w:cs="Arial"/>
          <w:color w:val="000000" w:themeColor="text1"/>
        </w:rPr>
        <w:t>wieniaDo - określają przedział dla wartości daty wystawienia dokumentu, w formacie RRRR-MM-DD HH:MM:SS. Przedział otwarty lewostronnie. Dopuszczalne jest zdefiniowanie tylko jednej granicy przedziału. Parametry niewymagane o typie</w:t>
      </w:r>
      <w:r w:rsidRPr="563CBB95">
        <w:rPr>
          <w:rFonts w:ascii="Arial" w:eastAsia="Arial" w:hAnsi="Arial" w:cs="Arial"/>
          <w:color w:val="FF0000"/>
        </w:rPr>
        <w:t xml:space="preserve"> </w:t>
      </w:r>
      <w:r w:rsidRPr="563CBB95">
        <w:rPr>
          <w:rFonts w:ascii="Arial" w:eastAsia="Arial" w:hAnsi="Arial" w:cs="Arial"/>
          <w:color w:val="000000" w:themeColor="text1"/>
        </w:rPr>
        <w:t>date;</w:t>
      </w:r>
    </w:p>
    <w:p w14:paraId="52E982F7" w14:textId="0B4C892F" w:rsidR="2B28426B" w:rsidRDefault="2B28426B" w:rsidP="563CBB95">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identyfikatorUcznia - identyfikator OID ucznia o formacie root i extension:</w:t>
      </w:r>
    </w:p>
    <w:p w14:paraId="00335B7B" w14:textId="53185C11" w:rsidR="2B28426B" w:rsidRDefault="2B28426B" w:rsidP="563CBB95">
      <w:pPr>
        <w:pStyle w:val="Akapitzlist"/>
        <w:numPr>
          <w:ilvl w:val="1"/>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IdUczniaOidRoot – parametr wymagany o typie string</w:t>
      </w:r>
    </w:p>
    <w:p w14:paraId="710B91B2" w14:textId="07184993" w:rsidR="2B28426B" w:rsidRDefault="2B28426B" w:rsidP="563CBB95">
      <w:pPr>
        <w:pStyle w:val="Akapitzlist"/>
        <w:numPr>
          <w:ilvl w:val="1"/>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IdUczniaOidExt – parametr wymagany o typie string</w:t>
      </w:r>
    </w:p>
    <w:p w14:paraId="7761B1AB" w14:textId="00639D35" w:rsidR="2B28426B" w:rsidRDefault="2B28426B" w:rsidP="563CBB95">
      <w:pPr>
        <w:spacing w:line="288" w:lineRule="auto"/>
        <w:ind w:left="720"/>
        <w:rPr>
          <w:rFonts w:eastAsia="Arial"/>
          <w:color w:val="000000" w:themeColor="text1"/>
        </w:rPr>
      </w:pPr>
      <w:r w:rsidRPr="563CBB95">
        <w:rPr>
          <w:rFonts w:eastAsia="Arial"/>
          <w:color w:val="000000" w:themeColor="text1"/>
        </w:rPr>
        <w:t>gdzie:</w:t>
      </w:r>
    </w:p>
    <w:p w14:paraId="43C31431" w14:textId="18B4D2C4" w:rsidR="2B28426B" w:rsidRDefault="2B28426B" w:rsidP="563CBB95">
      <w:pPr>
        <w:pStyle w:val="Akapitzlist"/>
        <w:numPr>
          <w:ilvl w:val="0"/>
          <w:numId w:val="14"/>
        </w:numPr>
        <w:spacing w:line="288" w:lineRule="auto"/>
        <w:ind w:left="1080" w:hanging="450"/>
        <w:rPr>
          <w:rFonts w:ascii="Arial" w:eastAsia="Arial" w:hAnsi="Arial" w:cs="Arial"/>
          <w:color w:val="000000" w:themeColor="text1"/>
        </w:rPr>
      </w:pPr>
      <w:r w:rsidRPr="563CBB95">
        <w:rPr>
          <w:rFonts w:ascii="Arial" w:eastAsia="Arial" w:hAnsi="Arial" w:cs="Arial"/>
          <w:color w:val="000000" w:themeColor="text1"/>
        </w:rPr>
        <w:lastRenderedPageBreak/>
        <w:t>w przypadku PESEL root = 2.16.840.1.113883.3.4424.1.1.616 ext = PESEL pacjenta</w:t>
      </w:r>
    </w:p>
    <w:p w14:paraId="7805A2D8" w14:textId="733D57F4" w:rsidR="2B28426B" w:rsidRDefault="2B28426B" w:rsidP="563CBB95">
      <w:pPr>
        <w:pStyle w:val="Akapitzlist"/>
        <w:numPr>
          <w:ilvl w:val="0"/>
          <w:numId w:val="14"/>
        </w:numPr>
        <w:ind w:left="1080" w:hanging="450"/>
        <w:rPr>
          <w:rFonts w:ascii="Arial" w:eastAsia="Arial" w:hAnsi="Arial" w:cs="Arial"/>
          <w:color w:val="000000" w:themeColor="text1"/>
        </w:rPr>
      </w:pPr>
      <w:r w:rsidRPr="563CBB95">
        <w:rPr>
          <w:rFonts w:ascii="Arial" w:eastAsia="Arial" w:hAnsi="Arial" w:cs="Arial"/>
          <w:color w:val="000000" w:themeColor="text1"/>
        </w:rPr>
        <w:t>w przypadku paszportu root = 2.16.840.1.113883.4.330.(kod kraju) ext = seria i numer paszportu</w:t>
      </w:r>
    </w:p>
    <w:p w14:paraId="72965FDC" w14:textId="39C6F8F1" w:rsidR="2B28426B" w:rsidRDefault="2B28426B" w:rsidP="563CBB95">
      <w:pPr>
        <w:pStyle w:val="Akapitzlist"/>
        <w:numPr>
          <w:ilvl w:val="0"/>
          <w:numId w:val="14"/>
        </w:numPr>
        <w:ind w:left="1080" w:hanging="450"/>
        <w:rPr>
          <w:rFonts w:ascii="Arial" w:eastAsia="Arial" w:hAnsi="Arial" w:cs="Arial"/>
          <w:color w:val="000000" w:themeColor="text1"/>
        </w:rPr>
      </w:pPr>
      <w:r w:rsidRPr="563CBB95">
        <w:rPr>
          <w:rFonts w:ascii="Arial" w:eastAsia="Arial" w:hAnsi="Arial" w:cs="Arial"/>
          <w:color w:val="000000" w:themeColor="text1"/>
        </w:rPr>
        <w:t>w przypadku innego dokumentu stwierdzającego tożsamość pacjenta root = OID rodzaju dokumentu tożsamości ext = seria i numer innego dokumentu stwierdzającego tożsamość</w:t>
      </w:r>
    </w:p>
    <w:p w14:paraId="77929EC9" w14:textId="5306EDCF" w:rsidR="2B28426B" w:rsidRDefault="2B28426B" w:rsidP="563CBB95">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statusDokumentu - status dokumentu przedstawiający status dokumentu karty </w:t>
      </w:r>
      <w:r w:rsidR="47A304DE" w:rsidRPr="563CBB95">
        <w:rPr>
          <w:rFonts w:ascii="Arial" w:eastAsia="Arial" w:hAnsi="Arial" w:cs="Arial"/>
          <w:color w:val="000000" w:themeColor="text1"/>
        </w:rPr>
        <w:t xml:space="preserve"> profilaktycznego badania </w:t>
      </w:r>
      <w:r w:rsidRPr="563CBB95">
        <w:rPr>
          <w:rFonts w:ascii="Arial" w:eastAsia="Arial" w:hAnsi="Arial" w:cs="Arial"/>
          <w:color w:val="000000" w:themeColor="text1"/>
        </w:rPr>
        <w:t>ucznia w systemie P1.</w:t>
      </w:r>
      <w:r w:rsidR="499F3F17" w:rsidRPr="563CBB95">
        <w:rPr>
          <w:rFonts w:ascii="Arial" w:eastAsia="Arial" w:hAnsi="Arial" w:cs="Arial"/>
          <w:color w:val="000000" w:themeColor="text1"/>
        </w:rPr>
        <w:t xml:space="preserve"> </w:t>
      </w:r>
      <w:r w:rsidRPr="563CBB95">
        <w:rPr>
          <w:rFonts w:ascii="Arial" w:eastAsia="Arial" w:hAnsi="Arial" w:cs="Arial"/>
          <w:color w:val="000000" w:themeColor="text1"/>
        </w:rPr>
        <w:t>Dopuszczalne wartości: OBOWIAZUJACY, ANULOWANY</w:t>
      </w:r>
      <w:r w:rsidR="422B7EED" w:rsidRPr="563CBB95">
        <w:rPr>
          <w:rFonts w:ascii="Arial" w:eastAsia="Arial" w:hAnsi="Arial" w:cs="Arial"/>
          <w:color w:val="000000" w:themeColor="text1"/>
        </w:rPr>
        <w:t>, SKORYGOWANY</w:t>
      </w:r>
      <w:r w:rsidRPr="563CBB95">
        <w:rPr>
          <w:rFonts w:ascii="Arial" w:eastAsia="Arial" w:hAnsi="Arial" w:cs="Arial"/>
          <w:color w:val="000000" w:themeColor="text1"/>
        </w:rPr>
        <w:t>. Parametr niewymagany o typie string.</w:t>
      </w:r>
    </w:p>
    <w:p w14:paraId="206372F5" w14:textId="5A14743E" w:rsidR="0D469349" w:rsidRDefault="0D469349" w:rsidP="563CBB95">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typKartyProfilaktycznegoBadaniaUcznia – parametr określa typ karty profilaktycznego badania ucznia referując do klasy TypKartyProfilaktycznegoBadaniaUczniaType.</w:t>
      </w:r>
      <w:r w:rsidR="5E31AD3F" w:rsidRPr="563CBB95">
        <w:rPr>
          <w:rFonts w:ascii="Arial" w:eastAsia="Arial" w:hAnsi="Arial" w:cs="Arial"/>
          <w:color w:val="000000" w:themeColor="text1"/>
        </w:rPr>
        <w:t xml:space="preserve"> Parametr opcjonalny.</w:t>
      </w:r>
    </w:p>
    <w:p w14:paraId="1924EFAA" w14:textId="6778D565" w:rsidR="2B28426B" w:rsidRDefault="2B28426B" w:rsidP="563CBB95">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parametryStronicowania - przyjmuje typ klasy ParametryStronicowaniaMT. Parametr niewymagany.</w:t>
      </w:r>
    </w:p>
    <w:p w14:paraId="0A4F8F3D" w14:textId="191F4D3E" w:rsidR="563CBB95" w:rsidRDefault="563CBB95" w:rsidP="563CBB95">
      <w:pPr>
        <w:spacing w:line="288" w:lineRule="auto"/>
        <w:rPr>
          <w:rFonts w:eastAsia="Arial"/>
          <w:color w:val="000000" w:themeColor="text1"/>
        </w:rPr>
      </w:pPr>
    </w:p>
    <w:p w14:paraId="32ADB47F" w14:textId="4D13C8AF" w:rsidR="2B28426B" w:rsidRDefault="2B28426B" w:rsidP="563CBB95">
      <w:pPr>
        <w:spacing w:line="288" w:lineRule="auto"/>
        <w:rPr>
          <w:rFonts w:eastAsia="Arial"/>
          <w:color w:val="000000" w:themeColor="text1"/>
        </w:rPr>
      </w:pPr>
      <w:r w:rsidRPr="563CBB95">
        <w:rPr>
          <w:rFonts w:eastAsia="Arial"/>
          <w:color w:val="000000" w:themeColor="text1"/>
        </w:rPr>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14:paraId="4879E427" w14:textId="565834C2" w:rsidR="2B28426B" w:rsidRDefault="2B28426B" w:rsidP="563CBB95">
      <w:pPr>
        <w:spacing w:line="288" w:lineRule="auto"/>
        <w:rPr>
          <w:rFonts w:eastAsia="Arial"/>
          <w:color w:val="000000" w:themeColor="text1"/>
        </w:rPr>
      </w:pPr>
      <w:r w:rsidRPr="563CBB95">
        <w:rPr>
          <w:rFonts w:eastAsia="Arial"/>
          <w:color w:val="000000" w:themeColor="text1"/>
        </w:rPr>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36BDC476" w14:textId="777257F1" w:rsidR="2B28426B" w:rsidRDefault="2B28426B" w:rsidP="563CBB95">
      <w:pPr>
        <w:spacing w:line="288" w:lineRule="auto"/>
        <w:rPr>
          <w:rFonts w:eastAsia="Arial"/>
          <w:color w:val="000000" w:themeColor="text1"/>
        </w:rPr>
      </w:pPr>
      <w:r w:rsidRPr="563CBB95">
        <w:rPr>
          <w:rFonts w:eastAsia="Arial"/>
          <w:color w:val="000000" w:themeColor="text1"/>
        </w:rPr>
        <w:t xml:space="preserve">W odpowiedzi system zwróci zestaw informacji o odnalezionych kartach </w:t>
      </w:r>
      <w:r w:rsidR="77D9065B" w:rsidRPr="563CBB95">
        <w:rPr>
          <w:rFonts w:eastAsia="Arial"/>
          <w:color w:val="000000" w:themeColor="text1"/>
        </w:rPr>
        <w:t>profilaktycznego badania</w:t>
      </w:r>
      <w:r w:rsidRPr="563CBB95">
        <w:rPr>
          <w:rFonts w:eastAsia="Arial"/>
          <w:color w:val="000000" w:themeColor="text1"/>
        </w:rPr>
        <w:t xml:space="preserve"> ucznia zgodnie z parametrami wyszukania i parametrami stronicowania podanymi przez usługodawcę. Dla każdego dokumentu zwracane są wartości wszystkich atrybutów, których wartości mogą być podane w kryteriach wyszukiwania dla operacji.</w:t>
      </w:r>
      <w:r w:rsidRPr="563CBB95">
        <w:rPr>
          <w:rFonts w:eastAsia="Arial"/>
        </w:rPr>
        <w:t xml:space="preserve"> </w:t>
      </w:r>
    </w:p>
    <w:p w14:paraId="7554D349" w14:textId="7247271E" w:rsidR="2B28426B" w:rsidRDefault="2B28426B" w:rsidP="563CBB95">
      <w:pPr>
        <w:spacing w:line="288" w:lineRule="auto"/>
        <w:rPr>
          <w:rFonts w:eastAsia="Arial"/>
          <w:color w:val="000000" w:themeColor="text1"/>
        </w:rPr>
      </w:pPr>
      <w:r w:rsidRPr="563CBB95">
        <w:rPr>
          <w:rFonts w:eastAsia="Arial"/>
          <w:color w:val="000000" w:themeColor="text1"/>
        </w:rPr>
        <w:t>Usługa zwraca parametry:</w:t>
      </w:r>
    </w:p>
    <w:p w14:paraId="09D3633E" w14:textId="40B58FBB" w:rsidR="2B28426B" w:rsidRDefault="2B28426B" w:rsidP="563CBB95">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dokumenty – referuje do klasy </w:t>
      </w:r>
      <w:r w:rsidR="6A35F121" w:rsidRPr="563CBB95">
        <w:rPr>
          <w:rFonts w:ascii="Arial" w:eastAsia="Arial" w:hAnsi="Arial" w:cs="Arial"/>
          <w:color w:val="000000" w:themeColor="text1"/>
        </w:rPr>
        <w:t>KartaProfilaktycznegoBadaniaUcznia</w:t>
      </w:r>
      <w:r w:rsidRPr="563CBB95">
        <w:rPr>
          <w:rFonts w:ascii="Arial" w:eastAsia="Arial" w:hAnsi="Arial" w:cs="Arial"/>
          <w:color w:val="000000" w:themeColor="text1"/>
        </w:rPr>
        <w:t xml:space="preserve">, która </w:t>
      </w:r>
      <w:r w:rsidR="6FA58D21" w:rsidRPr="563CBB95">
        <w:rPr>
          <w:rFonts w:ascii="Arial" w:eastAsia="Arial" w:hAnsi="Arial" w:cs="Arial"/>
          <w:color w:val="000000" w:themeColor="text1"/>
        </w:rPr>
        <w:t>przechowuje</w:t>
      </w:r>
      <w:r w:rsidRPr="563CBB95">
        <w:rPr>
          <w:rFonts w:ascii="Arial" w:eastAsia="Arial" w:hAnsi="Arial" w:cs="Arial"/>
          <w:color w:val="000000" w:themeColor="text1"/>
        </w:rPr>
        <w:t xml:space="preserve"> atrybuty:</w:t>
      </w:r>
    </w:p>
    <w:p w14:paraId="684AC47F" w14:textId="24AC1EE7" w:rsidR="7818FF60" w:rsidRDefault="7818FF60" w:rsidP="563CBB95">
      <w:pPr>
        <w:pStyle w:val="Akapitzlist"/>
        <w:numPr>
          <w:ilvl w:val="1"/>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identyfikatorKarty – identyfikator </w:t>
      </w:r>
      <w:r w:rsidR="7883AAB5" w:rsidRPr="563CBB95">
        <w:rPr>
          <w:rFonts w:ascii="Arial" w:eastAsia="Arial" w:hAnsi="Arial" w:cs="Arial"/>
          <w:color w:val="000000" w:themeColor="text1"/>
        </w:rPr>
        <w:t>karty profilaktycznego badania ucznia</w:t>
      </w:r>
      <w:r w:rsidRPr="563CBB95">
        <w:rPr>
          <w:rFonts w:ascii="Arial" w:eastAsia="Arial" w:hAnsi="Arial" w:cs="Arial"/>
          <w:color w:val="000000" w:themeColor="text1"/>
        </w:rPr>
        <w:t>. Parametr o typie long;</w:t>
      </w:r>
    </w:p>
    <w:p w14:paraId="2EBD7631" w14:textId="32136399" w:rsidR="264D67D6" w:rsidRDefault="264D67D6" w:rsidP="563CBB95">
      <w:pPr>
        <w:pStyle w:val="Akapitzlist"/>
        <w:numPr>
          <w:ilvl w:val="1"/>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t</w:t>
      </w:r>
      <w:r w:rsidR="24D2233B" w:rsidRPr="563CBB95">
        <w:rPr>
          <w:rFonts w:ascii="Arial" w:eastAsia="Arial" w:hAnsi="Arial" w:cs="Arial"/>
          <w:color w:val="000000" w:themeColor="text1"/>
        </w:rPr>
        <w:t>ypKarty – referuje do klasy TypKartyProfilaktycznegoBadaniaUczniaType.</w:t>
      </w:r>
    </w:p>
    <w:p w14:paraId="0AAD9F33" w14:textId="2200D0BD" w:rsidR="76CEE72D" w:rsidRDefault="006B26AD" w:rsidP="563CBB95">
      <w:pPr>
        <w:pStyle w:val="Akapitzlist"/>
        <w:numPr>
          <w:ilvl w:val="1"/>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KartaProfilaktycznegoBadaniaUczniaDokument </w:t>
      </w:r>
      <w:r w:rsidR="24D2233B" w:rsidRPr="563CBB95">
        <w:rPr>
          <w:rFonts w:ascii="Arial" w:eastAsia="Arial" w:hAnsi="Arial" w:cs="Arial"/>
          <w:color w:val="000000" w:themeColor="text1"/>
        </w:rPr>
        <w:t>–</w:t>
      </w:r>
      <w:r w:rsidR="40E74688" w:rsidRPr="563CBB95">
        <w:rPr>
          <w:rFonts w:ascii="Arial" w:eastAsia="Arial" w:hAnsi="Arial" w:cs="Arial"/>
          <w:color w:val="000000" w:themeColor="text1"/>
        </w:rPr>
        <w:t xml:space="preserve"> </w:t>
      </w:r>
      <w:r w:rsidR="24D2233B" w:rsidRPr="563CBB95">
        <w:rPr>
          <w:rFonts w:ascii="Arial" w:eastAsia="Arial" w:hAnsi="Arial" w:cs="Arial"/>
          <w:color w:val="000000" w:themeColor="text1"/>
        </w:rPr>
        <w:t xml:space="preserve">referuje do klasy </w:t>
      </w:r>
      <w:r w:rsidRPr="563CBB95">
        <w:rPr>
          <w:rFonts w:ascii="Arial" w:eastAsia="Arial" w:hAnsi="Arial" w:cs="Arial"/>
          <w:color w:val="000000" w:themeColor="text1"/>
        </w:rPr>
        <w:t>KartaProfilaktycznegoBadaniaUczniaDokument</w:t>
      </w:r>
      <w:r>
        <w:rPr>
          <w:rFonts w:ascii="Arial" w:eastAsia="Arial" w:hAnsi="Arial" w:cs="Arial"/>
          <w:color w:val="000000" w:themeColor="text1"/>
        </w:rPr>
        <w:t xml:space="preserve"> </w:t>
      </w:r>
      <w:r w:rsidR="1B7DA92F" w:rsidRPr="563CBB95">
        <w:rPr>
          <w:rFonts w:ascii="Arial" w:eastAsia="Arial" w:hAnsi="Arial" w:cs="Arial"/>
          <w:color w:val="000000" w:themeColor="text1"/>
        </w:rPr>
        <w:t>,która</w:t>
      </w:r>
      <w:r w:rsidR="7BE3FAB7" w:rsidRPr="563CBB95">
        <w:rPr>
          <w:rFonts w:ascii="Arial" w:eastAsia="Arial" w:hAnsi="Arial" w:cs="Arial"/>
          <w:color w:val="000000" w:themeColor="text1"/>
        </w:rPr>
        <w:t xml:space="preserve"> </w:t>
      </w:r>
      <w:r w:rsidR="1B7DA92F" w:rsidRPr="563CBB95">
        <w:rPr>
          <w:rFonts w:ascii="Arial" w:eastAsia="Arial" w:hAnsi="Arial" w:cs="Arial"/>
          <w:color w:val="000000" w:themeColor="text1"/>
        </w:rPr>
        <w:t>przechowuje atrybuty:</w:t>
      </w:r>
    </w:p>
    <w:p w14:paraId="78DA7935" w14:textId="6A4933D9" w:rsidR="1B7DA92F" w:rsidRDefault="1B7DA92F" w:rsidP="563CBB95">
      <w:pPr>
        <w:spacing w:line="288" w:lineRule="auto"/>
        <w:ind w:left="1440" w:hanging="12"/>
        <w:rPr>
          <w:rFonts w:eastAsia="Arial"/>
          <w:color w:val="000000" w:themeColor="text1"/>
        </w:rPr>
      </w:pPr>
      <w:r w:rsidRPr="563CBB95">
        <w:rPr>
          <w:rFonts w:eastAsia="Arial"/>
          <w:color w:val="000000" w:themeColor="text1"/>
        </w:rPr>
        <w:lastRenderedPageBreak/>
        <w:t>- identyfikator</w:t>
      </w:r>
      <w:r w:rsidR="571DBBFE" w:rsidRPr="563CBB95">
        <w:rPr>
          <w:rFonts w:eastAsia="Arial"/>
          <w:color w:val="000000" w:themeColor="text1"/>
        </w:rPr>
        <w:t>D</w:t>
      </w:r>
      <w:r w:rsidRPr="563CBB95">
        <w:rPr>
          <w:rFonts w:eastAsia="Arial"/>
          <w:color w:val="000000" w:themeColor="text1"/>
        </w:rPr>
        <w:t>okumentu</w:t>
      </w:r>
      <w:r w:rsidR="05495742" w:rsidRPr="563CBB95">
        <w:rPr>
          <w:rFonts w:eastAsia="Arial"/>
          <w:color w:val="000000" w:themeColor="text1"/>
        </w:rPr>
        <w:t xml:space="preserve"> - identyfikator dokumentu w bazie danych MSZ</w:t>
      </w:r>
      <w:r w:rsidR="63AF0087" w:rsidRPr="563CBB95">
        <w:rPr>
          <w:rFonts w:eastAsia="Arial"/>
          <w:color w:val="000000" w:themeColor="text1"/>
        </w:rPr>
        <w:t xml:space="preserve"> dla karty profilaktycznego badania ucznia.</w:t>
      </w:r>
      <w:r w:rsidR="05495742" w:rsidRPr="563CBB95">
        <w:rPr>
          <w:rFonts w:eastAsia="Arial"/>
          <w:color w:val="000000" w:themeColor="text1"/>
        </w:rPr>
        <w:t xml:space="preserve"> Parametr o typie long;</w:t>
      </w:r>
    </w:p>
    <w:p w14:paraId="1A4D7D09" w14:textId="1556F45C" w:rsidR="65B1D6AB" w:rsidRDefault="65B1D6AB" w:rsidP="563CBB95">
      <w:pPr>
        <w:spacing w:line="288" w:lineRule="auto"/>
        <w:ind w:left="1440"/>
        <w:rPr>
          <w:rFonts w:eastAsia="Arial"/>
          <w:color w:val="000000" w:themeColor="text1"/>
        </w:rPr>
      </w:pPr>
      <w:r w:rsidRPr="563CBB95">
        <w:rPr>
          <w:rFonts w:eastAsia="Arial"/>
          <w:color w:val="000000" w:themeColor="text1"/>
        </w:rPr>
        <w:t>- rodzajWystawcy</w:t>
      </w:r>
      <w:r w:rsidR="2B7E9B80" w:rsidRPr="563CBB95">
        <w:rPr>
          <w:rFonts w:eastAsia="Arial"/>
          <w:color w:val="000000" w:themeColor="text1"/>
        </w:rPr>
        <w:t xml:space="preserve"> – rodzaj wystawcy dokumentu. P</w:t>
      </w:r>
      <w:r w:rsidRPr="563CBB95">
        <w:rPr>
          <w:rFonts w:eastAsia="Arial"/>
          <w:color w:val="000000" w:themeColor="text1"/>
        </w:rPr>
        <w:t xml:space="preserve">arametr o typie </w:t>
      </w:r>
      <w:r w:rsidR="09AF169C" w:rsidRPr="563CBB95">
        <w:rPr>
          <w:rFonts w:eastAsia="Arial"/>
          <w:color w:val="000000" w:themeColor="text1"/>
        </w:rPr>
        <w:t>string</w:t>
      </w:r>
      <w:r w:rsidRPr="563CBB95">
        <w:rPr>
          <w:rFonts w:eastAsia="Arial"/>
          <w:color w:val="000000" w:themeColor="text1"/>
        </w:rPr>
        <w:t>;</w:t>
      </w:r>
    </w:p>
    <w:p w14:paraId="017A8D46" w14:textId="43E92FCF" w:rsidR="65B1D6AB" w:rsidRDefault="65B1D6AB" w:rsidP="563CBB95">
      <w:pPr>
        <w:spacing w:line="288" w:lineRule="auto"/>
        <w:ind w:left="1440" w:hanging="12"/>
        <w:rPr>
          <w:rFonts w:eastAsia="Arial"/>
          <w:color w:val="000000" w:themeColor="text1"/>
        </w:rPr>
      </w:pPr>
      <w:r w:rsidRPr="563CBB95">
        <w:rPr>
          <w:rFonts w:eastAsia="Arial"/>
          <w:color w:val="000000" w:themeColor="text1"/>
        </w:rPr>
        <w:t>- dataWystawienia</w:t>
      </w:r>
      <w:r w:rsidR="4F5B7EA3" w:rsidRPr="563CBB95">
        <w:rPr>
          <w:rFonts w:eastAsia="Arial"/>
          <w:color w:val="000000" w:themeColor="text1"/>
        </w:rPr>
        <w:t xml:space="preserve"> – data wystawienia dokumentu. </w:t>
      </w:r>
      <w:r w:rsidR="11921E6C" w:rsidRPr="563CBB95">
        <w:rPr>
          <w:rFonts w:eastAsia="Arial"/>
          <w:color w:val="000000" w:themeColor="text1"/>
        </w:rPr>
        <w:t>P</w:t>
      </w:r>
      <w:r w:rsidRPr="563CBB95">
        <w:rPr>
          <w:rFonts w:eastAsia="Arial"/>
          <w:color w:val="000000" w:themeColor="text1"/>
        </w:rPr>
        <w:t>arametr o typie date;</w:t>
      </w:r>
    </w:p>
    <w:p w14:paraId="1646AC3E" w14:textId="63DBEF7D" w:rsidR="65B1D6AB" w:rsidRDefault="65B1D6AB" w:rsidP="563CBB95">
      <w:pPr>
        <w:spacing w:line="288" w:lineRule="auto"/>
        <w:ind w:left="1440" w:hanging="12"/>
        <w:rPr>
          <w:rFonts w:eastAsia="Arial"/>
          <w:color w:val="000000" w:themeColor="text1"/>
        </w:rPr>
      </w:pPr>
      <w:r w:rsidRPr="563CBB95">
        <w:rPr>
          <w:rFonts w:eastAsia="Arial"/>
          <w:color w:val="000000" w:themeColor="text1"/>
        </w:rPr>
        <w:t>- dataModyfikacji</w:t>
      </w:r>
      <w:r w:rsidR="25B50699" w:rsidRPr="563CBB95">
        <w:rPr>
          <w:rFonts w:eastAsia="Arial"/>
          <w:color w:val="000000" w:themeColor="text1"/>
        </w:rPr>
        <w:t xml:space="preserve"> – data modyfikacji dokumentu. P</w:t>
      </w:r>
      <w:r w:rsidRPr="563CBB95">
        <w:rPr>
          <w:rFonts w:eastAsia="Arial"/>
          <w:color w:val="000000" w:themeColor="text1"/>
        </w:rPr>
        <w:t>arametr o typie date;</w:t>
      </w:r>
    </w:p>
    <w:p w14:paraId="7980B26A" w14:textId="4D4016E2" w:rsidR="65B1D6AB" w:rsidRDefault="65B1D6AB" w:rsidP="563CBB95">
      <w:pPr>
        <w:spacing w:line="288" w:lineRule="auto"/>
        <w:ind w:left="1350" w:firstLine="78"/>
        <w:rPr>
          <w:rFonts w:eastAsia="Arial"/>
          <w:color w:val="000000" w:themeColor="text1"/>
        </w:rPr>
      </w:pPr>
      <w:r w:rsidRPr="563CBB95">
        <w:rPr>
          <w:rFonts w:eastAsia="Arial"/>
          <w:color w:val="000000" w:themeColor="text1"/>
        </w:rPr>
        <w:t xml:space="preserve">- statusDokumentu </w:t>
      </w:r>
      <w:r w:rsidR="5B4239F3" w:rsidRPr="563CBB95">
        <w:rPr>
          <w:rFonts w:eastAsia="Arial"/>
          <w:color w:val="000000" w:themeColor="text1"/>
        </w:rPr>
        <w:t xml:space="preserve"> - status dokumentu. Parametr o typie string</w:t>
      </w:r>
      <w:r w:rsidR="6B9F0F90" w:rsidRPr="563CBB95">
        <w:rPr>
          <w:rFonts w:eastAsia="Arial"/>
          <w:color w:val="000000" w:themeColor="text1"/>
        </w:rPr>
        <w:t>;</w:t>
      </w:r>
      <w:r w:rsidR="72AC4578" w:rsidRPr="563CBB95">
        <w:rPr>
          <w:rFonts w:eastAsia="Arial"/>
          <w:color w:val="000000" w:themeColor="text1"/>
        </w:rPr>
        <w:t xml:space="preserve"> </w:t>
      </w:r>
    </w:p>
    <w:p w14:paraId="6D346D3B" w14:textId="077F7FB5" w:rsidR="65B1D6AB" w:rsidRDefault="65B1D6AB" w:rsidP="563CBB95">
      <w:pPr>
        <w:spacing w:line="288" w:lineRule="auto"/>
        <w:ind w:left="1350" w:firstLine="78"/>
        <w:rPr>
          <w:rFonts w:eastAsia="Arial"/>
          <w:color w:val="000000" w:themeColor="text1"/>
        </w:rPr>
      </w:pPr>
      <w:r w:rsidRPr="563CBB95">
        <w:rPr>
          <w:rFonts w:eastAsia="Arial"/>
          <w:color w:val="000000" w:themeColor="text1"/>
        </w:rPr>
        <w:t>- identyfikatorWystawcyRoot</w:t>
      </w:r>
      <w:r w:rsidR="005A5271" w:rsidRPr="563CBB95">
        <w:rPr>
          <w:rFonts w:eastAsia="Arial"/>
          <w:color w:val="000000" w:themeColor="text1"/>
        </w:rPr>
        <w:t xml:space="preserve"> - </w:t>
      </w:r>
      <w:r w:rsidR="69FD9A4A" w:rsidRPr="563CBB95">
        <w:rPr>
          <w:rFonts w:eastAsia="Arial"/>
          <w:color w:val="000000" w:themeColor="text1"/>
        </w:rPr>
        <w:t>t</w:t>
      </w:r>
      <w:r w:rsidR="005A5271" w:rsidRPr="563CBB95">
        <w:rPr>
          <w:rFonts w:eastAsia="Arial"/>
          <w:color w:val="000000" w:themeColor="text1"/>
        </w:rPr>
        <w:t>yp identyfikatora wystawcy dokumentu</w:t>
      </w:r>
      <w:r w:rsidR="765EEE68" w:rsidRPr="563CBB95">
        <w:rPr>
          <w:rFonts w:eastAsia="Arial"/>
          <w:color w:val="000000" w:themeColor="text1"/>
        </w:rPr>
        <w:t xml:space="preserve"> roo</w:t>
      </w:r>
      <w:r w:rsidR="0B1C59BB" w:rsidRPr="563CBB95">
        <w:rPr>
          <w:rFonts w:eastAsia="Arial"/>
          <w:color w:val="000000" w:themeColor="text1"/>
        </w:rPr>
        <w:t>t. Parametr o typie string</w:t>
      </w:r>
      <w:r w:rsidR="7CDDDA56" w:rsidRPr="563CBB95">
        <w:rPr>
          <w:rFonts w:eastAsia="Arial"/>
          <w:color w:val="000000" w:themeColor="text1"/>
        </w:rPr>
        <w:t xml:space="preserve">; </w:t>
      </w:r>
    </w:p>
    <w:p w14:paraId="6016C97D" w14:textId="1E0FFFF7" w:rsidR="00C655E9" w:rsidRPr="009E729F" w:rsidRDefault="7CDDDA56" w:rsidP="009E729F">
      <w:pPr>
        <w:spacing w:line="288" w:lineRule="auto"/>
        <w:ind w:left="1350"/>
        <w:rPr>
          <w:rFonts w:eastAsia="Arial"/>
          <w:color w:val="000000" w:themeColor="text1"/>
        </w:rPr>
      </w:pPr>
      <w:r w:rsidRPr="563CBB95">
        <w:rPr>
          <w:rFonts w:eastAsia="Arial"/>
          <w:color w:val="000000" w:themeColor="text1"/>
        </w:rPr>
        <w:t xml:space="preserve">- </w:t>
      </w:r>
      <w:r w:rsidR="65B1D6AB" w:rsidRPr="563CBB95">
        <w:rPr>
          <w:rFonts w:eastAsia="Arial"/>
          <w:color w:val="000000" w:themeColor="text1"/>
        </w:rPr>
        <w:t>identyfikatorWystawcyExt</w:t>
      </w:r>
      <w:r w:rsidR="4B14CA6C" w:rsidRPr="563CBB95">
        <w:rPr>
          <w:rFonts w:eastAsia="Arial"/>
          <w:color w:val="000000" w:themeColor="text1"/>
        </w:rPr>
        <w:t xml:space="preserve"> </w:t>
      </w:r>
      <w:r w:rsidR="19926675" w:rsidRPr="563CBB95">
        <w:rPr>
          <w:rFonts w:eastAsia="Arial"/>
          <w:color w:val="000000" w:themeColor="text1"/>
        </w:rPr>
        <w:t xml:space="preserve">- </w:t>
      </w:r>
      <w:r w:rsidR="723326C9" w:rsidRPr="563CBB95">
        <w:rPr>
          <w:rFonts w:eastAsia="Arial"/>
          <w:color w:val="000000" w:themeColor="text1"/>
        </w:rPr>
        <w:t>t</w:t>
      </w:r>
      <w:r w:rsidR="19926675" w:rsidRPr="563CBB95">
        <w:rPr>
          <w:rFonts w:eastAsia="Arial"/>
          <w:color w:val="000000" w:themeColor="text1"/>
        </w:rPr>
        <w:t>yp identyfikatora wystawcy dokumentu</w:t>
      </w:r>
      <w:r w:rsidR="3988D155" w:rsidRPr="563CBB95">
        <w:rPr>
          <w:rFonts w:eastAsia="Arial"/>
          <w:color w:val="000000" w:themeColor="text1"/>
        </w:rPr>
        <w:t xml:space="preserve"> extension.</w:t>
      </w:r>
      <w:r w:rsidR="7C31E133" w:rsidRPr="563CBB95">
        <w:rPr>
          <w:rFonts w:eastAsia="Arial"/>
          <w:color w:val="000000" w:themeColor="text1"/>
        </w:rPr>
        <w:t xml:space="preserve"> Parametr o typie string</w:t>
      </w:r>
      <w:r w:rsidR="290DF5C0" w:rsidRPr="563CBB95">
        <w:rPr>
          <w:rFonts w:eastAsia="Arial"/>
          <w:color w:val="000000" w:themeColor="text1"/>
        </w:rPr>
        <w:t>;</w:t>
      </w:r>
      <w:r w:rsidR="00B4057C" w:rsidRPr="009E729F">
        <w:rPr>
          <w:rFonts w:eastAsia="Arial"/>
          <w:color w:val="000000" w:themeColor="text1"/>
        </w:rPr>
        <w:t xml:space="preserve">- </w:t>
      </w:r>
      <w:r w:rsidR="001E1F9D" w:rsidRPr="009E729F">
        <w:rPr>
          <w:rFonts w:eastAsia="Arial"/>
          <w:color w:val="000000" w:themeColor="text1"/>
        </w:rPr>
        <w:t xml:space="preserve"> identyfikatorPodmiotuWystawcy – typ </w:t>
      </w:r>
      <w:r w:rsidR="00445000" w:rsidRPr="009E729F">
        <w:rPr>
          <w:rFonts w:eastAsia="Arial"/>
          <w:color w:val="000000" w:themeColor="text1"/>
        </w:rPr>
        <w:t xml:space="preserve">identyfikatora </w:t>
      </w:r>
      <w:r w:rsidR="00A63B84" w:rsidRPr="009E729F">
        <w:rPr>
          <w:rFonts w:eastAsia="Arial"/>
          <w:color w:val="000000" w:themeColor="text1"/>
        </w:rPr>
        <w:t xml:space="preserve">podmiotu wystawcy, </w:t>
      </w:r>
      <w:r w:rsidR="00C655E9" w:rsidRPr="009E729F">
        <w:rPr>
          <w:rFonts w:eastAsia="Arial"/>
          <w:color w:val="000000" w:themeColor="text1"/>
        </w:rPr>
        <w:t>o formacie root i extension:</w:t>
      </w:r>
    </w:p>
    <w:p w14:paraId="653CA470" w14:textId="66DB6FDC" w:rsidR="00C655E9" w:rsidRDefault="00990322" w:rsidP="00C655E9">
      <w:pPr>
        <w:pStyle w:val="Akapitzlist"/>
        <w:numPr>
          <w:ilvl w:val="1"/>
          <w:numId w:val="15"/>
        </w:numPr>
        <w:spacing w:line="288" w:lineRule="auto"/>
        <w:rPr>
          <w:rFonts w:ascii="Arial" w:eastAsia="Arial" w:hAnsi="Arial" w:cs="Arial"/>
          <w:color w:val="000000" w:themeColor="text1"/>
        </w:rPr>
      </w:pPr>
      <w:r w:rsidRPr="00990322">
        <w:rPr>
          <w:rFonts w:ascii="Arial" w:eastAsia="Arial" w:hAnsi="Arial" w:cs="Arial"/>
          <w:color w:val="000000" w:themeColor="text1"/>
        </w:rPr>
        <w:t>identyfikatorPodmiotuWystawcyRoot</w:t>
      </w:r>
      <w:r w:rsidR="00C655E9" w:rsidRPr="563CBB95">
        <w:rPr>
          <w:rFonts w:ascii="Arial" w:eastAsia="Arial" w:hAnsi="Arial" w:cs="Arial"/>
          <w:color w:val="000000" w:themeColor="text1"/>
        </w:rPr>
        <w:t>– parametr wymagany o typie string</w:t>
      </w:r>
    </w:p>
    <w:p w14:paraId="627D4955" w14:textId="53D45ABB" w:rsidR="00C655E9" w:rsidRDefault="00990322" w:rsidP="00C655E9">
      <w:pPr>
        <w:pStyle w:val="Akapitzlist"/>
        <w:numPr>
          <w:ilvl w:val="1"/>
          <w:numId w:val="15"/>
        </w:numPr>
        <w:spacing w:line="288" w:lineRule="auto"/>
        <w:rPr>
          <w:rFonts w:ascii="Arial" w:eastAsia="Arial" w:hAnsi="Arial" w:cs="Arial"/>
          <w:color w:val="000000" w:themeColor="text1"/>
        </w:rPr>
      </w:pPr>
      <w:r w:rsidRPr="00990322">
        <w:rPr>
          <w:rFonts w:ascii="Arial" w:eastAsia="Arial" w:hAnsi="Arial" w:cs="Arial"/>
          <w:color w:val="000000" w:themeColor="text1"/>
        </w:rPr>
        <w:t>identyfikatorPodmiotuWystawcy</w:t>
      </w:r>
      <w:r>
        <w:rPr>
          <w:rFonts w:ascii="Arial" w:eastAsia="Arial" w:hAnsi="Arial" w:cs="Arial"/>
          <w:color w:val="000000" w:themeColor="text1"/>
        </w:rPr>
        <w:t>Ext</w:t>
      </w:r>
      <w:r w:rsidR="00C655E9" w:rsidRPr="563CBB95">
        <w:rPr>
          <w:rFonts w:ascii="Arial" w:eastAsia="Arial" w:hAnsi="Arial" w:cs="Arial"/>
          <w:color w:val="000000" w:themeColor="text1"/>
        </w:rPr>
        <w:t xml:space="preserve"> – parametr wymagany o typie string</w:t>
      </w:r>
    </w:p>
    <w:p w14:paraId="53DF9D72" w14:textId="0B5F2F8E" w:rsidR="001E1F9D" w:rsidRDefault="00C655E9" w:rsidP="00990322">
      <w:pPr>
        <w:spacing w:line="288" w:lineRule="auto"/>
        <w:ind w:left="1080"/>
        <w:rPr>
          <w:rFonts w:eastAsia="Arial"/>
          <w:color w:val="000000" w:themeColor="text1"/>
        </w:rPr>
      </w:pPr>
      <w:r w:rsidRPr="563CBB95">
        <w:rPr>
          <w:rFonts w:eastAsia="Arial"/>
          <w:color w:val="000000" w:themeColor="text1"/>
        </w:rPr>
        <w:t>gdzie:</w:t>
      </w:r>
      <w:r w:rsidR="00A63B84">
        <w:rPr>
          <w:rFonts w:eastAsia="Arial"/>
          <w:color w:val="000000" w:themeColor="text1"/>
        </w:rPr>
        <w:t xml:space="preserve">root = </w:t>
      </w:r>
      <w:r w:rsidR="00A63B84" w:rsidRPr="009E729F">
        <w:rPr>
          <w:rFonts w:eastAsia="Arial"/>
          <w:color w:val="000000" w:themeColor="text1"/>
        </w:rPr>
        <w:t xml:space="preserve">2.16.840.1.113883.3.4424.2.3.1; ext = </w:t>
      </w:r>
      <w:r w:rsidR="00DB58EF" w:rsidRPr="009E729F">
        <w:rPr>
          <w:rFonts w:eastAsia="Arial"/>
          <w:color w:val="000000" w:themeColor="text1"/>
        </w:rPr>
        <w:t>000000001007</w:t>
      </w:r>
    </w:p>
    <w:p w14:paraId="2C55F5BC" w14:textId="4D809D99" w:rsidR="2B28426B" w:rsidRDefault="2B28426B" w:rsidP="563CBB95">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liczbaRek – określa liczbę dostępnych rekordów dla przekazanych kryteriów wyszukiwania. </w:t>
      </w:r>
    </w:p>
    <w:p w14:paraId="5090BF65" w14:textId="3A9D6276" w:rsidR="00024A4E" w:rsidRPr="006B26AD" w:rsidRDefault="2B28426B" w:rsidP="006B26AD">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numerStrony - określa numer pobieranej strony. Numeracja stron od 0. </w:t>
      </w:r>
    </w:p>
    <w:p w14:paraId="685CE1A0" w14:textId="56195A6B" w:rsidR="563CBB95" w:rsidRDefault="563CBB95" w:rsidP="563CBB95"/>
    <w:p w14:paraId="09227D63" w14:textId="5653F0AD" w:rsidR="0FC2478B" w:rsidRDefault="0FC2478B" w:rsidP="563CBB95">
      <w:pPr>
        <w:spacing w:line="288" w:lineRule="auto"/>
        <w:rPr>
          <w:rFonts w:eastAsia="Arial"/>
          <w:color w:val="000000" w:themeColor="text1"/>
        </w:rPr>
      </w:pPr>
      <w:r w:rsidRPr="563CBB95">
        <w:rPr>
          <w:rFonts w:eastAsia="Arial"/>
          <w:color w:val="000000" w:themeColor="text1"/>
        </w:rPr>
        <w:t>Zwracany jest obiekt klasy WynikOperacji określający ogólny wynik wykonania operacji wyszukaj karty profilaktycznego badania ucznia.</w:t>
      </w:r>
    </w:p>
    <w:p w14:paraId="3CC6D633" w14:textId="148C1E01" w:rsidR="563CBB95" w:rsidRDefault="563CBB95" w:rsidP="563CBB95">
      <w:pPr>
        <w:spacing w:line="288" w:lineRule="auto"/>
        <w:rPr>
          <w:rFonts w:eastAsia="Arial"/>
          <w:color w:val="000000" w:themeColor="text1"/>
        </w:rPr>
      </w:pPr>
    </w:p>
    <w:p w14:paraId="3E67CE21" w14:textId="3A76879F" w:rsidR="719B594D" w:rsidRDefault="241D4723">
      <w:pPr>
        <w:pStyle w:val="Nagwek4"/>
        <w:rPr>
          <w:rFonts w:eastAsia="Arial"/>
          <w:sz w:val="22"/>
          <w:szCs w:val="22"/>
        </w:rPr>
      </w:pPr>
      <w:r>
        <w:t>Komunikaty / błędy biznesowe</w:t>
      </w:r>
    </w:p>
    <w:p w14:paraId="405C133E" w14:textId="45D75E22" w:rsidR="719B594D" w:rsidRDefault="0ACA7EF0" w:rsidP="00FF666A">
      <w:pPr>
        <w:pStyle w:val="Legenda"/>
      </w:pPr>
      <w:r w:rsidRPr="563CBB95">
        <w:t xml:space="preserve">Tabela </w:t>
      </w:r>
      <w:r w:rsidR="693B490D" w:rsidRPr="7E96B591">
        <w:t>5</w:t>
      </w:r>
      <w:r w:rsidRPr="563CBB95">
        <w:rPr>
          <w:color w:val="FF0000"/>
        </w:rPr>
        <w:t xml:space="preserve"> </w:t>
      </w:r>
      <w:r w:rsidRPr="563CBB95">
        <w:t xml:space="preserve">Komunikaty z operacji </w:t>
      </w:r>
      <w:r w:rsidR="25FB768A" w:rsidRPr="563CBB95">
        <w:t>wyszukajKartyProfilaktycznegoBadaniaUcznia</w:t>
      </w:r>
    </w:p>
    <w:tbl>
      <w:tblPr>
        <w:tblW w:w="0" w:type="auto"/>
        <w:tblLook w:val="04A0" w:firstRow="1" w:lastRow="0" w:firstColumn="1" w:lastColumn="0" w:noHBand="0" w:noVBand="1"/>
      </w:tblPr>
      <w:tblGrid>
        <w:gridCol w:w="5692"/>
        <w:gridCol w:w="1607"/>
        <w:gridCol w:w="1757"/>
      </w:tblGrid>
      <w:tr w:rsidR="563CBB95" w14:paraId="3111DEFD" w14:textId="77777777" w:rsidTr="138DC375">
        <w:tc>
          <w:tcPr>
            <w:tcW w:w="582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1BB8022" w14:textId="2546A693" w:rsidR="563CBB95" w:rsidRDefault="563CBB95" w:rsidP="00FF666A">
            <w:pPr>
              <w:pStyle w:val="Tabelanagwekdolewej"/>
              <w:rPr>
                <w:rFonts w:eastAsia="Arial"/>
              </w:rPr>
            </w:pPr>
            <w:r w:rsidRPr="563CBB95">
              <w:rPr>
                <w:rFonts w:eastAsia="Arial"/>
              </w:rPr>
              <w:t xml:space="preserve">Kod komunikatu / błędu </w:t>
            </w:r>
          </w:p>
        </w:tc>
        <w:tc>
          <w:tcPr>
            <w:tcW w:w="1432"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C2C9C5C" w14:textId="1A206202" w:rsidR="563CBB95" w:rsidRDefault="563CBB95" w:rsidP="00FF666A">
            <w:pPr>
              <w:pStyle w:val="Tabelanagwekdolewej"/>
              <w:rPr>
                <w:rFonts w:eastAsia="Arial"/>
              </w:rPr>
            </w:pPr>
            <w:r w:rsidRPr="563CBB95">
              <w:rPr>
                <w:rFonts w:eastAsia="Arial"/>
              </w:rPr>
              <w:t>Opis słowny</w:t>
            </w:r>
          </w:p>
        </w:tc>
        <w:tc>
          <w:tcPr>
            <w:tcW w:w="1796"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86CF29E" w14:textId="075ECC67" w:rsidR="563CBB95" w:rsidRDefault="563CBB95" w:rsidP="00FF666A">
            <w:pPr>
              <w:pStyle w:val="Tabelanagwekdolewej"/>
              <w:rPr>
                <w:rFonts w:eastAsia="Arial"/>
              </w:rPr>
            </w:pPr>
            <w:r w:rsidRPr="563CBB95">
              <w:rPr>
                <w:rFonts w:eastAsia="Arial"/>
              </w:rPr>
              <w:t>Znaczenie</w:t>
            </w:r>
          </w:p>
        </w:tc>
      </w:tr>
      <w:tr w:rsidR="563CBB95" w14:paraId="25BBBA91" w14:textId="77777777" w:rsidTr="138DC375">
        <w:tc>
          <w:tcPr>
            <w:tcW w:w="5828" w:type="dxa"/>
            <w:tcBorders>
              <w:top w:val="single" w:sz="6" w:space="0" w:color="auto"/>
              <w:left w:val="single" w:sz="6" w:space="0" w:color="auto"/>
              <w:bottom w:val="single" w:sz="6" w:space="0" w:color="auto"/>
              <w:right w:val="single" w:sz="6" w:space="0" w:color="auto"/>
            </w:tcBorders>
          </w:tcPr>
          <w:p w14:paraId="4A3F9F46" w14:textId="62608494" w:rsidR="563CBB95" w:rsidRPr="00313511" w:rsidRDefault="0CF2D63A" w:rsidP="006E2AEE">
            <w:pPr>
              <w:pStyle w:val="tabelanormalny"/>
              <w:rPr>
                <w:rFonts w:eastAsia="Arial"/>
                <w:lang w:val="en-US"/>
              </w:rPr>
            </w:pPr>
            <w:r w:rsidRPr="138DC375">
              <w:rPr>
                <w:rFonts w:eastAsia="Arial"/>
                <w:lang w:val="en-US"/>
              </w:rPr>
              <w:t>urn:csioz:p1:kod:major: Sukces</w:t>
            </w:r>
          </w:p>
          <w:p w14:paraId="75EE87B9" w14:textId="1869C9AB" w:rsidR="563CBB95" w:rsidRDefault="563CBB95" w:rsidP="006E2AEE">
            <w:pPr>
              <w:pStyle w:val="tabelanormalny"/>
              <w:rPr>
                <w:rFonts w:eastAsia="Arial"/>
              </w:rPr>
            </w:pPr>
            <w:r w:rsidRPr="563CBB95">
              <w:rPr>
                <w:rFonts w:eastAsia="Arial"/>
              </w:rPr>
              <w:t>urn:csioz:p1:kod:minor: Sukces</w:t>
            </w:r>
          </w:p>
        </w:tc>
        <w:tc>
          <w:tcPr>
            <w:tcW w:w="1432" w:type="dxa"/>
            <w:tcBorders>
              <w:top w:val="single" w:sz="6" w:space="0" w:color="auto"/>
              <w:left w:val="single" w:sz="6" w:space="0" w:color="auto"/>
              <w:bottom w:val="single" w:sz="6" w:space="0" w:color="auto"/>
              <w:right w:val="single" w:sz="6" w:space="0" w:color="auto"/>
            </w:tcBorders>
          </w:tcPr>
          <w:p w14:paraId="6EA7703F" w14:textId="776C4977" w:rsidR="563CBB95" w:rsidRDefault="563CBB95" w:rsidP="006E2AEE">
            <w:pPr>
              <w:pStyle w:val="tabelanormalny"/>
              <w:rPr>
                <w:rFonts w:eastAsia="Arial"/>
              </w:rPr>
            </w:pPr>
            <w:r w:rsidRPr="563CBB95">
              <w:rPr>
                <w:rFonts w:eastAsia="Arial"/>
              </w:rPr>
              <w:t>Operacja wykonana prawidłowo</w:t>
            </w:r>
          </w:p>
        </w:tc>
        <w:tc>
          <w:tcPr>
            <w:tcW w:w="1796" w:type="dxa"/>
            <w:tcBorders>
              <w:top w:val="single" w:sz="6" w:space="0" w:color="auto"/>
              <w:left w:val="single" w:sz="6" w:space="0" w:color="auto"/>
              <w:bottom w:val="single" w:sz="6" w:space="0" w:color="auto"/>
              <w:right w:val="single" w:sz="6" w:space="0" w:color="auto"/>
            </w:tcBorders>
          </w:tcPr>
          <w:p w14:paraId="13032E70" w14:textId="224556FD" w:rsidR="563CBB95" w:rsidRDefault="563CBB95" w:rsidP="006E2AEE">
            <w:pPr>
              <w:pStyle w:val="tabelanormalny"/>
            </w:pPr>
            <w:r w:rsidRPr="563CBB95">
              <w:rPr>
                <w:rFonts w:eastAsia="Arial"/>
              </w:rPr>
              <w:t xml:space="preserve">Zwrócono potwierdzenie </w:t>
            </w:r>
            <w:r w:rsidRPr="563CBB95">
              <w:t xml:space="preserve"> </w:t>
            </w:r>
          </w:p>
        </w:tc>
      </w:tr>
      <w:tr w:rsidR="563CBB95" w14:paraId="65F10DFC" w14:textId="77777777" w:rsidTr="138DC375">
        <w:tc>
          <w:tcPr>
            <w:tcW w:w="5828" w:type="dxa"/>
            <w:tcBorders>
              <w:top w:val="single" w:sz="6" w:space="0" w:color="auto"/>
              <w:left w:val="single" w:sz="6" w:space="0" w:color="auto"/>
              <w:bottom w:val="single" w:sz="6" w:space="0" w:color="auto"/>
              <w:right w:val="single" w:sz="6" w:space="0" w:color="auto"/>
            </w:tcBorders>
          </w:tcPr>
          <w:p w14:paraId="57B7C0A3" w14:textId="221096FA" w:rsidR="563CBB95" w:rsidRPr="00313511" w:rsidRDefault="0CF2D63A" w:rsidP="006E2AEE">
            <w:pPr>
              <w:pStyle w:val="tabelanormalny"/>
              <w:rPr>
                <w:rFonts w:eastAsia="Arial"/>
                <w:lang w:val="en-US"/>
              </w:rPr>
            </w:pPr>
            <w:r w:rsidRPr="138DC375">
              <w:rPr>
                <w:rFonts w:eastAsia="Arial"/>
                <w:lang w:val="en-US"/>
              </w:rPr>
              <w:t>urn:csioz:p1:kod:major: Sukces</w:t>
            </w:r>
          </w:p>
          <w:p w14:paraId="63CB8CE0" w14:textId="7A9D0DBF" w:rsidR="563CBB95" w:rsidRDefault="563CBB95" w:rsidP="006E2AEE">
            <w:pPr>
              <w:pStyle w:val="tabelanormalny"/>
              <w:rPr>
                <w:rFonts w:eastAsia="Arial"/>
              </w:rPr>
            </w:pPr>
            <w:r w:rsidRPr="563CBB95">
              <w:rPr>
                <w:rFonts w:eastAsia="Arial"/>
              </w:rPr>
              <w:t>urn:csioz:p1:kod:minor: BrakDanych</w:t>
            </w:r>
          </w:p>
          <w:p w14:paraId="098BB1A6" w14:textId="0548176A" w:rsidR="563CBB95"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293D672F" w14:textId="2AE4370A" w:rsidR="563CBB95" w:rsidRDefault="563CBB95" w:rsidP="006E2AEE">
            <w:pPr>
              <w:pStyle w:val="tabelanormalny"/>
              <w:rPr>
                <w:rFonts w:eastAsia="Arial"/>
              </w:rPr>
            </w:pPr>
            <w:r w:rsidRPr="563CBB95">
              <w:rPr>
                <w:rFonts w:eastAsia="Arial"/>
              </w:rPr>
              <w:t xml:space="preserve">Brak dokumentów spełniających </w:t>
            </w:r>
            <w:r w:rsidRPr="563CBB95">
              <w:rPr>
                <w:rFonts w:eastAsia="Arial"/>
              </w:rPr>
              <w:lastRenderedPageBreak/>
              <w:t>kryteria wyszukiwania</w:t>
            </w:r>
          </w:p>
        </w:tc>
        <w:tc>
          <w:tcPr>
            <w:tcW w:w="1796" w:type="dxa"/>
            <w:tcBorders>
              <w:top w:val="single" w:sz="6" w:space="0" w:color="auto"/>
              <w:left w:val="single" w:sz="6" w:space="0" w:color="auto"/>
              <w:bottom w:val="single" w:sz="6" w:space="0" w:color="auto"/>
              <w:right w:val="single" w:sz="6" w:space="0" w:color="auto"/>
            </w:tcBorders>
          </w:tcPr>
          <w:p w14:paraId="04755354" w14:textId="1089EFF3" w:rsidR="563CBB95" w:rsidRDefault="563CBB95" w:rsidP="006E2AEE">
            <w:pPr>
              <w:pStyle w:val="tabelanormalny"/>
              <w:rPr>
                <w:rFonts w:eastAsia="Arial"/>
              </w:rPr>
            </w:pPr>
            <w:r w:rsidRPr="563CBB95">
              <w:rPr>
                <w:rFonts w:eastAsia="Arial"/>
              </w:rPr>
              <w:lastRenderedPageBreak/>
              <w:t xml:space="preserve">Wynik operacji w przypadku prawidłowego przebiegu i </w:t>
            </w:r>
            <w:r w:rsidRPr="563CBB95">
              <w:rPr>
                <w:rFonts w:eastAsia="Arial"/>
              </w:rPr>
              <w:lastRenderedPageBreak/>
              <w:t>braku danych w odpowiedzi spełniających kryteria żądania</w:t>
            </w:r>
          </w:p>
        </w:tc>
      </w:tr>
      <w:tr w:rsidR="563CBB95" w14:paraId="1A526A82" w14:textId="77777777" w:rsidTr="138DC375">
        <w:tc>
          <w:tcPr>
            <w:tcW w:w="5828" w:type="dxa"/>
            <w:tcBorders>
              <w:top w:val="single" w:sz="6" w:space="0" w:color="auto"/>
              <w:left w:val="single" w:sz="6" w:space="0" w:color="auto"/>
              <w:bottom w:val="single" w:sz="6" w:space="0" w:color="auto"/>
              <w:right w:val="single" w:sz="6" w:space="0" w:color="auto"/>
            </w:tcBorders>
          </w:tcPr>
          <w:p w14:paraId="7F96E187" w14:textId="4E588D9D" w:rsidR="563CBB95" w:rsidRPr="00313511" w:rsidRDefault="0CF2D63A" w:rsidP="006E2AEE">
            <w:pPr>
              <w:pStyle w:val="tabelanormalny"/>
              <w:rPr>
                <w:rFonts w:eastAsia="Arial"/>
                <w:lang w:val="en-US"/>
              </w:rPr>
            </w:pPr>
            <w:r w:rsidRPr="138DC375">
              <w:rPr>
                <w:rFonts w:eastAsia="Arial"/>
                <w:lang w:val="en-US"/>
              </w:rPr>
              <w:t>urn:csioz:p1:kod:major: Blad</w:t>
            </w:r>
          </w:p>
          <w:p w14:paraId="212B804D" w14:textId="017EF9AC" w:rsidR="563CBB95" w:rsidRPr="00AF6A24" w:rsidRDefault="563CBB95" w:rsidP="006E2AEE">
            <w:pPr>
              <w:pStyle w:val="tabelanormalny"/>
              <w:rPr>
                <w:rFonts w:eastAsia="Arial"/>
              </w:rPr>
            </w:pPr>
            <w:r w:rsidRPr="00AF6A24">
              <w:rPr>
                <w:rFonts w:eastAsia="Arial"/>
              </w:rPr>
              <w:t>urn:csioz:p1:kod:minor: BrakDanychUcznia</w:t>
            </w:r>
          </w:p>
          <w:p w14:paraId="0F7C5A5A" w14:textId="0C9DBCE1" w:rsidR="563CBB95" w:rsidRPr="00AF6A24"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402C1D1C" w14:textId="58DB3A9A" w:rsidR="563CBB95" w:rsidRPr="00AF6A24" w:rsidRDefault="563CBB95" w:rsidP="006E2AEE">
            <w:pPr>
              <w:pStyle w:val="tabelanormalny"/>
              <w:rPr>
                <w:rFonts w:eastAsia="Arial"/>
              </w:rPr>
            </w:pPr>
            <w:r w:rsidRPr="00AF6A24">
              <w:rPr>
                <w:rFonts w:eastAsia="Arial"/>
              </w:rPr>
              <w:t>Brak danych ucznia</w:t>
            </w:r>
          </w:p>
          <w:p w14:paraId="25E0FEA8" w14:textId="19845454" w:rsidR="563CBB95" w:rsidRPr="00AF6A24" w:rsidRDefault="563CBB95" w:rsidP="006E2AEE">
            <w:pPr>
              <w:pStyle w:val="tabelanormalny"/>
              <w:rPr>
                <w:rFonts w:eastAsia="Arial"/>
              </w:rPr>
            </w:pPr>
          </w:p>
        </w:tc>
        <w:tc>
          <w:tcPr>
            <w:tcW w:w="1796" w:type="dxa"/>
            <w:tcBorders>
              <w:top w:val="single" w:sz="6" w:space="0" w:color="auto"/>
              <w:left w:val="single" w:sz="6" w:space="0" w:color="auto"/>
              <w:bottom w:val="single" w:sz="6" w:space="0" w:color="auto"/>
              <w:right w:val="single" w:sz="6" w:space="0" w:color="auto"/>
            </w:tcBorders>
          </w:tcPr>
          <w:p w14:paraId="22472558" w14:textId="5D1B184F" w:rsidR="563CBB95" w:rsidRPr="00AF6A24" w:rsidRDefault="563CBB95" w:rsidP="006E2AEE">
            <w:pPr>
              <w:pStyle w:val="tabelanormalny"/>
              <w:rPr>
                <w:rFonts w:eastAsia="Arial"/>
              </w:rPr>
            </w:pPr>
            <w:r w:rsidRPr="00AF6A24">
              <w:rPr>
                <w:rFonts w:eastAsia="Arial"/>
              </w:rPr>
              <w:t>Wynik operacji w przypadku nieprzekazania w żądaniu danych ucznia</w:t>
            </w:r>
          </w:p>
        </w:tc>
      </w:tr>
      <w:tr w:rsidR="563CBB95" w14:paraId="7906C6C8" w14:textId="77777777" w:rsidTr="138DC375">
        <w:tc>
          <w:tcPr>
            <w:tcW w:w="5828" w:type="dxa"/>
            <w:tcBorders>
              <w:top w:val="single" w:sz="6" w:space="0" w:color="auto"/>
              <w:left w:val="single" w:sz="6" w:space="0" w:color="auto"/>
              <w:bottom w:val="single" w:sz="6" w:space="0" w:color="auto"/>
              <w:right w:val="single" w:sz="6" w:space="0" w:color="auto"/>
            </w:tcBorders>
          </w:tcPr>
          <w:p w14:paraId="00457451" w14:textId="4E588D9D" w:rsidR="563CBB95" w:rsidRPr="00313511" w:rsidRDefault="0CF2D63A" w:rsidP="006E2AEE">
            <w:pPr>
              <w:pStyle w:val="tabelanormalny"/>
              <w:rPr>
                <w:rFonts w:eastAsia="Arial"/>
                <w:lang w:val="en-US"/>
              </w:rPr>
            </w:pPr>
            <w:r w:rsidRPr="138DC375">
              <w:rPr>
                <w:rFonts w:eastAsia="Arial"/>
                <w:lang w:val="en-US"/>
              </w:rPr>
              <w:t>urn:csioz:p1:kod:major: Blad</w:t>
            </w:r>
          </w:p>
          <w:p w14:paraId="53274937" w14:textId="4A581D9F" w:rsidR="563CBB95" w:rsidRPr="00AF6A24" w:rsidRDefault="563CBB95" w:rsidP="006E2AEE">
            <w:pPr>
              <w:pStyle w:val="tabelanormalny"/>
              <w:rPr>
                <w:rFonts w:eastAsia="Arial"/>
              </w:rPr>
            </w:pPr>
            <w:r w:rsidRPr="00AF6A24">
              <w:rPr>
                <w:rFonts w:eastAsia="Arial"/>
              </w:rPr>
              <w:t>urn:csioz:p1:kod:minor: NieznanyStatusDokumentu</w:t>
            </w:r>
          </w:p>
        </w:tc>
        <w:tc>
          <w:tcPr>
            <w:tcW w:w="1432" w:type="dxa"/>
            <w:tcBorders>
              <w:top w:val="single" w:sz="6" w:space="0" w:color="auto"/>
              <w:left w:val="single" w:sz="6" w:space="0" w:color="auto"/>
              <w:bottom w:val="single" w:sz="6" w:space="0" w:color="auto"/>
              <w:right w:val="single" w:sz="6" w:space="0" w:color="auto"/>
            </w:tcBorders>
          </w:tcPr>
          <w:p w14:paraId="4AF99370" w14:textId="40DA9057" w:rsidR="563CBB95" w:rsidRPr="00AF6A24" w:rsidRDefault="563CBB95" w:rsidP="006E2AEE">
            <w:pPr>
              <w:pStyle w:val="tabelanormalny"/>
              <w:rPr>
                <w:rFonts w:eastAsia="Arial"/>
              </w:rPr>
            </w:pPr>
            <w:r w:rsidRPr="00AF6A24">
              <w:rPr>
                <w:rFonts w:eastAsia="Arial"/>
              </w:rPr>
              <w:t>Nieznany status dokumentu</w:t>
            </w:r>
          </w:p>
        </w:tc>
        <w:tc>
          <w:tcPr>
            <w:tcW w:w="1796" w:type="dxa"/>
            <w:tcBorders>
              <w:top w:val="single" w:sz="6" w:space="0" w:color="auto"/>
              <w:left w:val="single" w:sz="6" w:space="0" w:color="auto"/>
              <w:bottom w:val="single" w:sz="6" w:space="0" w:color="auto"/>
              <w:right w:val="single" w:sz="6" w:space="0" w:color="auto"/>
            </w:tcBorders>
          </w:tcPr>
          <w:p w14:paraId="31F4AEF9" w14:textId="5807FEF1" w:rsidR="563CBB95" w:rsidRPr="00AF6A24" w:rsidRDefault="563CBB95" w:rsidP="006E2AEE">
            <w:pPr>
              <w:pStyle w:val="tabelanormalny"/>
              <w:rPr>
                <w:rFonts w:eastAsia="Arial"/>
              </w:rPr>
            </w:pPr>
            <w:r w:rsidRPr="00AF6A24">
              <w:rPr>
                <w:rFonts w:eastAsia="Arial"/>
              </w:rPr>
              <w:t>Błąd w wyniku przekazania w żądaniu statusu dokumentu niewystępującego w enum</w:t>
            </w:r>
          </w:p>
        </w:tc>
      </w:tr>
      <w:tr w:rsidR="563CBB95" w14:paraId="261B53C8" w14:textId="77777777" w:rsidTr="138DC375">
        <w:tc>
          <w:tcPr>
            <w:tcW w:w="5828" w:type="dxa"/>
            <w:tcBorders>
              <w:top w:val="single" w:sz="6" w:space="0" w:color="auto"/>
              <w:left w:val="single" w:sz="6" w:space="0" w:color="auto"/>
              <w:bottom w:val="single" w:sz="6" w:space="0" w:color="auto"/>
              <w:right w:val="single" w:sz="6" w:space="0" w:color="auto"/>
            </w:tcBorders>
          </w:tcPr>
          <w:p w14:paraId="3D04006D" w14:textId="4BC1741F" w:rsidR="563CBB95" w:rsidRPr="00313511" w:rsidRDefault="0CF2D63A" w:rsidP="006E2AEE">
            <w:pPr>
              <w:pStyle w:val="tabelanormalny"/>
              <w:rPr>
                <w:rFonts w:eastAsia="Arial"/>
                <w:lang w:val="en-US"/>
              </w:rPr>
            </w:pPr>
            <w:r w:rsidRPr="138DC375">
              <w:rPr>
                <w:rFonts w:eastAsia="Arial"/>
                <w:lang w:val="en-US"/>
              </w:rPr>
              <w:t>urn:csioz:p1:kod:major: Blad</w:t>
            </w:r>
          </w:p>
          <w:p w14:paraId="5804301A" w14:textId="575B9FFA" w:rsidR="563CBB95" w:rsidRPr="00AF6A24" w:rsidRDefault="563CBB95" w:rsidP="006E2AEE">
            <w:pPr>
              <w:pStyle w:val="tabelanormalny"/>
              <w:rPr>
                <w:rFonts w:eastAsia="Arial"/>
              </w:rPr>
            </w:pPr>
            <w:r w:rsidRPr="00AF6A24">
              <w:rPr>
                <w:rFonts w:eastAsia="Arial"/>
              </w:rPr>
              <w:t>urn:csioz:p1:kod:minor: DataWczesniejszaNizDataSystemowa</w:t>
            </w:r>
          </w:p>
        </w:tc>
        <w:tc>
          <w:tcPr>
            <w:tcW w:w="1432" w:type="dxa"/>
            <w:tcBorders>
              <w:top w:val="single" w:sz="6" w:space="0" w:color="auto"/>
              <w:left w:val="single" w:sz="6" w:space="0" w:color="auto"/>
              <w:bottom w:val="single" w:sz="6" w:space="0" w:color="auto"/>
              <w:right w:val="single" w:sz="6" w:space="0" w:color="auto"/>
            </w:tcBorders>
          </w:tcPr>
          <w:p w14:paraId="4F7C644D" w14:textId="41E33B00" w:rsidR="563CBB95" w:rsidRPr="00AF6A24" w:rsidRDefault="563CBB95" w:rsidP="006E2AEE">
            <w:pPr>
              <w:pStyle w:val="tabelanormalny"/>
              <w:rPr>
                <w:rFonts w:eastAsia="Arial"/>
              </w:rPr>
            </w:pPr>
            <w:r w:rsidRPr="00AF6A24">
              <w:rPr>
                <w:rFonts w:eastAsia="Arial"/>
              </w:rPr>
              <w:t>Data wcześniejsza niż data systemowa (nie może być użyta data przyszła)</w:t>
            </w:r>
          </w:p>
        </w:tc>
        <w:tc>
          <w:tcPr>
            <w:tcW w:w="1796" w:type="dxa"/>
            <w:tcBorders>
              <w:top w:val="single" w:sz="6" w:space="0" w:color="auto"/>
              <w:left w:val="single" w:sz="6" w:space="0" w:color="auto"/>
              <w:bottom w:val="single" w:sz="6" w:space="0" w:color="auto"/>
              <w:right w:val="single" w:sz="6" w:space="0" w:color="auto"/>
            </w:tcBorders>
          </w:tcPr>
          <w:p w14:paraId="3FF9EDB8" w14:textId="650A5D84" w:rsidR="563CBB95" w:rsidRPr="00AF6A24" w:rsidRDefault="563CBB95" w:rsidP="006E2AEE">
            <w:pPr>
              <w:pStyle w:val="tabelanormalny"/>
              <w:rPr>
                <w:rFonts w:eastAsia="Arial"/>
              </w:rPr>
            </w:pPr>
            <w:r w:rsidRPr="00AF6A24">
              <w:rPr>
                <w:rFonts w:eastAsia="Arial"/>
              </w:rPr>
              <w:t>Błąd w przypadku przekazania w kryteriach wyszukiwania "daty od" lub "daty do", która jest wcześniejsza niż data systemowa</w:t>
            </w:r>
          </w:p>
        </w:tc>
      </w:tr>
      <w:tr w:rsidR="563CBB95" w14:paraId="52620BDF" w14:textId="77777777" w:rsidTr="138DC375">
        <w:tc>
          <w:tcPr>
            <w:tcW w:w="5828" w:type="dxa"/>
            <w:tcBorders>
              <w:top w:val="single" w:sz="6" w:space="0" w:color="auto"/>
              <w:left w:val="single" w:sz="6" w:space="0" w:color="auto"/>
              <w:bottom w:val="single" w:sz="6" w:space="0" w:color="auto"/>
              <w:right w:val="single" w:sz="6" w:space="0" w:color="auto"/>
            </w:tcBorders>
          </w:tcPr>
          <w:p w14:paraId="0019593B" w14:textId="4BC1741F" w:rsidR="563CBB95" w:rsidRPr="00313511" w:rsidRDefault="0CF2D63A" w:rsidP="006E2AEE">
            <w:pPr>
              <w:pStyle w:val="tabelanormalny"/>
              <w:rPr>
                <w:rFonts w:eastAsia="Arial"/>
                <w:lang w:val="en-US"/>
              </w:rPr>
            </w:pPr>
            <w:r w:rsidRPr="138DC375">
              <w:rPr>
                <w:rFonts w:eastAsia="Arial"/>
                <w:lang w:val="en-US"/>
              </w:rPr>
              <w:t>urn:csioz:p1:kod:major: Blad</w:t>
            </w:r>
          </w:p>
          <w:p w14:paraId="7B0FE838" w14:textId="4C660FDD" w:rsidR="563CBB95" w:rsidRPr="00AF6A24" w:rsidRDefault="563CBB95" w:rsidP="006E2AEE">
            <w:pPr>
              <w:pStyle w:val="tabelanormalny"/>
              <w:rPr>
                <w:rFonts w:eastAsia="Arial"/>
              </w:rPr>
            </w:pPr>
            <w:r w:rsidRPr="00AF6A24">
              <w:rPr>
                <w:rFonts w:eastAsia="Arial"/>
              </w:rPr>
              <w:t>urn:csioz:p1:kod:minor: DataDoNieMozeBycWczesniejszaNizDataOd</w:t>
            </w:r>
          </w:p>
        </w:tc>
        <w:tc>
          <w:tcPr>
            <w:tcW w:w="1432" w:type="dxa"/>
            <w:tcBorders>
              <w:top w:val="single" w:sz="6" w:space="0" w:color="auto"/>
              <w:left w:val="single" w:sz="6" w:space="0" w:color="auto"/>
              <w:bottom w:val="single" w:sz="6" w:space="0" w:color="auto"/>
              <w:right w:val="single" w:sz="6" w:space="0" w:color="auto"/>
            </w:tcBorders>
          </w:tcPr>
          <w:p w14:paraId="2E50DC62" w14:textId="476B3969" w:rsidR="563CBB95" w:rsidRPr="00AF6A24" w:rsidRDefault="563CBB95" w:rsidP="006E2AEE">
            <w:pPr>
              <w:pStyle w:val="tabelanormalny"/>
              <w:rPr>
                <w:rFonts w:eastAsia="Arial"/>
              </w:rPr>
            </w:pPr>
            <w:r w:rsidRPr="00AF6A24">
              <w:rPr>
                <w:rFonts w:eastAsia="Arial"/>
              </w:rPr>
              <w:t>Data do nie może być wcześniejsza niż data od</w:t>
            </w:r>
          </w:p>
          <w:p w14:paraId="3365E320" w14:textId="41561736" w:rsidR="563CBB95" w:rsidRPr="00AF6A24" w:rsidRDefault="563CBB95" w:rsidP="006E2AEE">
            <w:pPr>
              <w:pStyle w:val="tabelanormalny"/>
              <w:rPr>
                <w:rFonts w:eastAsia="Arial"/>
              </w:rPr>
            </w:pPr>
          </w:p>
          <w:p w14:paraId="56CBEAB1" w14:textId="2FC94FC8" w:rsidR="563CBB95" w:rsidRPr="00AF6A24" w:rsidRDefault="563CBB95" w:rsidP="006E2AEE">
            <w:pPr>
              <w:pStyle w:val="tabelanormalny"/>
              <w:rPr>
                <w:rFonts w:eastAsia="Arial"/>
              </w:rPr>
            </w:pPr>
          </w:p>
          <w:p w14:paraId="5205C6E9" w14:textId="16971BE0" w:rsidR="563CBB95" w:rsidRPr="00AF6A24" w:rsidRDefault="563CBB95" w:rsidP="006E2AEE">
            <w:pPr>
              <w:pStyle w:val="tabelanormalny"/>
              <w:rPr>
                <w:rFonts w:eastAsia="Arial"/>
              </w:rPr>
            </w:pPr>
          </w:p>
        </w:tc>
        <w:tc>
          <w:tcPr>
            <w:tcW w:w="1796" w:type="dxa"/>
            <w:tcBorders>
              <w:top w:val="single" w:sz="6" w:space="0" w:color="auto"/>
              <w:left w:val="single" w:sz="6" w:space="0" w:color="auto"/>
              <w:bottom w:val="single" w:sz="6" w:space="0" w:color="auto"/>
              <w:right w:val="single" w:sz="6" w:space="0" w:color="auto"/>
            </w:tcBorders>
          </w:tcPr>
          <w:p w14:paraId="38FC6D6E" w14:textId="0141B3D5" w:rsidR="563CBB95" w:rsidRPr="00AF6A24" w:rsidRDefault="563CBB95" w:rsidP="006E2AEE">
            <w:pPr>
              <w:pStyle w:val="tabelanormalny"/>
              <w:rPr>
                <w:rFonts w:eastAsia="Arial"/>
              </w:rPr>
            </w:pPr>
            <w:r w:rsidRPr="00AF6A24">
              <w:rPr>
                <w:rFonts w:eastAsia="Arial"/>
              </w:rPr>
              <w:t>Błąd w przypadku przekazania w kryteriach wyszukiwania "daty do" wcześniejszej niż "daty od"</w:t>
            </w:r>
          </w:p>
          <w:p w14:paraId="66C594AA" w14:textId="2054145E" w:rsidR="563CBB95" w:rsidRPr="00AF6A24" w:rsidRDefault="563CBB95" w:rsidP="006E2AEE">
            <w:pPr>
              <w:pStyle w:val="tabelanormalny"/>
              <w:rPr>
                <w:rFonts w:eastAsia="Arial"/>
              </w:rPr>
            </w:pPr>
          </w:p>
        </w:tc>
      </w:tr>
      <w:tr w:rsidR="563CBB95" w14:paraId="6BB4C331" w14:textId="77777777" w:rsidTr="138DC375">
        <w:tc>
          <w:tcPr>
            <w:tcW w:w="5828" w:type="dxa"/>
            <w:tcBorders>
              <w:top w:val="single" w:sz="6" w:space="0" w:color="auto"/>
              <w:left w:val="single" w:sz="6" w:space="0" w:color="auto"/>
              <w:bottom w:val="single" w:sz="6" w:space="0" w:color="auto"/>
              <w:right w:val="single" w:sz="6" w:space="0" w:color="auto"/>
            </w:tcBorders>
          </w:tcPr>
          <w:p w14:paraId="632F5325" w14:textId="1FAC5F50" w:rsidR="563CBB95" w:rsidRPr="00313511" w:rsidRDefault="0CF2D63A" w:rsidP="006E2AEE">
            <w:pPr>
              <w:pStyle w:val="tabelanormalny"/>
              <w:rPr>
                <w:rFonts w:eastAsia="Arial"/>
                <w:lang w:val="en-US"/>
              </w:rPr>
            </w:pPr>
            <w:r w:rsidRPr="138DC375">
              <w:rPr>
                <w:rFonts w:eastAsia="Arial"/>
                <w:lang w:val="en-US"/>
              </w:rPr>
              <w:lastRenderedPageBreak/>
              <w:t>urn:csioz:p1:kod:major: Blad</w:t>
            </w:r>
          </w:p>
          <w:p w14:paraId="3F1F8A59" w14:textId="59D217D3" w:rsidR="563CBB95" w:rsidRPr="00AF6A24" w:rsidRDefault="563CBB95" w:rsidP="006E2AEE">
            <w:pPr>
              <w:pStyle w:val="tabelanormalny"/>
              <w:rPr>
                <w:rFonts w:eastAsia="Arial"/>
              </w:rPr>
            </w:pPr>
            <w:r w:rsidRPr="00AF6A24">
              <w:rPr>
                <w:rFonts w:eastAsia="Arial"/>
              </w:rPr>
              <w:t>urn:csioz:p1:kod:minor: NiepoprawneParametryStronicowaniaRozmiarStrony</w:t>
            </w:r>
          </w:p>
          <w:p w14:paraId="1ACD4360" w14:textId="684DFF20" w:rsidR="563CBB95" w:rsidRPr="00AF6A24"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1648E7BC" w14:textId="599780D8" w:rsidR="563CBB95" w:rsidRPr="00AF6A24" w:rsidRDefault="563CBB95" w:rsidP="006E2AEE">
            <w:pPr>
              <w:pStyle w:val="tabelanormalny"/>
              <w:rPr>
                <w:rFonts w:eastAsia="Arial"/>
              </w:rPr>
            </w:pPr>
            <w:r w:rsidRPr="00AF6A24">
              <w:rPr>
                <w:rFonts w:eastAsia="Arial"/>
              </w:rPr>
              <w:t>Podano zbyt duży rozmiar strony w parametrach stronicowania</w:t>
            </w:r>
          </w:p>
        </w:tc>
        <w:tc>
          <w:tcPr>
            <w:tcW w:w="1796" w:type="dxa"/>
            <w:tcBorders>
              <w:top w:val="single" w:sz="6" w:space="0" w:color="auto"/>
              <w:left w:val="single" w:sz="6" w:space="0" w:color="auto"/>
              <w:bottom w:val="single" w:sz="6" w:space="0" w:color="auto"/>
              <w:right w:val="single" w:sz="6" w:space="0" w:color="auto"/>
            </w:tcBorders>
          </w:tcPr>
          <w:p w14:paraId="5965D904" w14:textId="61D3BAC3" w:rsidR="563CBB95" w:rsidRPr="00AF6A24" w:rsidRDefault="563CBB95" w:rsidP="006E2AEE">
            <w:pPr>
              <w:pStyle w:val="tabelanormalny"/>
              <w:rPr>
                <w:rFonts w:eastAsia="Arial"/>
              </w:rPr>
            </w:pPr>
            <w:r w:rsidRPr="00AF6A24">
              <w:rPr>
                <w:rFonts w:eastAsia="Arial"/>
              </w:rPr>
              <w:t>Błąd w wyniku podania zbyt dużego rozmiaru strony w parametrach stronicowania</w:t>
            </w:r>
          </w:p>
        </w:tc>
      </w:tr>
      <w:tr w:rsidR="563CBB95" w14:paraId="345C1376" w14:textId="77777777" w:rsidTr="138DC375">
        <w:tc>
          <w:tcPr>
            <w:tcW w:w="5828" w:type="dxa"/>
            <w:tcBorders>
              <w:top w:val="single" w:sz="6" w:space="0" w:color="auto"/>
              <w:left w:val="single" w:sz="6" w:space="0" w:color="auto"/>
              <w:bottom w:val="single" w:sz="6" w:space="0" w:color="auto"/>
              <w:right w:val="single" w:sz="6" w:space="0" w:color="auto"/>
            </w:tcBorders>
          </w:tcPr>
          <w:p w14:paraId="1FE8F38E" w14:textId="1FAC5F50" w:rsidR="563CBB95" w:rsidRPr="00313511" w:rsidRDefault="0CF2D63A" w:rsidP="006E2AEE">
            <w:pPr>
              <w:pStyle w:val="tabelanormalny"/>
              <w:rPr>
                <w:rFonts w:eastAsia="Arial"/>
                <w:lang w:val="en-US"/>
              </w:rPr>
            </w:pPr>
            <w:r w:rsidRPr="138DC375">
              <w:rPr>
                <w:rFonts w:eastAsia="Arial"/>
                <w:lang w:val="en-US"/>
              </w:rPr>
              <w:t>urn:csioz:p1:kod:major: Blad</w:t>
            </w:r>
          </w:p>
          <w:p w14:paraId="699E0C70" w14:textId="29AB6F38" w:rsidR="563CBB95" w:rsidRPr="00AF6A24" w:rsidRDefault="563CBB95" w:rsidP="006E2AEE">
            <w:pPr>
              <w:pStyle w:val="tabelanormalny"/>
              <w:rPr>
                <w:rFonts w:eastAsia="Arial"/>
              </w:rPr>
            </w:pPr>
            <w:r w:rsidRPr="00AF6A24">
              <w:rPr>
                <w:rFonts w:eastAsia="Arial"/>
              </w:rPr>
              <w:t>urn:csioz:p1:kod:minor: NiepoprawneParametryStronicowaniaKierunekSortowania</w:t>
            </w:r>
          </w:p>
          <w:p w14:paraId="01A939F2" w14:textId="684B105D" w:rsidR="563CBB95" w:rsidRPr="00AF6A24"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380E5A48" w14:textId="71F17936" w:rsidR="563CBB95" w:rsidRPr="00AF6A24" w:rsidRDefault="563CBB95" w:rsidP="006E2AEE">
            <w:pPr>
              <w:pStyle w:val="tabelanormalny"/>
              <w:rPr>
                <w:rFonts w:eastAsia="Arial"/>
              </w:rPr>
            </w:pPr>
            <w:r w:rsidRPr="00AF6A24">
              <w:rPr>
                <w:rFonts w:eastAsia="Arial"/>
              </w:rPr>
              <w:t>Podano niepoprawny kierunek sortowania w parametrach stronicowania</w:t>
            </w:r>
          </w:p>
        </w:tc>
        <w:tc>
          <w:tcPr>
            <w:tcW w:w="1796" w:type="dxa"/>
            <w:tcBorders>
              <w:top w:val="single" w:sz="6" w:space="0" w:color="auto"/>
              <w:left w:val="single" w:sz="6" w:space="0" w:color="auto"/>
              <w:bottom w:val="single" w:sz="6" w:space="0" w:color="auto"/>
              <w:right w:val="single" w:sz="6" w:space="0" w:color="auto"/>
            </w:tcBorders>
          </w:tcPr>
          <w:p w14:paraId="28E9726B" w14:textId="43132DC8" w:rsidR="563CBB95" w:rsidRPr="00AF6A24" w:rsidRDefault="563CBB95" w:rsidP="006E2AEE">
            <w:pPr>
              <w:pStyle w:val="tabelanormalny"/>
              <w:rPr>
                <w:rFonts w:eastAsia="Arial"/>
              </w:rPr>
            </w:pPr>
            <w:r w:rsidRPr="00AF6A24">
              <w:rPr>
                <w:rFonts w:eastAsia="Arial"/>
              </w:rPr>
              <w:t>Błąd w wyniku podania niepoprawnego kierunku w parametrach stronicowania</w:t>
            </w:r>
          </w:p>
        </w:tc>
      </w:tr>
      <w:tr w:rsidR="563CBB95" w14:paraId="084573AF" w14:textId="77777777" w:rsidTr="138DC375">
        <w:tc>
          <w:tcPr>
            <w:tcW w:w="5828" w:type="dxa"/>
            <w:tcBorders>
              <w:top w:val="single" w:sz="6" w:space="0" w:color="auto"/>
              <w:left w:val="single" w:sz="6" w:space="0" w:color="auto"/>
              <w:bottom w:val="single" w:sz="6" w:space="0" w:color="auto"/>
              <w:right w:val="single" w:sz="6" w:space="0" w:color="auto"/>
            </w:tcBorders>
          </w:tcPr>
          <w:p w14:paraId="3FBE7608" w14:textId="2BEFD2AE" w:rsidR="563CBB95"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157AEE79" w14:textId="10FC508A" w:rsidR="563CBB95" w:rsidRDefault="563CBB95" w:rsidP="006E2AEE">
            <w:pPr>
              <w:pStyle w:val="tabelanormalny"/>
              <w:rPr>
                <w:rFonts w:eastAsia="Arial"/>
              </w:rPr>
            </w:pPr>
          </w:p>
        </w:tc>
        <w:tc>
          <w:tcPr>
            <w:tcW w:w="1796" w:type="dxa"/>
            <w:tcBorders>
              <w:top w:val="single" w:sz="6" w:space="0" w:color="auto"/>
              <w:left w:val="single" w:sz="6" w:space="0" w:color="auto"/>
              <w:bottom w:val="single" w:sz="6" w:space="0" w:color="auto"/>
              <w:right w:val="single" w:sz="6" w:space="0" w:color="auto"/>
            </w:tcBorders>
          </w:tcPr>
          <w:p w14:paraId="5FCF5F16" w14:textId="7C7FD40E" w:rsidR="563CBB95" w:rsidRDefault="563CBB95" w:rsidP="006E2AEE">
            <w:pPr>
              <w:pStyle w:val="tabelanormalny"/>
              <w:rPr>
                <w:rFonts w:eastAsia="Arial"/>
              </w:rPr>
            </w:pPr>
          </w:p>
        </w:tc>
      </w:tr>
      <w:tr w:rsidR="563CBB95" w14:paraId="66C21DB2" w14:textId="77777777" w:rsidTr="138DC375">
        <w:tc>
          <w:tcPr>
            <w:tcW w:w="5828" w:type="dxa"/>
            <w:tcBorders>
              <w:top w:val="single" w:sz="6" w:space="0" w:color="auto"/>
              <w:left w:val="single" w:sz="6" w:space="0" w:color="auto"/>
              <w:bottom w:val="single" w:sz="6" w:space="0" w:color="auto"/>
              <w:right w:val="single" w:sz="6" w:space="0" w:color="auto"/>
            </w:tcBorders>
          </w:tcPr>
          <w:p w14:paraId="0BD0E54D" w14:textId="1FAC5F50" w:rsidR="563CBB95" w:rsidRPr="00313511" w:rsidRDefault="0CF2D63A" w:rsidP="006E2AEE">
            <w:pPr>
              <w:pStyle w:val="tabelanormalny"/>
              <w:rPr>
                <w:rFonts w:eastAsia="Arial"/>
                <w:lang w:val="en-US"/>
              </w:rPr>
            </w:pPr>
            <w:r w:rsidRPr="138DC375">
              <w:rPr>
                <w:rFonts w:eastAsia="Arial"/>
                <w:lang w:val="en-US"/>
              </w:rPr>
              <w:t>urn:csioz:p1:kod:major: Blad</w:t>
            </w:r>
          </w:p>
          <w:p w14:paraId="3CEED13D" w14:textId="1622E46E" w:rsidR="563CBB95" w:rsidRPr="00AF6A24" w:rsidRDefault="563CBB95" w:rsidP="006E2AEE">
            <w:pPr>
              <w:pStyle w:val="tabelanormalny"/>
              <w:rPr>
                <w:rFonts w:eastAsia="Arial"/>
              </w:rPr>
            </w:pPr>
            <w:r w:rsidRPr="00AF6A24">
              <w:rPr>
                <w:rFonts w:eastAsia="Arial"/>
              </w:rPr>
              <w:t>urn:csioz:p1:kod:minor: NiezgodnoscIdetyfikatoraDokumentuZIdentyfikatoremKontekstu</w:t>
            </w:r>
          </w:p>
          <w:p w14:paraId="52FBFDFB" w14:textId="4125A314" w:rsidR="563CBB95" w:rsidRPr="00AF6A24"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62EDA771" w14:textId="22E0C6FB" w:rsidR="563CBB95" w:rsidRPr="00AF6A24" w:rsidRDefault="563CBB95" w:rsidP="006E2AEE">
            <w:pPr>
              <w:pStyle w:val="tabelanormalny"/>
              <w:rPr>
                <w:rFonts w:eastAsia="Arial"/>
              </w:rPr>
            </w:pPr>
            <w:r w:rsidRPr="00AF6A24">
              <w:rPr>
                <w:rFonts w:eastAsia="Arial"/>
              </w:rPr>
              <w:t>Id użytkownika z kontekstu wywołania jest niezgodny z id przypisanym do dokumentu</w:t>
            </w:r>
          </w:p>
        </w:tc>
        <w:tc>
          <w:tcPr>
            <w:tcW w:w="1796" w:type="dxa"/>
            <w:tcBorders>
              <w:top w:val="single" w:sz="6" w:space="0" w:color="auto"/>
              <w:left w:val="single" w:sz="6" w:space="0" w:color="auto"/>
              <w:bottom w:val="single" w:sz="6" w:space="0" w:color="auto"/>
              <w:right w:val="single" w:sz="6" w:space="0" w:color="auto"/>
            </w:tcBorders>
          </w:tcPr>
          <w:p w14:paraId="35F04CCE" w14:textId="707184AF" w:rsidR="563CBB95" w:rsidRPr="00AF6A24" w:rsidRDefault="563CBB95" w:rsidP="006E2AEE">
            <w:pPr>
              <w:pStyle w:val="tabelanormalny"/>
              <w:rPr>
                <w:rFonts w:eastAsia="Arial"/>
              </w:rPr>
            </w:pPr>
            <w:r w:rsidRPr="00AF6A24">
              <w:rPr>
                <w:rFonts w:eastAsia="Arial"/>
              </w:rPr>
              <w:t>Błąd w wyniku niezgodności identyfikatora dokumentu z identyfikatorem z kontekstu wywołującego usługę</w:t>
            </w:r>
          </w:p>
        </w:tc>
      </w:tr>
      <w:tr w:rsidR="563CBB95" w14:paraId="1777EDAA" w14:textId="77777777" w:rsidTr="138DC375">
        <w:tc>
          <w:tcPr>
            <w:tcW w:w="5828" w:type="dxa"/>
            <w:tcBorders>
              <w:top w:val="single" w:sz="6" w:space="0" w:color="auto"/>
              <w:left w:val="single" w:sz="6" w:space="0" w:color="auto"/>
              <w:bottom w:val="single" w:sz="6" w:space="0" w:color="auto"/>
              <w:right w:val="single" w:sz="6" w:space="0" w:color="auto"/>
            </w:tcBorders>
          </w:tcPr>
          <w:p w14:paraId="35E57182" w14:textId="6499E164" w:rsidR="563CBB95" w:rsidRPr="00313511" w:rsidRDefault="0CF2D63A" w:rsidP="006E2AEE">
            <w:pPr>
              <w:pStyle w:val="tabelanormalny"/>
              <w:rPr>
                <w:rFonts w:eastAsia="Arial"/>
                <w:lang w:val="en-US"/>
              </w:rPr>
            </w:pPr>
            <w:r w:rsidRPr="138DC375">
              <w:rPr>
                <w:rFonts w:eastAsia="Arial"/>
                <w:lang w:val="en-US"/>
              </w:rPr>
              <w:t>urn:csioz:p1:kod:major: Blad</w:t>
            </w:r>
          </w:p>
          <w:p w14:paraId="0D17185E" w14:textId="5984B281" w:rsidR="563CBB95" w:rsidRDefault="563CBB95" w:rsidP="006E2AEE">
            <w:pPr>
              <w:pStyle w:val="tabelanormalny"/>
              <w:rPr>
                <w:rFonts w:eastAsia="Arial"/>
              </w:rPr>
            </w:pPr>
            <w:r w:rsidRPr="563CBB95">
              <w:rPr>
                <w:rFonts w:eastAsia="Arial"/>
              </w:rPr>
              <w:t>urn:csioz:p1:kod:minor: BrakUprawnienUzytkownika</w:t>
            </w:r>
          </w:p>
          <w:p w14:paraId="6EA8DA7D" w14:textId="134CA579" w:rsidR="563CBB95"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07469BE3" w14:textId="38D42BDC" w:rsidR="563CBB95" w:rsidRDefault="563CBB95" w:rsidP="006E2AEE">
            <w:pPr>
              <w:pStyle w:val="tabelanormalny"/>
              <w:rPr>
                <w:rFonts w:eastAsia="Arial"/>
              </w:rPr>
            </w:pPr>
            <w:r w:rsidRPr="563CBB95">
              <w:rPr>
                <w:rFonts w:eastAsia="Arial"/>
              </w:rPr>
              <w:t>Użytkownik nie ma uprawnień</w:t>
            </w:r>
          </w:p>
        </w:tc>
        <w:tc>
          <w:tcPr>
            <w:tcW w:w="1796" w:type="dxa"/>
            <w:tcBorders>
              <w:top w:val="single" w:sz="6" w:space="0" w:color="auto"/>
              <w:left w:val="single" w:sz="6" w:space="0" w:color="auto"/>
              <w:bottom w:val="single" w:sz="6" w:space="0" w:color="auto"/>
              <w:right w:val="single" w:sz="6" w:space="0" w:color="auto"/>
            </w:tcBorders>
          </w:tcPr>
          <w:p w14:paraId="08671602" w14:textId="09B7E4E3" w:rsidR="563CBB95" w:rsidRDefault="563CBB95" w:rsidP="006E2AEE">
            <w:pPr>
              <w:pStyle w:val="tabelanormalny"/>
              <w:rPr>
                <w:rFonts w:eastAsia="Arial"/>
              </w:rPr>
            </w:pPr>
            <w:r w:rsidRPr="563CBB95">
              <w:rPr>
                <w:rFonts w:eastAsia="Arial"/>
              </w:rPr>
              <w:t>Błąd jako wynik komunikatu w przypadku, gdy użytkownik nie posiada uprawnień do wykonania określonej usługi</w:t>
            </w:r>
          </w:p>
        </w:tc>
      </w:tr>
      <w:tr w:rsidR="0019355E" w14:paraId="701C0CFC" w14:textId="77777777" w:rsidTr="138DC375">
        <w:tc>
          <w:tcPr>
            <w:tcW w:w="5828" w:type="dxa"/>
            <w:tcBorders>
              <w:top w:val="single" w:sz="6" w:space="0" w:color="auto"/>
              <w:left w:val="single" w:sz="6" w:space="0" w:color="auto"/>
              <w:bottom w:val="single" w:sz="6" w:space="0" w:color="auto"/>
              <w:right w:val="single" w:sz="6" w:space="0" w:color="auto"/>
            </w:tcBorders>
          </w:tcPr>
          <w:p w14:paraId="7665EB4B" w14:textId="77777777" w:rsidR="0019355E" w:rsidRPr="00313511" w:rsidRDefault="13AC19A8" w:rsidP="006E2AEE">
            <w:pPr>
              <w:pStyle w:val="tabelanormalny"/>
              <w:rPr>
                <w:rFonts w:eastAsia="Arial"/>
                <w:lang w:val="en-US"/>
              </w:rPr>
            </w:pPr>
            <w:r w:rsidRPr="138DC375">
              <w:rPr>
                <w:rFonts w:eastAsia="Arial"/>
                <w:lang w:val="en-US"/>
              </w:rPr>
              <w:t>urn:csioz:p1:kod:major: Blad</w:t>
            </w:r>
          </w:p>
          <w:p w14:paraId="036DD441" w14:textId="02D3B6B7" w:rsidR="0019355E" w:rsidRPr="563CBB95" w:rsidRDefault="0019355E" w:rsidP="006E2AEE">
            <w:pPr>
              <w:pStyle w:val="tabelanormalny"/>
              <w:rPr>
                <w:rFonts w:eastAsia="Arial"/>
              </w:rPr>
            </w:pPr>
            <w:r w:rsidRPr="563CBB95">
              <w:rPr>
                <w:rFonts w:eastAsia="Arial"/>
              </w:rPr>
              <w:t>urn:csioz:p1:kod:minor:</w:t>
            </w:r>
            <w:r>
              <w:t xml:space="preserve"> BrakIdDepersonalizacji</w:t>
            </w:r>
          </w:p>
        </w:tc>
        <w:tc>
          <w:tcPr>
            <w:tcW w:w="1432" w:type="dxa"/>
            <w:tcBorders>
              <w:top w:val="single" w:sz="6" w:space="0" w:color="auto"/>
              <w:left w:val="single" w:sz="6" w:space="0" w:color="auto"/>
              <w:bottom w:val="single" w:sz="6" w:space="0" w:color="auto"/>
              <w:right w:val="single" w:sz="6" w:space="0" w:color="auto"/>
            </w:tcBorders>
          </w:tcPr>
          <w:p w14:paraId="27748580" w14:textId="38512906" w:rsidR="0019355E" w:rsidRPr="563CBB95" w:rsidRDefault="0019355E" w:rsidP="006E2AEE">
            <w:pPr>
              <w:pStyle w:val="tabelanormalny"/>
              <w:rPr>
                <w:rFonts w:eastAsia="Arial"/>
              </w:rPr>
            </w:pPr>
            <w:r w:rsidRPr="0019355E">
              <w:rPr>
                <w:rFonts w:eastAsia="Arial"/>
              </w:rPr>
              <w:t>Brak danych depersonalizacji</w:t>
            </w:r>
          </w:p>
        </w:tc>
        <w:tc>
          <w:tcPr>
            <w:tcW w:w="1796" w:type="dxa"/>
            <w:tcBorders>
              <w:top w:val="single" w:sz="6" w:space="0" w:color="auto"/>
              <w:left w:val="single" w:sz="6" w:space="0" w:color="auto"/>
              <w:bottom w:val="single" w:sz="6" w:space="0" w:color="auto"/>
              <w:right w:val="single" w:sz="6" w:space="0" w:color="auto"/>
            </w:tcBorders>
          </w:tcPr>
          <w:p w14:paraId="3C3248B5" w14:textId="2E1D6970" w:rsidR="0019355E" w:rsidRPr="563CBB95" w:rsidRDefault="0019355E" w:rsidP="006E2AEE">
            <w:pPr>
              <w:pStyle w:val="tabelanormalny"/>
              <w:rPr>
                <w:rFonts w:eastAsia="Arial"/>
              </w:rPr>
            </w:pPr>
            <w:r w:rsidRPr="0019355E">
              <w:rPr>
                <w:rFonts w:eastAsia="Arial"/>
              </w:rPr>
              <w:t xml:space="preserve">Błąd w wyniku wystąpienia błędu przy pobieraniu identyfikatora </w:t>
            </w:r>
            <w:r w:rsidRPr="0019355E">
              <w:rPr>
                <w:rFonts w:eastAsia="Arial"/>
              </w:rPr>
              <w:lastRenderedPageBreak/>
              <w:t>depersonalizacji.</w:t>
            </w:r>
          </w:p>
        </w:tc>
      </w:tr>
    </w:tbl>
    <w:p w14:paraId="1EE8C45C" w14:textId="53D5CD02" w:rsidR="0109DE76" w:rsidRDefault="0109DE76" w:rsidP="0109DE76"/>
    <w:p w14:paraId="732928D0" w14:textId="1B5749ED" w:rsidR="719B594D" w:rsidRDefault="5539FF9E" w:rsidP="563CBB95">
      <w:pPr>
        <w:pStyle w:val="Nagwek4"/>
        <w:rPr>
          <w:rFonts w:eastAsia="Arial"/>
          <w:sz w:val="22"/>
          <w:szCs w:val="22"/>
        </w:rPr>
      </w:pPr>
      <w:r>
        <w:t>Komunikaty / błędy techniczne</w:t>
      </w:r>
    </w:p>
    <w:p w14:paraId="14297209" w14:textId="0190092E" w:rsidR="719B594D" w:rsidRDefault="5539FF9E" w:rsidP="00FF666A">
      <w:pPr>
        <w:pStyle w:val="Legenda"/>
      </w:pPr>
      <w:r w:rsidRPr="563CBB95">
        <w:t xml:space="preserve">Tabela </w:t>
      </w:r>
      <w:r w:rsidR="32D04326" w:rsidRPr="7E96B591">
        <w:t>6</w:t>
      </w:r>
      <w:r w:rsidRPr="563CBB95">
        <w:rPr>
          <w:color w:val="FF0000"/>
        </w:rPr>
        <w:t xml:space="preserve"> </w:t>
      </w:r>
      <w:r w:rsidRPr="563CBB95">
        <w:t xml:space="preserve">Komunikaty z operacji </w:t>
      </w:r>
      <w:r w:rsidR="7A1A98C8" w:rsidRPr="563CBB95">
        <w:t>wyszukajKartyProfilaktycznegoBadaniaUcznia</w:t>
      </w:r>
    </w:p>
    <w:tbl>
      <w:tblPr>
        <w:tblW w:w="0" w:type="auto"/>
        <w:tblLook w:val="04A0" w:firstRow="1" w:lastRow="0" w:firstColumn="1" w:lastColumn="0" w:noHBand="0" w:noVBand="1"/>
      </w:tblPr>
      <w:tblGrid>
        <w:gridCol w:w="5265"/>
        <w:gridCol w:w="1920"/>
        <w:gridCol w:w="1845"/>
      </w:tblGrid>
      <w:tr w:rsidR="563CBB95" w14:paraId="5C1A47D6"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76307BC" w14:textId="2546A693" w:rsidR="563CBB95" w:rsidRDefault="563CBB95" w:rsidP="00FF666A">
            <w:pPr>
              <w:pStyle w:val="Tabelanagwekdolewej"/>
              <w:rPr>
                <w:rFonts w:eastAsia="Arial"/>
              </w:rPr>
            </w:pPr>
            <w:r w:rsidRPr="563CBB9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6D910C4" w14:textId="1A206202" w:rsidR="563CBB95" w:rsidRDefault="563CBB95" w:rsidP="00FF666A">
            <w:pPr>
              <w:pStyle w:val="Tabelanagwekdolewej"/>
              <w:rPr>
                <w:rFonts w:eastAsia="Arial"/>
              </w:rPr>
            </w:pPr>
            <w:r w:rsidRPr="563CBB9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D90E13C" w14:textId="075ECC67" w:rsidR="563CBB95" w:rsidRDefault="563CBB95" w:rsidP="00FF666A">
            <w:pPr>
              <w:pStyle w:val="Tabelanagwekdolewej"/>
              <w:rPr>
                <w:rFonts w:eastAsia="Arial"/>
              </w:rPr>
            </w:pPr>
            <w:r w:rsidRPr="563CBB95">
              <w:rPr>
                <w:rFonts w:eastAsia="Arial"/>
              </w:rPr>
              <w:t>Znaczenie</w:t>
            </w:r>
          </w:p>
        </w:tc>
      </w:tr>
      <w:tr w:rsidR="563CBB95" w14:paraId="16B307E4" w14:textId="77777777" w:rsidTr="138DC375">
        <w:tc>
          <w:tcPr>
            <w:tcW w:w="5265" w:type="dxa"/>
            <w:tcBorders>
              <w:top w:val="single" w:sz="6" w:space="0" w:color="auto"/>
              <w:left w:val="single" w:sz="6" w:space="0" w:color="auto"/>
              <w:bottom w:val="single" w:sz="6" w:space="0" w:color="auto"/>
              <w:right w:val="single" w:sz="6" w:space="0" w:color="auto"/>
            </w:tcBorders>
          </w:tcPr>
          <w:p w14:paraId="68367CF5" w14:textId="3BE4DB32" w:rsidR="563CBB95" w:rsidRPr="00313511" w:rsidRDefault="0CF2D63A" w:rsidP="006E2AEE">
            <w:pPr>
              <w:pStyle w:val="tabelanormalny"/>
              <w:rPr>
                <w:rFonts w:eastAsia="Arial"/>
                <w:lang w:val="en-US"/>
              </w:rPr>
            </w:pPr>
            <w:r w:rsidRPr="138DC375">
              <w:rPr>
                <w:rFonts w:eastAsia="Arial"/>
                <w:lang w:val="en-US"/>
              </w:rPr>
              <w:t>urn:csioz:p1:kod:major: Blad</w:t>
            </w:r>
          </w:p>
          <w:p w14:paraId="441411E7" w14:textId="4AE9BE64" w:rsidR="563CBB95" w:rsidRDefault="563CBB95" w:rsidP="006E2AEE">
            <w:pPr>
              <w:pStyle w:val="tabelanormalny"/>
              <w:rPr>
                <w:rFonts w:eastAsia="Arial"/>
              </w:rPr>
            </w:pPr>
            <w:r w:rsidRPr="563CBB95">
              <w:rPr>
                <w:rFonts w:eastAsia="Arial"/>
              </w:rPr>
              <w:t>urn:csioz:p1:kod:minor: BladWalidacjiParametrow</w:t>
            </w:r>
          </w:p>
          <w:p w14:paraId="662A2B7A" w14:textId="05B90355" w:rsidR="563CBB95" w:rsidRDefault="563CBB95"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1F479EBE" w14:textId="553CD4D9" w:rsidR="563CBB95" w:rsidRDefault="563CBB95" w:rsidP="006E2AEE">
            <w:pPr>
              <w:pStyle w:val="tabelanormalny"/>
              <w:rPr>
                <w:rFonts w:eastAsia="Arial"/>
              </w:rPr>
            </w:pPr>
            <w:r w:rsidRPr="563CBB95">
              <w:rPr>
                <w:rFonts w:eastAsia="Arial"/>
              </w:rPr>
              <w:t>Błąd parametrów wejściowych</w:t>
            </w:r>
          </w:p>
        </w:tc>
        <w:tc>
          <w:tcPr>
            <w:tcW w:w="1845" w:type="dxa"/>
            <w:tcBorders>
              <w:top w:val="single" w:sz="6" w:space="0" w:color="auto"/>
              <w:left w:val="single" w:sz="6" w:space="0" w:color="auto"/>
              <w:bottom w:val="single" w:sz="6" w:space="0" w:color="auto"/>
              <w:right w:val="single" w:sz="6" w:space="0" w:color="auto"/>
            </w:tcBorders>
          </w:tcPr>
          <w:p w14:paraId="0F4F62A5" w14:textId="6FE84243" w:rsidR="65B5F8B4" w:rsidRDefault="65B5F8B4" w:rsidP="563CBB95">
            <w:pPr>
              <w:jc w:val="left"/>
            </w:pPr>
            <w:r w:rsidRPr="563CBB95">
              <w:rPr>
                <w:rFonts w:eastAsia="Arial"/>
                <w:color w:val="000000" w:themeColor="text1"/>
                <w:szCs w:val="22"/>
              </w:rPr>
              <w:t>Niepoprawne parametry w żądaniu</w:t>
            </w:r>
          </w:p>
        </w:tc>
      </w:tr>
    </w:tbl>
    <w:p w14:paraId="735E7974" w14:textId="66814BE1" w:rsidR="719B594D" w:rsidRDefault="719B594D" w:rsidP="563CBB95"/>
    <w:p w14:paraId="060CF130" w14:textId="143558EA" w:rsidR="719B594D" w:rsidRDefault="42CC3E52" w:rsidP="00FE63AC">
      <w:pPr>
        <w:pStyle w:val="Nagwek3"/>
        <w:rPr>
          <w:rFonts w:eastAsia="Arial"/>
          <w:szCs w:val="28"/>
        </w:rPr>
      </w:pPr>
      <w:bookmarkStart w:id="127" w:name="_Toc121491357"/>
      <w:bookmarkStart w:id="128" w:name="_Toc163038503"/>
      <w:r w:rsidRPr="0109DE76">
        <w:rPr>
          <w:rFonts w:eastAsia="Arial"/>
        </w:rPr>
        <w:t>Operacja odczytKartyProfilaktycznegoBadaniaUcznia</w:t>
      </w:r>
      <w:bookmarkEnd w:id="127"/>
      <w:bookmarkEnd w:id="128"/>
    </w:p>
    <w:p w14:paraId="56F71691" w14:textId="19E117A6" w:rsidR="719B594D" w:rsidRDefault="43303BC6" w:rsidP="0109DE76">
      <w:pPr>
        <w:tabs>
          <w:tab w:val="num" w:pos="851"/>
        </w:tabs>
      </w:pPr>
      <w:r>
        <w:t xml:space="preserve">Operacja pozwala na odczytanie w Systemie P1 wskazanego </w:t>
      </w:r>
      <w:r w:rsidRPr="563CBB95">
        <w:rPr>
          <w:color w:val="000000" w:themeColor="text1"/>
        </w:rPr>
        <w:t xml:space="preserve">identyfikatora dokumentu </w:t>
      </w:r>
      <w:r w:rsidR="23656ED1" w:rsidRPr="563CBB95">
        <w:rPr>
          <w:color w:val="000000" w:themeColor="text1"/>
        </w:rPr>
        <w:t>k</w:t>
      </w:r>
      <w:r w:rsidRPr="563CBB95">
        <w:rPr>
          <w:color w:val="000000" w:themeColor="text1"/>
        </w:rPr>
        <w:t>art</w:t>
      </w:r>
      <w:r w:rsidR="7A06F988" w:rsidRPr="563CBB95">
        <w:rPr>
          <w:color w:val="000000" w:themeColor="text1"/>
        </w:rPr>
        <w:t>y</w:t>
      </w:r>
      <w:r w:rsidRPr="563CBB95">
        <w:rPr>
          <w:color w:val="000000" w:themeColor="text1"/>
        </w:rPr>
        <w:t xml:space="preserve"> profilaktycznego badania ucznia.</w:t>
      </w:r>
    </w:p>
    <w:p w14:paraId="4950C80E" w14:textId="120623F2" w:rsidR="719B594D" w:rsidRDefault="43303BC6" w:rsidP="0109DE76">
      <w:pPr>
        <w:spacing w:line="276" w:lineRule="auto"/>
        <w:rPr>
          <w:rFonts w:eastAsia="Arial"/>
          <w:color w:val="000000" w:themeColor="text1"/>
        </w:rPr>
      </w:pPr>
      <w:r w:rsidRPr="563CBB95">
        <w:rPr>
          <w:rFonts w:eastAsia="Arial"/>
          <w:color w:val="000000" w:themeColor="text1"/>
        </w:rPr>
        <w:t xml:space="preserve">Usługodawca w zapytaniu przekazuje </w:t>
      </w:r>
      <w:r w:rsidR="48E714E1" w:rsidRPr="563CBB95">
        <w:rPr>
          <w:rFonts w:eastAsia="Arial"/>
          <w:color w:val="000000" w:themeColor="text1"/>
        </w:rPr>
        <w:t>identyfikatorDokumentu</w:t>
      </w:r>
      <w:r w:rsidRPr="563CBB95">
        <w:rPr>
          <w:rFonts w:eastAsia="Arial"/>
          <w:color w:val="000000" w:themeColor="text1"/>
        </w:rPr>
        <w:t>, który ma zostać odczytany.</w:t>
      </w:r>
      <w:r w:rsidR="01E3665C" w:rsidRPr="563CBB95">
        <w:rPr>
          <w:rFonts w:eastAsia="Arial"/>
          <w:color w:val="000000" w:themeColor="text1"/>
        </w:rPr>
        <w:t xml:space="preserve"> </w:t>
      </w:r>
      <w:r w:rsidRPr="563CBB95">
        <w:rPr>
          <w:rFonts w:eastAsia="Arial"/>
          <w:color w:val="000000" w:themeColor="text1"/>
        </w:rPr>
        <w:t xml:space="preserve">W odpowiedzi do Usługodawcy zwracana jest </w:t>
      </w:r>
      <w:r w:rsidR="4088EC79" w:rsidRPr="563CBB95">
        <w:rPr>
          <w:rFonts w:eastAsia="Arial"/>
          <w:color w:val="000000" w:themeColor="text1"/>
        </w:rPr>
        <w:t xml:space="preserve">zakodowana (base64) </w:t>
      </w:r>
      <w:r w:rsidRPr="563CBB95">
        <w:rPr>
          <w:rFonts w:eastAsia="Arial"/>
          <w:color w:val="000000" w:themeColor="text1"/>
        </w:rPr>
        <w:t xml:space="preserve">treść </w:t>
      </w:r>
      <w:r w:rsidR="25DEEB29" w:rsidRPr="563CBB95">
        <w:rPr>
          <w:rFonts w:eastAsia="Arial"/>
          <w:color w:val="000000" w:themeColor="text1"/>
        </w:rPr>
        <w:t xml:space="preserve">dokumentu </w:t>
      </w:r>
      <w:r w:rsidRPr="563CBB95">
        <w:rPr>
          <w:rFonts w:eastAsia="Arial"/>
          <w:color w:val="000000" w:themeColor="text1"/>
        </w:rPr>
        <w:t xml:space="preserve">karty </w:t>
      </w:r>
      <w:r w:rsidR="7DBEC268" w:rsidRPr="563CBB95">
        <w:rPr>
          <w:rFonts w:eastAsia="Arial"/>
          <w:color w:val="000000" w:themeColor="text1"/>
        </w:rPr>
        <w:t>profilaktycznego badania ucznia</w:t>
      </w:r>
      <w:r w:rsidRPr="563CBB95">
        <w:rPr>
          <w:rFonts w:eastAsia="Arial"/>
          <w:color w:val="000000" w:themeColor="text1"/>
        </w:rPr>
        <w:t xml:space="preserve"> w formacie</w:t>
      </w:r>
      <w:r w:rsidR="61F12E32" w:rsidRPr="563CBB95">
        <w:rPr>
          <w:rFonts w:eastAsia="Arial"/>
          <w:color w:val="000000" w:themeColor="text1"/>
        </w:rPr>
        <w:t xml:space="preserve"> HL7 CDA.</w:t>
      </w:r>
    </w:p>
    <w:p w14:paraId="7F7CFE66" w14:textId="049170B5" w:rsidR="719B594D" w:rsidRDefault="719B594D" w:rsidP="563CBB95">
      <w:pPr>
        <w:spacing w:line="276" w:lineRule="auto"/>
        <w:rPr>
          <w:rFonts w:eastAsia="Arial"/>
          <w:color w:val="000000" w:themeColor="text1"/>
        </w:rPr>
      </w:pPr>
    </w:p>
    <w:p w14:paraId="6C70B6BF" w14:textId="09460559" w:rsidR="0109DE76" w:rsidRDefault="43303BC6" w:rsidP="563CBB95">
      <w:pPr>
        <w:spacing w:line="276" w:lineRule="auto"/>
        <w:rPr>
          <w:rFonts w:eastAsia="Arial"/>
          <w:color w:val="000000" w:themeColor="text1"/>
        </w:rPr>
      </w:pPr>
      <w:r w:rsidRPr="563CBB95">
        <w:rPr>
          <w:rFonts w:eastAsia="Arial"/>
          <w:color w:val="000000" w:themeColor="text1"/>
        </w:rPr>
        <w:t xml:space="preserve">Odpowiedź do Usługodawcy zawiera również obiekt klasy WynikOperacji, który określa ogólny wynik wykonania operacji odczytu </w:t>
      </w:r>
      <w:r w:rsidR="1E20A397" w:rsidRPr="563CBB95">
        <w:rPr>
          <w:rFonts w:eastAsia="Arial"/>
          <w:color w:val="000000" w:themeColor="text1"/>
        </w:rPr>
        <w:t>karty profilaktycznego badania ucznia.</w:t>
      </w:r>
    </w:p>
    <w:p w14:paraId="54DC7E9C" w14:textId="02DC16E9" w:rsidR="563CBB95" w:rsidRDefault="563CBB95" w:rsidP="563CBB95">
      <w:pPr>
        <w:spacing w:line="276" w:lineRule="auto"/>
        <w:rPr>
          <w:rFonts w:eastAsia="Arial"/>
          <w:color w:val="000000" w:themeColor="text1"/>
        </w:rPr>
      </w:pPr>
    </w:p>
    <w:p w14:paraId="4AB44CB3" w14:textId="3A76879F" w:rsidR="719B594D" w:rsidRDefault="4A3BD884">
      <w:pPr>
        <w:pStyle w:val="Nagwek4"/>
        <w:rPr>
          <w:rFonts w:eastAsia="Arial"/>
          <w:sz w:val="22"/>
          <w:szCs w:val="22"/>
        </w:rPr>
      </w:pPr>
      <w:r>
        <w:t>Komunikaty / błędy biznesowe</w:t>
      </w:r>
    </w:p>
    <w:p w14:paraId="3E6E101D" w14:textId="704E98DF" w:rsidR="719B594D" w:rsidRDefault="1E482FAA" w:rsidP="00FF666A">
      <w:pPr>
        <w:pStyle w:val="Legenda"/>
      </w:pPr>
      <w:r w:rsidRPr="7E96B591">
        <w:t xml:space="preserve">Tabela </w:t>
      </w:r>
      <w:r w:rsidR="5386C977" w:rsidRPr="7E96B591">
        <w:t>7</w:t>
      </w:r>
      <w:r w:rsidRPr="7E96B591">
        <w:rPr>
          <w:color w:val="FF0000"/>
        </w:rPr>
        <w:t xml:space="preserve"> </w:t>
      </w:r>
      <w:r w:rsidRPr="7E96B591">
        <w:t xml:space="preserve">Komunikaty z operacji </w:t>
      </w:r>
      <w:r w:rsidR="4353D413" w:rsidRPr="7E96B591">
        <w:t>odczytKartyProfilaktycznegoBadaniaUcznia</w:t>
      </w:r>
    </w:p>
    <w:tbl>
      <w:tblPr>
        <w:tblW w:w="0" w:type="auto"/>
        <w:tblLayout w:type="fixed"/>
        <w:tblLook w:val="04A0" w:firstRow="1" w:lastRow="0" w:firstColumn="1" w:lastColumn="0" w:noHBand="0" w:noVBand="1"/>
      </w:tblPr>
      <w:tblGrid>
        <w:gridCol w:w="5265"/>
        <w:gridCol w:w="1920"/>
        <w:gridCol w:w="1845"/>
      </w:tblGrid>
      <w:tr w:rsidR="6CE49C9C" w14:paraId="6460209C"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CE7EEF4" w14:textId="2546A693" w:rsidR="6CE49C9C" w:rsidRDefault="6CE49C9C" w:rsidP="00FF666A">
            <w:pPr>
              <w:pStyle w:val="Tabelanagwekdolewej"/>
              <w:rPr>
                <w:rFonts w:eastAsia="Arial"/>
              </w:rPr>
            </w:pPr>
            <w:r w:rsidRPr="6CE49C9C">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A033ECB" w14:textId="1A206202" w:rsidR="6CE49C9C" w:rsidRDefault="6CE49C9C" w:rsidP="00FF666A">
            <w:pPr>
              <w:pStyle w:val="Tabelanagwekdolewej"/>
              <w:rPr>
                <w:rFonts w:eastAsia="Arial"/>
              </w:rPr>
            </w:pPr>
            <w:r w:rsidRPr="6CE49C9C">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94F03E4" w14:textId="075ECC67" w:rsidR="6CE49C9C" w:rsidRDefault="6CE49C9C" w:rsidP="00FF666A">
            <w:pPr>
              <w:pStyle w:val="Tabelanagwekdolewej"/>
              <w:rPr>
                <w:rFonts w:eastAsia="Arial"/>
              </w:rPr>
            </w:pPr>
            <w:r w:rsidRPr="6CE49C9C">
              <w:rPr>
                <w:rFonts w:eastAsia="Arial"/>
              </w:rPr>
              <w:t>Znaczenie</w:t>
            </w:r>
          </w:p>
        </w:tc>
      </w:tr>
      <w:tr w:rsidR="6CE49C9C" w14:paraId="3DF4B4AC" w14:textId="77777777" w:rsidTr="138DC375">
        <w:tc>
          <w:tcPr>
            <w:tcW w:w="5265" w:type="dxa"/>
            <w:tcBorders>
              <w:top w:val="single" w:sz="6" w:space="0" w:color="auto"/>
              <w:left w:val="single" w:sz="6" w:space="0" w:color="auto"/>
              <w:bottom w:val="single" w:sz="6" w:space="0" w:color="auto"/>
              <w:right w:val="single" w:sz="6" w:space="0" w:color="auto"/>
            </w:tcBorders>
          </w:tcPr>
          <w:p w14:paraId="6157E1BC" w14:textId="6D65DD31" w:rsidR="0109DE76" w:rsidRPr="00313511" w:rsidRDefault="009A4DDC" w:rsidP="006E2AEE">
            <w:pPr>
              <w:pStyle w:val="tabelanormalny"/>
              <w:rPr>
                <w:rFonts w:eastAsia="Arial"/>
                <w:lang w:val="en-US"/>
              </w:rPr>
            </w:pPr>
            <w:r w:rsidRPr="138DC375">
              <w:rPr>
                <w:rFonts w:eastAsia="Arial"/>
                <w:lang w:val="en-US"/>
              </w:rPr>
              <w:t>urn:csioz:p1:kod:major: Sukces</w:t>
            </w:r>
          </w:p>
          <w:p w14:paraId="14FC58F2" w14:textId="14877959" w:rsidR="0109DE76" w:rsidRDefault="0109DE76" w:rsidP="006E2AEE">
            <w:pPr>
              <w:pStyle w:val="tabelanormalny"/>
              <w:rPr>
                <w:rFonts w:eastAsia="Arial"/>
              </w:rPr>
            </w:pPr>
            <w:r w:rsidRPr="0109DE76">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26EFD6BD" w14:textId="776C4977" w:rsidR="0109DE76" w:rsidRDefault="0109DE76" w:rsidP="006E2AEE">
            <w:pPr>
              <w:pStyle w:val="tabelanormalny"/>
              <w:rPr>
                <w:rFonts w:eastAsia="Arial"/>
              </w:rPr>
            </w:pPr>
            <w:r w:rsidRPr="0109DE76">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5CB3A642" w14:textId="224556FD" w:rsidR="0109DE76" w:rsidRDefault="0109DE76" w:rsidP="006E2AEE">
            <w:pPr>
              <w:pStyle w:val="tabelanormalny"/>
              <w:rPr>
                <w:color w:val="FF0000"/>
              </w:rPr>
            </w:pPr>
            <w:r w:rsidRPr="0109DE76">
              <w:rPr>
                <w:rFonts w:eastAsia="Arial"/>
              </w:rPr>
              <w:t>Zwrócono potwierdzenie</w:t>
            </w:r>
            <w:r w:rsidRPr="0109DE76">
              <w:rPr>
                <w:rFonts w:eastAsia="Arial"/>
                <w:color w:val="FF0000"/>
              </w:rPr>
              <w:t xml:space="preserve"> </w:t>
            </w:r>
            <w:r w:rsidRPr="0109DE76">
              <w:rPr>
                <w:color w:val="FF0000"/>
              </w:rPr>
              <w:t xml:space="preserve"> </w:t>
            </w:r>
          </w:p>
        </w:tc>
      </w:tr>
      <w:tr w:rsidR="6CE49C9C" w14:paraId="1E3179EB" w14:textId="77777777" w:rsidTr="138DC375">
        <w:tc>
          <w:tcPr>
            <w:tcW w:w="5265" w:type="dxa"/>
            <w:tcBorders>
              <w:top w:val="single" w:sz="6" w:space="0" w:color="auto"/>
              <w:left w:val="single" w:sz="6" w:space="0" w:color="auto"/>
              <w:bottom w:val="single" w:sz="6" w:space="0" w:color="auto"/>
              <w:right w:val="single" w:sz="6" w:space="0" w:color="auto"/>
            </w:tcBorders>
          </w:tcPr>
          <w:p w14:paraId="3694B16C" w14:textId="5833238B" w:rsidR="0109DE76" w:rsidRPr="00313511" w:rsidRDefault="009A4DDC" w:rsidP="006E2AEE">
            <w:pPr>
              <w:pStyle w:val="tabelanormalny"/>
              <w:rPr>
                <w:rFonts w:eastAsia="Arial"/>
                <w:lang w:val="en-US"/>
              </w:rPr>
            </w:pPr>
            <w:r w:rsidRPr="138DC375">
              <w:rPr>
                <w:rFonts w:eastAsia="Arial"/>
                <w:lang w:val="en-US"/>
              </w:rPr>
              <w:lastRenderedPageBreak/>
              <w:t>urn:csioz:p1:kod:major: Blad</w:t>
            </w:r>
          </w:p>
          <w:p w14:paraId="7147E118" w14:textId="1176CF98" w:rsidR="0109DE76" w:rsidRDefault="0109DE76" w:rsidP="006E2AEE">
            <w:pPr>
              <w:pStyle w:val="tabelanormalny"/>
              <w:rPr>
                <w:rFonts w:eastAsia="Arial"/>
              </w:rPr>
            </w:pPr>
            <w:r w:rsidRPr="0109DE76">
              <w:rPr>
                <w:rFonts w:eastAsia="Arial"/>
              </w:rPr>
              <w:t>urn:csioz:p1:kod:minor: BrakIdentyfikatoraDokumentu</w:t>
            </w:r>
          </w:p>
          <w:p w14:paraId="56BD1733" w14:textId="1245A426" w:rsidR="0109DE76" w:rsidRDefault="0109DE76"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52B6F419" w14:textId="30BB083B" w:rsidR="0109DE76" w:rsidRDefault="0109DE76" w:rsidP="006E2AEE">
            <w:pPr>
              <w:pStyle w:val="tabelanormalny"/>
              <w:rPr>
                <w:rFonts w:eastAsia="Arial"/>
              </w:rPr>
            </w:pPr>
            <w:r w:rsidRPr="0109DE76">
              <w:rPr>
                <w:rFonts w:eastAsia="Arial"/>
              </w:rPr>
              <w:t>Nieznany identyfikator dokumentu</w:t>
            </w:r>
          </w:p>
          <w:p w14:paraId="0DB570EC" w14:textId="4BCA49CE" w:rsidR="0109DE76" w:rsidRDefault="0109DE76"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0097E4C4" w14:textId="6E9CB532" w:rsidR="0109DE76" w:rsidRDefault="524D12B4" w:rsidP="006E2AEE">
            <w:pPr>
              <w:pStyle w:val="tabelanormalny"/>
              <w:rPr>
                <w:rFonts w:eastAsia="Arial"/>
              </w:rPr>
            </w:pPr>
            <w:r w:rsidRPr="11020886">
              <w:rPr>
                <w:rFonts w:eastAsia="Arial"/>
              </w:rPr>
              <w:t xml:space="preserve">Błąd w wyniku </w:t>
            </w:r>
            <w:r w:rsidR="00BB33C2">
              <w:rPr>
                <w:rFonts w:eastAsia="Arial"/>
              </w:rPr>
              <w:t>braku</w:t>
            </w:r>
            <w:r w:rsidRPr="11020886">
              <w:rPr>
                <w:rFonts w:eastAsia="Arial"/>
              </w:rPr>
              <w:t xml:space="preserve"> znalezienia identyfikatora dokumentu w bazie MSZ</w:t>
            </w:r>
          </w:p>
        </w:tc>
      </w:tr>
      <w:tr w:rsidR="6CE49C9C" w14:paraId="1A618BE4" w14:textId="77777777" w:rsidTr="138DC375">
        <w:tc>
          <w:tcPr>
            <w:tcW w:w="5265" w:type="dxa"/>
            <w:tcBorders>
              <w:top w:val="single" w:sz="6" w:space="0" w:color="auto"/>
              <w:left w:val="single" w:sz="6" w:space="0" w:color="auto"/>
              <w:bottom w:val="single" w:sz="6" w:space="0" w:color="auto"/>
              <w:right w:val="single" w:sz="6" w:space="0" w:color="auto"/>
            </w:tcBorders>
          </w:tcPr>
          <w:p w14:paraId="3D6FF130" w14:textId="1F6F166E" w:rsidR="0109DE76" w:rsidRPr="00313511" w:rsidRDefault="009A4DDC" w:rsidP="006E2AEE">
            <w:pPr>
              <w:pStyle w:val="tabelanormalny"/>
              <w:rPr>
                <w:rFonts w:eastAsia="Arial"/>
                <w:lang w:val="en-US"/>
              </w:rPr>
            </w:pPr>
            <w:r w:rsidRPr="138DC375">
              <w:rPr>
                <w:rFonts w:eastAsia="Arial"/>
                <w:lang w:val="en-US"/>
              </w:rPr>
              <w:t>urn:csioz:p1:kod:major: Blad</w:t>
            </w:r>
          </w:p>
          <w:p w14:paraId="615FDD07" w14:textId="6F0C95DF" w:rsidR="0109DE76" w:rsidRDefault="0109DE76" w:rsidP="006E2AEE">
            <w:pPr>
              <w:pStyle w:val="tabelanormalny"/>
              <w:rPr>
                <w:rFonts w:eastAsia="Arial"/>
              </w:rPr>
            </w:pPr>
            <w:r w:rsidRPr="0109DE76">
              <w:rPr>
                <w:rFonts w:eastAsia="Arial"/>
              </w:rPr>
              <w:t>urn:csioz:p1:kod:minor: BrakKartaProfilaktycznegoBadaniaUcznia</w:t>
            </w:r>
          </w:p>
          <w:p w14:paraId="0289D865" w14:textId="2FF6A14F" w:rsidR="0109DE76" w:rsidRDefault="0109DE76"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0EBFC869" w14:textId="029E8730" w:rsidR="0109DE76" w:rsidRDefault="0109DE76" w:rsidP="006E2AEE">
            <w:pPr>
              <w:pStyle w:val="tabelanormalny"/>
              <w:rPr>
                <w:rFonts w:eastAsia="Arial"/>
              </w:rPr>
            </w:pPr>
            <w:r w:rsidRPr="0109DE76">
              <w:rPr>
                <w:rFonts w:eastAsia="Arial"/>
              </w:rPr>
              <w:t>Nie znaleziono karty profilaktycznego badania ucznia o podanym identyfikatorze</w:t>
            </w:r>
          </w:p>
        </w:tc>
        <w:tc>
          <w:tcPr>
            <w:tcW w:w="1845" w:type="dxa"/>
            <w:tcBorders>
              <w:top w:val="single" w:sz="6" w:space="0" w:color="auto"/>
              <w:left w:val="single" w:sz="6" w:space="0" w:color="auto"/>
              <w:bottom w:val="single" w:sz="6" w:space="0" w:color="auto"/>
              <w:right w:val="single" w:sz="6" w:space="0" w:color="auto"/>
            </w:tcBorders>
          </w:tcPr>
          <w:p w14:paraId="25D1DDB5" w14:textId="34F80446" w:rsidR="0109DE76" w:rsidRDefault="524D12B4" w:rsidP="006E2AEE">
            <w:pPr>
              <w:pStyle w:val="tabelanormalny"/>
              <w:rPr>
                <w:rFonts w:eastAsia="Arial"/>
              </w:rPr>
            </w:pPr>
            <w:r w:rsidRPr="11020886">
              <w:rPr>
                <w:rFonts w:eastAsia="Arial"/>
              </w:rPr>
              <w:t xml:space="preserve">Błąd powstały w wyniku </w:t>
            </w:r>
            <w:r w:rsidR="00BB33C2">
              <w:rPr>
                <w:rFonts w:eastAsia="Arial"/>
              </w:rPr>
              <w:t>braku</w:t>
            </w:r>
            <w:r w:rsidRPr="11020886">
              <w:rPr>
                <w:rFonts w:eastAsia="Arial"/>
              </w:rPr>
              <w:t xml:space="preserve"> znalezienia karty profilaktycznego badania ucznia o podanym identyfikatorze w bazie MSZ</w:t>
            </w:r>
          </w:p>
        </w:tc>
      </w:tr>
      <w:tr w:rsidR="6CE49C9C" w14:paraId="5BE4E92B" w14:textId="77777777" w:rsidTr="138DC375">
        <w:tc>
          <w:tcPr>
            <w:tcW w:w="5265" w:type="dxa"/>
            <w:tcBorders>
              <w:top w:val="single" w:sz="6" w:space="0" w:color="auto"/>
              <w:left w:val="single" w:sz="6" w:space="0" w:color="auto"/>
              <w:bottom w:val="single" w:sz="6" w:space="0" w:color="auto"/>
              <w:right w:val="single" w:sz="6" w:space="0" w:color="auto"/>
            </w:tcBorders>
          </w:tcPr>
          <w:p w14:paraId="6F574318" w14:textId="6765C4E4" w:rsidR="0109DE76" w:rsidRPr="00313511" w:rsidRDefault="009A4DDC" w:rsidP="006E2AEE">
            <w:pPr>
              <w:pStyle w:val="tabelanormalny"/>
              <w:rPr>
                <w:rFonts w:eastAsia="Arial"/>
                <w:lang w:val="en-US"/>
              </w:rPr>
            </w:pPr>
            <w:r w:rsidRPr="138DC375">
              <w:rPr>
                <w:rFonts w:eastAsia="Arial"/>
                <w:lang w:val="en-US"/>
              </w:rPr>
              <w:t>urn:csioz:p1:kod:major: Blad</w:t>
            </w:r>
          </w:p>
          <w:p w14:paraId="1B863FE3" w14:textId="347AD38E" w:rsidR="0109DE76" w:rsidRDefault="0109DE76" w:rsidP="006E2AEE">
            <w:pPr>
              <w:pStyle w:val="tabelanormalny"/>
              <w:rPr>
                <w:rFonts w:eastAsia="Arial"/>
              </w:rPr>
            </w:pPr>
            <w:r w:rsidRPr="0109DE76">
              <w:rPr>
                <w:rFonts w:eastAsia="Arial"/>
              </w:rPr>
              <w:t>urn:csioz:p1:kod:minor: BrakUprawnien</w:t>
            </w:r>
          </w:p>
          <w:p w14:paraId="52B61C49" w14:textId="2FF6A14F" w:rsidR="0109DE76" w:rsidRDefault="0109DE76"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17076BCA" w14:textId="7035C8BA" w:rsidR="0109DE76" w:rsidRDefault="0109DE76" w:rsidP="006E2AEE">
            <w:pPr>
              <w:pStyle w:val="tabelanormalny"/>
              <w:rPr>
                <w:rFonts w:eastAsia="Arial"/>
              </w:rPr>
            </w:pPr>
            <w:r w:rsidRPr="0109DE76">
              <w:rPr>
                <w:rFonts w:eastAsia="Arial"/>
              </w:rPr>
              <w:t>Dokument nie odpowiada osobie, która wywołuje operację</w:t>
            </w:r>
          </w:p>
        </w:tc>
        <w:tc>
          <w:tcPr>
            <w:tcW w:w="1845" w:type="dxa"/>
            <w:tcBorders>
              <w:top w:val="single" w:sz="6" w:space="0" w:color="auto"/>
              <w:left w:val="single" w:sz="6" w:space="0" w:color="auto"/>
              <w:bottom w:val="single" w:sz="6" w:space="0" w:color="auto"/>
              <w:right w:val="single" w:sz="6" w:space="0" w:color="auto"/>
            </w:tcBorders>
          </w:tcPr>
          <w:p w14:paraId="01838718" w14:textId="60C24DB9" w:rsidR="0109DE76" w:rsidRDefault="0EF2F9FE" w:rsidP="006E2AEE">
            <w:pPr>
              <w:pStyle w:val="tabelanormalny"/>
            </w:pPr>
            <w:r w:rsidRPr="11020886">
              <w:t>Błąd powstały w przypadku, gdy rola użytkownika wskazana w dokumencie nie odpowiada osobie, która wywołuje operację</w:t>
            </w:r>
          </w:p>
        </w:tc>
      </w:tr>
    </w:tbl>
    <w:p w14:paraId="1258C4F3" w14:textId="7A4BD8BB" w:rsidR="719B594D" w:rsidRDefault="719B594D" w:rsidP="6CE49C9C"/>
    <w:p w14:paraId="1B2813EE" w14:textId="76C72406" w:rsidR="719B594D" w:rsidRDefault="61DC1147" w:rsidP="0109DE76">
      <w:pPr>
        <w:pStyle w:val="Nagwek4"/>
        <w:rPr>
          <w:rFonts w:eastAsia="Arial"/>
          <w:sz w:val="22"/>
          <w:szCs w:val="22"/>
        </w:rPr>
      </w:pPr>
      <w:r>
        <w:t>Komunikaty / błędy techniczne</w:t>
      </w:r>
    </w:p>
    <w:p w14:paraId="2D9EA868" w14:textId="492BD1EE" w:rsidR="719B594D" w:rsidRDefault="61DC1147" w:rsidP="00FF666A">
      <w:pPr>
        <w:pStyle w:val="Legenda"/>
      </w:pPr>
      <w:r w:rsidRPr="0109DE76">
        <w:t xml:space="preserve">Tabela </w:t>
      </w:r>
      <w:r w:rsidR="5C5E5847" w:rsidRPr="7E96B591">
        <w:t>8</w:t>
      </w:r>
      <w:r w:rsidRPr="0109DE76">
        <w:rPr>
          <w:color w:val="FF0000"/>
        </w:rPr>
        <w:t xml:space="preserve"> </w:t>
      </w:r>
      <w:r w:rsidRPr="0109DE76">
        <w:t>Komunikaty z operacji odczytKartyProfilaktycznegoBadaniaUcznia</w:t>
      </w:r>
    </w:p>
    <w:tbl>
      <w:tblPr>
        <w:tblW w:w="0" w:type="auto"/>
        <w:tblLook w:val="04A0" w:firstRow="1" w:lastRow="0" w:firstColumn="1" w:lastColumn="0" w:noHBand="0" w:noVBand="1"/>
      </w:tblPr>
      <w:tblGrid>
        <w:gridCol w:w="5265"/>
        <w:gridCol w:w="1920"/>
        <w:gridCol w:w="1845"/>
      </w:tblGrid>
      <w:tr w:rsidR="0109DE76" w14:paraId="6D1DE54A"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E31E56D" w14:textId="2546A693" w:rsidR="0109DE76" w:rsidRDefault="0109DE76" w:rsidP="00FF666A">
            <w:pPr>
              <w:pStyle w:val="Tabelanagwekdolewej"/>
              <w:rPr>
                <w:rFonts w:eastAsia="Arial"/>
              </w:rPr>
            </w:pPr>
            <w:r w:rsidRPr="0109DE76">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0BC1340" w14:textId="1A206202" w:rsidR="0109DE76" w:rsidRDefault="0109DE76" w:rsidP="00FF666A">
            <w:pPr>
              <w:pStyle w:val="Tabelanagwekdolewej"/>
              <w:rPr>
                <w:rFonts w:eastAsia="Arial"/>
              </w:rPr>
            </w:pPr>
            <w:r w:rsidRPr="0109DE76">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C3780CD" w14:textId="075ECC67" w:rsidR="0109DE76" w:rsidRDefault="0109DE76" w:rsidP="00FF666A">
            <w:pPr>
              <w:pStyle w:val="Tabelanagwekdolewej"/>
              <w:rPr>
                <w:rFonts w:eastAsia="Arial"/>
              </w:rPr>
            </w:pPr>
            <w:r w:rsidRPr="0109DE76">
              <w:rPr>
                <w:rFonts w:eastAsia="Arial"/>
              </w:rPr>
              <w:t>Znaczenie</w:t>
            </w:r>
          </w:p>
        </w:tc>
      </w:tr>
      <w:tr w:rsidR="563CBB95" w14:paraId="53D970E3" w14:textId="77777777" w:rsidTr="138DC375">
        <w:trPr>
          <w:trHeight w:val="390"/>
        </w:trPr>
        <w:tc>
          <w:tcPr>
            <w:tcW w:w="5265" w:type="dxa"/>
            <w:tcBorders>
              <w:top w:val="single" w:sz="6" w:space="0" w:color="auto"/>
              <w:left w:val="single" w:sz="6" w:space="0" w:color="auto"/>
              <w:bottom w:val="single" w:sz="6" w:space="0" w:color="auto"/>
              <w:right w:val="single" w:sz="6" w:space="0" w:color="auto"/>
            </w:tcBorders>
          </w:tcPr>
          <w:p w14:paraId="54EA1566" w14:textId="589651CD" w:rsidR="563CBB95" w:rsidRPr="00313511" w:rsidRDefault="0CF2D63A" w:rsidP="006E2AEE">
            <w:pPr>
              <w:pStyle w:val="tabelanormalny"/>
              <w:rPr>
                <w:rFonts w:eastAsia="Arial"/>
                <w:lang w:val="en-US"/>
              </w:rPr>
            </w:pPr>
            <w:r w:rsidRPr="138DC375">
              <w:rPr>
                <w:rFonts w:eastAsia="Arial"/>
                <w:lang w:val="en-US"/>
              </w:rPr>
              <w:t>urn:csioz:p1:kod:major: Blad</w:t>
            </w:r>
          </w:p>
          <w:p w14:paraId="01DAFE91" w14:textId="6AE2AF77" w:rsidR="563CBB95" w:rsidRDefault="563CBB95" w:rsidP="006E2AEE">
            <w:pPr>
              <w:pStyle w:val="tabelanormalny"/>
              <w:rPr>
                <w:rFonts w:eastAsia="Arial"/>
              </w:rPr>
            </w:pPr>
            <w:r w:rsidRPr="563CBB95">
              <w:rPr>
                <w:rFonts w:eastAsia="Arial"/>
              </w:rPr>
              <w:t>urn:csioz:p1:kod:minor: BladWalidacjiParametrow</w:t>
            </w:r>
          </w:p>
          <w:p w14:paraId="038BCD30" w14:textId="05B90355" w:rsidR="563CBB95" w:rsidRDefault="563CBB95"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22B0B823" w14:textId="2B998E92" w:rsidR="563CBB95" w:rsidRDefault="563CBB95" w:rsidP="563CBB95">
            <w:pPr>
              <w:rPr>
                <w:rFonts w:eastAsia="Arial"/>
                <w:color w:val="000000" w:themeColor="text1"/>
                <w:szCs w:val="22"/>
              </w:rPr>
            </w:pPr>
            <w:r w:rsidRPr="563CBB95">
              <w:rPr>
                <w:rFonts w:eastAsia="Arial"/>
                <w:color w:val="000000" w:themeColor="text1"/>
                <w:szCs w:val="22"/>
              </w:rPr>
              <w:t>Błąd parametrów wejściowych</w:t>
            </w:r>
          </w:p>
        </w:tc>
        <w:tc>
          <w:tcPr>
            <w:tcW w:w="1845" w:type="dxa"/>
            <w:tcBorders>
              <w:top w:val="single" w:sz="6" w:space="0" w:color="auto"/>
              <w:left w:val="single" w:sz="6" w:space="0" w:color="auto"/>
              <w:bottom w:val="single" w:sz="6" w:space="0" w:color="auto"/>
              <w:right w:val="single" w:sz="6" w:space="0" w:color="auto"/>
            </w:tcBorders>
          </w:tcPr>
          <w:p w14:paraId="36E2A86A" w14:textId="0F40A9D2" w:rsidR="563CBB95" w:rsidRDefault="563CBB95" w:rsidP="563CBB95">
            <w:pPr>
              <w:jc w:val="left"/>
            </w:pPr>
            <w:r w:rsidRPr="563CBB95">
              <w:rPr>
                <w:rFonts w:eastAsia="Arial"/>
                <w:color w:val="000000" w:themeColor="text1"/>
                <w:szCs w:val="22"/>
              </w:rPr>
              <w:t>Niepoprawne parametry w żądaniu</w:t>
            </w:r>
          </w:p>
        </w:tc>
      </w:tr>
      <w:tr w:rsidR="00AF6A24" w14:paraId="36044592" w14:textId="77777777" w:rsidTr="138DC375">
        <w:trPr>
          <w:trHeight w:val="390"/>
        </w:trPr>
        <w:tc>
          <w:tcPr>
            <w:tcW w:w="5265" w:type="dxa"/>
            <w:tcBorders>
              <w:top w:val="single" w:sz="6" w:space="0" w:color="auto"/>
              <w:left w:val="single" w:sz="6" w:space="0" w:color="auto"/>
              <w:bottom w:val="single" w:sz="6" w:space="0" w:color="auto"/>
              <w:right w:val="single" w:sz="6" w:space="0" w:color="auto"/>
            </w:tcBorders>
          </w:tcPr>
          <w:p w14:paraId="0C0C79D5" w14:textId="77777777" w:rsidR="00AF6A24" w:rsidRPr="00313511" w:rsidRDefault="1BE9844B" w:rsidP="00AF6A24">
            <w:pPr>
              <w:rPr>
                <w:lang w:val="en-US"/>
              </w:rPr>
            </w:pPr>
            <w:r w:rsidRPr="138DC375">
              <w:rPr>
                <w:rFonts w:eastAsia="Arial"/>
                <w:b/>
                <w:bCs/>
                <w:color w:val="000000" w:themeColor="text1"/>
                <w:lang w:val="en-US"/>
              </w:rPr>
              <w:lastRenderedPageBreak/>
              <w:t>urn:csioz:p1:kod:major: BladWewnetrzny</w:t>
            </w:r>
            <w:r w:rsidRPr="138DC375">
              <w:rPr>
                <w:rFonts w:eastAsia="Arial"/>
                <w:color w:val="000000" w:themeColor="text1"/>
                <w:lang w:val="en-US"/>
              </w:rPr>
              <w:t xml:space="preserve"> </w:t>
            </w:r>
          </w:p>
          <w:p w14:paraId="55AA9893" w14:textId="77777777" w:rsidR="00AF6A24" w:rsidRPr="00313511" w:rsidRDefault="1BE9844B" w:rsidP="00AF6A24">
            <w:pPr>
              <w:rPr>
                <w:lang w:val="en-US"/>
              </w:rPr>
            </w:pPr>
            <w:r w:rsidRPr="138DC375">
              <w:rPr>
                <w:rFonts w:eastAsia="Arial"/>
                <w:b/>
                <w:bCs/>
                <w:color w:val="000000" w:themeColor="text1"/>
                <w:lang w:val="en-US"/>
              </w:rPr>
              <w:t>urn:csioz:p1:kod:minor: null</w:t>
            </w:r>
            <w:r w:rsidRPr="138DC375">
              <w:rPr>
                <w:rFonts w:eastAsia="Arial"/>
                <w:color w:val="000000" w:themeColor="text1"/>
                <w:lang w:val="en-US"/>
              </w:rPr>
              <w:t xml:space="preserve"> </w:t>
            </w:r>
          </w:p>
          <w:p w14:paraId="7E1957CB" w14:textId="0CAC2216" w:rsidR="00AF6A24" w:rsidRPr="00313511" w:rsidRDefault="1BE9844B" w:rsidP="006E2AEE">
            <w:pPr>
              <w:pStyle w:val="tabelanormalny"/>
              <w:rPr>
                <w:rFonts w:eastAsia="Arial"/>
                <w:lang w:val="en-US"/>
              </w:rPr>
            </w:pPr>
            <w:r w:rsidRPr="138DC375">
              <w:rPr>
                <w:rFonts w:eastAsia="Arial"/>
                <w:lang w:val="en-US"/>
              </w:rPr>
              <w:t xml:space="preserve"> </w:t>
            </w:r>
          </w:p>
        </w:tc>
        <w:tc>
          <w:tcPr>
            <w:tcW w:w="1920" w:type="dxa"/>
            <w:tcBorders>
              <w:top w:val="single" w:sz="6" w:space="0" w:color="auto"/>
              <w:left w:val="single" w:sz="6" w:space="0" w:color="auto"/>
              <w:bottom w:val="single" w:sz="6" w:space="0" w:color="auto"/>
              <w:right w:val="single" w:sz="6" w:space="0" w:color="auto"/>
            </w:tcBorders>
          </w:tcPr>
          <w:p w14:paraId="2D49F198" w14:textId="42A461EF" w:rsidR="00AF6A24" w:rsidRPr="563CBB95" w:rsidRDefault="00AF6A24" w:rsidP="00AF6A24">
            <w:pPr>
              <w:rPr>
                <w:rFonts w:eastAsia="Arial"/>
                <w:color w:val="000000" w:themeColor="text1"/>
                <w:szCs w:val="22"/>
              </w:rPr>
            </w:pPr>
            <w:r w:rsidRPr="563CBB95">
              <w:rPr>
                <w:rFonts w:eastAsia="Arial"/>
                <w:color w:val="000000" w:themeColor="text1"/>
                <w:szCs w:val="22"/>
              </w:rPr>
              <w:t xml:space="preserve">Błąd wewnętrzny </w:t>
            </w:r>
          </w:p>
        </w:tc>
        <w:tc>
          <w:tcPr>
            <w:tcW w:w="1845" w:type="dxa"/>
            <w:tcBorders>
              <w:top w:val="single" w:sz="6" w:space="0" w:color="auto"/>
              <w:left w:val="single" w:sz="6" w:space="0" w:color="auto"/>
              <w:bottom w:val="single" w:sz="6" w:space="0" w:color="auto"/>
              <w:right w:val="single" w:sz="6" w:space="0" w:color="auto"/>
            </w:tcBorders>
          </w:tcPr>
          <w:p w14:paraId="08C62EF6" w14:textId="374DF3A7" w:rsidR="00AF6A24" w:rsidRPr="563CBB95" w:rsidRDefault="00AF6A24" w:rsidP="00AF6A24">
            <w:pPr>
              <w:jc w:val="left"/>
              <w:rPr>
                <w:rFonts w:eastAsia="Arial"/>
                <w:color w:val="000000" w:themeColor="text1"/>
                <w:szCs w:val="22"/>
              </w:rPr>
            </w:pPr>
            <w:r w:rsidRPr="563CBB95">
              <w:rPr>
                <w:rFonts w:eastAsia="Arial"/>
                <w:color w:val="000000" w:themeColor="text1"/>
                <w:szCs w:val="22"/>
              </w:rPr>
              <w:t>Wystąpił nieoczekiwany błąd wewnętrzny SAZ</w:t>
            </w:r>
          </w:p>
        </w:tc>
      </w:tr>
      <w:tr w:rsidR="009A3B5F" w14:paraId="2918255E" w14:textId="77777777" w:rsidTr="138DC375">
        <w:trPr>
          <w:trHeight w:val="390"/>
        </w:trPr>
        <w:tc>
          <w:tcPr>
            <w:tcW w:w="5265" w:type="dxa"/>
            <w:tcBorders>
              <w:top w:val="single" w:sz="6" w:space="0" w:color="auto"/>
              <w:left w:val="single" w:sz="6" w:space="0" w:color="auto"/>
              <w:bottom w:val="single" w:sz="6" w:space="0" w:color="auto"/>
              <w:right w:val="single" w:sz="6" w:space="0" w:color="auto"/>
            </w:tcBorders>
          </w:tcPr>
          <w:p w14:paraId="194EDB4A" w14:textId="77777777" w:rsidR="009A3B5F" w:rsidRPr="00313511" w:rsidRDefault="782C6124" w:rsidP="006E2AEE">
            <w:pPr>
              <w:pStyle w:val="tabelanormalny"/>
              <w:rPr>
                <w:rFonts w:eastAsia="Arial"/>
                <w:lang w:val="en-US"/>
              </w:rPr>
            </w:pPr>
            <w:r w:rsidRPr="138DC375">
              <w:rPr>
                <w:rFonts w:eastAsia="Arial"/>
                <w:lang w:val="en-US"/>
              </w:rPr>
              <w:t>urn:csioz:p1:kod:major: Blad</w:t>
            </w:r>
          </w:p>
          <w:p w14:paraId="013F711D" w14:textId="77777777" w:rsidR="009A3B5F" w:rsidRPr="009A3B5F" w:rsidRDefault="009A3B5F" w:rsidP="009A3B5F">
            <w:pPr>
              <w:spacing w:after="80"/>
              <w:rPr>
                <w:rFonts w:ascii="Calibri" w:eastAsia="Calibri" w:hAnsi="Calibri" w:cs="Calibri"/>
                <w:sz w:val="20"/>
                <w:szCs w:val="20"/>
                <w:lang w:eastAsia="pl-PL"/>
              </w:rPr>
            </w:pPr>
            <w:r w:rsidRPr="0109DE76">
              <w:rPr>
                <w:rFonts w:eastAsia="Arial"/>
              </w:rPr>
              <w:t>urn:csioz:p1:kod:minor:</w:t>
            </w:r>
            <w:r>
              <w:t xml:space="preserve"> </w:t>
            </w:r>
            <w:r w:rsidRPr="009A3B5F">
              <w:t>BladWewnetrzny</w:t>
            </w:r>
          </w:p>
          <w:p w14:paraId="685767D1" w14:textId="77777777" w:rsidR="009A3B5F" w:rsidRPr="563CBB95" w:rsidRDefault="009A3B5F" w:rsidP="009A3B5F">
            <w:pPr>
              <w:rPr>
                <w:rFonts w:eastAsia="Arial"/>
                <w:b/>
                <w:bCs/>
                <w:color w:val="000000" w:themeColor="text1"/>
                <w:szCs w:val="22"/>
              </w:rPr>
            </w:pPr>
          </w:p>
        </w:tc>
        <w:tc>
          <w:tcPr>
            <w:tcW w:w="1920" w:type="dxa"/>
            <w:tcBorders>
              <w:top w:val="single" w:sz="6" w:space="0" w:color="auto"/>
              <w:left w:val="single" w:sz="6" w:space="0" w:color="auto"/>
              <w:bottom w:val="single" w:sz="6" w:space="0" w:color="auto"/>
              <w:right w:val="single" w:sz="6" w:space="0" w:color="auto"/>
            </w:tcBorders>
          </w:tcPr>
          <w:p w14:paraId="7C36A6CC" w14:textId="79E32718" w:rsidR="009A3B5F" w:rsidRPr="563CBB95" w:rsidRDefault="009A3B5F" w:rsidP="009A3B5F">
            <w:pPr>
              <w:rPr>
                <w:rFonts w:eastAsia="Arial"/>
                <w:color w:val="000000" w:themeColor="text1"/>
                <w:szCs w:val="22"/>
              </w:rPr>
            </w:pPr>
            <w:r w:rsidRPr="009A3B5F">
              <w:rPr>
                <w:rFonts w:eastAsia="Arial"/>
              </w:rPr>
              <w:t>Błąd deszyfrowania dokumentu</w:t>
            </w:r>
          </w:p>
        </w:tc>
        <w:tc>
          <w:tcPr>
            <w:tcW w:w="1845" w:type="dxa"/>
            <w:tcBorders>
              <w:top w:val="single" w:sz="6" w:space="0" w:color="auto"/>
              <w:left w:val="single" w:sz="6" w:space="0" w:color="auto"/>
              <w:bottom w:val="single" w:sz="6" w:space="0" w:color="auto"/>
              <w:right w:val="single" w:sz="6" w:space="0" w:color="auto"/>
            </w:tcBorders>
          </w:tcPr>
          <w:p w14:paraId="1A5FC174" w14:textId="77777777" w:rsidR="009A3B5F" w:rsidRPr="009A3B5F" w:rsidRDefault="009A3B5F" w:rsidP="009A3B5F">
            <w:pPr>
              <w:autoSpaceDE w:val="0"/>
              <w:autoSpaceDN w:val="0"/>
              <w:adjustRightInd w:val="0"/>
              <w:spacing w:before="0" w:after="80" w:line="240" w:lineRule="auto"/>
              <w:jc w:val="left"/>
              <w:rPr>
                <w:rFonts w:ascii="Calibri" w:eastAsia="Calibri" w:hAnsi="Calibri" w:cs="Calibri"/>
                <w:sz w:val="20"/>
                <w:szCs w:val="20"/>
                <w:lang w:eastAsia="pl-PL"/>
              </w:rPr>
            </w:pPr>
          </w:p>
          <w:p w14:paraId="57A9D333" w14:textId="668D3636" w:rsidR="009A3B5F" w:rsidRPr="563CBB95" w:rsidRDefault="009A3B5F" w:rsidP="009A3B5F">
            <w:pPr>
              <w:jc w:val="left"/>
              <w:rPr>
                <w:rFonts w:eastAsia="Arial"/>
                <w:color w:val="000000" w:themeColor="text1"/>
                <w:szCs w:val="22"/>
              </w:rPr>
            </w:pPr>
            <w:r w:rsidRPr="009A3B5F">
              <w:t>Błąd w wyniku niepowodzenia podczas deszyfrowania dokumentu.</w:t>
            </w:r>
          </w:p>
        </w:tc>
      </w:tr>
    </w:tbl>
    <w:p w14:paraId="52466114" w14:textId="46A39738" w:rsidR="719B594D" w:rsidRDefault="719B594D" w:rsidP="0109DE76"/>
    <w:p w14:paraId="3C9813D7" w14:textId="4911A23E" w:rsidR="719B594D" w:rsidRDefault="42CC3E52" w:rsidP="00FE63AC">
      <w:pPr>
        <w:pStyle w:val="Nagwek3"/>
        <w:rPr>
          <w:rFonts w:eastAsia="Arial"/>
          <w:szCs w:val="28"/>
        </w:rPr>
      </w:pPr>
      <w:bookmarkStart w:id="129" w:name="_Toc121491358"/>
      <w:bookmarkStart w:id="130" w:name="_Toc163038504"/>
      <w:r w:rsidRPr="0109DE76">
        <w:rPr>
          <w:rFonts w:eastAsia="Arial"/>
        </w:rPr>
        <w:t>Operacja zapisAnulowaniaKartyProfilaktycznegoBadaniaUcznia</w:t>
      </w:r>
      <w:bookmarkEnd w:id="129"/>
      <w:bookmarkEnd w:id="130"/>
    </w:p>
    <w:p w14:paraId="0116B189" w14:textId="2D38934E" w:rsidR="387C6851" w:rsidRDefault="387C6851" w:rsidP="563CBB95">
      <w:pPr>
        <w:rPr>
          <w:rFonts w:eastAsia="Arial"/>
          <w:color w:val="000000" w:themeColor="text1"/>
        </w:rPr>
      </w:pPr>
      <w:r w:rsidRPr="563CBB95">
        <w:rPr>
          <w:rFonts w:eastAsia="Arial"/>
          <w:color w:val="000000" w:themeColor="text1"/>
        </w:rPr>
        <w:t>Operacja pozwala na zapisanie anulowania w Systemie P1 przez usługodawcę dokumentu Karty profilaktycznego badania ucznia.</w:t>
      </w:r>
    </w:p>
    <w:p w14:paraId="2C0C1191" w14:textId="6D334249" w:rsidR="387C6851" w:rsidRDefault="387C6851" w:rsidP="563CBB95">
      <w:pPr>
        <w:spacing w:line="288" w:lineRule="auto"/>
        <w:rPr>
          <w:rFonts w:eastAsia="Arial"/>
        </w:rPr>
      </w:pPr>
      <w:r w:rsidRPr="563CBB95">
        <w:rPr>
          <w:rFonts w:eastAsia="Arial"/>
          <w:color w:val="000000" w:themeColor="text1"/>
        </w:rPr>
        <w:t xml:space="preserve">Usługodawca przekazuje </w:t>
      </w:r>
      <w:r w:rsidR="3DEB14A5" w:rsidRPr="563CBB95">
        <w:rPr>
          <w:rFonts w:eastAsia="Arial"/>
          <w:color w:val="000000" w:themeColor="text1"/>
        </w:rPr>
        <w:t xml:space="preserve">dwa identyfikatory: idKartaProfilaktycznegoBadaniaUcznia, idDokument oraz </w:t>
      </w:r>
      <w:r w:rsidRPr="563CBB95">
        <w:rPr>
          <w:rFonts w:eastAsia="Arial"/>
          <w:color w:val="000000" w:themeColor="text1"/>
        </w:rPr>
        <w:t>podpisaną i zakodowaną (base64) treść dokumentu anulowania Karty profilaktycznego badania ucznia w formacie HL7 CDA.</w:t>
      </w:r>
    </w:p>
    <w:p w14:paraId="02F15E84" w14:textId="7247271E" w:rsidR="387C6851" w:rsidRDefault="387C6851" w:rsidP="563CBB95">
      <w:pPr>
        <w:spacing w:line="288" w:lineRule="auto"/>
        <w:rPr>
          <w:rFonts w:eastAsia="Arial"/>
          <w:color w:val="000000" w:themeColor="text1"/>
        </w:rPr>
      </w:pPr>
      <w:r w:rsidRPr="563CBB95">
        <w:rPr>
          <w:rFonts w:eastAsia="Arial"/>
          <w:color w:val="000000" w:themeColor="text1"/>
        </w:rPr>
        <w:t>Usługa zwraca parametry:</w:t>
      </w:r>
    </w:p>
    <w:p w14:paraId="6882ADCF" w14:textId="48DA33F7" w:rsidR="387C6851" w:rsidRDefault="387C6851" w:rsidP="563CBB95">
      <w:pPr>
        <w:pStyle w:val="Akapitzlist"/>
        <w:numPr>
          <w:ilvl w:val="0"/>
          <w:numId w:val="3"/>
        </w:numPr>
        <w:rPr>
          <w:rFonts w:ascii="Arial" w:eastAsia="Arial" w:hAnsi="Arial" w:cs="Arial"/>
          <w:color w:val="000000" w:themeColor="text1"/>
          <w:szCs w:val="22"/>
        </w:rPr>
      </w:pPr>
      <w:r w:rsidRPr="563CBB95">
        <w:rPr>
          <w:rFonts w:ascii="Arial" w:eastAsia="Arial" w:hAnsi="Arial" w:cs="Arial"/>
          <w:color w:val="000000" w:themeColor="text1"/>
          <w:szCs w:val="22"/>
        </w:rPr>
        <w:t xml:space="preserve">raportZPrzetwarzania – </w:t>
      </w:r>
      <w:r w:rsidR="4C9F8ED3" w:rsidRPr="563CBB95">
        <w:rPr>
          <w:rFonts w:ascii="Arial" w:eastAsia="Arial" w:hAnsi="Arial" w:cs="Arial"/>
          <w:color w:val="000000" w:themeColor="text1"/>
          <w:szCs w:val="22"/>
        </w:rPr>
        <w:t>raport z efektu zapisu anulowania dokumentu karty profilaktycznego badania ucznia. Parametr referuje do klasy RaportZPrzetwarzaniaMT</w:t>
      </w:r>
      <w:r w:rsidRPr="563CBB95">
        <w:rPr>
          <w:rFonts w:ascii="Arial" w:eastAsia="Arial" w:hAnsi="Arial" w:cs="Arial"/>
          <w:color w:val="000000" w:themeColor="text1"/>
          <w:szCs w:val="22"/>
        </w:rPr>
        <w:t xml:space="preserve"> reprezentując</w:t>
      </w:r>
      <w:r w:rsidR="5223FFC2" w:rsidRPr="563CBB95">
        <w:rPr>
          <w:rFonts w:ascii="Arial" w:eastAsia="Arial" w:hAnsi="Arial" w:cs="Arial"/>
          <w:color w:val="000000" w:themeColor="text1"/>
          <w:szCs w:val="22"/>
        </w:rPr>
        <w:t>ej</w:t>
      </w:r>
      <w:r w:rsidRPr="563CBB95">
        <w:rPr>
          <w:rFonts w:ascii="Arial" w:eastAsia="Arial" w:hAnsi="Arial" w:cs="Arial"/>
          <w:color w:val="000000" w:themeColor="text1"/>
          <w:szCs w:val="22"/>
        </w:rPr>
        <w:t xml:space="preserve"> parametry raportu z przetwarzania usług zwracających listę obiektów; </w:t>
      </w:r>
    </w:p>
    <w:p w14:paraId="1770ABD3" w14:textId="5B3CB6A3" w:rsidR="563CBB95" w:rsidRDefault="563CBB95" w:rsidP="563CBB95">
      <w:pPr>
        <w:spacing w:line="288" w:lineRule="auto"/>
        <w:rPr>
          <w:rFonts w:eastAsia="Arial"/>
          <w:color w:val="000000" w:themeColor="text1"/>
        </w:rPr>
      </w:pPr>
    </w:p>
    <w:p w14:paraId="1B260C80" w14:textId="6BB84CF6" w:rsidR="387C6851" w:rsidRDefault="387C6851" w:rsidP="563CBB95">
      <w:pPr>
        <w:spacing w:line="288" w:lineRule="auto"/>
        <w:rPr>
          <w:rFonts w:eastAsia="Arial"/>
          <w:color w:val="000000" w:themeColor="text1"/>
        </w:rPr>
      </w:pPr>
      <w:r w:rsidRPr="563CBB95">
        <w:rPr>
          <w:rFonts w:eastAsia="Arial"/>
          <w:color w:val="000000" w:themeColor="text1"/>
        </w:rPr>
        <w:t>Zwracany jest obiekt klasy WynikOperacji określający ogólny wynik wykonania operacji zapis</w:t>
      </w:r>
      <w:r w:rsidR="0EF3B72E" w:rsidRPr="563CBB95">
        <w:rPr>
          <w:rFonts w:eastAsia="Arial"/>
          <w:color w:val="000000" w:themeColor="text1"/>
        </w:rPr>
        <w:t xml:space="preserve"> anulowania</w:t>
      </w:r>
      <w:r w:rsidRPr="563CBB95">
        <w:rPr>
          <w:rFonts w:eastAsia="Arial"/>
          <w:color w:val="000000" w:themeColor="text1"/>
        </w:rPr>
        <w:t xml:space="preserve"> karty profilaktycznego badania ucznia.</w:t>
      </w:r>
    </w:p>
    <w:p w14:paraId="57832FFD" w14:textId="6A1F973E" w:rsidR="563CBB95" w:rsidRDefault="563CBB95" w:rsidP="563CBB95"/>
    <w:p w14:paraId="0E23CF4A" w14:textId="3A76879F" w:rsidR="719B594D" w:rsidRDefault="25A1DCBE">
      <w:pPr>
        <w:pStyle w:val="Nagwek4"/>
        <w:rPr>
          <w:rFonts w:eastAsia="Arial"/>
          <w:sz w:val="22"/>
          <w:szCs w:val="22"/>
        </w:rPr>
      </w:pPr>
      <w:r>
        <w:lastRenderedPageBreak/>
        <w:t>Komunikaty / błędy biznesowe</w:t>
      </w:r>
    </w:p>
    <w:p w14:paraId="5EA08565" w14:textId="665C8637" w:rsidR="719B594D" w:rsidRDefault="04067D91" w:rsidP="00FF666A">
      <w:pPr>
        <w:pStyle w:val="Legenda"/>
      </w:pPr>
      <w:r w:rsidRPr="563CBB95">
        <w:t xml:space="preserve">Tabela </w:t>
      </w:r>
      <w:r w:rsidR="5F6F033B" w:rsidRPr="7E96B591">
        <w:t>9</w:t>
      </w:r>
      <w:r w:rsidRPr="563CBB95">
        <w:rPr>
          <w:color w:val="FF0000"/>
        </w:rPr>
        <w:t xml:space="preserve"> </w:t>
      </w:r>
      <w:r w:rsidRPr="563CBB95">
        <w:t xml:space="preserve">Komunikaty z operacji </w:t>
      </w:r>
      <w:r w:rsidR="056CB9E8" w:rsidRPr="563CBB95">
        <w:t>zapisAnulowaniaKartyProfilaktycznegoBadaniaUcznia</w:t>
      </w:r>
    </w:p>
    <w:tbl>
      <w:tblPr>
        <w:tblW w:w="0" w:type="auto"/>
        <w:tblLook w:val="04A0" w:firstRow="1" w:lastRow="0" w:firstColumn="1" w:lastColumn="0" w:noHBand="0" w:noVBand="1"/>
      </w:tblPr>
      <w:tblGrid>
        <w:gridCol w:w="5996"/>
        <w:gridCol w:w="1463"/>
        <w:gridCol w:w="1597"/>
      </w:tblGrid>
      <w:tr w:rsidR="563CBB95" w14:paraId="0A5984C1" w14:textId="77777777" w:rsidTr="138DC375">
        <w:tc>
          <w:tcPr>
            <w:tcW w:w="5733"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AD51F55" w14:textId="2546A693" w:rsidR="563CBB95" w:rsidRDefault="563CBB95" w:rsidP="00FF666A">
            <w:pPr>
              <w:pStyle w:val="Tabelanagwekdolewej"/>
              <w:rPr>
                <w:rFonts w:eastAsia="Arial"/>
              </w:rPr>
            </w:pPr>
            <w:r w:rsidRPr="563CBB95">
              <w:rPr>
                <w:rFonts w:eastAsia="Arial"/>
              </w:rPr>
              <w:t xml:space="preserve">Kod komunikatu / błędu </w:t>
            </w:r>
          </w:p>
        </w:tc>
        <w:tc>
          <w:tcPr>
            <w:tcW w:w="158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795F537" w14:textId="1A206202" w:rsidR="563CBB95" w:rsidRDefault="563CBB95" w:rsidP="00FF666A">
            <w:pPr>
              <w:pStyle w:val="Tabelanagwekdolewej"/>
              <w:rPr>
                <w:rFonts w:eastAsia="Arial"/>
              </w:rPr>
            </w:pPr>
            <w:r w:rsidRPr="563CBB95">
              <w:rPr>
                <w:rFonts w:eastAsia="Arial"/>
              </w:rPr>
              <w:t>Opis słowny</w:t>
            </w:r>
          </w:p>
        </w:tc>
        <w:tc>
          <w:tcPr>
            <w:tcW w:w="173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13CCB19" w14:textId="075ECC67" w:rsidR="563CBB95" w:rsidRDefault="563CBB95" w:rsidP="00FF666A">
            <w:pPr>
              <w:pStyle w:val="Tabelanagwekdolewej"/>
              <w:rPr>
                <w:rFonts w:eastAsia="Arial"/>
              </w:rPr>
            </w:pPr>
            <w:r w:rsidRPr="563CBB95">
              <w:rPr>
                <w:rFonts w:eastAsia="Arial"/>
              </w:rPr>
              <w:t>Znaczenie</w:t>
            </w:r>
          </w:p>
        </w:tc>
      </w:tr>
      <w:tr w:rsidR="563CBB95" w14:paraId="2E9D72AC" w14:textId="77777777" w:rsidTr="138DC375">
        <w:tc>
          <w:tcPr>
            <w:tcW w:w="5733" w:type="dxa"/>
            <w:tcBorders>
              <w:top w:val="single" w:sz="6" w:space="0" w:color="auto"/>
              <w:left w:val="single" w:sz="6" w:space="0" w:color="auto"/>
              <w:bottom w:val="single" w:sz="6" w:space="0" w:color="auto"/>
              <w:right w:val="single" w:sz="6" w:space="0" w:color="auto"/>
            </w:tcBorders>
          </w:tcPr>
          <w:p w14:paraId="13807C92" w14:textId="7462E95A" w:rsidR="563CBB95" w:rsidRPr="00313511" w:rsidRDefault="0CF2D63A" w:rsidP="006E2AEE">
            <w:pPr>
              <w:pStyle w:val="tabelanormalny"/>
              <w:rPr>
                <w:rFonts w:eastAsia="Arial"/>
                <w:lang w:val="en-US"/>
              </w:rPr>
            </w:pPr>
            <w:r w:rsidRPr="138DC375">
              <w:rPr>
                <w:rFonts w:eastAsia="Arial"/>
                <w:lang w:val="en-US"/>
              </w:rPr>
              <w:t>urn:csioz:p1:kod:major: Sukces</w:t>
            </w:r>
          </w:p>
          <w:p w14:paraId="0A5DFC09" w14:textId="3AF277FC" w:rsidR="563CBB95" w:rsidRDefault="563CBB95" w:rsidP="006E2AEE">
            <w:pPr>
              <w:pStyle w:val="tabelanormalny"/>
              <w:rPr>
                <w:rFonts w:eastAsia="Arial"/>
              </w:rPr>
            </w:pPr>
            <w:r w:rsidRPr="563CBB95">
              <w:rPr>
                <w:rFonts w:eastAsia="Arial"/>
              </w:rPr>
              <w:t>urn:csioz:p1:kod:minor: Sukces</w:t>
            </w:r>
          </w:p>
        </w:tc>
        <w:tc>
          <w:tcPr>
            <w:tcW w:w="1588" w:type="dxa"/>
            <w:tcBorders>
              <w:top w:val="single" w:sz="6" w:space="0" w:color="auto"/>
              <w:left w:val="single" w:sz="6" w:space="0" w:color="auto"/>
              <w:bottom w:val="single" w:sz="6" w:space="0" w:color="auto"/>
              <w:right w:val="single" w:sz="6" w:space="0" w:color="auto"/>
            </w:tcBorders>
          </w:tcPr>
          <w:p w14:paraId="6E62AB3B" w14:textId="6954D8C6" w:rsidR="563CBB95" w:rsidRDefault="563CBB95" w:rsidP="006E2AEE">
            <w:pPr>
              <w:pStyle w:val="tabelanormalny"/>
              <w:rPr>
                <w:rFonts w:eastAsia="Arial"/>
              </w:rPr>
            </w:pPr>
            <w:r w:rsidRPr="563CBB95">
              <w:rPr>
                <w:rFonts w:eastAsia="Arial"/>
              </w:rPr>
              <w:t>Operacja wykonana prawidłowo</w:t>
            </w:r>
          </w:p>
        </w:tc>
        <w:tc>
          <w:tcPr>
            <w:tcW w:w="1735" w:type="dxa"/>
            <w:tcBorders>
              <w:top w:val="single" w:sz="6" w:space="0" w:color="auto"/>
              <w:left w:val="single" w:sz="6" w:space="0" w:color="auto"/>
              <w:bottom w:val="single" w:sz="6" w:space="0" w:color="auto"/>
              <w:right w:val="single" w:sz="6" w:space="0" w:color="auto"/>
            </w:tcBorders>
          </w:tcPr>
          <w:p w14:paraId="77DBA706" w14:textId="4D9DE55E" w:rsidR="563CBB95" w:rsidRDefault="563CBB95" w:rsidP="006E2AEE">
            <w:pPr>
              <w:pStyle w:val="tabelanormalny"/>
            </w:pPr>
            <w:r w:rsidRPr="563CBB95">
              <w:rPr>
                <w:rFonts w:eastAsia="Arial"/>
              </w:rPr>
              <w:t>Zwrócono potwierdzenie</w:t>
            </w:r>
          </w:p>
          <w:p w14:paraId="0ACE8CC8" w14:textId="2B48507F" w:rsidR="563CBB95" w:rsidRDefault="563CBB95" w:rsidP="006E2AEE">
            <w:pPr>
              <w:pStyle w:val="tabelanormalny"/>
              <w:rPr>
                <w:rFonts w:eastAsia="Arial"/>
              </w:rPr>
            </w:pPr>
          </w:p>
        </w:tc>
      </w:tr>
      <w:tr w:rsidR="563CBB95" w14:paraId="3849EAC0" w14:textId="77777777" w:rsidTr="138DC375">
        <w:tc>
          <w:tcPr>
            <w:tcW w:w="5733" w:type="dxa"/>
            <w:tcBorders>
              <w:top w:val="single" w:sz="6" w:space="0" w:color="auto"/>
              <w:left w:val="single" w:sz="6" w:space="0" w:color="auto"/>
              <w:bottom w:val="single" w:sz="6" w:space="0" w:color="auto"/>
              <w:right w:val="single" w:sz="6" w:space="0" w:color="auto"/>
            </w:tcBorders>
          </w:tcPr>
          <w:p w14:paraId="0C97ACFC" w14:textId="3A296B59" w:rsidR="563CBB95" w:rsidRPr="00313511" w:rsidRDefault="0CF2D63A" w:rsidP="006E2AEE">
            <w:pPr>
              <w:pStyle w:val="tabelanormalny"/>
              <w:rPr>
                <w:rFonts w:eastAsia="Arial"/>
                <w:lang w:val="en-US"/>
              </w:rPr>
            </w:pPr>
            <w:r w:rsidRPr="138DC375">
              <w:rPr>
                <w:rFonts w:eastAsia="Arial"/>
                <w:lang w:val="en-US"/>
              </w:rPr>
              <w:t>urn:csioz:p1:kod:major: Blad</w:t>
            </w:r>
          </w:p>
          <w:p w14:paraId="5E8B0B77" w14:textId="72F546CD" w:rsidR="563CBB95" w:rsidRDefault="563CBB95" w:rsidP="006E2AEE">
            <w:pPr>
              <w:pStyle w:val="tabelanormalny"/>
              <w:rPr>
                <w:rFonts w:eastAsia="Arial"/>
              </w:rPr>
            </w:pPr>
            <w:r w:rsidRPr="563CBB95">
              <w:rPr>
                <w:rFonts w:eastAsia="Arial"/>
              </w:rPr>
              <w:t xml:space="preserve">urn:csioz:p1:kod:minor: </w:t>
            </w:r>
            <w:r w:rsidR="78295844" w:rsidRPr="563CBB95">
              <w:rPr>
                <w:rFonts w:eastAsia="Arial"/>
              </w:rPr>
              <w:t>BrakDokumentuDoAnulowania</w:t>
            </w:r>
          </w:p>
          <w:p w14:paraId="06F6BF31" w14:textId="6CEE75E0" w:rsidR="563CBB95" w:rsidRDefault="563CBB95" w:rsidP="006E2AEE">
            <w:pPr>
              <w:pStyle w:val="tabelanormalny"/>
              <w:rPr>
                <w:rFonts w:eastAsia="Arial"/>
              </w:rPr>
            </w:pPr>
          </w:p>
        </w:tc>
        <w:tc>
          <w:tcPr>
            <w:tcW w:w="1588" w:type="dxa"/>
            <w:tcBorders>
              <w:top w:val="single" w:sz="6" w:space="0" w:color="auto"/>
              <w:left w:val="single" w:sz="6" w:space="0" w:color="auto"/>
              <w:bottom w:val="single" w:sz="6" w:space="0" w:color="auto"/>
              <w:right w:val="single" w:sz="6" w:space="0" w:color="auto"/>
            </w:tcBorders>
          </w:tcPr>
          <w:p w14:paraId="1B7CFAD1" w14:textId="54B1CCD8" w:rsidR="78295844" w:rsidRDefault="78295844" w:rsidP="006E2AEE">
            <w:pPr>
              <w:pStyle w:val="tabelanormalny"/>
              <w:rPr>
                <w:rFonts w:eastAsia="Arial"/>
              </w:rPr>
            </w:pPr>
            <w:r w:rsidRPr="563CBB95">
              <w:rPr>
                <w:rFonts w:eastAsia="Arial"/>
              </w:rPr>
              <w:t>Nie znaleziono dokumentu karty profilaktycznego badania ucznia o podanym identyfikatorze</w:t>
            </w:r>
          </w:p>
          <w:p w14:paraId="674B261A" w14:textId="3A7B8C7C" w:rsidR="563CBB95" w:rsidRDefault="563CBB95" w:rsidP="006E2AEE">
            <w:pPr>
              <w:pStyle w:val="tabelanormalny"/>
              <w:rPr>
                <w:rFonts w:eastAsia="Arial"/>
              </w:rPr>
            </w:pPr>
          </w:p>
        </w:tc>
        <w:tc>
          <w:tcPr>
            <w:tcW w:w="1735" w:type="dxa"/>
            <w:tcBorders>
              <w:top w:val="single" w:sz="6" w:space="0" w:color="auto"/>
              <w:left w:val="single" w:sz="6" w:space="0" w:color="auto"/>
              <w:bottom w:val="single" w:sz="6" w:space="0" w:color="auto"/>
              <w:right w:val="single" w:sz="6" w:space="0" w:color="auto"/>
            </w:tcBorders>
          </w:tcPr>
          <w:p w14:paraId="02E695E5" w14:textId="7B8E15AF" w:rsidR="78295844" w:rsidRDefault="78295844" w:rsidP="006E2AEE">
            <w:pPr>
              <w:pStyle w:val="tabelanormalny"/>
              <w:rPr>
                <w:rFonts w:eastAsia="Arial"/>
              </w:rPr>
            </w:pPr>
            <w:r w:rsidRPr="563CBB95">
              <w:rPr>
                <w:rFonts w:eastAsia="Arial"/>
              </w:rPr>
              <w:t xml:space="preserve">Błąd w wyniku </w:t>
            </w:r>
            <w:r w:rsidR="00BB33C2">
              <w:rPr>
                <w:rFonts w:eastAsia="Arial"/>
              </w:rPr>
              <w:t xml:space="preserve">braku </w:t>
            </w:r>
            <w:r w:rsidRPr="563CBB95">
              <w:rPr>
                <w:rFonts w:eastAsia="Arial"/>
              </w:rPr>
              <w:t>znalezienia dokumentu do anulowania dla wskazanego identyfikatora karty profilaktycznego badania ucznia i identyfikatora dokumentu</w:t>
            </w:r>
          </w:p>
        </w:tc>
      </w:tr>
      <w:tr w:rsidR="00021B22" w14:paraId="0E4156D6" w14:textId="77777777" w:rsidTr="138DC375">
        <w:tc>
          <w:tcPr>
            <w:tcW w:w="5733" w:type="dxa"/>
            <w:tcBorders>
              <w:top w:val="single" w:sz="6" w:space="0" w:color="auto"/>
              <w:left w:val="single" w:sz="6" w:space="0" w:color="auto"/>
              <w:bottom w:val="single" w:sz="6" w:space="0" w:color="auto"/>
              <w:right w:val="single" w:sz="6" w:space="0" w:color="auto"/>
            </w:tcBorders>
          </w:tcPr>
          <w:p w14:paraId="4E5329E4" w14:textId="77777777" w:rsidR="00021B22" w:rsidRPr="00313511" w:rsidRDefault="10AFE07C" w:rsidP="006E2AEE">
            <w:pPr>
              <w:pStyle w:val="tabelanormalny"/>
              <w:rPr>
                <w:rFonts w:eastAsia="Arial"/>
                <w:lang w:val="en-US"/>
              </w:rPr>
            </w:pPr>
            <w:r w:rsidRPr="138DC375">
              <w:rPr>
                <w:rFonts w:eastAsia="Arial"/>
                <w:lang w:val="en-US"/>
              </w:rPr>
              <w:t>urn:csioz:p1:kod:major: Blad</w:t>
            </w:r>
          </w:p>
          <w:p w14:paraId="60949EAA" w14:textId="09C1297C" w:rsidR="00021B22" w:rsidRPr="563CBB95" w:rsidRDefault="00021B22" w:rsidP="006E2AEE">
            <w:pPr>
              <w:pStyle w:val="tabelanormalny"/>
              <w:rPr>
                <w:rFonts w:eastAsia="Arial"/>
              </w:rPr>
            </w:pPr>
            <w:r w:rsidRPr="563CBB95">
              <w:rPr>
                <w:rFonts w:eastAsia="Arial"/>
              </w:rPr>
              <w:t>urn:csioz:p1:kod:minor:</w:t>
            </w:r>
            <w:r>
              <w:t xml:space="preserve"> </w:t>
            </w:r>
            <w:r w:rsidRPr="00021B22">
              <w:rPr>
                <w:rFonts w:eastAsia="Arial"/>
              </w:rPr>
              <w:t>NiewlasciwySchematron</w:t>
            </w:r>
          </w:p>
        </w:tc>
        <w:tc>
          <w:tcPr>
            <w:tcW w:w="1588" w:type="dxa"/>
            <w:tcBorders>
              <w:top w:val="single" w:sz="6" w:space="0" w:color="auto"/>
              <w:left w:val="single" w:sz="6" w:space="0" w:color="auto"/>
              <w:bottom w:val="single" w:sz="6" w:space="0" w:color="auto"/>
              <w:right w:val="single" w:sz="6" w:space="0" w:color="auto"/>
            </w:tcBorders>
          </w:tcPr>
          <w:p w14:paraId="4097D7DE" w14:textId="07A3DA5F" w:rsidR="00021B22" w:rsidRPr="563CBB95" w:rsidRDefault="00021B22" w:rsidP="006E2AEE">
            <w:pPr>
              <w:pStyle w:val="tabelanormalny"/>
              <w:rPr>
                <w:rFonts w:eastAsia="Arial"/>
              </w:rPr>
            </w:pPr>
            <w:r>
              <w:rPr>
                <w:rFonts w:eastAsia="Arial"/>
              </w:rPr>
              <w:t xml:space="preserve">Niewłaściwy schematron </w:t>
            </w:r>
          </w:p>
        </w:tc>
        <w:tc>
          <w:tcPr>
            <w:tcW w:w="1735" w:type="dxa"/>
            <w:tcBorders>
              <w:top w:val="single" w:sz="6" w:space="0" w:color="auto"/>
              <w:left w:val="single" w:sz="6" w:space="0" w:color="auto"/>
              <w:bottom w:val="single" w:sz="6" w:space="0" w:color="auto"/>
              <w:right w:val="single" w:sz="6" w:space="0" w:color="auto"/>
            </w:tcBorders>
          </w:tcPr>
          <w:p w14:paraId="1C414002" w14:textId="2FDA0683" w:rsidR="00021B22" w:rsidRPr="563CBB95" w:rsidRDefault="00021B22" w:rsidP="006E2AEE">
            <w:pPr>
              <w:pStyle w:val="tabelanormalny"/>
              <w:rPr>
                <w:rFonts w:eastAsia="Arial"/>
              </w:rPr>
            </w:pPr>
            <w:r w:rsidRPr="00021B22">
              <w:rPr>
                <w:rFonts w:eastAsia="Arial"/>
              </w:rPr>
              <w:t>Błąd powstały w wyniku wskazania niewłaściwego pliku schematronu.</w:t>
            </w:r>
          </w:p>
        </w:tc>
      </w:tr>
      <w:tr w:rsidR="563CBB95" w14:paraId="2E30BC05" w14:textId="77777777" w:rsidTr="138DC375">
        <w:tc>
          <w:tcPr>
            <w:tcW w:w="5733" w:type="dxa"/>
            <w:tcBorders>
              <w:top w:val="single" w:sz="6" w:space="0" w:color="auto"/>
              <w:left w:val="single" w:sz="6" w:space="0" w:color="auto"/>
              <w:bottom w:val="single" w:sz="6" w:space="0" w:color="auto"/>
              <w:right w:val="single" w:sz="6" w:space="0" w:color="auto"/>
            </w:tcBorders>
          </w:tcPr>
          <w:p w14:paraId="3EF23765" w14:textId="6671536D" w:rsidR="563CBB95" w:rsidRPr="00313511" w:rsidRDefault="0CF2D63A" w:rsidP="006E2AEE">
            <w:pPr>
              <w:pStyle w:val="tabelanormalny"/>
              <w:rPr>
                <w:rFonts w:eastAsia="Arial"/>
                <w:lang w:val="en-US"/>
              </w:rPr>
            </w:pPr>
            <w:r w:rsidRPr="138DC375">
              <w:rPr>
                <w:rFonts w:eastAsia="Arial"/>
                <w:lang w:val="en-US"/>
              </w:rPr>
              <w:t>urn:csioz:p1:kod:major: Blad</w:t>
            </w:r>
          </w:p>
          <w:p w14:paraId="5101C407" w14:textId="74F48DD1" w:rsidR="563CBB95" w:rsidRDefault="563CBB95" w:rsidP="006E2AEE">
            <w:pPr>
              <w:pStyle w:val="tabelanormalny"/>
              <w:rPr>
                <w:rFonts w:eastAsia="Arial"/>
              </w:rPr>
            </w:pPr>
            <w:r w:rsidRPr="563CBB95">
              <w:rPr>
                <w:rFonts w:eastAsia="Arial"/>
              </w:rPr>
              <w:t xml:space="preserve">urn:csioz:p1:kod:minor: </w:t>
            </w:r>
            <w:r w:rsidR="00221BAA" w:rsidRPr="00221BAA">
              <w:rPr>
                <w:rFonts w:eastAsia="Arial"/>
              </w:rPr>
              <w:t>BladWalidacjiSchematronem</w:t>
            </w:r>
          </w:p>
          <w:p w14:paraId="11F6AFFC" w14:textId="35D38C74" w:rsidR="563CBB95" w:rsidRDefault="563CBB95" w:rsidP="006E2AEE">
            <w:pPr>
              <w:pStyle w:val="tabelanormalny"/>
              <w:rPr>
                <w:rFonts w:eastAsia="Arial"/>
              </w:rPr>
            </w:pPr>
          </w:p>
        </w:tc>
        <w:tc>
          <w:tcPr>
            <w:tcW w:w="1588" w:type="dxa"/>
            <w:tcBorders>
              <w:top w:val="single" w:sz="6" w:space="0" w:color="auto"/>
              <w:left w:val="single" w:sz="6" w:space="0" w:color="auto"/>
              <w:bottom w:val="single" w:sz="6" w:space="0" w:color="auto"/>
              <w:right w:val="single" w:sz="6" w:space="0" w:color="auto"/>
            </w:tcBorders>
          </w:tcPr>
          <w:p w14:paraId="62F0E74A" w14:textId="1F84D8FB" w:rsidR="563CBB95" w:rsidRDefault="00221BAA" w:rsidP="006E2AEE">
            <w:pPr>
              <w:pStyle w:val="tabelanormalny"/>
              <w:rPr>
                <w:rFonts w:eastAsia="Arial"/>
              </w:rPr>
            </w:pPr>
            <w:r>
              <w:t>Przekazany dokument XML nie jest zgodny ze standardem PIK HL7 CDA lub jest nieobsługiw</w:t>
            </w:r>
            <w:r>
              <w:lastRenderedPageBreak/>
              <w:t>any przez system</w:t>
            </w:r>
          </w:p>
        </w:tc>
        <w:tc>
          <w:tcPr>
            <w:tcW w:w="1735" w:type="dxa"/>
            <w:tcBorders>
              <w:top w:val="single" w:sz="6" w:space="0" w:color="auto"/>
              <w:left w:val="single" w:sz="6" w:space="0" w:color="auto"/>
              <w:bottom w:val="single" w:sz="6" w:space="0" w:color="auto"/>
              <w:right w:val="single" w:sz="6" w:space="0" w:color="auto"/>
            </w:tcBorders>
          </w:tcPr>
          <w:p w14:paraId="2FFC3833" w14:textId="2688D6A5" w:rsidR="3C4FCD8B" w:rsidRDefault="3C4FCD8B" w:rsidP="006E2AEE">
            <w:pPr>
              <w:pStyle w:val="tabelanormalny"/>
              <w:rPr>
                <w:rFonts w:eastAsia="Arial"/>
              </w:rPr>
            </w:pPr>
            <w:r w:rsidRPr="563CBB95">
              <w:rPr>
                <w:rFonts w:eastAsia="Arial"/>
              </w:rPr>
              <w:lastRenderedPageBreak/>
              <w:t>Błąd w wyniku weryfikacji regułami schematronu zakończonej niepowodzeniem</w:t>
            </w:r>
          </w:p>
          <w:p w14:paraId="0CFC0624" w14:textId="2136BC02" w:rsidR="563CBB95" w:rsidRDefault="563CBB95" w:rsidP="006E2AEE">
            <w:pPr>
              <w:pStyle w:val="tabelanormalny"/>
              <w:rPr>
                <w:rFonts w:eastAsia="Arial"/>
              </w:rPr>
            </w:pPr>
          </w:p>
        </w:tc>
      </w:tr>
      <w:tr w:rsidR="563CBB95" w14:paraId="2C8F7563" w14:textId="77777777" w:rsidTr="138DC375">
        <w:tc>
          <w:tcPr>
            <w:tcW w:w="5733" w:type="dxa"/>
            <w:tcBorders>
              <w:top w:val="single" w:sz="6" w:space="0" w:color="auto"/>
              <w:left w:val="single" w:sz="6" w:space="0" w:color="auto"/>
              <w:bottom w:val="single" w:sz="6" w:space="0" w:color="auto"/>
              <w:right w:val="single" w:sz="6" w:space="0" w:color="auto"/>
            </w:tcBorders>
          </w:tcPr>
          <w:p w14:paraId="53333602" w14:textId="3A296B59" w:rsidR="2E7334D2" w:rsidRPr="00313511" w:rsidRDefault="655994A9" w:rsidP="006E2AEE">
            <w:pPr>
              <w:pStyle w:val="tabelanormalny"/>
              <w:rPr>
                <w:rFonts w:eastAsia="Arial"/>
                <w:lang w:val="en-US"/>
              </w:rPr>
            </w:pPr>
            <w:r w:rsidRPr="138DC375">
              <w:rPr>
                <w:rFonts w:eastAsia="Arial"/>
                <w:lang w:val="en-US"/>
              </w:rPr>
              <w:t>urn:csioz:p1:kod:major: Blad</w:t>
            </w:r>
          </w:p>
          <w:p w14:paraId="33170731" w14:textId="50B84A49" w:rsidR="2E7334D2" w:rsidRDefault="2E7334D2" w:rsidP="006E2AEE">
            <w:pPr>
              <w:pStyle w:val="tabelanormalny"/>
              <w:rPr>
                <w:rFonts w:eastAsia="Arial"/>
              </w:rPr>
            </w:pPr>
            <w:r w:rsidRPr="563CBB95">
              <w:rPr>
                <w:rFonts w:eastAsia="Arial"/>
              </w:rPr>
              <w:t>urn:csioz:p1:kod:minor: BladWeryfikacjiPodpisu</w:t>
            </w:r>
          </w:p>
          <w:p w14:paraId="6B02947F" w14:textId="4CB5F6E2" w:rsidR="563CBB95" w:rsidRDefault="563CBB95" w:rsidP="006E2AEE">
            <w:pPr>
              <w:pStyle w:val="tabelanormalny"/>
              <w:rPr>
                <w:rFonts w:eastAsia="Arial"/>
              </w:rPr>
            </w:pPr>
          </w:p>
        </w:tc>
        <w:tc>
          <w:tcPr>
            <w:tcW w:w="1588" w:type="dxa"/>
            <w:tcBorders>
              <w:top w:val="single" w:sz="6" w:space="0" w:color="auto"/>
              <w:left w:val="single" w:sz="6" w:space="0" w:color="auto"/>
              <w:bottom w:val="single" w:sz="6" w:space="0" w:color="auto"/>
              <w:right w:val="single" w:sz="6" w:space="0" w:color="auto"/>
            </w:tcBorders>
          </w:tcPr>
          <w:p w14:paraId="1783BBC5" w14:textId="734D09A4" w:rsidR="2E7334D2" w:rsidRDefault="2E7334D2" w:rsidP="006E2AEE">
            <w:pPr>
              <w:pStyle w:val="tabelanormalny"/>
              <w:rPr>
                <w:rFonts w:eastAsia="Arial"/>
              </w:rPr>
            </w:pPr>
            <w:r w:rsidRPr="563CBB95">
              <w:rPr>
                <w:rFonts w:eastAsia="Arial"/>
              </w:rPr>
              <w:t>Weryfikacja podpisu zakończona niepowodzenie</w:t>
            </w:r>
          </w:p>
        </w:tc>
        <w:tc>
          <w:tcPr>
            <w:tcW w:w="1735" w:type="dxa"/>
            <w:tcBorders>
              <w:top w:val="single" w:sz="6" w:space="0" w:color="auto"/>
              <w:left w:val="single" w:sz="6" w:space="0" w:color="auto"/>
              <w:bottom w:val="single" w:sz="6" w:space="0" w:color="auto"/>
              <w:right w:val="single" w:sz="6" w:space="0" w:color="auto"/>
            </w:tcBorders>
          </w:tcPr>
          <w:p w14:paraId="63B31012" w14:textId="5873209E" w:rsidR="2E7334D2" w:rsidRDefault="2E7334D2" w:rsidP="006E2AEE">
            <w:pPr>
              <w:pStyle w:val="tabelanormalny"/>
              <w:rPr>
                <w:rFonts w:eastAsia="Arial"/>
              </w:rPr>
            </w:pPr>
            <w:r w:rsidRPr="563CBB95">
              <w:rPr>
                <w:rFonts w:eastAsia="Arial"/>
              </w:rPr>
              <w:t>Błąd jako wynik komunikatu w przypadku, gdy weryfikacja podpisu została wykonana nieprawidłowo</w:t>
            </w:r>
          </w:p>
        </w:tc>
      </w:tr>
      <w:tr w:rsidR="00221BAA" w14:paraId="1A536577" w14:textId="77777777" w:rsidTr="138DC375">
        <w:tc>
          <w:tcPr>
            <w:tcW w:w="5733" w:type="dxa"/>
            <w:tcBorders>
              <w:top w:val="single" w:sz="6" w:space="0" w:color="auto"/>
              <w:left w:val="single" w:sz="6" w:space="0" w:color="auto"/>
              <w:bottom w:val="single" w:sz="6" w:space="0" w:color="auto"/>
              <w:right w:val="single" w:sz="6" w:space="0" w:color="auto"/>
            </w:tcBorders>
          </w:tcPr>
          <w:p w14:paraId="4CEAC70F" w14:textId="4DBD1B3B" w:rsidR="00221BAA" w:rsidRDefault="00221BAA" w:rsidP="006E2AEE">
            <w:pPr>
              <w:pStyle w:val="tabelanormalny"/>
              <w:rPr>
                <w:rFonts w:eastAsia="Arial"/>
              </w:rPr>
            </w:pPr>
            <w:r w:rsidRPr="563CBB95">
              <w:rPr>
                <w:rFonts w:eastAsia="Arial"/>
              </w:rPr>
              <w:t xml:space="preserve">urn:csioz:p1:kod:major: </w:t>
            </w:r>
            <w:r w:rsidR="00EB0242" w:rsidRPr="00221BAA">
              <w:rPr>
                <w:rFonts w:eastAsia="Arial"/>
              </w:rPr>
              <w:t>NieznanyTypDokumentu</w:t>
            </w:r>
          </w:p>
          <w:p w14:paraId="4F589568" w14:textId="427D9334" w:rsidR="00221BAA" w:rsidRPr="00313511" w:rsidRDefault="63AF8638" w:rsidP="006E2AEE">
            <w:pPr>
              <w:pStyle w:val="tabelanormalny"/>
              <w:rPr>
                <w:rFonts w:eastAsia="Arial"/>
                <w:lang w:val="en-US"/>
              </w:rPr>
            </w:pPr>
            <w:r w:rsidRPr="138DC375">
              <w:rPr>
                <w:rFonts w:eastAsia="Arial"/>
                <w:lang w:val="en-US"/>
              </w:rPr>
              <w:t>urn:csioz:p1:kod:minor:</w:t>
            </w:r>
            <w:r w:rsidRPr="138DC375">
              <w:rPr>
                <w:lang w:val="en-US"/>
              </w:rPr>
              <w:t xml:space="preserve"> </w:t>
            </w:r>
          </w:p>
        </w:tc>
        <w:tc>
          <w:tcPr>
            <w:tcW w:w="1588" w:type="dxa"/>
            <w:tcBorders>
              <w:top w:val="single" w:sz="6" w:space="0" w:color="auto"/>
              <w:left w:val="single" w:sz="6" w:space="0" w:color="auto"/>
              <w:bottom w:val="single" w:sz="6" w:space="0" w:color="auto"/>
              <w:right w:val="single" w:sz="6" w:space="0" w:color="auto"/>
            </w:tcBorders>
          </w:tcPr>
          <w:p w14:paraId="14688AA1" w14:textId="41D5E877" w:rsidR="00221BAA" w:rsidRPr="563CBB95" w:rsidRDefault="00221BAA" w:rsidP="006E2AEE">
            <w:pPr>
              <w:pStyle w:val="tabelanormalny"/>
              <w:rPr>
                <w:rFonts w:eastAsia="Arial"/>
              </w:rPr>
            </w:pPr>
            <w:r>
              <w:t>W konfiguracji weryfikacji nie odnaleziono wskazanego w wywołaniu typu dokumentu.</w:t>
            </w:r>
          </w:p>
        </w:tc>
        <w:tc>
          <w:tcPr>
            <w:tcW w:w="1735" w:type="dxa"/>
            <w:tcBorders>
              <w:top w:val="single" w:sz="6" w:space="0" w:color="auto"/>
              <w:left w:val="single" w:sz="6" w:space="0" w:color="auto"/>
              <w:bottom w:val="single" w:sz="6" w:space="0" w:color="auto"/>
              <w:right w:val="single" w:sz="6" w:space="0" w:color="auto"/>
            </w:tcBorders>
          </w:tcPr>
          <w:p w14:paraId="099AFFC9" w14:textId="6C1A00B7" w:rsidR="00221BAA" w:rsidRPr="563CBB95" w:rsidRDefault="00221BAA" w:rsidP="006E2AEE">
            <w:pPr>
              <w:pStyle w:val="tabelanormalny"/>
              <w:rPr>
                <w:rFonts w:eastAsia="Arial"/>
              </w:rPr>
            </w:pPr>
            <w:r>
              <w:rPr>
                <w:rFonts w:eastAsia="Arial"/>
              </w:rPr>
              <w:t xml:space="preserve">Błąd wynikający z nieznalezienia wskazanego typu dokumentu. </w:t>
            </w:r>
          </w:p>
        </w:tc>
      </w:tr>
      <w:tr w:rsidR="563CBB95" w14:paraId="15D78E45" w14:textId="77777777" w:rsidTr="138DC375">
        <w:tc>
          <w:tcPr>
            <w:tcW w:w="5733" w:type="dxa"/>
            <w:tcBorders>
              <w:top w:val="single" w:sz="6" w:space="0" w:color="auto"/>
              <w:left w:val="single" w:sz="6" w:space="0" w:color="auto"/>
              <w:bottom w:val="single" w:sz="6" w:space="0" w:color="auto"/>
              <w:right w:val="single" w:sz="6" w:space="0" w:color="auto"/>
            </w:tcBorders>
          </w:tcPr>
          <w:p w14:paraId="67135AD1" w14:textId="3FBD68D9" w:rsidR="563CBB95" w:rsidRDefault="563CBB95" w:rsidP="006E2AEE">
            <w:pPr>
              <w:pStyle w:val="tabelanormalny"/>
              <w:rPr>
                <w:rFonts w:eastAsia="Arial"/>
              </w:rPr>
            </w:pPr>
          </w:p>
        </w:tc>
        <w:tc>
          <w:tcPr>
            <w:tcW w:w="1588" w:type="dxa"/>
            <w:tcBorders>
              <w:top w:val="single" w:sz="6" w:space="0" w:color="auto"/>
              <w:left w:val="single" w:sz="6" w:space="0" w:color="auto"/>
              <w:bottom w:val="single" w:sz="6" w:space="0" w:color="auto"/>
              <w:right w:val="single" w:sz="6" w:space="0" w:color="auto"/>
            </w:tcBorders>
          </w:tcPr>
          <w:p w14:paraId="3C9A2414" w14:textId="545CC860" w:rsidR="563CBB95" w:rsidRDefault="563CBB95" w:rsidP="006E2AEE">
            <w:pPr>
              <w:pStyle w:val="tabelanormalny"/>
              <w:rPr>
                <w:rFonts w:eastAsia="Arial"/>
              </w:rPr>
            </w:pPr>
          </w:p>
        </w:tc>
        <w:tc>
          <w:tcPr>
            <w:tcW w:w="1735" w:type="dxa"/>
            <w:tcBorders>
              <w:top w:val="single" w:sz="6" w:space="0" w:color="auto"/>
              <w:left w:val="single" w:sz="6" w:space="0" w:color="auto"/>
              <w:bottom w:val="single" w:sz="6" w:space="0" w:color="auto"/>
              <w:right w:val="single" w:sz="6" w:space="0" w:color="auto"/>
            </w:tcBorders>
          </w:tcPr>
          <w:p w14:paraId="3DEE32D2" w14:textId="067FE205" w:rsidR="563CBB95" w:rsidRDefault="563CBB95" w:rsidP="006E2AEE">
            <w:pPr>
              <w:pStyle w:val="tabelanormalny"/>
              <w:rPr>
                <w:rFonts w:eastAsia="Arial"/>
              </w:rPr>
            </w:pPr>
          </w:p>
        </w:tc>
      </w:tr>
      <w:tr w:rsidR="563CBB95" w14:paraId="60674455" w14:textId="77777777" w:rsidTr="138DC375">
        <w:tc>
          <w:tcPr>
            <w:tcW w:w="5733" w:type="dxa"/>
            <w:tcBorders>
              <w:top w:val="single" w:sz="6" w:space="0" w:color="auto"/>
              <w:left w:val="single" w:sz="6" w:space="0" w:color="auto"/>
              <w:bottom w:val="single" w:sz="6" w:space="0" w:color="auto"/>
              <w:right w:val="single" w:sz="6" w:space="0" w:color="auto"/>
            </w:tcBorders>
          </w:tcPr>
          <w:p w14:paraId="2FCB382F" w14:textId="3A296B59" w:rsidR="5B38FADA" w:rsidRPr="00313511" w:rsidRDefault="3E25F89B" w:rsidP="006E2AEE">
            <w:pPr>
              <w:pStyle w:val="tabelanormalny"/>
              <w:rPr>
                <w:rFonts w:eastAsia="Arial"/>
                <w:lang w:val="en-US"/>
              </w:rPr>
            </w:pPr>
            <w:r w:rsidRPr="138DC375">
              <w:rPr>
                <w:rFonts w:eastAsia="Arial"/>
                <w:lang w:val="en-US"/>
              </w:rPr>
              <w:t>urn:csioz:p1:kod:major: Blad</w:t>
            </w:r>
          </w:p>
          <w:p w14:paraId="48416039" w14:textId="01546D75" w:rsidR="5B38FADA" w:rsidRDefault="5B38FADA" w:rsidP="006E2AEE">
            <w:pPr>
              <w:pStyle w:val="tabelanormalny"/>
              <w:rPr>
                <w:rFonts w:eastAsia="Arial"/>
              </w:rPr>
            </w:pPr>
            <w:r w:rsidRPr="563CBB95">
              <w:rPr>
                <w:rFonts w:eastAsia="Arial"/>
              </w:rPr>
              <w:t xml:space="preserve">urn:csioz:p1:kod:minor: </w:t>
            </w:r>
            <w:r w:rsidR="10409E1B" w:rsidRPr="563CBB95">
              <w:rPr>
                <w:rFonts w:eastAsia="Arial"/>
              </w:rPr>
              <w:t>NiezgodnoscAutoraDokumentuAnulowania</w:t>
            </w:r>
          </w:p>
          <w:p w14:paraId="56B109F5" w14:textId="166F1BE9" w:rsidR="563CBB95" w:rsidRDefault="563CBB95" w:rsidP="006E2AEE">
            <w:pPr>
              <w:pStyle w:val="tabelanormalny"/>
              <w:rPr>
                <w:rFonts w:eastAsia="Arial"/>
              </w:rPr>
            </w:pPr>
          </w:p>
          <w:p w14:paraId="78A3A105" w14:textId="0B2A2ADE" w:rsidR="563CBB95" w:rsidRDefault="563CBB95" w:rsidP="006E2AEE">
            <w:pPr>
              <w:pStyle w:val="tabelanormalny"/>
              <w:rPr>
                <w:rFonts w:eastAsia="Arial"/>
              </w:rPr>
            </w:pPr>
          </w:p>
        </w:tc>
        <w:tc>
          <w:tcPr>
            <w:tcW w:w="1588" w:type="dxa"/>
            <w:tcBorders>
              <w:top w:val="single" w:sz="6" w:space="0" w:color="auto"/>
              <w:left w:val="single" w:sz="6" w:space="0" w:color="auto"/>
              <w:bottom w:val="single" w:sz="6" w:space="0" w:color="auto"/>
              <w:right w:val="single" w:sz="6" w:space="0" w:color="auto"/>
            </w:tcBorders>
          </w:tcPr>
          <w:p w14:paraId="7F8EB3FE" w14:textId="0C9A7962" w:rsidR="10409E1B" w:rsidRDefault="10409E1B" w:rsidP="006E2AEE">
            <w:pPr>
              <w:pStyle w:val="tabelanormalny"/>
              <w:rPr>
                <w:rFonts w:eastAsia="Arial"/>
              </w:rPr>
            </w:pPr>
            <w:r w:rsidRPr="563CBB95">
              <w:rPr>
                <w:rFonts w:eastAsia="Arial"/>
              </w:rPr>
              <w:t>Autor dokumentu anulowania nie odpowiada autorowi dokumentu, który ma być anulowany</w:t>
            </w:r>
          </w:p>
        </w:tc>
        <w:tc>
          <w:tcPr>
            <w:tcW w:w="1735" w:type="dxa"/>
            <w:tcBorders>
              <w:top w:val="single" w:sz="6" w:space="0" w:color="auto"/>
              <w:left w:val="single" w:sz="6" w:space="0" w:color="auto"/>
              <w:bottom w:val="single" w:sz="6" w:space="0" w:color="auto"/>
              <w:right w:val="single" w:sz="6" w:space="0" w:color="auto"/>
            </w:tcBorders>
          </w:tcPr>
          <w:p w14:paraId="4183CBEF" w14:textId="1B400934" w:rsidR="10409E1B" w:rsidRDefault="10409E1B" w:rsidP="006E2AEE">
            <w:pPr>
              <w:pStyle w:val="tabelanormalny"/>
              <w:rPr>
                <w:rFonts w:eastAsia="Arial"/>
              </w:rPr>
            </w:pPr>
            <w:r w:rsidRPr="563CBB95">
              <w:rPr>
                <w:rFonts w:eastAsia="Arial"/>
              </w:rPr>
              <w:t>Błąd w wyniku niezgodności identyfikatora autora dokumentu anulowania (HL7) z autorem dokumentu, który ma podlegać anulowaniu</w:t>
            </w:r>
          </w:p>
        </w:tc>
      </w:tr>
      <w:tr w:rsidR="563CBB95" w14:paraId="10D2577F" w14:textId="77777777" w:rsidTr="138DC375">
        <w:tc>
          <w:tcPr>
            <w:tcW w:w="5733" w:type="dxa"/>
            <w:tcBorders>
              <w:top w:val="single" w:sz="6" w:space="0" w:color="auto"/>
              <w:left w:val="single" w:sz="6" w:space="0" w:color="auto"/>
              <w:bottom w:val="single" w:sz="6" w:space="0" w:color="auto"/>
              <w:right w:val="single" w:sz="6" w:space="0" w:color="auto"/>
            </w:tcBorders>
          </w:tcPr>
          <w:p w14:paraId="02B66E8F" w14:textId="3A296B59" w:rsidR="5B38FADA" w:rsidRPr="00313511" w:rsidRDefault="3E25F89B" w:rsidP="006E2AEE">
            <w:pPr>
              <w:pStyle w:val="tabelanormalny"/>
              <w:rPr>
                <w:rFonts w:eastAsia="Arial"/>
                <w:lang w:val="en-US"/>
              </w:rPr>
            </w:pPr>
            <w:r w:rsidRPr="138DC375">
              <w:rPr>
                <w:rFonts w:eastAsia="Arial"/>
                <w:lang w:val="en-US"/>
              </w:rPr>
              <w:lastRenderedPageBreak/>
              <w:t>urn:csioz:p1:kod:major: Blad</w:t>
            </w:r>
          </w:p>
          <w:p w14:paraId="1FD53F80" w14:textId="742B9B12" w:rsidR="5B38FADA" w:rsidRDefault="5B38FADA" w:rsidP="006E2AEE">
            <w:pPr>
              <w:pStyle w:val="tabelanormalny"/>
              <w:rPr>
                <w:rFonts w:eastAsia="Arial"/>
              </w:rPr>
            </w:pPr>
            <w:r w:rsidRPr="563CBB95">
              <w:rPr>
                <w:rFonts w:eastAsia="Arial"/>
              </w:rPr>
              <w:t xml:space="preserve">urn:csioz:p1:kod:minor: </w:t>
            </w:r>
            <w:r w:rsidR="2BBA1CC1" w:rsidRPr="563CBB95">
              <w:rPr>
                <w:rFonts w:eastAsia="Arial"/>
              </w:rPr>
              <w:t>NieprawidłowyStatusPrzypisanegoDokumentu</w:t>
            </w:r>
          </w:p>
          <w:p w14:paraId="7DE2129F" w14:textId="033866B7" w:rsidR="563CBB95" w:rsidRDefault="563CBB95" w:rsidP="006E2AEE">
            <w:pPr>
              <w:pStyle w:val="tabelanormalny"/>
              <w:rPr>
                <w:rFonts w:eastAsia="Arial"/>
              </w:rPr>
            </w:pPr>
          </w:p>
        </w:tc>
        <w:tc>
          <w:tcPr>
            <w:tcW w:w="1588" w:type="dxa"/>
            <w:tcBorders>
              <w:top w:val="single" w:sz="6" w:space="0" w:color="auto"/>
              <w:left w:val="single" w:sz="6" w:space="0" w:color="auto"/>
              <w:bottom w:val="single" w:sz="6" w:space="0" w:color="auto"/>
              <w:right w:val="single" w:sz="6" w:space="0" w:color="auto"/>
            </w:tcBorders>
          </w:tcPr>
          <w:p w14:paraId="0BD9542B" w14:textId="4F4DA521" w:rsidR="2BBA1CC1" w:rsidRDefault="2BBA1CC1" w:rsidP="006E2AEE">
            <w:pPr>
              <w:pStyle w:val="tabelanormalny"/>
              <w:rPr>
                <w:rFonts w:eastAsia="Arial"/>
              </w:rPr>
            </w:pPr>
            <w:r w:rsidRPr="563CBB95">
              <w:rPr>
                <w:rFonts w:eastAsia="Arial"/>
              </w:rPr>
              <w:t>Nie można anulować dokumentu karty profilaktycznego badania ucznia. Dokument jest w statusie innym niż obowiązujący</w:t>
            </w:r>
          </w:p>
        </w:tc>
        <w:tc>
          <w:tcPr>
            <w:tcW w:w="1735" w:type="dxa"/>
            <w:tcBorders>
              <w:top w:val="single" w:sz="6" w:space="0" w:color="auto"/>
              <w:left w:val="single" w:sz="6" w:space="0" w:color="auto"/>
              <w:bottom w:val="single" w:sz="6" w:space="0" w:color="auto"/>
              <w:right w:val="single" w:sz="6" w:space="0" w:color="auto"/>
            </w:tcBorders>
          </w:tcPr>
          <w:p w14:paraId="7ACF5F97" w14:textId="1295D08B" w:rsidR="2BBA1CC1" w:rsidRDefault="2BBA1CC1" w:rsidP="006E2AEE">
            <w:pPr>
              <w:pStyle w:val="tabelanormalny"/>
              <w:rPr>
                <w:rFonts w:eastAsia="Arial"/>
              </w:rPr>
            </w:pPr>
            <w:r w:rsidRPr="563CBB95">
              <w:rPr>
                <w:rFonts w:eastAsia="Arial"/>
              </w:rPr>
              <w:t>Wynik operacji w przypadku, gdy nie ma możliwości anulowania dokumentu z uwagi na jego status, który jest różny od OBOWIAZUJACY</w:t>
            </w:r>
          </w:p>
        </w:tc>
      </w:tr>
      <w:tr w:rsidR="563CBB95" w14:paraId="62287E49" w14:textId="77777777" w:rsidTr="138DC375">
        <w:tc>
          <w:tcPr>
            <w:tcW w:w="5733" w:type="dxa"/>
            <w:tcBorders>
              <w:top w:val="single" w:sz="6" w:space="0" w:color="auto"/>
              <w:left w:val="single" w:sz="6" w:space="0" w:color="auto"/>
              <w:bottom w:val="single" w:sz="6" w:space="0" w:color="auto"/>
              <w:right w:val="single" w:sz="6" w:space="0" w:color="auto"/>
            </w:tcBorders>
          </w:tcPr>
          <w:p w14:paraId="03F2D686" w14:textId="3A296B59" w:rsidR="2BBA1CC1" w:rsidRPr="00313511" w:rsidRDefault="55313AB8" w:rsidP="006E2AEE">
            <w:pPr>
              <w:pStyle w:val="tabelanormalny"/>
              <w:rPr>
                <w:rFonts w:eastAsia="Arial"/>
                <w:lang w:val="en-US"/>
              </w:rPr>
            </w:pPr>
            <w:r w:rsidRPr="138DC375">
              <w:rPr>
                <w:rFonts w:eastAsia="Arial"/>
                <w:lang w:val="en-US"/>
              </w:rPr>
              <w:t>urn:csioz:p1:kod:major: Blad</w:t>
            </w:r>
          </w:p>
          <w:p w14:paraId="54DAFBE7" w14:textId="67E70CF9" w:rsidR="2BBA1CC1" w:rsidRDefault="2BBA1CC1" w:rsidP="006E2AEE">
            <w:pPr>
              <w:pStyle w:val="tabelanormalny"/>
              <w:rPr>
                <w:rFonts w:eastAsia="Arial"/>
              </w:rPr>
            </w:pPr>
            <w:r w:rsidRPr="563CBB95">
              <w:rPr>
                <w:rFonts w:eastAsia="Arial"/>
              </w:rPr>
              <w:t>urn:csioz:p1:kod:minor: BladZmianyStatusuNieMoznaAnulowacPielGdyIstniejeLekarz</w:t>
            </w:r>
          </w:p>
          <w:p w14:paraId="20EEA8FB" w14:textId="33834852" w:rsidR="563CBB95" w:rsidRDefault="563CBB95" w:rsidP="006E2AEE">
            <w:pPr>
              <w:pStyle w:val="tabelanormalny"/>
              <w:rPr>
                <w:rFonts w:eastAsia="Arial"/>
              </w:rPr>
            </w:pPr>
          </w:p>
        </w:tc>
        <w:tc>
          <w:tcPr>
            <w:tcW w:w="1588" w:type="dxa"/>
            <w:tcBorders>
              <w:top w:val="single" w:sz="6" w:space="0" w:color="auto"/>
              <w:left w:val="single" w:sz="6" w:space="0" w:color="auto"/>
              <w:bottom w:val="single" w:sz="6" w:space="0" w:color="auto"/>
              <w:right w:val="single" w:sz="6" w:space="0" w:color="auto"/>
            </w:tcBorders>
          </w:tcPr>
          <w:p w14:paraId="33E8851C" w14:textId="2D84E659" w:rsidR="2BBA1CC1" w:rsidRDefault="2BBA1CC1" w:rsidP="006E2AEE">
            <w:pPr>
              <w:pStyle w:val="tabelanormalny"/>
              <w:rPr>
                <w:rFonts w:eastAsia="Arial"/>
              </w:rPr>
            </w:pPr>
            <w:r w:rsidRPr="563CBB95">
              <w:rPr>
                <w:rFonts w:eastAsia="Arial"/>
              </w:rPr>
              <w:t>Nie można anulować części pielęgniarki KPBU, gdy istnieje uzupełniona część lekarza</w:t>
            </w:r>
          </w:p>
          <w:p w14:paraId="2AED378E" w14:textId="17F7DA38" w:rsidR="563CBB95" w:rsidRDefault="563CBB95" w:rsidP="006E2AEE">
            <w:pPr>
              <w:pStyle w:val="tabelanormalny"/>
              <w:rPr>
                <w:rFonts w:eastAsia="Arial"/>
              </w:rPr>
            </w:pPr>
          </w:p>
        </w:tc>
        <w:tc>
          <w:tcPr>
            <w:tcW w:w="1735" w:type="dxa"/>
            <w:tcBorders>
              <w:top w:val="single" w:sz="6" w:space="0" w:color="auto"/>
              <w:left w:val="single" w:sz="6" w:space="0" w:color="auto"/>
              <w:bottom w:val="single" w:sz="6" w:space="0" w:color="auto"/>
              <w:right w:val="single" w:sz="6" w:space="0" w:color="auto"/>
            </w:tcBorders>
          </w:tcPr>
          <w:p w14:paraId="6EAEC90C" w14:textId="00F8E275" w:rsidR="2BBA1CC1" w:rsidRDefault="2BBA1CC1" w:rsidP="006E2AEE">
            <w:pPr>
              <w:pStyle w:val="tabelanormalny"/>
              <w:rPr>
                <w:rFonts w:eastAsia="Arial"/>
              </w:rPr>
            </w:pPr>
            <w:r w:rsidRPr="563CBB95">
              <w:rPr>
                <w:rFonts w:eastAsia="Arial"/>
              </w:rPr>
              <w:t>Błąd weryfikacji reguł na dane wejściowe zgodnie z powiązanym przypadkiem użycia</w:t>
            </w:r>
          </w:p>
        </w:tc>
      </w:tr>
      <w:tr w:rsidR="00CF6FEA" w14:paraId="7C6C2D3D" w14:textId="77777777" w:rsidTr="138DC375">
        <w:tc>
          <w:tcPr>
            <w:tcW w:w="5733" w:type="dxa"/>
            <w:tcBorders>
              <w:top w:val="single" w:sz="6" w:space="0" w:color="auto"/>
              <w:left w:val="single" w:sz="6" w:space="0" w:color="auto"/>
              <w:bottom w:val="single" w:sz="6" w:space="0" w:color="auto"/>
              <w:right w:val="single" w:sz="6" w:space="0" w:color="auto"/>
            </w:tcBorders>
          </w:tcPr>
          <w:p w14:paraId="7E4FBAA4" w14:textId="77777777" w:rsidR="00CF6FEA" w:rsidRPr="00313511" w:rsidRDefault="7506DBBC" w:rsidP="006E2AEE">
            <w:pPr>
              <w:pStyle w:val="tabelanormalny"/>
              <w:rPr>
                <w:rFonts w:eastAsia="Arial"/>
                <w:lang w:val="en-US"/>
              </w:rPr>
            </w:pPr>
            <w:r w:rsidRPr="138DC375">
              <w:rPr>
                <w:rFonts w:eastAsia="Arial"/>
                <w:lang w:val="en-US"/>
              </w:rPr>
              <w:t>urn:csioz:p1:kod:major: Blad</w:t>
            </w:r>
          </w:p>
          <w:p w14:paraId="647E915F" w14:textId="73A97008" w:rsidR="00CF6FEA" w:rsidRPr="563CBB95" w:rsidRDefault="00CF6FEA" w:rsidP="006E2AEE">
            <w:pPr>
              <w:pStyle w:val="tabelanormalny"/>
              <w:rPr>
                <w:rFonts w:eastAsia="Arial"/>
              </w:rPr>
            </w:pPr>
            <w:r w:rsidRPr="563CBB95">
              <w:rPr>
                <w:rFonts w:eastAsia="Arial"/>
              </w:rPr>
              <w:t>urn:csioz:p1:kod:minor:</w:t>
            </w:r>
            <w:r w:rsidRPr="00CF6FEA">
              <w:rPr>
                <w:rFonts w:eastAsia="Arial"/>
              </w:rPr>
              <w:t>NumerDokumentuAnulowaniaKPBUNieJestUnikalny</w:t>
            </w:r>
          </w:p>
        </w:tc>
        <w:tc>
          <w:tcPr>
            <w:tcW w:w="1588" w:type="dxa"/>
            <w:tcBorders>
              <w:top w:val="single" w:sz="6" w:space="0" w:color="auto"/>
              <w:left w:val="single" w:sz="6" w:space="0" w:color="auto"/>
              <w:bottom w:val="single" w:sz="6" w:space="0" w:color="auto"/>
              <w:right w:val="single" w:sz="6" w:space="0" w:color="auto"/>
            </w:tcBorders>
          </w:tcPr>
          <w:p w14:paraId="669BE105" w14:textId="7F419384" w:rsidR="00CF6FEA" w:rsidRPr="563CBB95" w:rsidRDefault="00CF6FEA" w:rsidP="006E2AEE">
            <w:pPr>
              <w:pStyle w:val="tabelanormalny"/>
              <w:rPr>
                <w:rFonts w:eastAsia="Arial"/>
              </w:rPr>
            </w:pPr>
            <w:r w:rsidRPr="00CF6FEA">
              <w:rPr>
                <w:rFonts w:eastAsia="Arial"/>
              </w:rPr>
              <w:t>Numer dokumentu anulowania karty profilaktycznego badania ucznia już istnieje w bazie danych</w:t>
            </w:r>
          </w:p>
        </w:tc>
        <w:tc>
          <w:tcPr>
            <w:tcW w:w="1735" w:type="dxa"/>
            <w:tcBorders>
              <w:top w:val="single" w:sz="6" w:space="0" w:color="auto"/>
              <w:left w:val="single" w:sz="6" w:space="0" w:color="auto"/>
              <w:bottom w:val="single" w:sz="6" w:space="0" w:color="auto"/>
              <w:right w:val="single" w:sz="6" w:space="0" w:color="auto"/>
            </w:tcBorders>
          </w:tcPr>
          <w:p w14:paraId="561B15AA" w14:textId="77777777" w:rsidR="00CF6FEA" w:rsidRPr="006F4BBA" w:rsidRDefault="00CF6FEA" w:rsidP="00CF6FEA">
            <w:pPr>
              <w:autoSpaceDE w:val="0"/>
              <w:autoSpaceDN w:val="0"/>
              <w:adjustRightInd w:val="0"/>
              <w:spacing w:before="0" w:after="80" w:line="240" w:lineRule="auto"/>
              <w:jc w:val="left"/>
              <w:rPr>
                <w:rFonts w:eastAsia="Arial"/>
                <w:bCs/>
                <w:szCs w:val="20"/>
              </w:rPr>
            </w:pPr>
            <w:r w:rsidRPr="006F4BBA">
              <w:rPr>
                <w:rFonts w:eastAsia="Arial"/>
                <w:bCs/>
                <w:szCs w:val="20"/>
              </w:rPr>
              <w:t>Błąd powstały przez odnotowanie braku unikalności numeru dokumentu anulowania KPBU przy zapisie do bazy danych MSZ.</w:t>
            </w:r>
          </w:p>
          <w:p w14:paraId="05147228" w14:textId="77777777" w:rsidR="00CF6FEA" w:rsidRPr="563CBB95" w:rsidRDefault="00CF6FEA" w:rsidP="006E2AEE">
            <w:pPr>
              <w:pStyle w:val="tabelanormalny"/>
              <w:rPr>
                <w:rFonts w:eastAsia="Arial"/>
              </w:rPr>
            </w:pPr>
          </w:p>
        </w:tc>
      </w:tr>
    </w:tbl>
    <w:p w14:paraId="0CBB3997" w14:textId="23F75246" w:rsidR="719B594D" w:rsidRDefault="719B594D" w:rsidP="563CBB95"/>
    <w:p w14:paraId="74D3AB8D" w14:textId="4AC5BC1A" w:rsidR="2754E013" w:rsidRDefault="2754E013" w:rsidP="563CBB95">
      <w:pPr>
        <w:pStyle w:val="Nagwek4"/>
        <w:rPr>
          <w:rFonts w:eastAsia="Arial"/>
          <w:sz w:val="22"/>
          <w:szCs w:val="22"/>
        </w:rPr>
      </w:pPr>
      <w:r>
        <w:lastRenderedPageBreak/>
        <w:t>Komunikaty / błędy techniczne</w:t>
      </w:r>
    </w:p>
    <w:p w14:paraId="7C4F1187" w14:textId="73E217C1" w:rsidR="2754E013" w:rsidRDefault="2754E013" w:rsidP="00FF666A">
      <w:pPr>
        <w:pStyle w:val="Legenda"/>
      </w:pPr>
      <w:r w:rsidRPr="563CBB95">
        <w:t xml:space="preserve">Tabela </w:t>
      </w:r>
      <w:r w:rsidR="38915BC9" w:rsidRPr="7E96B591">
        <w:t>10</w:t>
      </w:r>
      <w:r w:rsidRPr="563CBB95">
        <w:rPr>
          <w:color w:val="FF0000"/>
        </w:rPr>
        <w:t xml:space="preserve"> </w:t>
      </w:r>
      <w:r w:rsidRPr="563CBB95">
        <w:t>Komunikaty z operacji zapisAnulowaniaKartyProfilaktycznegoBadaniaUcznia</w:t>
      </w:r>
    </w:p>
    <w:tbl>
      <w:tblPr>
        <w:tblW w:w="0" w:type="auto"/>
        <w:tblLook w:val="04A0" w:firstRow="1" w:lastRow="0" w:firstColumn="1" w:lastColumn="0" w:noHBand="0" w:noVBand="1"/>
      </w:tblPr>
      <w:tblGrid>
        <w:gridCol w:w="5265"/>
        <w:gridCol w:w="1920"/>
        <w:gridCol w:w="1845"/>
      </w:tblGrid>
      <w:tr w:rsidR="563CBB95" w14:paraId="7E6D920A"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C3F0B55" w14:textId="2546A693" w:rsidR="563CBB95" w:rsidRDefault="563CBB95" w:rsidP="00FF666A">
            <w:pPr>
              <w:pStyle w:val="Tabelanagwekdolewej"/>
              <w:rPr>
                <w:rFonts w:eastAsia="Arial"/>
              </w:rPr>
            </w:pPr>
            <w:r w:rsidRPr="563CBB9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0845567" w14:textId="1A206202" w:rsidR="563CBB95" w:rsidRDefault="563CBB95" w:rsidP="00FF666A">
            <w:pPr>
              <w:pStyle w:val="Tabelanagwekdolewej"/>
              <w:rPr>
                <w:rFonts w:eastAsia="Arial"/>
              </w:rPr>
            </w:pPr>
            <w:r w:rsidRPr="563CBB9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31895B4" w14:textId="075ECC67" w:rsidR="563CBB95" w:rsidRDefault="563CBB95" w:rsidP="00FF666A">
            <w:pPr>
              <w:pStyle w:val="Tabelanagwekdolewej"/>
              <w:rPr>
                <w:rFonts w:eastAsia="Arial"/>
              </w:rPr>
            </w:pPr>
            <w:r w:rsidRPr="563CBB95">
              <w:rPr>
                <w:rFonts w:eastAsia="Arial"/>
              </w:rPr>
              <w:t>Znaczenie</w:t>
            </w:r>
          </w:p>
        </w:tc>
      </w:tr>
      <w:tr w:rsidR="563CBB95" w14:paraId="2817542A" w14:textId="77777777" w:rsidTr="138DC375">
        <w:tc>
          <w:tcPr>
            <w:tcW w:w="5265" w:type="dxa"/>
            <w:tcBorders>
              <w:top w:val="single" w:sz="6" w:space="0" w:color="auto"/>
              <w:left w:val="single" w:sz="6" w:space="0" w:color="auto"/>
              <w:bottom w:val="single" w:sz="6" w:space="0" w:color="auto"/>
              <w:right w:val="single" w:sz="6" w:space="0" w:color="auto"/>
            </w:tcBorders>
          </w:tcPr>
          <w:p w14:paraId="65E3B997" w14:textId="16D690AF" w:rsidR="563CBB95" w:rsidRPr="00313511" w:rsidRDefault="0CF2D63A" w:rsidP="006E2AEE">
            <w:pPr>
              <w:pStyle w:val="tabelanormalny"/>
              <w:rPr>
                <w:rFonts w:eastAsia="Arial"/>
                <w:lang w:val="en-US"/>
              </w:rPr>
            </w:pPr>
            <w:r w:rsidRPr="138DC375">
              <w:rPr>
                <w:rFonts w:eastAsia="Arial"/>
                <w:lang w:val="en-US"/>
              </w:rPr>
              <w:t>urn:csioz:p1:kod:major: Blad</w:t>
            </w:r>
          </w:p>
          <w:p w14:paraId="51DF2860" w14:textId="240E3240" w:rsidR="563CBB95" w:rsidRDefault="563CBB95" w:rsidP="006E2AEE">
            <w:pPr>
              <w:pStyle w:val="tabelanormalny"/>
              <w:rPr>
                <w:rFonts w:eastAsia="Arial"/>
              </w:rPr>
            </w:pPr>
            <w:r w:rsidRPr="563CBB95">
              <w:rPr>
                <w:rFonts w:eastAsia="Arial"/>
              </w:rPr>
              <w:t>urn:csioz:p1:kod:minor: BladWalidacjiParametrow</w:t>
            </w:r>
          </w:p>
        </w:tc>
        <w:tc>
          <w:tcPr>
            <w:tcW w:w="1920" w:type="dxa"/>
            <w:tcBorders>
              <w:top w:val="single" w:sz="6" w:space="0" w:color="auto"/>
              <w:left w:val="single" w:sz="6" w:space="0" w:color="auto"/>
              <w:bottom w:val="single" w:sz="6" w:space="0" w:color="auto"/>
              <w:right w:val="single" w:sz="6" w:space="0" w:color="auto"/>
            </w:tcBorders>
          </w:tcPr>
          <w:p w14:paraId="76EA6105" w14:textId="2B998E92" w:rsidR="563CBB95" w:rsidRDefault="563CBB95" w:rsidP="563CBB95">
            <w:pPr>
              <w:rPr>
                <w:rFonts w:eastAsia="Arial"/>
                <w:color w:val="000000" w:themeColor="text1"/>
                <w:szCs w:val="22"/>
              </w:rPr>
            </w:pPr>
            <w:r w:rsidRPr="563CBB95">
              <w:rPr>
                <w:rFonts w:eastAsia="Arial"/>
                <w:color w:val="000000" w:themeColor="text1"/>
                <w:szCs w:val="22"/>
              </w:rPr>
              <w:t>Błąd parametrów wejściowych</w:t>
            </w:r>
          </w:p>
        </w:tc>
        <w:tc>
          <w:tcPr>
            <w:tcW w:w="1845" w:type="dxa"/>
            <w:tcBorders>
              <w:top w:val="single" w:sz="6" w:space="0" w:color="auto"/>
              <w:left w:val="single" w:sz="6" w:space="0" w:color="auto"/>
              <w:bottom w:val="single" w:sz="6" w:space="0" w:color="auto"/>
              <w:right w:val="single" w:sz="6" w:space="0" w:color="auto"/>
            </w:tcBorders>
          </w:tcPr>
          <w:p w14:paraId="71863FB0" w14:textId="0F40A9D2" w:rsidR="563CBB95" w:rsidRDefault="563CBB95" w:rsidP="563CBB95">
            <w:pPr>
              <w:jc w:val="left"/>
            </w:pPr>
            <w:r w:rsidRPr="563CBB95">
              <w:rPr>
                <w:rFonts w:eastAsia="Arial"/>
                <w:color w:val="000000" w:themeColor="text1"/>
                <w:szCs w:val="22"/>
              </w:rPr>
              <w:t>Niepoprawne parametry w żądaniu</w:t>
            </w:r>
          </w:p>
        </w:tc>
      </w:tr>
      <w:tr w:rsidR="00EB0242" w14:paraId="02A1A3E8" w14:textId="77777777" w:rsidTr="138DC375">
        <w:tc>
          <w:tcPr>
            <w:tcW w:w="5265" w:type="dxa"/>
            <w:tcBorders>
              <w:top w:val="single" w:sz="6" w:space="0" w:color="auto"/>
              <w:left w:val="single" w:sz="6" w:space="0" w:color="auto"/>
              <w:bottom w:val="single" w:sz="6" w:space="0" w:color="auto"/>
              <w:right w:val="single" w:sz="6" w:space="0" w:color="auto"/>
            </w:tcBorders>
          </w:tcPr>
          <w:p w14:paraId="698C780C" w14:textId="77777777" w:rsidR="00EB0242" w:rsidRPr="00313511" w:rsidRDefault="5AABAE88" w:rsidP="00EB0242">
            <w:pPr>
              <w:rPr>
                <w:lang w:val="en-US"/>
              </w:rPr>
            </w:pPr>
            <w:r w:rsidRPr="138DC375">
              <w:rPr>
                <w:rFonts w:eastAsia="Arial"/>
                <w:b/>
                <w:bCs/>
                <w:color w:val="000000" w:themeColor="text1"/>
                <w:lang w:val="en-US"/>
              </w:rPr>
              <w:t>urn:csioz:p1:kod:major: BladWewnetrzny</w:t>
            </w:r>
            <w:r w:rsidRPr="138DC375">
              <w:rPr>
                <w:rFonts w:eastAsia="Arial"/>
                <w:color w:val="000000" w:themeColor="text1"/>
                <w:lang w:val="en-US"/>
              </w:rPr>
              <w:t xml:space="preserve"> </w:t>
            </w:r>
          </w:p>
          <w:p w14:paraId="4CE65580" w14:textId="77777777" w:rsidR="00EB0242" w:rsidRPr="00313511" w:rsidRDefault="5AABAE88" w:rsidP="00EB0242">
            <w:pPr>
              <w:rPr>
                <w:lang w:val="en-US"/>
              </w:rPr>
            </w:pPr>
            <w:r w:rsidRPr="138DC375">
              <w:rPr>
                <w:rFonts w:eastAsia="Arial"/>
                <w:b/>
                <w:bCs/>
                <w:color w:val="000000" w:themeColor="text1"/>
                <w:lang w:val="en-US"/>
              </w:rPr>
              <w:t>urn:csioz:p1:kod:minor: null</w:t>
            </w:r>
            <w:r w:rsidRPr="138DC375">
              <w:rPr>
                <w:rFonts w:eastAsia="Arial"/>
                <w:color w:val="000000" w:themeColor="text1"/>
                <w:lang w:val="en-US"/>
              </w:rPr>
              <w:t xml:space="preserve"> </w:t>
            </w:r>
          </w:p>
          <w:p w14:paraId="22F50577" w14:textId="3B6AF3FB" w:rsidR="00EB0242" w:rsidRPr="00313511" w:rsidRDefault="5AABAE88" w:rsidP="006E2AEE">
            <w:pPr>
              <w:pStyle w:val="tabelanormalny"/>
              <w:rPr>
                <w:rFonts w:eastAsia="Arial"/>
                <w:lang w:val="en-US"/>
              </w:rPr>
            </w:pPr>
            <w:r w:rsidRPr="138DC375">
              <w:rPr>
                <w:rFonts w:eastAsia="Arial"/>
                <w:lang w:val="en-US"/>
              </w:rPr>
              <w:t xml:space="preserve"> </w:t>
            </w:r>
          </w:p>
        </w:tc>
        <w:tc>
          <w:tcPr>
            <w:tcW w:w="1920" w:type="dxa"/>
            <w:tcBorders>
              <w:top w:val="single" w:sz="6" w:space="0" w:color="auto"/>
              <w:left w:val="single" w:sz="6" w:space="0" w:color="auto"/>
              <w:bottom w:val="single" w:sz="6" w:space="0" w:color="auto"/>
              <w:right w:val="single" w:sz="6" w:space="0" w:color="auto"/>
            </w:tcBorders>
          </w:tcPr>
          <w:p w14:paraId="2CDF6DA3" w14:textId="111EADEB" w:rsidR="00EB0242" w:rsidRPr="563CBB95" w:rsidRDefault="00EB0242" w:rsidP="00EB0242">
            <w:pPr>
              <w:rPr>
                <w:rFonts w:eastAsia="Arial"/>
                <w:color w:val="000000" w:themeColor="text1"/>
                <w:szCs w:val="22"/>
              </w:rPr>
            </w:pPr>
            <w:r w:rsidRPr="563CBB95">
              <w:rPr>
                <w:rFonts w:eastAsia="Arial"/>
                <w:color w:val="000000" w:themeColor="text1"/>
                <w:szCs w:val="22"/>
              </w:rPr>
              <w:t xml:space="preserve">Błąd wewnętrzny </w:t>
            </w:r>
          </w:p>
        </w:tc>
        <w:tc>
          <w:tcPr>
            <w:tcW w:w="1845" w:type="dxa"/>
            <w:tcBorders>
              <w:top w:val="single" w:sz="6" w:space="0" w:color="auto"/>
              <w:left w:val="single" w:sz="6" w:space="0" w:color="auto"/>
              <w:bottom w:val="single" w:sz="6" w:space="0" w:color="auto"/>
              <w:right w:val="single" w:sz="6" w:space="0" w:color="auto"/>
            </w:tcBorders>
          </w:tcPr>
          <w:p w14:paraId="127DE407" w14:textId="6102B9A8" w:rsidR="00EB0242" w:rsidRPr="563CBB95" w:rsidRDefault="00EB0242" w:rsidP="00EB0242">
            <w:pPr>
              <w:jc w:val="left"/>
              <w:rPr>
                <w:rFonts w:eastAsia="Arial"/>
                <w:color w:val="000000" w:themeColor="text1"/>
                <w:szCs w:val="22"/>
              </w:rPr>
            </w:pPr>
            <w:r w:rsidRPr="563CBB95">
              <w:rPr>
                <w:rFonts w:eastAsia="Arial"/>
                <w:color w:val="000000" w:themeColor="text1"/>
                <w:szCs w:val="22"/>
              </w:rPr>
              <w:t>Wystąpił nieoczekiwany błąd wewnętrzny SAZ</w:t>
            </w:r>
          </w:p>
        </w:tc>
      </w:tr>
    </w:tbl>
    <w:p w14:paraId="604E1C40" w14:textId="175D80B5" w:rsidR="563CBB95" w:rsidRDefault="563CBB95" w:rsidP="563CBB95"/>
    <w:p w14:paraId="61CF3650" w14:textId="2A552736" w:rsidR="719B594D" w:rsidRDefault="1D610F8B" w:rsidP="00FE63AC">
      <w:pPr>
        <w:pStyle w:val="Nagwek3"/>
        <w:rPr>
          <w:rFonts w:eastAsia="Arial"/>
          <w:szCs w:val="28"/>
        </w:rPr>
      </w:pPr>
      <w:bookmarkStart w:id="131" w:name="_Toc121491359"/>
      <w:bookmarkStart w:id="132" w:name="_Toc163038505"/>
      <w:r w:rsidRPr="563CBB95">
        <w:rPr>
          <w:rFonts w:eastAsia="Arial"/>
        </w:rPr>
        <w:t xml:space="preserve">Operacja </w:t>
      </w:r>
      <w:r w:rsidR="6EAA5C0E" w:rsidRPr="563CBB95">
        <w:rPr>
          <w:rFonts w:eastAsia="Arial"/>
        </w:rPr>
        <w:t>wyszukajAnulowanieKartProfilaktycznegoBadaniaUcznia</w:t>
      </w:r>
      <w:bookmarkEnd w:id="131"/>
      <w:bookmarkEnd w:id="132"/>
    </w:p>
    <w:p w14:paraId="313BE0B3" w14:textId="19566FAB" w:rsidR="719B594D" w:rsidRDefault="61F4D7D9" w:rsidP="563CBB95">
      <w:pPr>
        <w:tabs>
          <w:tab w:val="num" w:pos="851"/>
        </w:tabs>
      </w:pPr>
      <w:r>
        <w:t>Operacja pozwala na wyszukanie w Systemie P1 anulowanych dokumentów kart profilaktycznego badania ucznia zgodnie z podanymi kryteriami wyszukiwania.</w:t>
      </w:r>
    </w:p>
    <w:p w14:paraId="1A436652" w14:textId="32E967FD" w:rsidR="719B594D" w:rsidRDefault="61F4D7D9" w:rsidP="563CBB95">
      <w:pPr>
        <w:spacing w:line="288" w:lineRule="auto"/>
        <w:rPr>
          <w:rFonts w:eastAsia="Arial"/>
        </w:rPr>
      </w:pPr>
      <w:r w:rsidRPr="563CBB95">
        <w:rPr>
          <w:rFonts w:eastAsia="Arial"/>
          <w:color w:val="000000" w:themeColor="text1"/>
        </w:rPr>
        <w:t xml:space="preserve">Usługodawca podaje kryteria wyszukania dokumentów oraz parametry sortowania </w:t>
      </w:r>
      <w:r w:rsidR="719B594D">
        <w:br/>
      </w:r>
      <w:r w:rsidRPr="563CBB95">
        <w:rPr>
          <w:rFonts w:eastAsia="Arial"/>
          <w:color w:val="000000" w:themeColor="text1"/>
        </w:rPr>
        <w:t>i stronicowania wyników wyszukiwania.</w:t>
      </w:r>
    </w:p>
    <w:p w14:paraId="486B850B" w14:textId="53697FA0" w:rsidR="719B594D" w:rsidRDefault="61F4D7D9" w:rsidP="563CBB95">
      <w:pPr>
        <w:spacing w:line="288" w:lineRule="auto"/>
        <w:rPr>
          <w:rFonts w:eastAsia="Arial"/>
        </w:rPr>
      </w:pPr>
      <w:r w:rsidRPr="563CBB95">
        <w:rPr>
          <w:rFonts w:eastAsia="Arial"/>
          <w:color w:val="000000" w:themeColor="text1"/>
        </w:rPr>
        <w:t xml:space="preserve">Usługodawca może zdefiniować jedno lub wiele kryteriów wyszukiwania jednocześnie. </w:t>
      </w:r>
      <w:r w:rsidR="719B594D">
        <w:br/>
      </w:r>
      <w:r w:rsidRPr="563CBB95">
        <w:rPr>
          <w:rFonts w:eastAsia="Arial"/>
          <w:color w:val="000000" w:themeColor="text1"/>
        </w:rPr>
        <w:t>W wyniku wyszukania znajdą się informacje o dokumentach spełniające jednocześnie wszystkie wyspecyfikowane kryteria.</w:t>
      </w:r>
    </w:p>
    <w:p w14:paraId="6EF99B8F" w14:textId="4038FAD5" w:rsidR="719B594D" w:rsidRDefault="61F4D7D9" w:rsidP="563CBB95">
      <w:pPr>
        <w:spacing w:line="288" w:lineRule="auto"/>
        <w:rPr>
          <w:rFonts w:eastAsia="Arial"/>
        </w:rPr>
      </w:pPr>
      <w:r w:rsidRPr="563CBB95">
        <w:rPr>
          <w:rFonts w:eastAsia="Arial"/>
          <w:color w:val="000000" w:themeColor="text1"/>
        </w:rPr>
        <w:t>Dopuszczalne dla operacji kryteria to:</w:t>
      </w:r>
    </w:p>
    <w:p w14:paraId="1633EC02" w14:textId="10C3E3C0" w:rsidR="719B594D" w:rsidRDefault="61F4D7D9" w:rsidP="563CBB95">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dataWyst</w:t>
      </w:r>
      <w:r w:rsidR="009E29DD">
        <w:rPr>
          <w:rFonts w:ascii="Arial" w:eastAsia="Arial" w:hAnsi="Arial" w:cs="Arial"/>
          <w:color w:val="000000" w:themeColor="text1"/>
        </w:rPr>
        <w:t>a</w:t>
      </w:r>
      <w:r w:rsidRPr="563CBB95">
        <w:rPr>
          <w:rFonts w:ascii="Arial" w:eastAsia="Arial" w:hAnsi="Arial" w:cs="Arial"/>
          <w:color w:val="000000" w:themeColor="text1"/>
        </w:rPr>
        <w:t>wieniaOd dataWyst</w:t>
      </w:r>
      <w:r w:rsidR="009E29DD">
        <w:rPr>
          <w:rFonts w:ascii="Arial" w:eastAsia="Arial" w:hAnsi="Arial" w:cs="Arial"/>
          <w:color w:val="000000" w:themeColor="text1"/>
        </w:rPr>
        <w:t>a</w:t>
      </w:r>
      <w:r w:rsidRPr="563CBB95">
        <w:rPr>
          <w:rFonts w:ascii="Arial" w:eastAsia="Arial" w:hAnsi="Arial" w:cs="Arial"/>
          <w:color w:val="000000" w:themeColor="text1"/>
        </w:rPr>
        <w:t>wieniaDo - określają przedział dla wartości daty wystawienia dokumentu, w formacie RRRR-MM-DD HH:MM:SS. Przedział otwarty lewostronnie. Dopuszczalne jest zdefiniowanie tylko jednej granicy przedziału. Parametry niewymagane o typie</w:t>
      </w:r>
      <w:r w:rsidRPr="563CBB95">
        <w:rPr>
          <w:rFonts w:ascii="Arial" w:eastAsia="Arial" w:hAnsi="Arial" w:cs="Arial"/>
          <w:color w:val="FF0000"/>
        </w:rPr>
        <w:t xml:space="preserve"> </w:t>
      </w:r>
      <w:r w:rsidRPr="563CBB95">
        <w:rPr>
          <w:rFonts w:ascii="Arial" w:eastAsia="Arial" w:hAnsi="Arial" w:cs="Arial"/>
          <w:color w:val="000000" w:themeColor="text1"/>
        </w:rPr>
        <w:t>date;</w:t>
      </w:r>
    </w:p>
    <w:p w14:paraId="1019BC47" w14:textId="0B4C892F" w:rsidR="719B594D" w:rsidRDefault="61F4D7D9" w:rsidP="563CBB95">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identyfikatorUcznia - identyfikator OID ucznia o formacie root i extension:</w:t>
      </w:r>
    </w:p>
    <w:p w14:paraId="4F1E825C" w14:textId="53185C11" w:rsidR="719B594D" w:rsidRDefault="61F4D7D9" w:rsidP="563CBB95">
      <w:pPr>
        <w:pStyle w:val="Akapitzlist"/>
        <w:numPr>
          <w:ilvl w:val="1"/>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lastRenderedPageBreak/>
        <w:t>IdUczniaOidRoot – parametr wymagany o typie string</w:t>
      </w:r>
    </w:p>
    <w:p w14:paraId="4B02D827" w14:textId="07184993" w:rsidR="719B594D" w:rsidRDefault="61F4D7D9" w:rsidP="563CBB95">
      <w:pPr>
        <w:pStyle w:val="Akapitzlist"/>
        <w:numPr>
          <w:ilvl w:val="1"/>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IdUczniaOidExt – parametr wymagany o typie string</w:t>
      </w:r>
    </w:p>
    <w:p w14:paraId="5D9E8D98" w14:textId="00639D35" w:rsidR="719B594D" w:rsidRDefault="61F4D7D9" w:rsidP="563CBB95">
      <w:pPr>
        <w:spacing w:line="288" w:lineRule="auto"/>
        <w:ind w:left="720"/>
        <w:rPr>
          <w:rFonts w:eastAsia="Arial"/>
          <w:color w:val="000000" w:themeColor="text1"/>
        </w:rPr>
      </w:pPr>
      <w:r w:rsidRPr="563CBB95">
        <w:rPr>
          <w:rFonts w:eastAsia="Arial"/>
          <w:color w:val="000000" w:themeColor="text1"/>
        </w:rPr>
        <w:t>gdzie:</w:t>
      </w:r>
    </w:p>
    <w:p w14:paraId="1B5E5E5A" w14:textId="18B4D2C4" w:rsidR="719B594D" w:rsidRDefault="61F4D7D9" w:rsidP="563CBB95">
      <w:pPr>
        <w:pStyle w:val="Akapitzlist"/>
        <w:numPr>
          <w:ilvl w:val="0"/>
          <w:numId w:val="14"/>
        </w:numPr>
        <w:spacing w:line="288" w:lineRule="auto"/>
        <w:ind w:left="1080" w:hanging="450"/>
        <w:rPr>
          <w:rFonts w:ascii="Arial" w:eastAsia="Arial" w:hAnsi="Arial" w:cs="Arial"/>
          <w:color w:val="000000" w:themeColor="text1"/>
        </w:rPr>
      </w:pPr>
      <w:r w:rsidRPr="563CBB95">
        <w:rPr>
          <w:rFonts w:ascii="Arial" w:eastAsia="Arial" w:hAnsi="Arial" w:cs="Arial"/>
          <w:color w:val="000000" w:themeColor="text1"/>
        </w:rPr>
        <w:t>w przypadku PESEL root = 2.16.840.1.113883.3.4424.1.1.616 ext = PESEL pacjenta</w:t>
      </w:r>
    </w:p>
    <w:p w14:paraId="289169A8" w14:textId="733D57F4" w:rsidR="719B594D" w:rsidRDefault="61F4D7D9" w:rsidP="563CBB95">
      <w:pPr>
        <w:pStyle w:val="Akapitzlist"/>
        <w:numPr>
          <w:ilvl w:val="0"/>
          <w:numId w:val="14"/>
        </w:numPr>
        <w:ind w:left="1080" w:hanging="450"/>
        <w:rPr>
          <w:rFonts w:ascii="Arial" w:eastAsia="Arial" w:hAnsi="Arial" w:cs="Arial"/>
          <w:color w:val="000000" w:themeColor="text1"/>
        </w:rPr>
      </w:pPr>
      <w:r w:rsidRPr="563CBB95">
        <w:rPr>
          <w:rFonts w:ascii="Arial" w:eastAsia="Arial" w:hAnsi="Arial" w:cs="Arial"/>
          <w:color w:val="000000" w:themeColor="text1"/>
        </w:rPr>
        <w:t>w przypadku paszportu root = 2.16.840.1.113883.4.330.(kod kraju) ext = seria i numer paszportu</w:t>
      </w:r>
    </w:p>
    <w:p w14:paraId="1D738302" w14:textId="39C6F8F1" w:rsidR="719B594D" w:rsidRDefault="61F4D7D9" w:rsidP="563CBB95">
      <w:pPr>
        <w:pStyle w:val="Akapitzlist"/>
        <w:numPr>
          <w:ilvl w:val="0"/>
          <w:numId w:val="14"/>
        </w:numPr>
        <w:ind w:left="1080" w:hanging="450"/>
        <w:rPr>
          <w:rFonts w:ascii="Arial" w:eastAsia="Arial" w:hAnsi="Arial" w:cs="Arial"/>
          <w:color w:val="000000" w:themeColor="text1"/>
        </w:rPr>
      </w:pPr>
      <w:r w:rsidRPr="563CBB95">
        <w:rPr>
          <w:rFonts w:ascii="Arial" w:eastAsia="Arial" w:hAnsi="Arial" w:cs="Arial"/>
          <w:color w:val="000000" w:themeColor="text1"/>
        </w:rPr>
        <w:t>w przypadku innego dokumentu stwierdzającego tożsamość pacjenta root = OID rodzaju dokumentu tożsamości ext = seria i numer innego dokumentu stwierdzającego tożsamość</w:t>
      </w:r>
    </w:p>
    <w:p w14:paraId="42CDC49D" w14:textId="5306EDCF" w:rsidR="719B594D" w:rsidRDefault="61F4D7D9" w:rsidP="563CBB95">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statusDokumentu - status dokumentu przedstawiający status dokumentu karty  profilaktycznego badania ucznia w systemie P1. Dopuszczalne wartości: OBOWIAZUJACY, ANULOWANY, SKORYGOWANY. Parametr niewymagany o typie string.</w:t>
      </w:r>
    </w:p>
    <w:p w14:paraId="12B31867" w14:textId="05D15F29" w:rsidR="719B594D" w:rsidRDefault="5AEBDACA" w:rsidP="563CBB95">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t</w:t>
      </w:r>
      <w:r w:rsidR="5C3B6181" w:rsidRPr="563CBB95">
        <w:rPr>
          <w:rFonts w:ascii="Arial" w:eastAsia="Arial" w:hAnsi="Arial" w:cs="Arial"/>
          <w:color w:val="000000" w:themeColor="text1"/>
        </w:rPr>
        <w:t>ypKartyProfilaktycznegoBadaniaUcznia – parametr określa typ karty profilaktycznego badania ucznia referując do klasy TypKartyProfilaktycznegoBadaniaUczniaType.</w:t>
      </w:r>
    </w:p>
    <w:p w14:paraId="3822D2A2" w14:textId="6778D565" w:rsidR="719B594D" w:rsidRDefault="61F4D7D9" w:rsidP="563CBB95">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parametryStronicowania - przyjmuje typ klasy ParametryStronicowaniaMT. Parametr niewymagany.</w:t>
      </w:r>
    </w:p>
    <w:p w14:paraId="3A105FEB" w14:textId="191F4D3E" w:rsidR="719B594D" w:rsidRDefault="719B594D" w:rsidP="563CBB95">
      <w:pPr>
        <w:spacing w:line="288" w:lineRule="auto"/>
        <w:rPr>
          <w:rFonts w:eastAsia="Arial"/>
          <w:color w:val="000000" w:themeColor="text1"/>
        </w:rPr>
      </w:pPr>
    </w:p>
    <w:p w14:paraId="0BB917EF" w14:textId="4D13C8AF" w:rsidR="719B594D" w:rsidRDefault="61F4D7D9" w:rsidP="563CBB95">
      <w:pPr>
        <w:spacing w:line="288" w:lineRule="auto"/>
        <w:rPr>
          <w:rFonts w:eastAsia="Arial"/>
          <w:color w:val="000000" w:themeColor="text1"/>
        </w:rPr>
      </w:pPr>
      <w:r w:rsidRPr="563CBB95">
        <w:rPr>
          <w:rFonts w:eastAsia="Arial"/>
          <w:color w:val="000000" w:themeColor="text1"/>
        </w:rPr>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14:paraId="7FC187B8" w14:textId="565834C2" w:rsidR="719B594D" w:rsidRDefault="61F4D7D9" w:rsidP="563CBB95">
      <w:pPr>
        <w:spacing w:line="288" w:lineRule="auto"/>
        <w:rPr>
          <w:rFonts w:eastAsia="Arial"/>
          <w:color w:val="000000" w:themeColor="text1"/>
        </w:rPr>
      </w:pPr>
      <w:r w:rsidRPr="563CBB95">
        <w:rPr>
          <w:rFonts w:eastAsia="Arial"/>
          <w:color w:val="000000" w:themeColor="text1"/>
        </w:rPr>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56D21EC1" w14:textId="777257F1" w:rsidR="719B594D" w:rsidRDefault="61F4D7D9" w:rsidP="563CBB95">
      <w:pPr>
        <w:spacing w:line="288" w:lineRule="auto"/>
        <w:rPr>
          <w:rFonts w:eastAsia="Arial"/>
          <w:color w:val="000000" w:themeColor="text1"/>
        </w:rPr>
      </w:pPr>
      <w:r w:rsidRPr="563CBB95">
        <w:rPr>
          <w:rFonts w:eastAsia="Arial"/>
          <w:color w:val="000000" w:themeColor="text1"/>
        </w:rPr>
        <w:t>W odpowiedzi system zwróci zestaw informacji o odnalezionych kartach profilaktycznego badania ucznia zgodnie z parametrami wyszukania i parametrami stronicowania podanymi przez usługodawcę. Dla każdego dokumentu zwracane są wartości wszystkich atrybutów, których wartości mogą być podane w kryteriach wyszukiwania dla operacji.</w:t>
      </w:r>
      <w:r w:rsidRPr="563CBB95">
        <w:rPr>
          <w:rFonts w:eastAsia="Arial"/>
        </w:rPr>
        <w:t xml:space="preserve"> </w:t>
      </w:r>
    </w:p>
    <w:p w14:paraId="7966D48B" w14:textId="7247271E" w:rsidR="719B594D" w:rsidRDefault="61F4D7D9" w:rsidP="563CBB95">
      <w:pPr>
        <w:spacing w:line="288" w:lineRule="auto"/>
        <w:rPr>
          <w:rFonts w:eastAsia="Arial"/>
          <w:color w:val="000000" w:themeColor="text1"/>
        </w:rPr>
      </w:pPr>
      <w:r w:rsidRPr="563CBB95">
        <w:rPr>
          <w:rFonts w:eastAsia="Arial"/>
          <w:color w:val="000000" w:themeColor="text1"/>
        </w:rPr>
        <w:t>Usługa zwraca parametry:</w:t>
      </w:r>
    </w:p>
    <w:p w14:paraId="79179ADD" w14:textId="539C1D94" w:rsidR="719B594D" w:rsidRDefault="61F4D7D9" w:rsidP="563CBB95">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dokumenty – referuje do klasy KartaProfilaktycznegoBadaniaUcznia, która przechowuje atrybuty:</w:t>
      </w:r>
    </w:p>
    <w:p w14:paraId="65CED387" w14:textId="3EDA06B5" w:rsidR="719B594D" w:rsidRDefault="61F4D7D9" w:rsidP="563CBB95">
      <w:pPr>
        <w:pStyle w:val="Akapitzlist"/>
        <w:numPr>
          <w:ilvl w:val="1"/>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identyfikatorKarty – identyfikator karty profilaktycznego badania ucznia. Parametr o typie long;</w:t>
      </w:r>
    </w:p>
    <w:p w14:paraId="573B5319" w14:textId="4169597A" w:rsidR="719B594D" w:rsidRDefault="61F4D7D9" w:rsidP="563CBB95">
      <w:pPr>
        <w:pStyle w:val="Akapitzlist"/>
        <w:numPr>
          <w:ilvl w:val="1"/>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lastRenderedPageBreak/>
        <w:t xml:space="preserve">typKarty – referuje do klasy TypKartyProfilaktycznegoBadaniaUczniaType. </w:t>
      </w:r>
    </w:p>
    <w:p w14:paraId="197FB87C" w14:textId="7205F9B3" w:rsidR="719B594D" w:rsidRDefault="006B26AD" w:rsidP="563CBB95">
      <w:pPr>
        <w:pStyle w:val="Akapitzlist"/>
        <w:numPr>
          <w:ilvl w:val="1"/>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KartaProfilaktycznegoBadaniaUczniaAnulowanieDokument </w:t>
      </w:r>
      <w:r w:rsidR="61F4D7D9" w:rsidRPr="563CBB95">
        <w:rPr>
          <w:rFonts w:ascii="Arial" w:eastAsia="Arial" w:hAnsi="Arial" w:cs="Arial"/>
          <w:color w:val="000000" w:themeColor="text1"/>
        </w:rPr>
        <w:t xml:space="preserve">– referuje do klasy </w:t>
      </w:r>
      <w:r w:rsidRPr="563CBB95">
        <w:rPr>
          <w:rFonts w:ascii="Arial" w:eastAsia="Arial" w:hAnsi="Arial" w:cs="Arial"/>
          <w:color w:val="000000" w:themeColor="text1"/>
        </w:rPr>
        <w:t>KartaProfilaktycznegoBadaniaUczniaAnulowanieDokument</w:t>
      </w:r>
      <w:r w:rsidR="61F4D7D9" w:rsidRPr="563CBB95">
        <w:rPr>
          <w:rFonts w:ascii="Arial" w:eastAsia="Arial" w:hAnsi="Arial" w:cs="Arial"/>
          <w:color w:val="000000" w:themeColor="text1"/>
        </w:rPr>
        <w:t xml:space="preserve"> która przechowuje atrybuty:</w:t>
      </w:r>
    </w:p>
    <w:p w14:paraId="5C4C53C1" w14:textId="5B680A8B" w:rsidR="719B594D" w:rsidRDefault="61F4D7D9" w:rsidP="563CBB95">
      <w:pPr>
        <w:spacing w:line="288" w:lineRule="auto"/>
        <w:ind w:left="1440" w:hanging="12"/>
        <w:rPr>
          <w:rFonts w:eastAsia="Arial"/>
          <w:color w:val="000000" w:themeColor="text1"/>
        </w:rPr>
      </w:pPr>
      <w:r w:rsidRPr="563CBB95">
        <w:rPr>
          <w:rFonts w:eastAsia="Arial"/>
          <w:color w:val="000000" w:themeColor="text1"/>
        </w:rPr>
        <w:t>- identyfikatorDokumentu - identyfikator dokumentu w bazie danych MSZ dla karty profilaktycznego badania ucznia. Parametr o typie long;</w:t>
      </w:r>
    </w:p>
    <w:p w14:paraId="1691A38D" w14:textId="355D67E8" w:rsidR="006B26AD" w:rsidRDefault="006B26AD" w:rsidP="006B26AD">
      <w:pPr>
        <w:spacing w:line="288" w:lineRule="auto"/>
        <w:ind w:left="1440" w:hanging="12"/>
        <w:rPr>
          <w:rFonts w:eastAsia="Arial"/>
          <w:color w:val="000000" w:themeColor="text1"/>
        </w:rPr>
      </w:pPr>
      <w:r w:rsidRPr="563CBB95">
        <w:rPr>
          <w:rFonts w:eastAsia="Arial"/>
          <w:color w:val="000000" w:themeColor="text1"/>
        </w:rPr>
        <w:t>- identyfikatorAnulowanegoDokumentu - identyfikator anulowanego dokumentu w bazie danych MSZ dla anulowanej karty profilaktycznego badania ucznia. Parametr o typie long;</w:t>
      </w:r>
    </w:p>
    <w:p w14:paraId="32FFB363" w14:textId="77777777" w:rsidR="006B26AD" w:rsidRDefault="006B26AD" w:rsidP="563CBB95">
      <w:pPr>
        <w:spacing w:line="288" w:lineRule="auto"/>
        <w:ind w:left="1440" w:hanging="12"/>
        <w:rPr>
          <w:rFonts w:eastAsia="Arial"/>
          <w:color w:val="000000" w:themeColor="text1"/>
        </w:rPr>
      </w:pPr>
    </w:p>
    <w:p w14:paraId="286D6AB7" w14:textId="019A7524" w:rsidR="719B594D" w:rsidRDefault="61F4D7D9" w:rsidP="563CBB95">
      <w:pPr>
        <w:spacing w:line="288" w:lineRule="auto"/>
        <w:ind w:left="1440"/>
        <w:rPr>
          <w:rFonts w:eastAsia="Arial"/>
          <w:color w:val="000000" w:themeColor="text1"/>
        </w:rPr>
      </w:pPr>
      <w:r w:rsidRPr="563CBB95">
        <w:rPr>
          <w:rFonts w:eastAsia="Arial"/>
          <w:color w:val="000000" w:themeColor="text1"/>
        </w:rPr>
        <w:t>- rodzajWystawcy – rodzaj wystawcy dokumentu. Parametr o typie string;</w:t>
      </w:r>
    </w:p>
    <w:p w14:paraId="0F42727A" w14:textId="1D8C9510" w:rsidR="719B594D" w:rsidRDefault="61F4D7D9" w:rsidP="563CBB95">
      <w:pPr>
        <w:spacing w:line="288" w:lineRule="auto"/>
        <w:ind w:left="1440" w:hanging="12"/>
        <w:rPr>
          <w:rFonts w:eastAsia="Arial"/>
          <w:color w:val="000000" w:themeColor="text1"/>
        </w:rPr>
      </w:pPr>
      <w:r w:rsidRPr="563CBB95">
        <w:rPr>
          <w:rFonts w:eastAsia="Arial"/>
          <w:color w:val="000000" w:themeColor="text1"/>
        </w:rPr>
        <w:t>- dataWystawienia – data wystawienia dokumentu. Parametr o typie date;</w:t>
      </w:r>
    </w:p>
    <w:p w14:paraId="2B199511" w14:textId="353F3605" w:rsidR="719B594D" w:rsidRDefault="61F4D7D9" w:rsidP="563CBB95">
      <w:pPr>
        <w:spacing w:line="288" w:lineRule="auto"/>
        <w:ind w:left="1440" w:hanging="12"/>
        <w:rPr>
          <w:rFonts w:eastAsia="Arial"/>
          <w:color w:val="000000" w:themeColor="text1"/>
        </w:rPr>
      </w:pPr>
      <w:r w:rsidRPr="563CBB95">
        <w:rPr>
          <w:rFonts w:eastAsia="Arial"/>
          <w:color w:val="000000" w:themeColor="text1"/>
        </w:rPr>
        <w:t>- dataModyfikacji – data modyfikacji dokumentu. Parametr o typie date;</w:t>
      </w:r>
    </w:p>
    <w:p w14:paraId="6FAAF87A" w14:textId="55082D6D" w:rsidR="719B594D" w:rsidRDefault="61F4D7D9" w:rsidP="563CBB95">
      <w:pPr>
        <w:spacing w:line="288" w:lineRule="auto"/>
        <w:ind w:left="1350" w:firstLine="78"/>
        <w:rPr>
          <w:rFonts w:eastAsia="Arial"/>
          <w:color w:val="000000" w:themeColor="text1"/>
        </w:rPr>
      </w:pPr>
      <w:r w:rsidRPr="563CBB95">
        <w:rPr>
          <w:rFonts w:eastAsia="Arial"/>
          <w:color w:val="000000" w:themeColor="text1"/>
        </w:rPr>
        <w:t xml:space="preserve">- statusDokumentu  - status dokumentu. Parametr o typie string; </w:t>
      </w:r>
    </w:p>
    <w:p w14:paraId="6B3F605C" w14:textId="35C39B5B" w:rsidR="719B594D" w:rsidRDefault="61F4D7D9" w:rsidP="563CBB95">
      <w:pPr>
        <w:spacing w:line="288" w:lineRule="auto"/>
        <w:ind w:left="1350" w:firstLine="78"/>
        <w:rPr>
          <w:rFonts w:eastAsia="Arial"/>
          <w:color w:val="000000" w:themeColor="text1"/>
        </w:rPr>
      </w:pPr>
      <w:r w:rsidRPr="563CBB95">
        <w:rPr>
          <w:rFonts w:eastAsia="Arial"/>
          <w:color w:val="000000" w:themeColor="text1"/>
        </w:rPr>
        <w:t xml:space="preserve">- identyfikatorWystawcyRoot - typ identyfikatora wystawcy dokumentu root. Parametr o typie string; </w:t>
      </w:r>
    </w:p>
    <w:p w14:paraId="31DDAE65" w14:textId="2C2BD1AB" w:rsidR="719B594D" w:rsidRDefault="61F4D7D9" w:rsidP="563CBB95">
      <w:pPr>
        <w:spacing w:line="288" w:lineRule="auto"/>
        <w:ind w:left="1350" w:firstLine="78"/>
        <w:rPr>
          <w:rFonts w:eastAsia="Arial"/>
          <w:color w:val="000000" w:themeColor="text1"/>
        </w:rPr>
      </w:pPr>
      <w:r w:rsidRPr="563CBB95">
        <w:rPr>
          <w:rFonts w:eastAsia="Arial"/>
          <w:color w:val="000000" w:themeColor="text1"/>
        </w:rPr>
        <w:t>- identyfikatorWystawcyExt - typ identyfikatora wystawcy dokumentu extension. Parametr o typie string;</w:t>
      </w:r>
    </w:p>
    <w:p w14:paraId="5229710F" w14:textId="77777777" w:rsidR="00676E58" w:rsidRPr="009E729F" w:rsidRDefault="00676E58" w:rsidP="00676E58">
      <w:pPr>
        <w:spacing w:line="288" w:lineRule="auto"/>
        <w:ind w:left="1350"/>
        <w:rPr>
          <w:rFonts w:eastAsia="Arial"/>
          <w:color w:val="000000" w:themeColor="text1"/>
        </w:rPr>
      </w:pPr>
      <w:r w:rsidRPr="009E729F">
        <w:rPr>
          <w:rFonts w:eastAsia="Arial"/>
          <w:color w:val="000000" w:themeColor="text1"/>
        </w:rPr>
        <w:t>-  identyfikatorPodmiotuWystawcy – typ identyfikatora podmiotu wystawcy, o formacie root i extension:</w:t>
      </w:r>
    </w:p>
    <w:p w14:paraId="1AE3362D" w14:textId="77777777" w:rsidR="00676E58" w:rsidRDefault="00676E58" w:rsidP="00676E58">
      <w:pPr>
        <w:pStyle w:val="Akapitzlist"/>
        <w:numPr>
          <w:ilvl w:val="1"/>
          <w:numId w:val="15"/>
        </w:numPr>
        <w:spacing w:line="288" w:lineRule="auto"/>
        <w:rPr>
          <w:rFonts w:ascii="Arial" w:eastAsia="Arial" w:hAnsi="Arial" w:cs="Arial"/>
          <w:color w:val="000000" w:themeColor="text1"/>
        </w:rPr>
      </w:pPr>
      <w:r w:rsidRPr="00990322">
        <w:rPr>
          <w:rFonts w:ascii="Arial" w:eastAsia="Arial" w:hAnsi="Arial" w:cs="Arial"/>
          <w:color w:val="000000" w:themeColor="text1"/>
        </w:rPr>
        <w:t>identyfikatorPodmiotuWystawcyRoot</w:t>
      </w:r>
      <w:r w:rsidRPr="563CBB95">
        <w:rPr>
          <w:rFonts w:ascii="Arial" w:eastAsia="Arial" w:hAnsi="Arial" w:cs="Arial"/>
          <w:color w:val="000000" w:themeColor="text1"/>
        </w:rPr>
        <w:t>– parametr wymagany o typie string</w:t>
      </w:r>
    </w:p>
    <w:p w14:paraId="19A21B24" w14:textId="77777777" w:rsidR="00676E58" w:rsidRDefault="00676E58" w:rsidP="00676E58">
      <w:pPr>
        <w:pStyle w:val="Akapitzlist"/>
        <w:numPr>
          <w:ilvl w:val="1"/>
          <w:numId w:val="15"/>
        </w:numPr>
        <w:spacing w:line="288" w:lineRule="auto"/>
        <w:rPr>
          <w:rFonts w:ascii="Arial" w:eastAsia="Arial" w:hAnsi="Arial" w:cs="Arial"/>
          <w:color w:val="000000" w:themeColor="text1"/>
        </w:rPr>
      </w:pPr>
      <w:r w:rsidRPr="00990322">
        <w:rPr>
          <w:rFonts w:ascii="Arial" w:eastAsia="Arial" w:hAnsi="Arial" w:cs="Arial"/>
          <w:color w:val="000000" w:themeColor="text1"/>
        </w:rPr>
        <w:t>identyfikatorPodmiotuWystawcy</w:t>
      </w:r>
      <w:r>
        <w:rPr>
          <w:rFonts w:ascii="Arial" w:eastAsia="Arial" w:hAnsi="Arial" w:cs="Arial"/>
          <w:color w:val="000000" w:themeColor="text1"/>
        </w:rPr>
        <w:t>Ext</w:t>
      </w:r>
      <w:r w:rsidRPr="563CBB95">
        <w:rPr>
          <w:rFonts w:ascii="Arial" w:eastAsia="Arial" w:hAnsi="Arial" w:cs="Arial"/>
          <w:color w:val="000000" w:themeColor="text1"/>
        </w:rPr>
        <w:t xml:space="preserve"> – parametr wymagany o typie string</w:t>
      </w:r>
    </w:p>
    <w:p w14:paraId="79117184" w14:textId="7AF7EFCB" w:rsidR="00676E58" w:rsidRDefault="00676E58" w:rsidP="00676E58">
      <w:pPr>
        <w:spacing w:line="288" w:lineRule="auto"/>
        <w:ind w:left="1350" w:firstLine="78"/>
        <w:rPr>
          <w:rFonts w:eastAsia="Arial"/>
          <w:color w:val="000000" w:themeColor="text1"/>
        </w:rPr>
      </w:pPr>
      <w:r w:rsidRPr="563CBB95">
        <w:rPr>
          <w:rFonts w:eastAsia="Arial"/>
          <w:color w:val="000000" w:themeColor="text1"/>
        </w:rPr>
        <w:t>gdzie:</w:t>
      </w:r>
      <w:r>
        <w:rPr>
          <w:rFonts w:eastAsia="Arial"/>
          <w:color w:val="000000" w:themeColor="text1"/>
        </w:rPr>
        <w:t xml:space="preserve">root = </w:t>
      </w:r>
      <w:r w:rsidRPr="009E729F">
        <w:rPr>
          <w:rFonts w:eastAsia="Arial"/>
          <w:color w:val="000000" w:themeColor="text1"/>
        </w:rPr>
        <w:t>2.16.840.1.113883.3.4424.2.3.1; ext = 000000001007</w:t>
      </w:r>
    </w:p>
    <w:p w14:paraId="204EDA91" w14:textId="28175E45" w:rsidR="719B594D" w:rsidRDefault="61F4D7D9" w:rsidP="563CBB95">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liczbaRek – określa liczbę dostępnych rekordów dla przekazanych kryteriów wyszukiwania. </w:t>
      </w:r>
    </w:p>
    <w:p w14:paraId="0E2DC531" w14:textId="23884C0B" w:rsidR="719B594D" w:rsidRDefault="61F4D7D9" w:rsidP="563CBB95">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numerStrony - określa numer pobieranej strony. Numeracja stron od 0. </w:t>
      </w:r>
    </w:p>
    <w:p w14:paraId="4EA5F8AB" w14:textId="56195A6B" w:rsidR="719B594D" w:rsidRDefault="719B594D" w:rsidP="563CBB95"/>
    <w:p w14:paraId="541BBBDF" w14:textId="4EBABE6E" w:rsidR="719B594D" w:rsidRDefault="61F4D7D9" w:rsidP="563CBB95">
      <w:pPr>
        <w:spacing w:line="288" w:lineRule="auto"/>
        <w:rPr>
          <w:rFonts w:eastAsia="Arial"/>
          <w:color w:val="000000" w:themeColor="text1"/>
        </w:rPr>
      </w:pPr>
      <w:r w:rsidRPr="563CBB95">
        <w:rPr>
          <w:rFonts w:eastAsia="Arial"/>
          <w:color w:val="000000" w:themeColor="text1"/>
        </w:rPr>
        <w:t xml:space="preserve">Zwracany jest obiekt klasy WynikOperacji określający ogólny wynik wykonania operacji wyszukaj </w:t>
      </w:r>
      <w:r w:rsidR="53ECB8FC" w:rsidRPr="563CBB95">
        <w:rPr>
          <w:rFonts w:eastAsia="Arial"/>
          <w:color w:val="000000" w:themeColor="text1"/>
        </w:rPr>
        <w:t xml:space="preserve">anulowanie </w:t>
      </w:r>
      <w:r w:rsidRPr="563CBB95">
        <w:rPr>
          <w:rFonts w:eastAsia="Arial"/>
          <w:color w:val="000000" w:themeColor="text1"/>
        </w:rPr>
        <w:t>kart profilaktycznego badania ucznia.</w:t>
      </w:r>
    </w:p>
    <w:p w14:paraId="35499E44" w14:textId="0601EE63" w:rsidR="719B594D" w:rsidRDefault="719B594D" w:rsidP="563CBB95"/>
    <w:p w14:paraId="607AFA2B" w14:textId="3A76879F" w:rsidR="719B594D" w:rsidRDefault="7232581E">
      <w:pPr>
        <w:pStyle w:val="Nagwek4"/>
        <w:rPr>
          <w:rFonts w:eastAsia="Arial"/>
          <w:sz w:val="22"/>
          <w:szCs w:val="22"/>
        </w:rPr>
      </w:pPr>
      <w:r>
        <w:lastRenderedPageBreak/>
        <w:t>Komunikaty / błędy biznesowe</w:t>
      </w:r>
    </w:p>
    <w:p w14:paraId="3DB6114A" w14:textId="4303D62D" w:rsidR="719B594D" w:rsidRDefault="612678F8" w:rsidP="00FF666A">
      <w:pPr>
        <w:pStyle w:val="Legenda"/>
      </w:pPr>
      <w:r w:rsidRPr="563CBB95">
        <w:t xml:space="preserve">Tabela </w:t>
      </w:r>
      <w:r w:rsidR="21C09099" w:rsidRPr="7E96B591">
        <w:t>11</w:t>
      </w:r>
      <w:r w:rsidRPr="563CBB95">
        <w:rPr>
          <w:color w:val="FF0000"/>
        </w:rPr>
        <w:t xml:space="preserve"> </w:t>
      </w:r>
      <w:r w:rsidRPr="563CBB95">
        <w:t xml:space="preserve">Komunikaty z operacji </w:t>
      </w:r>
      <w:r w:rsidR="29F8A909" w:rsidRPr="563CBB95">
        <w:t>wyszukajAnulowanieKartProfilaktycznegoBadaniaUcznia</w:t>
      </w:r>
    </w:p>
    <w:tbl>
      <w:tblPr>
        <w:tblW w:w="0" w:type="auto"/>
        <w:tblLook w:val="04A0" w:firstRow="1" w:lastRow="0" w:firstColumn="1" w:lastColumn="0" w:noHBand="0" w:noVBand="1"/>
      </w:tblPr>
      <w:tblGrid>
        <w:gridCol w:w="5692"/>
        <w:gridCol w:w="1607"/>
        <w:gridCol w:w="1757"/>
      </w:tblGrid>
      <w:tr w:rsidR="563CBB95" w14:paraId="329B8F80" w14:textId="77777777" w:rsidTr="138DC375">
        <w:tc>
          <w:tcPr>
            <w:tcW w:w="582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41B943F" w14:textId="2546A693" w:rsidR="563CBB95" w:rsidRDefault="563CBB95" w:rsidP="00FF666A">
            <w:pPr>
              <w:pStyle w:val="Tabelanagwekdolewej"/>
              <w:rPr>
                <w:rFonts w:eastAsia="Arial"/>
              </w:rPr>
            </w:pPr>
            <w:r w:rsidRPr="563CBB95">
              <w:rPr>
                <w:rFonts w:eastAsia="Arial"/>
              </w:rPr>
              <w:t xml:space="preserve">Kod komunikatu / błędu </w:t>
            </w:r>
          </w:p>
        </w:tc>
        <w:tc>
          <w:tcPr>
            <w:tcW w:w="1432"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54D10DDD" w14:textId="1A206202" w:rsidR="563CBB95" w:rsidRDefault="563CBB95" w:rsidP="00FF666A">
            <w:pPr>
              <w:pStyle w:val="Tabelanagwekdolewej"/>
              <w:rPr>
                <w:rFonts w:eastAsia="Arial"/>
              </w:rPr>
            </w:pPr>
            <w:r w:rsidRPr="563CBB95">
              <w:rPr>
                <w:rFonts w:eastAsia="Arial"/>
              </w:rPr>
              <w:t>Opis słowny</w:t>
            </w:r>
          </w:p>
        </w:tc>
        <w:tc>
          <w:tcPr>
            <w:tcW w:w="1796"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8429DB8" w14:textId="075ECC67" w:rsidR="563CBB95" w:rsidRDefault="563CBB95" w:rsidP="00FF666A">
            <w:pPr>
              <w:pStyle w:val="Tabelanagwekdolewej"/>
              <w:rPr>
                <w:rFonts w:eastAsia="Arial"/>
              </w:rPr>
            </w:pPr>
            <w:r w:rsidRPr="563CBB95">
              <w:rPr>
                <w:rFonts w:eastAsia="Arial"/>
              </w:rPr>
              <w:t>Znaczenie</w:t>
            </w:r>
          </w:p>
        </w:tc>
      </w:tr>
      <w:tr w:rsidR="563CBB95" w14:paraId="0BF10B1F" w14:textId="77777777" w:rsidTr="138DC375">
        <w:tc>
          <w:tcPr>
            <w:tcW w:w="5828" w:type="dxa"/>
            <w:tcBorders>
              <w:top w:val="single" w:sz="6" w:space="0" w:color="auto"/>
              <w:left w:val="single" w:sz="6" w:space="0" w:color="auto"/>
              <w:bottom w:val="single" w:sz="6" w:space="0" w:color="auto"/>
              <w:right w:val="single" w:sz="6" w:space="0" w:color="auto"/>
            </w:tcBorders>
          </w:tcPr>
          <w:p w14:paraId="49B5268E" w14:textId="62608494" w:rsidR="563CBB95" w:rsidRPr="00313511" w:rsidRDefault="0CF2D63A" w:rsidP="006E2AEE">
            <w:pPr>
              <w:pStyle w:val="tabelanormalny"/>
              <w:rPr>
                <w:rFonts w:eastAsia="Arial"/>
                <w:lang w:val="en-US"/>
              </w:rPr>
            </w:pPr>
            <w:r w:rsidRPr="138DC375">
              <w:rPr>
                <w:rFonts w:eastAsia="Arial"/>
                <w:lang w:val="en-US"/>
              </w:rPr>
              <w:t>urn:csioz:p1:kod:major: Sukces</w:t>
            </w:r>
          </w:p>
          <w:p w14:paraId="45803D94" w14:textId="1869C9AB" w:rsidR="563CBB95" w:rsidRDefault="563CBB95" w:rsidP="006E2AEE">
            <w:pPr>
              <w:pStyle w:val="tabelanormalny"/>
              <w:rPr>
                <w:rFonts w:eastAsia="Arial"/>
              </w:rPr>
            </w:pPr>
            <w:r w:rsidRPr="563CBB95">
              <w:rPr>
                <w:rFonts w:eastAsia="Arial"/>
              </w:rPr>
              <w:t>urn:csioz:p1:kod:minor: Sukces</w:t>
            </w:r>
          </w:p>
        </w:tc>
        <w:tc>
          <w:tcPr>
            <w:tcW w:w="1432" w:type="dxa"/>
            <w:tcBorders>
              <w:top w:val="single" w:sz="6" w:space="0" w:color="auto"/>
              <w:left w:val="single" w:sz="6" w:space="0" w:color="auto"/>
              <w:bottom w:val="single" w:sz="6" w:space="0" w:color="auto"/>
              <w:right w:val="single" w:sz="6" w:space="0" w:color="auto"/>
            </w:tcBorders>
          </w:tcPr>
          <w:p w14:paraId="6289C337" w14:textId="776C4977" w:rsidR="563CBB95" w:rsidRDefault="563CBB95" w:rsidP="006E2AEE">
            <w:pPr>
              <w:pStyle w:val="tabelanormalny"/>
              <w:rPr>
                <w:rFonts w:eastAsia="Arial"/>
              </w:rPr>
            </w:pPr>
            <w:r w:rsidRPr="563CBB95">
              <w:rPr>
                <w:rFonts w:eastAsia="Arial"/>
              </w:rPr>
              <w:t>Operacja wykonana prawidłowo</w:t>
            </w:r>
          </w:p>
        </w:tc>
        <w:tc>
          <w:tcPr>
            <w:tcW w:w="1796" w:type="dxa"/>
            <w:tcBorders>
              <w:top w:val="single" w:sz="6" w:space="0" w:color="auto"/>
              <w:left w:val="single" w:sz="6" w:space="0" w:color="auto"/>
              <w:bottom w:val="single" w:sz="6" w:space="0" w:color="auto"/>
              <w:right w:val="single" w:sz="6" w:space="0" w:color="auto"/>
            </w:tcBorders>
          </w:tcPr>
          <w:p w14:paraId="183A4DDD" w14:textId="224556FD" w:rsidR="563CBB95" w:rsidRDefault="563CBB95" w:rsidP="006E2AEE">
            <w:pPr>
              <w:pStyle w:val="tabelanormalny"/>
            </w:pPr>
            <w:r w:rsidRPr="563CBB95">
              <w:rPr>
                <w:rFonts w:eastAsia="Arial"/>
              </w:rPr>
              <w:t xml:space="preserve">Zwrócono potwierdzenie </w:t>
            </w:r>
            <w:r w:rsidRPr="563CBB95">
              <w:t xml:space="preserve"> </w:t>
            </w:r>
          </w:p>
        </w:tc>
      </w:tr>
      <w:tr w:rsidR="563CBB95" w14:paraId="53132A13" w14:textId="77777777" w:rsidTr="138DC375">
        <w:tc>
          <w:tcPr>
            <w:tcW w:w="5828" w:type="dxa"/>
            <w:tcBorders>
              <w:top w:val="single" w:sz="6" w:space="0" w:color="auto"/>
              <w:left w:val="single" w:sz="6" w:space="0" w:color="auto"/>
              <w:bottom w:val="single" w:sz="6" w:space="0" w:color="auto"/>
              <w:right w:val="single" w:sz="6" w:space="0" w:color="auto"/>
            </w:tcBorders>
          </w:tcPr>
          <w:p w14:paraId="3A7EEA36" w14:textId="221096FA" w:rsidR="563CBB95" w:rsidRPr="00313511" w:rsidRDefault="0CF2D63A" w:rsidP="006E2AEE">
            <w:pPr>
              <w:pStyle w:val="tabelanormalny"/>
              <w:rPr>
                <w:rFonts w:eastAsia="Arial"/>
                <w:lang w:val="en-US"/>
              </w:rPr>
            </w:pPr>
            <w:r w:rsidRPr="138DC375">
              <w:rPr>
                <w:rFonts w:eastAsia="Arial"/>
                <w:lang w:val="en-US"/>
              </w:rPr>
              <w:t>urn:csioz:p1:kod:major: Sukces</w:t>
            </w:r>
          </w:p>
          <w:p w14:paraId="48092123" w14:textId="7A9D0DBF" w:rsidR="563CBB95" w:rsidRDefault="563CBB95" w:rsidP="006E2AEE">
            <w:pPr>
              <w:pStyle w:val="tabelanormalny"/>
              <w:rPr>
                <w:rFonts w:eastAsia="Arial"/>
              </w:rPr>
            </w:pPr>
            <w:r w:rsidRPr="563CBB95">
              <w:rPr>
                <w:rFonts w:eastAsia="Arial"/>
              </w:rPr>
              <w:t>urn:csioz:p1:kod:minor: BrakDanych</w:t>
            </w:r>
          </w:p>
          <w:p w14:paraId="0F94230E" w14:textId="0548176A" w:rsidR="563CBB95"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2D647B39" w14:textId="2AE4370A" w:rsidR="563CBB95" w:rsidRDefault="563CBB95" w:rsidP="006E2AEE">
            <w:pPr>
              <w:pStyle w:val="tabelanormalny"/>
              <w:rPr>
                <w:rFonts w:eastAsia="Arial"/>
              </w:rPr>
            </w:pPr>
            <w:r w:rsidRPr="563CBB95">
              <w:rPr>
                <w:rFonts w:eastAsia="Arial"/>
              </w:rPr>
              <w:t>Brak dokumentów spełniających kryteria wyszukiwania</w:t>
            </w:r>
          </w:p>
        </w:tc>
        <w:tc>
          <w:tcPr>
            <w:tcW w:w="1796" w:type="dxa"/>
            <w:tcBorders>
              <w:top w:val="single" w:sz="6" w:space="0" w:color="auto"/>
              <w:left w:val="single" w:sz="6" w:space="0" w:color="auto"/>
              <w:bottom w:val="single" w:sz="6" w:space="0" w:color="auto"/>
              <w:right w:val="single" w:sz="6" w:space="0" w:color="auto"/>
            </w:tcBorders>
          </w:tcPr>
          <w:p w14:paraId="49C663DB" w14:textId="1089EFF3" w:rsidR="563CBB95" w:rsidRDefault="563CBB95" w:rsidP="006E2AEE">
            <w:pPr>
              <w:pStyle w:val="tabelanormalny"/>
              <w:rPr>
                <w:rFonts w:eastAsia="Arial"/>
              </w:rPr>
            </w:pPr>
            <w:r w:rsidRPr="563CBB95">
              <w:rPr>
                <w:rFonts w:eastAsia="Arial"/>
              </w:rPr>
              <w:t>Wynik operacji w przypadku prawidłowego przebiegu i braku danych w odpowiedzi spełniających kryteria żądania</w:t>
            </w:r>
          </w:p>
        </w:tc>
      </w:tr>
      <w:tr w:rsidR="563CBB95" w14:paraId="5FCA2997" w14:textId="77777777" w:rsidTr="138DC375">
        <w:tc>
          <w:tcPr>
            <w:tcW w:w="5828" w:type="dxa"/>
            <w:tcBorders>
              <w:top w:val="single" w:sz="6" w:space="0" w:color="auto"/>
              <w:left w:val="single" w:sz="6" w:space="0" w:color="auto"/>
              <w:bottom w:val="single" w:sz="6" w:space="0" w:color="auto"/>
              <w:right w:val="single" w:sz="6" w:space="0" w:color="auto"/>
            </w:tcBorders>
          </w:tcPr>
          <w:p w14:paraId="446234A1" w14:textId="4E588D9D" w:rsidR="563CBB95" w:rsidRPr="00313511" w:rsidRDefault="0CF2D63A" w:rsidP="006E2AEE">
            <w:pPr>
              <w:pStyle w:val="tabelanormalny"/>
              <w:rPr>
                <w:rFonts w:eastAsia="Arial"/>
                <w:lang w:val="en-US"/>
              </w:rPr>
            </w:pPr>
            <w:r w:rsidRPr="138DC375">
              <w:rPr>
                <w:rFonts w:eastAsia="Arial"/>
                <w:lang w:val="en-US"/>
              </w:rPr>
              <w:t>urn:csioz:p1:kod:major: Blad</w:t>
            </w:r>
          </w:p>
          <w:p w14:paraId="191C4445" w14:textId="017EF9AC" w:rsidR="563CBB95" w:rsidRDefault="563CBB95" w:rsidP="006E2AEE">
            <w:pPr>
              <w:pStyle w:val="tabelanormalny"/>
              <w:rPr>
                <w:rFonts w:eastAsia="Arial"/>
              </w:rPr>
            </w:pPr>
            <w:r w:rsidRPr="563CBB95">
              <w:rPr>
                <w:rFonts w:eastAsia="Arial"/>
              </w:rPr>
              <w:t>urn:csioz:p1:kod:minor: BrakDanychUcznia</w:t>
            </w:r>
          </w:p>
          <w:p w14:paraId="68FE2701" w14:textId="0C9DBCE1" w:rsidR="563CBB95"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375FA705" w14:textId="58DB3A9A" w:rsidR="563CBB95" w:rsidRDefault="563CBB95" w:rsidP="006E2AEE">
            <w:pPr>
              <w:pStyle w:val="tabelanormalny"/>
              <w:rPr>
                <w:rFonts w:eastAsia="Arial"/>
              </w:rPr>
            </w:pPr>
            <w:r w:rsidRPr="563CBB95">
              <w:rPr>
                <w:rFonts w:eastAsia="Arial"/>
              </w:rPr>
              <w:t>Brak danych ucznia</w:t>
            </w:r>
          </w:p>
          <w:p w14:paraId="35B5BF7E" w14:textId="19845454" w:rsidR="563CBB95" w:rsidRDefault="563CBB95" w:rsidP="006E2AEE">
            <w:pPr>
              <w:pStyle w:val="tabelanormalny"/>
              <w:rPr>
                <w:rFonts w:eastAsia="Arial"/>
              </w:rPr>
            </w:pPr>
          </w:p>
        </w:tc>
        <w:tc>
          <w:tcPr>
            <w:tcW w:w="1796" w:type="dxa"/>
            <w:tcBorders>
              <w:top w:val="single" w:sz="6" w:space="0" w:color="auto"/>
              <w:left w:val="single" w:sz="6" w:space="0" w:color="auto"/>
              <w:bottom w:val="single" w:sz="6" w:space="0" w:color="auto"/>
              <w:right w:val="single" w:sz="6" w:space="0" w:color="auto"/>
            </w:tcBorders>
          </w:tcPr>
          <w:p w14:paraId="32FEB519" w14:textId="5D1B184F" w:rsidR="563CBB95" w:rsidRDefault="563CBB95" w:rsidP="006E2AEE">
            <w:pPr>
              <w:pStyle w:val="tabelanormalny"/>
              <w:rPr>
                <w:rFonts w:eastAsia="Arial"/>
              </w:rPr>
            </w:pPr>
            <w:r w:rsidRPr="563CBB95">
              <w:rPr>
                <w:rFonts w:eastAsia="Arial"/>
              </w:rPr>
              <w:t>Wynik operacji w przypadku nieprzekazania w żądaniu danych ucznia</w:t>
            </w:r>
          </w:p>
        </w:tc>
      </w:tr>
      <w:tr w:rsidR="563CBB95" w14:paraId="7E358E37" w14:textId="77777777" w:rsidTr="138DC375">
        <w:tc>
          <w:tcPr>
            <w:tcW w:w="5828" w:type="dxa"/>
            <w:tcBorders>
              <w:top w:val="single" w:sz="6" w:space="0" w:color="auto"/>
              <w:left w:val="single" w:sz="6" w:space="0" w:color="auto"/>
              <w:bottom w:val="single" w:sz="6" w:space="0" w:color="auto"/>
              <w:right w:val="single" w:sz="6" w:space="0" w:color="auto"/>
            </w:tcBorders>
          </w:tcPr>
          <w:p w14:paraId="6AB284C0" w14:textId="4E588D9D" w:rsidR="563CBB95" w:rsidRPr="00313511" w:rsidRDefault="0CF2D63A" w:rsidP="006E2AEE">
            <w:pPr>
              <w:pStyle w:val="tabelanormalny"/>
              <w:rPr>
                <w:rFonts w:eastAsia="Arial"/>
                <w:lang w:val="en-US"/>
              </w:rPr>
            </w:pPr>
            <w:r w:rsidRPr="138DC375">
              <w:rPr>
                <w:rFonts w:eastAsia="Arial"/>
                <w:lang w:val="en-US"/>
              </w:rPr>
              <w:t>urn:csioz:p1:kod:major: Blad</w:t>
            </w:r>
          </w:p>
          <w:p w14:paraId="12D9F378" w14:textId="4A581D9F" w:rsidR="563CBB95" w:rsidRDefault="563CBB95" w:rsidP="006E2AEE">
            <w:pPr>
              <w:pStyle w:val="tabelanormalny"/>
              <w:rPr>
                <w:rFonts w:eastAsia="Arial"/>
              </w:rPr>
            </w:pPr>
            <w:r w:rsidRPr="563CBB95">
              <w:rPr>
                <w:rFonts w:eastAsia="Arial"/>
              </w:rPr>
              <w:t>urn:csioz:p1:kod:minor: NieznanyStatusDokumentu</w:t>
            </w:r>
          </w:p>
        </w:tc>
        <w:tc>
          <w:tcPr>
            <w:tcW w:w="1432" w:type="dxa"/>
            <w:tcBorders>
              <w:top w:val="single" w:sz="6" w:space="0" w:color="auto"/>
              <w:left w:val="single" w:sz="6" w:space="0" w:color="auto"/>
              <w:bottom w:val="single" w:sz="6" w:space="0" w:color="auto"/>
              <w:right w:val="single" w:sz="6" w:space="0" w:color="auto"/>
            </w:tcBorders>
          </w:tcPr>
          <w:p w14:paraId="72BE059F" w14:textId="40DA9057" w:rsidR="563CBB95" w:rsidRDefault="563CBB95" w:rsidP="006E2AEE">
            <w:pPr>
              <w:pStyle w:val="tabelanormalny"/>
              <w:rPr>
                <w:rFonts w:eastAsia="Arial"/>
              </w:rPr>
            </w:pPr>
            <w:r w:rsidRPr="563CBB95">
              <w:rPr>
                <w:rFonts w:eastAsia="Arial"/>
              </w:rPr>
              <w:t>Nieznany status dokumentu</w:t>
            </w:r>
          </w:p>
        </w:tc>
        <w:tc>
          <w:tcPr>
            <w:tcW w:w="1796" w:type="dxa"/>
            <w:tcBorders>
              <w:top w:val="single" w:sz="6" w:space="0" w:color="auto"/>
              <w:left w:val="single" w:sz="6" w:space="0" w:color="auto"/>
              <w:bottom w:val="single" w:sz="6" w:space="0" w:color="auto"/>
              <w:right w:val="single" w:sz="6" w:space="0" w:color="auto"/>
            </w:tcBorders>
          </w:tcPr>
          <w:p w14:paraId="57626983" w14:textId="5807FEF1" w:rsidR="563CBB95" w:rsidRDefault="563CBB95" w:rsidP="006E2AEE">
            <w:pPr>
              <w:pStyle w:val="tabelanormalny"/>
              <w:rPr>
                <w:rFonts w:eastAsia="Arial"/>
              </w:rPr>
            </w:pPr>
            <w:r w:rsidRPr="563CBB95">
              <w:rPr>
                <w:rFonts w:eastAsia="Arial"/>
              </w:rPr>
              <w:t>Błąd w wyniku przekazania w żądaniu statusu dokumentu niewystępującego w enum</w:t>
            </w:r>
          </w:p>
        </w:tc>
      </w:tr>
      <w:tr w:rsidR="563CBB95" w14:paraId="6F663206" w14:textId="77777777" w:rsidTr="138DC375">
        <w:tc>
          <w:tcPr>
            <w:tcW w:w="5828" w:type="dxa"/>
            <w:tcBorders>
              <w:top w:val="single" w:sz="6" w:space="0" w:color="auto"/>
              <w:left w:val="single" w:sz="6" w:space="0" w:color="auto"/>
              <w:bottom w:val="single" w:sz="6" w:space="0" w:color="auto"/>
              <w:right w:val="single" w:sz="6" w:space="0" w:color="auto"/>
            </w:tcBorders>
          </w:tcPr>
          <w:p w14:paraId="5A7498B2" w14:textId="4BC1741F" w:rsidR="563CBB95" w:rsidRPr="00313511" w:rsidRDefault="0CF2D63A" w:rsidP="006E2AEE">
            <w:pPr>
              <w:pStyle w:val="tabelanormalny"/>
              <w:rPr>
                <w:rFonts w:eastAsia="Arial"/>
                <w:lang w:val="en-US"/>
              </w:rPr>
            </w:pPr>
            <w:r w:rsidRPr="138DC375">
              <w:rPr>
                <w:rFonts w:eastAsia="Arial"/>
                <w:lang w:val="en-US"/>
              </w:rPr>
              <w:t>urn:csioz:p1:kod:major: Blad</w:t>
            </w:r>
          </w:p>
          <w:p w14:paraId="4AE1D4D1" w14:textId="575B9FFA" w:rsidR="563CBB95" w:rsidRDefault="563CBB95" w:rsidP="006E2AEE">
            <w:pPr>
              <w:pStyle w:val="tabelanormalny"/>
              <w:rPr>
                <w:rFonts w:eastAsia="Arial"/>
              </w:rPr>
            </w:pPr>
            <w:r w:rsidRPr="563CBB95">
              <w:rPr>
                <w:rFonts w:eastAsia="Arial"/>
              </w:rPr>
              <w:t>urn:csioz:p1:kod:minor: DataWczesniejszaNizDataSystemowa</w:t>
            </w:r>
          </w:p>
        </w:tc>
        <w:tc>
          <w:tcPr>
            <w:tcW w:w="1432" w:type="dxa"/>
            <w:tcBorders>
              <w:top w:val="single" w:sz="6" w:space="0" w:color="auto"/>
              <w:left w:val="single" w:sz="6" w:space="0" w:color="auto"/>
              <w:bottom w:val="single" w:sz="6" w:space="0" w:color="auto"/>
              <w:right w:val="single" w:sz="6" w:space="0" w:color="auto"/>
            </w:tcBorders>
          </w:tcPr>
          <w:p w14:paraId="3AE6CD18" w14:textId="41E33B00" w:rsidR="563CBB95" w:rsidRDefault="563CBB95" w:rsidP="006E2AEE">
            <w:pPr>
              <w:pStyle w:val="tabelanormalny"/>
              <w:rPr>
                <w:rFonts w:eastAsia="Arial"/>
              </w:rPr>
            </w:pPr>
            <w:r w:rsidRPr="563CBB95">
              <w:rPr>
                <w:rFonts w:eastAsia="Arial"/>
              </w:rPr>
              <w:t>Data wcześniejsza niż data systemowa (nie może być użyta data przyszła)</w:t>
            </w:r>
          </w:p>
        </w:tc>
        <w:tc>
          <w:tcPr>
            <w:tcW w:w="1796" w:type="dxa"/>
            <w:tcBorders>
              <w:top w:val="single" w:sz="6" w:space="0" w:color="auto"/>
              <w:left w:val="single" w:sz="6" w:space="0" w:color="auto"/>
              <w:bottom w:val="single" w:sz="6" w:space="0" w:color="auto"/>
              <w:right w:val="single" w:sz="6" w:space="0" w:color="auto"/>
            </w:tcBorders>
          </w:tcPr>
          <w:p w14:paraId="48A6019C" w14:textId="650A5D84" w:rsidR="563CBB95" w:rsidRDefault="563CBB95" w:rsidP="006E2AEE">
            <w:pPr>
              <w:pStyle w:val="tabelanormalny"/>
              <w:rPr>
                <w:rFonts w:eastAsia="Arial"/>
              </w:rPr>
            </w:pPr>
            <w:r w:rsidRPr="563CBB95">
              <w:rPr>
                <w:rFonts w:eastAsia="Arial"/>
              </w:rPr>
              <w:t xml:space="preserve">Błąd w przypadku przekazania w kryteriach wyszukiwania "daty od" lub "daty do", która jest wcześniejsza </w:t>
            </w:r>
            <w:r w:rsidRPr="563CBB95">
              <w:rPr>
                <w:rFonts w:eastAsia="Arial"/>
              </w:rPr>
              <w:lastRenderedPageBreak/>
              <w:t>niż data systemowa</w:t>
            </w:r>
          </w:p>
        </w:tc>
      </w:tr>
      <w:tr w:rsidR="563CBB95" w14:paraId="085F07CD" w14:textId="77777777" w:rsidTr="138DC375">
        <w:tc>
          <w:tcPr>
            <w:tcW w:w="5828" w:type="dxa"/>
            <w:tcBorders>
              <w:top w:val="single" w:sz="6" w:space="0" w:color="auto"/>
              <w:left w:val="single" w:sz="6" w:space="0" w:color="auto"/>
              <w:bottom w:val="single" w:sz="6" w:space="0" w:color="auto"/>
              <w:right w:val="single" w:sz="6" w:space="0" w:color="auto"/>
            </w:tcBorders>
          </w:tcPr>
          <w:p w14:paraId="184BFE49" w14:textId="4BC1741F" w:rsidR="563CBB95" w:rsidRPr="00313511" w:rsidRDefault="0CF2D63A" w:rsidP="006E2AEE">
            <w:pPr>
              <w:pStyle w:val="tabelanormalny"/>
              <w:rPr>
                <w:rFonts w:eastAsia="Arial"/>
                <w:lang w:val="en-US"/>
              </w:rPr>
            </w:pPr>
            <w:r w:rsidRPr="138DC375">
              <w:rPr>
                <w:rFonts w:eastAsia="Arial"/>
                <w:lang w:val="en-US"/>
              </w:rPr>
              <w:t>urn:csioz:p1:kod:major: Blad</w:t>
            </w:r>
          </w:p>
          <w:p w14:paraId="3DDCAA10" w14:textId="4C660FDD" w:rsidR="563CBB95" w:rsidRDefault="563CBB95" w:rsidP="006E2AEE">
            <w:pPr>
              <w:pStyle w:val="tabelanormalny"/>
              <w:rPr>
                <w:rFonts w:eastAsia="Arial"/>
              </w:rPr>
            </w:pPr>
            <w:r w:rsidRPr="563CBB95">
              <w:rPr>
                <w:rFonts w:eastAsia="Arial"/>
              </w:rPr>
              <w:t>urn:csioz:p1:kod:minor: DataDoNieMozeBycWczesniejszaNizDataOd</w:t>
            </w:r>
          </w:p>
        </w:tc>
        <w:tc>
          <w:tcPr>
            <w:tcW w:w="1432" w:type="dxa"/>
            <w:tcBorders>
              <w:top w:val="single" w:sz="6" w:space="0" w:color="auto"/>
              <w:left w:val="single" w:sz="6" w:space="0" w:color="auto"/>
              <w:bottom w:val="single" w:sz="6" w:space="0" w:color="auto"/>
              <w:right w:val="single" w:sz="6" w:space="0" w:color="auto"/>
            </w:tcBorders>
          </w:tcPr>
          <w:p w14:paraId="2E64E830" w14:textId="476B3969" w:rsidR="563CBB95" w:rsidRDefault="563CBB95" w:rsidP="006E2AEE">
            <w:pPr>
              <w:pStyle w:val="tabelanormalny"/>
              <w:rPr>
                <w:rFonts w:eastAsia="Arial"/>
              </w:rPr>
            </w:pPr>
            <w:r w:rsidRPr="563CBB95">
              <w:rPr>
                <w:rFonts w:eastAsia="Arial"/>
              </w:rPr>
              <w:t>Data do nie może być wcześniejsza niż data od</w:t>
            </w:r>
          </w:p>
          <w:p w14:paraId="67460BBF" w14:textId="41561736" w:rsidR="563CBB95" w:rsidRDefault="563CBB95" w:rsidP="006E2AEE">
            <w:pPr>
              <w:pStyle w:val="tabelanormalny"/>
              <w:rPr>
                <w:rFonts w:eastAsia="Arial"/>
              </w:rPr>
            </w:pPr>
          </w:p>
          <w:p w14:paraId="7AF146C1" w14:textId="2FC94FC8" w:rsidR="563CBB95" w:rsidRDefault="563CBB95" w:rsidP="006E2AEE">
            <w:pPr>
              <w:pStyle w:val="tabelanormalny"/>
              <w:rPr>
                <w:rFonts w:eastAsia="Arial"/>
              </w:rPr>
            </w:pPr>
          </w:p>
          <w:p w14:paraId="0E729278" w14:textId="16971BE0" w:rsidR="563CBB95" w:rsidRDefault="563CBB95" w:rsidP="006E2AEE">
            <w:pPr>
              <w:pStyle w:val="tabelanormalny"/>
              <w:rPr>
                <w:rFonts w:eastAsia="Arial"/>
              </w:rPr>
            </w:pPr>
          </w:p>
        </w:tc>
        <w:tc>
          <w:tcPr>
            <w:tcW w:w="1796" w:type="dxa"/>
            <w:tcBorders>
              <w:top w:val="single" w:sz="6" w:space="0" w:color="auto"/>
              <w:left w:val="single" w:sz="6" w:space="0" w:color="auto"/>
              <w:bottom w:val="single" w:sz="6" w:space="0" w:color="auto"/>
              <w:right w:val="single" w:sz="6" w:space="0" w:color="auto"/>
            </w:tcBorders>
          </w:tcPr>
          <w:p w14:paraId="5DD172AF" w14:textId="0141B3D5" w:rsidR="563CBB95" w:rsidRDefault="563CBB95" w:rsidP="006E2AEE">
            <w:pPr>
              <w:pStyle w:val="tabelanormalny"/>
              <w:rPr>
                <w:rFonts w:eastAsia="Arial"/>
              </w:rPr>
            </w:pPr>
            <w:r w:rsidRPr="563CBB95">
              <w:rPr>
                <w:rFonts w:eastAsia="Arial"/>
              </w:rPr>
              <w:t>Błąd w przypadku przekazania w kryteriach wyszukiwania "daty do" wcześniejszej niż "daty od"</w:t>
            </w:r>
          </w:p>
          <w:p w14:paraId="2CF24F00" w14:textId="2054145E" w:rsidR="563CBB95" w:rsidRDefault="563CBB95" w:rsidP="006E2AEE">
            <w:pPr>
              <w:pStyle w:val="tabelanormalny"/>
              <w:rPr>
                <w:rFonts w:eastAsia="Arial"/>
              </w:rPr>
            </w:pPr>
          </w:p>
        </w:tc>
      </w:tr>
      <w:tr w:rsidR="563CBB95" w14:paraId="4CEE1075" w14:textId="77777777" w:rsidTr="138DC375">
        <w:tc>
          <w:tcPr>
            <w:tcW w:w="5828" w:type="dxa"/>
            <w:tcBorders>
              <w:top w:val="single" w:sz="6" w:space="0" w:color="auto"/>
              <w:left w:val="single" w:sz="6" w:space="0" w:color="auto"/>
              <w:bottom w:val="single" w:sz="6" w:space="0" w:color="auto"/>
              <w:right w:val="single" w:sz="6" w:space="0" w:color="auto"/>
            </w:tcBorders>
          </w:tcPr>
          <w:p w14:paraId="127BB59A" w14:textId="1FAC5F50" w:rsidR="563CBB95" w:rsidRPr="00313511" w:rsidRDefault="0CF2D63A" w:rsidP="006E2AEE">
            <w:pPr>
              <w:pStyle w:val="tabelanormalny"/>
              <w:rPr>
                <w:rFonts w:eastAsia="Arial"/>
                <w:lang w:val="en-US"/>
              </w:rPr>
            </w:pPr>
            <w:r w:rsidRPr="138DC375">
              <w:rPr>
                <w:rFonts w:eastAsia="Arial"/>
                <w:lang w:val="en-US"/>
              </w:rPr>
              <w:t>urn:csioz:p1:kod:major: Blad</w:t>
            </w:r>
          </w:p>
          <w:p w14:paraId="4AA0EC10" w14:textId="59D217D3" w:rsidR="563CBB95" w:rsidRDefault="563CBB95" w:rsidP="006E2AEE">
            <w:pPr>
              <w:pStyle w:val="tabelanormalny"/>
              <w:rPr>
                <w:rFonts w:eastAsia="Arial"/>
              </w:rPr>
            </w:pPr>
            <w:r w:rsidRPr="563CBB95">
              <w:rPr>
                <w:rFonts w:eastAsia="Arial"/>
              </w:rPr>
              <w:t>urn:csioz:p1:kod:minor: NiepoprawneParametryStronicowaniaRozmiarStrony</w:t>
            </w:r>
          </w:p>
          <w:p w14:paraId="4D27E5CF" w14:textId="684DFF20" w:rsidR="563CBB95"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55842462" w14:textId="599780D8" w:rsidR="563CBB95" w:rsidRDefault="563CBB95" w:rsidP="006E2AEE">
            <w:pPr>
              <w:pStyle w:val="tabelanormalny"/>
              <w:rPr>
                <w:rFonts w:eastAsia="Arial"/>
              </w:rPr>
            </w:pPr>
            <w:r w:rsidRPr="563CBB95">
              <w:rPr>
                <w:rFonts w:eastAsia="Arial"/>
              </w:rPr>
              <w:t>Podano zbyt duży rozmiar strony w parametrach stronicowania</w:t>
            </w:r>
          </w:p>
        </w:tc>
        <w:tc>
          <w:tcPr>
            <w:tcW w:w="1796" w:type="dxa"/>
            <w:tcBorders>
              <w:top w:val="single" w:sz="6" w:space="0" w:color="auto"/>
              <w:left w:val="single" w:sz="6" w:space="0" w:color="auto"/>
              <w:bottom w:val="single" w:sz="6" w:space="0" w:color="auto"/>
              <w:right w:val="single" w:sz="6" w:space="0" w:color="auto"/>
            </w:tcBorders>
          </w:tcPr>
          <w:p w14:paraId="4891B4FA" w14:textId="61D3BAC3" w:rsidR="563CBB95" w:rsidRDefault="563CBB95" w:rsidP="006E2AEE">
            <w:pPr>
              <w:pStyle w:val="tabelanormalny"/>
              <w:rPr>
                <w:rFonts w:eastAsia="Arial"/>
              </w:rPr>
            </w:pPr>
            <w:r w:rsidRPr="563CBB95">
              <w:rPr>
                <w:rFonts w:eastAsia="Arial"/>
              </w:rPr>
              <w:t>Błąd w wyniku podania zbyt dużego rozmiaru strony w parametrach stronicowania</w:t>
            </w:r>
          </w:p>
        </w:tc>
      </w:tr>
      <w:tr w:rsidR="563CBB95" w14:paraId="76FC3AB6" w14:textId="77777777" w:rsidTr="138DC375">
        <w:tc>
          <w:tcPr>
            <w:tcW w:w="5828" w:type="dxa"/>
            <w:tcBorders>
              <w:top w:val="single" w:sz="6" w:space="0" w:color="auto"/>
              <w:left w:val="single" w:sz="6" w:space="0" w:color="auto"/>
              <w:bottom w:val="single" w:sz="6" w:space="0" w:color="auto"/>
              <w:right w:val="single" w:sz="6" w:space="0" w:color="auto"/>
            </w:tcBorders>
          </w:tcPr>
          <w:p w14:paraId="52DBA480" w14:textId="1FAC5F50" w:rsidR="563CBB95" w:rsidRPr="00313511" w:rsidRDefault="0CF2D63A" w:rsidP="006E2AEE">
            <w:pPr>
              <w:pStyle w:val="tabelanormalny"/>
              <w:rPr>
                <w:rFonts w:eastAsia="Arial"/>
                <w:lang w:val="en-US"/>
              </w:rPr>
            </w:pPr>
            <w:r w:rsidRPr="138DC375">
              <w:rPr>
                <w:rFonts w:eastAsia="Arial"/>
                <w:lang w:val="en-US"/>
              </w:rPr>
              <w:t>urn:csioz:p1:kod:major: Blad</w:t>
            </w:r>
          </w:p>
          <w:p w14:paraId="0998CDCB" w14:textId="29AB6F38" w:rsidR="563CBB95" w:rsidRDefault="563CBB95" w:rsidP="006E2AEE">
            <w:pPr>
              <w:pStyle w:val="tabelanormalny"/>
              <w:rPr>
                <w:rFonts w:eastAsia="Arial"/>
              </w:rPr>
            </w:pPr>
            <w:r w:rsidRPr="563CBB95">
              <w:rPr>
                <w:rFonts w:eastAsia="Arial"/>
              </w:rPr>
              <w:t>urn:csioz:p1:kod:minor: NiepoprawneParametryStronicowaniaKierunekSortowania</w:t>
            </w:r>
          </w:p>
          <w:p w14:paraId="6C2645A6" w14:textId="684B105D" w:rsidR="563CBB95"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7F56DF5A" w14:textId="71F17936" w:rsidR="563CBB95" w:rsidRDefault="563CBB95" w:rsidP="006E2AEE">
            <w:pPr>
              <w:pStyle w:val="tabelanormalny"/>
              <w:rPr>
                <w:rFonts w:eastAsia="Arial"/>
              </w:rPr>
            </w:pPr>
            <w:r w:rsidRPr="563CBB95">
              <w:rPr>
                <w:rFonts w:eastAsia="Arial"/>
              </w:rPr>
              <w:t>Podano niepoprawny kierunek sortowania w parametrach stronicowania</w:t>
            </w:r>
          </w:p>
        </w:tc>
        <w:tc>
          <w:tcPr>
            <w:tcW w:w="1796" w:type="dxa"/>
            <w:tcBorders>
              <w:top w:val="single" w:sz="6" w:space="0" w:color="auto"/>
              <w:left w:val="single" w:sz="6" w:space="0" w:color="auto"/>
              <w:bottom w:val="single" w:sz="6" w:space="0" w:color="auto"/>
              <w:right w:val="single" w:sz="6" w:space="0" w:color="auto"/>
            </w:tcBorders>
          </w:tcPr>
          <w:p w14:paraId="0A31E3B6" w14:textId="43132DC8" w:rsidR="563CBB95" w:rsidRDefault="563CBB95" w:rsidP="006E2AEE">
            <w:pPr>
              <w:pStyle w:val="tabelanormalny"/>
              <w:rPr>
                <w:rFonts w:eastAsia="Arial"/>
              </w:rPr>
            </w:pPr>
            <w:r w:rsidRPr="563CBB95">
              <w:rPr>
                <w:rFonts w:eastAsia="Arial"/>
              </w:rPr>
              <w:t>Błąd w wyniku podania niepoprawnego kierunku w parametrach stronicowania</w:t>
            </w:r>
          </w:p>
        </w:tc>
      </w:tr>
      <w:tr w:rsidR="563CBB95" w14:paraId="103B2E8F" w14:textId="77777777" w:rsidTr="138DC375">
        <w:tc>
          <w:tcPr>
            <w:tcW w:w="5828" w:type="dxa"/>
            <w:tcBorders>
              <w:top w:val="single" w:sz="6" w:space="0" w:color="auto"/>
              <w:left w:val="single" w:sz="6" w:space="0" w:color="auto"/>
              <w:bottom w:val="single" w:sz="6" w:space="0" w:color="auto"/>
              <w:right w:val="single" w:sz="6" w:space="0" w:color="auto"/>
            </w:tcBorders>
          </w:tcPr>
          <w:p w14:paraId="661C7A59" w14:textId="2BEFD2AE" w:rsidR="563CBB95"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073DFEEC" w14:textId="10FC508A" w:rsidR="563CBB95" w:rsidRDefault="563CBB95" w:rsidP="006E2AEE">
            <w:pPr>
              <w:pStyle w:val="tabelanormalny"/>
              <w:rPr>
                <w:rFonts w:eastAsia="Arial"/>
              </w:rPr>
            </w:pPr>
          </w:p>
        </w:tc>
        <w:tc>
          <w:tcPr>
            <w:tcW w:w="1796" w:type="dxa"/>
            <w:tcBorders>
              <w:top w:val="single" w:sz="6" w:space="0" w:color="auto"/>
              <w:left w:val="single" w:sz="6" w:space="0" w:color="auto"/>
              <w:bottom w:val="single" w:sz="6" w:space="0" w:color="auto"/>
              <w:right w:val="single" w:sz="6" w:space="0" w:color="auto"/>
            </w:tcBorders>
          </w:tcPr>
          <w:p w14:paraId="6DE0E420" w14:textId="0F883FB1" w:rsidR="563CBB95" w:rsidRDefault="563CBB95" w:rsidP="006E2AEE">
            <w:pPr>
              <w:pStyle w:val="tabelanormalny"/>
              <w:rPr>
                <w:rFonts w:eastAsia="Arial"/>
              </w:rPr>
            </w:pPr>
          </w:p>
        </w:tc>
      </w:tr>
      <w:tr w:rsidR="563CBB95" w14:paraId="4EDEE999" w14:textId="77777777" w:rsidTr="138DC375">
        <w:tc>
          <w:tcPr>
            <w:tcW w:w="5828" w:type="dxa"/>
            <w:tcBorders>
              <w:top w:val="single" w:sz="6" w:space="0" w:color="auto"/>
              <w:left w:val="single" w:sz="6" w:space="0" w:color="auto"/>
              <w:bottom w:val="single" w:sz="6" w:space="0" w:color="auto"/>
              <w:right w:val="single" w:sz="6" w:space="0" w:color="auto"/>
            </w:tcBorders>
          </w:tcPr>
          <w:p w14:paraId="6D9D410D" w14:textId="1FAC5F50" w:rsidR="563CBB95" w:rsidRPr="00313511" w:rsidRDefault="0CF2D63A" w:rsidP="006E2AEE">
            <w:pPr>
              <w:pStyle w:val="tabelanormalny"/>
              <w:rPr>
                <w:rFonts w:eastAsia="Arial"/>
                <w:lang w:val="en-US"/>
              </w:rPr>
            </w:pPr>
            <w:r w:rsidRPr="138DC375">
              <w:rPr>
                <w:rFonts w:eastAsia="Arial"/>
                <w:lang w:val="en-US"/>
              </w:rPr>
              <w:t>urn:csioz:p1:kod:major: Blad</w:t>
            </w:r>
          </w:p>
          <w:p w14:paraId="2587CD31" w14:textId="1622E46E" w:rsidR="563CBB95" w:rsidRDefault="563CBB95" w:rsidP="006E2AEE">
            <w:pPr>
              <w:pStyle w:val="tabelanormalny"/>
              <w:rPr>
                <w:rFonts w:eastAsia="Arial"/>
              </w:rPr>
            </w:pPr>
            <w:r w:rsidRPr="563CBB95">
              <w:rPr>
                <w:rFonts w:eastAsia="Arial"/>
              </w:rPr>
              <w:t>urn:csioz:p1:kod:minor: NiezgodnoscIdetyfikatoraDokumentuZIdentyfikatoremKontekstu</w:t>
            </w:r>
          </w:p>
          <w:p w14:paraId="1B495266" w14:textId="4125A314" w:rsidR="563CBB95"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3FF7AC8C" w14:textId="22E0C6FB" w:rsidR="563CBB95" w:rsidRDefault="563CBB95" w:rsidP="006E2AEE">
            <w:pPr>
              <w:pStyle w:val="tabelanormalny"/>
              <w:rPr>
                <w:rFonts w:eastAsia="Arial"/>
              </w:rPr>
            </w:pPr>
            <w:r w:rsidRPr="563CBB95">
              <w:rPr>
                <w:rFonts w:eastAsia="Arial"/>
              </w:rPr>
              <w:t>Id użytkownika z kontekstu wywołania jest niezgodny z id przypisanym do dokumentu</w:t>
            </w:r>
          </w:p>
        </w:tc>
        <w:tc>
          <w:tcPr>
            <w:tcW w:w="1796" w:type="dxa"/>
            <w:tcBorders>
              <w:top w:val="single" w:sz="6" w:space="0" w:color="auto"/>
              <w:left w:val="single" w:sz="6" w:space="0" w:color="auto"/>
              <w:bottom w:val="single" w:sz="6" w:space="0" w:color="auto"/>
              <w:right w:val="single" w:sz="6" w:space="0" w:color="auto"/>
            </w:tcBorders>
          </w:tcPr>
          <w:p w14:paraId="3C3A8F67" w14:textId="707184AF" w:rsidR="563CBB95" w:rsidRDefault="563CBB95" w:rsidP="006E2AEE">
            <w:pPr>
              <w:pStyle w:val="tabelanormalny"/>
              <w:rPr>
                <w:rFonts w:eastAsia="Arial"/>
              </w:rPr>
            </w:pPr>
            <w:r w:rsidRPr="563CBB95">
              <w:rPr>
                <w:rFonts w:eastAsia="Arial"/>
              </w:rPr>
              <w:t>Błąd w wyniku niezgodności identyfikatora dokumentu z identyfikatorem z kontekstu wywołującego usługę</w:t>
            </w:r>
          </w:p>
        </w:tc>
      </w:tr>
      <w:tr w:rsidR="563CBB95" w14:paraId="2C290B40" w14:textId="77777777" w:rsidTr="138DC375">
        <w:tc>
          <w:tcPr>
            <w:tcW w:w="5828" w:type="dxa"/>
            <w:tcBorders>
              <w:top w:val="single" w:sz="6" w:space="0" w:color="auto"/>
              <w:left w:val="single" w:sz="6" w:space="0" w:color="auto"/>
              <w:bottom w:val="single" w:sz="6" w:space="0" w:color="auto"/>
              <w:right w:val="single" w:sz="6" w:space="0" w:color="auto"/>
            </w:tcBorders>
          </w:tcPr>
          <w:p w14:paraId="22CE0881" w14:textId="6499E164" w:rsidR="563CBB95" w:rsidRPr="00313511" w:rsidRDefault="0CF2D63A" w:rsidP="006E2AEE">
            <w:pPr>
              <w:pStyle w:val="tabelanormalny"/>
              <w:rPr>
                <w:rFonts w:eastAsia="Arial"/>
                <w:lang w:val="en-US"/>
              </w:rPr>
            </w:pPr>
            <w:r w:rsidRPr="138DC375">
              <w:rPr>
                <w:rFonts w:eastAsia="Arial"/>
                <w:lang w:val="en-US"/>
              </w:rPr>
              <w:t>urn:csioz:p1:kod:major: Blad</w:t>
            </w:r>
          </w:p>
          <w:p w14:paraId="57C0DE7B" w14:textId="5984B281" w:rsidR="563CBB95" w:rsidRDefault="563CBB95" w:rsidP="006E2AEE">
            <w:pPr>
              <w:pStyle w:val="tabelanormalny"/>
              <w:rPr>
                <w:rFonts w:eastAsia="Arial"/>
              </w:rPr>
            </w:pPr>
            <w:r w:rsidRPr="563CBB95">
              <w:rPr>
                <w:rFonts w:eastAsia="Arial"/>
              </w:rPr>
              <w:t>urn:csioz:p1:kod:minor: BrakUprawnienUzytkownika</w:t>
            </w:r>
          </w:p>
          <w:p w14:paraId="4D9ADAE2" w14:textId="134CA579" w:rsidR="563CBB95" w:rsidRDefault="563CBB95" w:rsidP="006E2AEE">
            <w:pPr>
              <w:pStyle w:val="tabelanormalny"/>
              <w:rPr>
                <w:rFonts w:eastAsia="Arial"/>
              </w:rPr>
            </w:pPr>
          </w:p>
        </w:tc>
        <w:tc>
          <w:tcPr>
            <w:tcW w:w="1432" w:type="dxa"/>
            <w:tcBorders>
              <w:top w:val="single" w:sz="6" w:space="0" w:color="auto"/>
              <w:left w:val="single" w:sz="6" w:space="0" w:color="auto"/>
              <w:bottom w:val="single" w:sz="6" w:space="0" w:color="auto"/>
              <w:right w:val="single" w:sz="6" w:space="0" w:color="auto"/>
            </w:tcBorders>
          </w:tcPr>
          <w:p w14:paraId="2D432D18" w14:textId="38D42BDC" w:rsidR="563CBB95" w:rsidRDefault="563CBB95" w:rsidP="006E2AEE">
            <w:pPr>
              <w:pStyle w:val="tabelanormalny"/>
              <w:rPr>
                <w:rFonts w:eastAsia="Arial"/>
              </w:rPr>
            </w:pPr>
            <w:r w:rsidRPr="563CBB95">
              <w:rPr>
                <w:rFonts w:eastAsia="Arial"/>
              </w:rPr>
              <w:lastRenderedPageBreak/>
              <w:t>Użytkownik nie ma uprawnień</w:t>
            </w:r>
          </w:p>
        </w:tc>
        <w:tc>
          <w:tcPr>
            <w:tcW w:w="1796" w:type="dxa"/>
            <w:tcBorders>
              <w:top w:val="single" w:sz="6" w:space="0" w:color="auto"/>
              <w:left w:val="single" w:sz="6" w:space="0" w:color="auto"/>
              <w:bottom w:val="single" w:sz="6" w:space="0" w:color="auto"/>
              <w:right w:val="single" w:sz="6" w:space="0" w:color="auto"/>
            </w:tcBorders>
          </w:tcPr>
          <w:p w14:paraId="2F126895" w14:textId="09B7E4E3" w:rsidR="563CBB95" w:rsidRDefault="563CBB95" w:rsidP="006E2AEE">
            <w:pPr>
              <w:pStyle w:val="tabelanormalny"/>
              <w:rPr>
                <w:rFonts w:eastAsia="Arial"/>
              </w:rPr>
            </w:pPr>
            <w:r w:rsidRPr="563CBB95">
              <w:rPr>
                <w:rFonts w:eastAsia="Arial"/>
              </w:rPr>
              <w:t xml:space="preserve">Błąd jako wynik komunikatu w przypadku, gdy </w:t>
            </w:r>
            <w:r w:rsidRPr="563CBB95">
              <w:rPr>
                <w:rFonts w:eastAsia="Arial"/>
              </w:rPr>
              <w:lastRenderedPageBreak/>
              <w:t>użytkownik nie posiada uprawnień do wykonania określonej usługi</w:t>
            </w:r>
          </w:p>
        </w:tc>
      </w:tr>
      <w:tr w:rsidR="0098230E" w14:paraId="68C04C6B" w14:textId="77777777" w:rsidTr="138DC375">
        <w:tc>
          <w:tcPr>
            <w:tcW w:w="5828" w:type="dxa"/>
            <w:tcBorders>
              <w:top w:val="single" w:sz="6" w:space="0" w:color="auto"/>
              <w:left w:val="single" w:sz="6" w:space="0" w:color="auto"/>
              <w:bottom w:val="single" w:sz="6" w:space="0" w:color="auto"/>
              <w:right w:val="single" w:sz="6" w:space="0" w:color="auto"/>
            </w:tcBorders>
          </w:tcPr>
          <w:p w14:paraId="306ADF54" w14:textId="77777777" w:rsidR="0098230E" w:rsidRPr="00313511" w:rsidRDefault="6762BDBA" w:rsidP="006E2AEE">
            <w:pPr>
              <w:pStyle w:val="tabelanormalny"/>
              <w:rPr>
                <w:rFonts w:eastAsia="Arial"/>
                <w:lang w:val="en-US"/>
              </w:rPr>
            </w:pPr>
            <w:r w:rsidRPr="138DC375">
              <w:rPr>
                <w:rFonts w:eastAsia="Arial"/>
                <w:lang w:val="en-US"/>
              </w:rPr>
              <w:t>urn:csioz:p1:kod:major: Blad</w:t>
            </w:r>
          </w:p>
          <w:p w14:paraId="0A7FF2BD" w14:textId="0F0658FC" w:rsidR="0098230E" w:rsidRPr="563CBB95" w:rsidRDefault="0098230E" w:rsidP="006E2AEE">
            <w:pPr>
              <w:pStyle w:val="tabelanormalny"/>
              <w:rPr>
                <w:rFonts w:eastAsia="Arial"/>
              </w:rPr>
            </w:pPr>
            <w:r w:rsidRPr="563CBB95">
              <w:rPr>
                <w:rFonts w:eastAsia="Arial"/>
              </w:rPr>
              <w:t>urn:csioz:p1:kod:minor:</w:t>
            </w:r>
            <w:r>
              <w:t xml:space="preserve"> BrakIdDepersonalizacji</w:t>
            </w:r>
          </w:p>
        </w:tc>
        <w:tc>
          <w:tcPr>
            <w:tcW w:w="1432" w:type="dxa"/>
            <w:tcBorders>
              <w:top w:val="single" w:sz="6" w:space="0" w:color="auto"/>
              <w:left w:val="single" w:sz="6" w:space="0" w:color="auto"/>
              <w:bottom w:val="single" w:sz="6" w:space="0" w:color="auto"/>
              <w:right w:val="single" w:sz="6" w:space="0" w:color="auto"/>
            </w:tcBorders>
          </w:tcPr>
          <w:p w14:paraId="698FF7A0" w14:textId="01906942" w:rsidR="0098230E" w:rsidRPr="563CBB95" w:rsidRDefault="0098230E" w:rsidP="006E2AEE">
            <w:pPr>
              <w:pStyle w:val="tabelanormalny"/>
              <w:rPr>
                <w:rFonts w:eastAsia="Arial"/>
              </w:rPr>
            </w:pPr>
            <w:r w:rsidRPr="0019355E">
              <w:rPr>
                <w:rFonts w:eastAsia="Arial"/>
              </w:rPr>
              <w:t>Brak danych depersonalizacji</w:t>
            </w:r>
          </w:p>
        </w:tc>
        <w:tc>
          <w:tcPr>
            <w:tcW w:w="1796" w:type="dxa"/>
            <w:tcBorders>
              <w:top w:val="single" w:sz="6" w:space="0" w:color="auto"/>
              <w:left w:val="single" w:sz="6" w:space="0" w:color="auto"/>
              <w:bottom w:val="single" w:sz="6" w:space="0" w:color="auto"/>
              <w:right w:val="single" w:sz="6" w:space="0" w:color="auto"/>
            </w:tcBorders>
          </w:tcPr>
          <w:p w14:paraId="531BB374" w14:textId="1C22B4D0" w:rsidR="0098230E" w:rsidRPr="563CBB95" w:rsidRDefault="0098230E" w:rsidP="006E2AEE">
            <w:pPr>
              <w:pStyle w:val="tabelanormalny"/>
              <w:rPr>
                <w:rFonts w:eastAsia="Arial"/>
              </w:rPr>
            </w:pPr>
            <w:r w:rsidRPr="0019355E">
              <w:rPr>
                <w:rFonts w:eastAsia="Arial"/>
              </w:rPr>
              <w:t>Błąd w wyniku wystąpienia błędu przy pobieraniu identyfikatora depersonalizacji.</w:t>
            </w:r>
          </w:p>
        </w:tc>
      </w:tr>
    </w:tbl>
    <w:p w14:paraId="6F4A3747" w14:textId="24AAC8C1" w:rsidR="719B594D" w:rsidRDefault="719B594D" w:rsidP="563CBB95"/>
    <w:p w14:paraId="042F25C3" w14:textId="3A76879F" w:rsidR="719B594D" w:rsidRDefault="61FEA2B1" w:rsidP="563CBB95">
      <w:pPr>
        <w:pStyle w:val="Nagwek4"/>
        <w:rPr>
          <w:rFonts w:eastAsia="Arial"/>
          <w:sz w:val="22"/>
          <w:szCs w:val="22"/>
        </w:rPr>
      </w:pPr>
      <w:r>
        <w:t>Komunikaty / błędy biznesowe</w:t>
      </w:r>
    </w:p>
    <w:p w14:paraId="2A7674E1" w14:textId="1E8AFA6A" w:rsidR="719B594D" w:rsidRDefault="61FEA2B1" w:rsidP="00FF666A">
      <w:pPr>
        <w:pStyle w:val="Legenda"/>
      </w:pPr>
      <w:r w:rsidRPr="563CBB95">
        <w:t xml:space="preserve">Tabela </w:t>
      </w:r>
      <w:r w:rsidR="01366BC1" w:rsidRPr="7E96B591">
        <w:t>12</w:t>
      </w:r>
      <w:r w:rsidRPr="563CBB95">
        <w:rPr>
          <w:color w:val="FF0000"/>
        </w:rPr>
        <w:t xml:space="preserve"> </w:t>
      </w:r>
      <w:r w:rsidRPr="563CBB95">
        <w:t>Komunikaty z operacji wyszukajAnulowanieKartProfilaktycznegoBadaniaUcznia</w:t>
      </w:r>
    </w:p>
    <w:tbl>
      <w:tblPr>
        <w:tblW w:w="0" w:type="auto"/>
        <w:tblLayout w:type="fixed"/>
        <w:tblLook w:val="04A0" w:firstRow="1" w:lastRow="0" w:firstColumn="1" w:lastColumn="0" w:noHBand="0" w:noVBand="1"/>
      </w:tblPr>
      <w:tblGrid>
        <w:gridCol w:w="5265"/>
        <w:gridCol w:w="1920"/>
        <w:gridCol w:w="1845"/>
      </w:tblGrid>
      <w:tr w:rsidR="563CBB95" w14:paraId="310A1B5F" w14:textId="77777777" w:rsidTr="138DC375">
        <w:tc>
          <w:tcPr>
            <w:tcW w:w="526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A01A693" w14:textId="42347906" w:rsidR="563CBB95" w:rsidRDefault="563CBB95" w:rsidP="563CBB95">
            <w:pPr>
              <w:jc w:val="center"/>
            </w:pPr>
            <w:r w:rsidRPr="563CBB95">
              <w:rPr>
                <w:rFonts w:eastAsia="Arial"/>
                <w:b/>
                <w:bCs/>
                <w:color w:val="FFFFFF" w:themeColor="background1"/>
                <w:sz w:val="20"/>
                <w:szCs w:val="20"/>
              </w:rPr>
              <w:t xml:space="preserve">Kod komunikatu / błędu  </w:t>
            </w:r>
          </w:p>
        </w:tc>
        <w:tc>
          <w:tcPr>
            <w:tcW w:w="1920"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58EE048" w14:textId="4BDA4D6B" w:rsidR="563CBB95" w:rsidRDefault="563CBB95" w:rsidP="563CBB95">
            <w:pPr>
              <w:jc w:val="center"/>
            </w:pPr>
            <w:r w:rsidRPr="563CBB95">
              <w:rPr>
                <w:rFonts w:eastAsia="Arial"/>
                <w:b/>
                <w:bCs/>
                <w:color w:val="FFFFFF" w:themeColor="background1"/>
                <w:sz w:val="20"/>
                <w:szCs w:val="20"/>
              </w:rPr>
              <w:t xml:space="preserve">Opis słowny </w:t>
            </w:r>
          </w:p>
        </w:tc>
        <w:tc>
          <w:tcPr>
            <w:tcW w:w="184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9D8E221" w14:textId="31D4D2A7" w:rsidR="563CBB95" w:rsidRDefault="563CBB95" w:rsidP="563CBB95">
            <w:pPr>
              <w:jc w:val="center"/>
            </w:pPr>
            <w:r w:rsidRPr="563CBB95">
              <w:rPr>
                <w:rFonts w:eastAsia="Arial"/>
                <w:b/>
                <w:bCs/>
                <w:color w:val="FFFFFF" w:themeColor="background1"/>
                <w:sz w:val="20"/>
                <w:szCs w:val="20"/>
              </w:rPr>
              <w:t xml:space="preserve">Znaczenie </w:t>
            </w:r>
          </w:p>
        </w:tc>
      </w:tr>
      <w:tr w:rsidR="563CBB95" w14:paraId="0E4F020C" w14:textId="77777777" w:rsidTr="138DC375">
        <w:tc>
          <w:tcPr>
            <w:tcW w:w="5265" w:type="dxa"/>
            <w:tcBorders>
              <w:top w:val="single" w:sz="8" w:space="0" w:color="auto"/>
              <w:left w:val="single" w:sz="8" w:space="0" w:color="auto"/>
              <w:bottom w:val="single" w:sz="8" w:space="0" w:color="auto"/>
              <w:right w:val="single" w:sz="8" w:space="0" w:color="auto"/>
            </w:tcBorders>
          </w:tcPr>
          <w:p w14:paraId="399FA3AF" w14:textId="41888C02" w:rsidR="563CBB95" w:rsidRPr="00313511" w:rsidRDefault="0CF2D63A">
            <w:pPr>
              <w:rPr>
                <w:lang w:val="en-US"/>
              </w:rPr>
            </w:pPr>
            <w:r w:rsidRPr="138DC375">
              <w:rPr>
                <w:rFonts w:eastAsia="Arial"/>
                <w:b/>
                <w:bCs/>
                <w:color w:val="000000" w:themeColor="text1"/>
                <w:lang w:val="en-US"/>
              </w:rPr>
              <w:t>urn:csioz:p1:kod:major: Blad</w:t>
            </w:r>
            <w:r w:rsidRPr="138DC375">
              <w:rPr>
                <w:rFonts w:eastAsia="Arial"/>
                <w:color w:val="000000" w:themeColor="text1"/>
                <w:lang w:val="en-US"/>
              </w:rPr>
              <w:t xml:space="preserve"> </w:t>
            </w:r>
          </w:p>
          <w:p w14:paraId="1583770F" w14:textId="2D3039A7" w:rsidR="563CBB95" w:rsidRDefault="563CBB95">
            <w:r w:rsidRPr="563CBB95">
              <w:rPr>
                <w:rFonts w:eastAsia="Arial"/>
                <w:b/>
                <w:bCs/>
                <w:color w:val="000000" w:themeColor="text1"/>
                <w:szCs w:val="22"/>
              </w:rPr>
              <w:t>urn:csioz:p1:kod:minor: BladWalidacjiParametrow</w:t>
            </w:r>
            <w:r w:rsidRPr="563CBB95">
              <w:rPr>
                <w:rFonts w:eastAsia="Arial"/>
                <w:color w:val="000000" w:themeColor="text1"/>
                <w:szCs w:val="22"/>
              </w:rPr>
              <w:t xml:space="preserve"> </w:t>
            </w:r>
          </w:p>
          <w:p w14:paraId="1BA25EA8" w14:textId="73443A69" w:rsidR="563CBB95" w:rsidRDefault="563CBB95">
            <w:r w:rsidRPr="563CBB95">
              <w:rPr>
                <w:rFonts w:eastAsia="Arial"/>
                <w:color w:val="000000" w:themeColor="text1"/>
                <w:szCs w:val="22"/>
              </w:rPr>
              <w:t xml:space="preserve"> </w:t>
            </w:r>
          </w:p>
        </w:tc>
        <w:tc>
          <w:tcPr>
            <w:tcW w:w="1920" w:type="dxa"/>
            <w:tcBorders>
              <w:top w:val="single" w:sz="8" w:space="0" w:color="auto"/>
              <w:left w:val="single" w:sz="8" w:space="0" w:color="auto"/>
              <w:bottom w:val="single" w:sz="8" w:space="0" w:color="auto"/>
              <w:right w:val="single" w:sz="8" w:space="0" w:color="auto"/>
            </w:tcBorders>
          </w:tcPr>
          <w:p w14:paraId="5D3AE59A" w14:textId="56856301" w:rsidR="563CBB95" w:rsidRDefault="563CBB95">
            <w:r w:rsidRPr="563CBB95">
              <w:rPr>
                <w:rFonts w:eastAsia="Arial"/>
                <w:color w:val="000000" w:themeColor="text1"/>
                <w:szCs w:val="22"/>
              </w:rPr>
              <w:t xml:space="preserve">Błąd parametrów wejściowych </w:t>
            </w:r>
          </w:p>
        </w:tc>
        <w:tc>
          <w:tcPr>
            <w:tcW w:w="1845" w:type="dxa"/>
            <w:tcBorders>
              <w:top w:val="single" w:sz="8" w:space="0" w:color="auto"/>
              <w:left w:val="single" w:sz="8" w:space="0" w:color="auto"/>
              <w:bottom w:val="single" w:sz="8" w:space="0" w:color="auto"/>
              <w:right w:val="single" w:sz="8" w:space="0" w:color="auto"/>
            </w:tcBorders>
          </w:tcPr>
          <w:p w14:paraId="6DB6E863" w14:textId="630EC7B1" w:rsidR="563CBB95" w:rsidRDefault="563CBB95">
            <w:r w:rsidRPr="563CBB95">
              <w:rPr>
                <w:rFonts w:eastAsia="Arial"/>
                <w:color w:val="000000" w:themeColor="text1"/>
                <w:szCs w:val="22"/>
              </w:rPr>
              <w:t>Niepoprawne parametry w żądaniu</w:t>
            </w:r>
          </w:p>
        </w:tc>
      </w:tr>
    </w:tbl>
    <w:p w14:paraId="61771AF6" w14:textId="4F147E23" w:rsidR="719B594D" w:rsidRDefault="719B594D" w:rsidP="563CBB95"/>
    <w:p w14:paraId="179F3A12" w14:textId="30BCFD98" w:rsidR="719B594D" w:rsidRDefault="1D610F8B" w:rsidP="00FE63AC">
      <w:pPr>
        <w:pStyle w:val="Nagwek3"/>
        <w:rPr>
          <w:rFonts w:eastAsia="Arial"/>
        </w:rPr>
      </w:pPr>
      <w:bookmarkStart w:id="133" w:name="_Toc121491360"/>
      <w:bookmarkStart w:id="134" w:name="_Toc163038506"/>
      <w:r w:rsidRPr="563CBB95">
        <w:rPr>
          <w:rFonts w:eastAsia="Arial"/>
        </w:rPr>
        <w:t>Operacja</w:t>
      </w:r>
      <w:r w:rsidR="6FDCA0A2" w:rsidRPr="563CBB95">
        <w:rPr>
          <w:rFonts w:eastAsia="Arial"/>
        </w:rPr>
        <w:t xml:space="preserve"> </w:t>
      </w:r>
      <w:r w:rsidR="754B95CF" w:rsidRPr="563CBB95">
        <w:rPr>
          <w:rFonts w:eastAsia="Arial"/>
        </w:rPr>
        <w:t>odczytAnulowaniaKartyProfilaktycznegoBadaniaUcznia</w:t>
      </w:r>
      <w:bookmarkEnd w:id="133"/>
      <w:bookmarkEnd w:id="134"/>
    </w:p>
    <w:p w14:paraId="702E13B8" w14:textId="11BC1C92" w:rsidR="6CE49C9C" w:rsidRDefault="7DA7D362" w:rsidP="563CBB95">
      <w:pPr>
        <w:tabs>
          <w:tab w:val="num" w:pos="851"/>
        </w:tabs>
        <w:rPr>
          <w:color w:val="000000" w:themeColor="text1"/>
        </w:rPr>
      </w:pPr>
      <w:r>
        <w:t xml:space="preserve">Operacja pozwala na odczytanie w Systemie P1 wskazanego </w:t>
      </w:r>
      <w:r w:rsidRPr="563CBB95">
        <w:rPr>
          <w:color w:val="000000" w:themeColor="text1"/>
        </w:rPr>
        <w:t>identyfikatora dokumentu a</w:t>
      </w:r>
      <w:r w:rsidR="7BB22C33" w:rsidRPr="563CBB95">
        <w:rPr>
          <w:color w:val="000000" w:themeColor="text1"/>
        </w:rPr>
        <w:t>nulowania</w:t>
      </w:r>
      <w:r w:rsidRPr="563CBB95">
        <w:rPr>
          <w:color w:val="000000" w:themeColor="text1"/>
        </w:rPr>
        <w:t xml:space="preserve"> karty profilaktycznego badania ucznia.</w:t>
      </w:r>
    </w:p>
    <w:p w14:paraId="3F1CB615" w14:textId="0498C71A" w:rsidR="6CE49C9C" w:rsidRDefault="7DA7D362" w:rsidP="563CBB95">
      <w:pPr>
        <w:spacing w:line="276" w:lineRule="auto"/>
        <w:rPr>
          <w:rFonts w:eastAsia="Arial"/>
          <w:color w:val="000000" w:themeColor="text1"/>
        </w:rPr>
      </w:pPr>
      <w:r w:rsidRPr="563CBB95">
        <w:rPr>
          <w:rFonts w:eastAsia="Arial"/>
          <w:color w:val="000000" w:themeColor="text1"/>
        </w:rPr>
        <w:lastRenderedPageBreak/>
        <w:t>Usługodawca w zapytaniu przekazuje identyfikatorDokumentu, który ma zostać odczytany. W odpowiedzi do Usługodawcy zwracana jest zakodowana (base64) treść dokumentu</w:t>
      </w:r>
      <w:r w:rsidR="28A3B05F" w:rsidRPr="563CBB95">
        <w:rPr>
          <w:rFonts w:eastAsia="Arial"/>
          <w:color w:val="000000" w:themeColor="text1"/>
        </w:rPr>
        <w:t xml:space="preserve"> anulowania</w:t>
      </w:r>
      <w:r w:rsidRPr="563CBB95">
        <w:rPr>
          <w:rFonts w:eastAsia="Arial"/>
          <w:color w:val="000000" w:themeColor="text1"/>
        </w:rPr>
        <w:t xml:space="preserve"> karty profilaktycznego badania ucznia w formacie HL7 CDA.</w:t>
      </w:r>
    </w:p>
    <w:p w14:paraId="50601060" w14:textId="049170B5" w:rsidR="6CE49C9C" w:rsidRDefault="6CE49C9C" w:rsidP="563CBB95">
      <w:pPr>
        <w:spacing w:line="276" w:lineRule="auto"/>
        <w:rPr>
          <w:rFonts w:eastAsia="Arial"/>
          <w:color w:val="000000" w:themeColor="text1"/>
        </w:rPr>
      </w:pPr>
    </w:p>
    <w:p w14:paraId="16990963" w14:textId="57E1037F" w:rsidR="6CE49C9C" w:rsidRDefault="7DA7D362" w:rsidP="563CBB95">
      <w:pPr>
        <w:spacing w:line="276" w:lineRule="auto"/>
        <w:rPr>
          <w:rFonts w:eastAsia="Arial"/>
          <w:color w:val="000000" w:themeColor="text1"/>
        </w:rPr>
      </w:pPr>
      <w:r w:rsidRPr="563CBB95">
        <w:rPr>
          <w:rFonts w:eastAsia="Arial"/>
          <w:color w:val="000000" w:themeColor="text1"/>
        </w:rPr>
        <w:t xml:space="preserve">Odpowiedź do Usługodawcy zawiera również obiekt klasy WynikOperacji, który określa ogólny wynik wykonania operacji odczytu </w:t>
      </w:r>
      <w:r w:rsidR="4C82704D" w:rsidRPr="563CBB95">
        <w:rPr>
          <w:rFonts w:eastAsia="Arial"/>
          <w:color w:val="000000" w:themeColor="text1"/>
        </w:rPr>
        <w:t xml:space="preserve">anulowania </w:t>
      </w:r>
      <w:r w:rsidRPr="563CBB95">
        <w:rPr>
          <w:rFonts w:eastAsia="Arial"/>
          <w:color w:val="000000" w:themeColor="text1"/>
        </w:rPr>
        <w:t>karty profilaktycznego badania ucznia.</w:t>
      </w:r>
    </w:p>
    <w:p w14:paraId="277BCA19" w14:textId="02DC16E9" w:rsidR="6CE49C9C" w:rsidRDefault="6CE49C9C" w:rsidP="563CBB95">
      <w:pPr>
        <w:spacing w:line="276" w:lineRule="auto"/>
        <w:rPr>
          <w:rFonts w:eastAsia="Arial"/>
          <w:color w:val="000000" w:themeColor="text1"/>
        </w:rPr>
      </w:pPr>
    </w:p>
    <w:p w14:paraId="1690897F" w14:textId="3A76879F" w:rsidR="6CE49C9C" w:rsidRDefault="7DA7D362" w:rsidP="563CBB95">
      <w:pPr>
        <w:pStyle w:val="Nagwek4"/>
        <w:rPr>
          <w:rFonts w:eastAsia="Arial"/>
          <w:sz w:val="22"/>
          <w:szCs w:val="22"/>
        </w:rPr>
      </w:pPr>
      <w:r>
        <w:t>Komunikaty / błędy biznesowe</w:t>
      </w:r>
    </w:p>
    <w:p w14:paraId="21BF6798" w14:textId="721D1DBC" w:rsidR="6CE49C9C" w:rsidRDefault="7DA7D362" w:rsidP="00FF666A">
      <w:pPr>
        <w:pStyle w:val="Legenda"/>
      </w:pPr>
      <w:r w:rsidRPr="563CBB95">
        <w:t xml:space="preserve">Tabela </w:t>
      </w:r>
      <w:r w:rsidR="5D22BFE2" w:rsidRPr="7E96B591">
        <w:t>13</w:t>
      </w:r>
      <w:r w:rsidRPr="563CBB95">
        <w:rPr>
          <w:color w:val="FF0000"/>
        </w:rPr>
        <w:t xml:space="preserve"> </w:t>
      </w:r>
      <w:r w:rsidRPr="563CBB95">
        <w:t>Komunikaty z operacji odczytAnulowaniaKartyProfilaktycznegoBadaniaUcznia</w:t>
      </w:r>
    </w:p>
    <w:tbl>
      <w:tblPr>
        <w:tblW w:w="0" w:type="auto"/>
        <w:tblLook w:val="04A0" w:firstRow="1" w:lastRow="0" w:firstColumn="1" w:lastColumn="0" w:noHBand="0" w:noVBand="1"/>
      </w:tblPr>
      <w:tblGrid>
        <w:gridCol w:w="5265"/>
        <w:gridCol w:w="1920"/>
        <w:gridCol w:w="1845"/>
      </w:tblGrid>
      <w:tr w:rsidR="563CBB95" w14:paraId="2B500F75"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8E4FDFC" w14:textId="2546A693" w:rsidR="563CBB95" w:rsidRDefault="563CBB95" w:rsidP="00FF666A">
            <w:pPr>
              <w:pStyle w:val="Tabelanagwekdolewej"/>
              <w:rPr>
                <w:rFonts w:eastAsia="Arial"/>
              </w:rPr>
            </w:pPr>
            <w:r w:rsidRPr="563CBB9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7E63B50" w14:textId="1A206202" w:rsidR="563CBB95" w:rsidRDefault="563CBB95" w:rsidP="00FF666A">
            <w:pPr>
              <w:pStyle w:val="Tabelanagwekdolewej"/>
              <w:rPr>
                <w:rFonts w:eastAsia="Arial"/>
              </w:rPr>
            </w:pPr>
            <w:r w:rsidRPr="563CBB9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332A080" w14:textId="075ECC67" w:rsidR="563CBB95" w:rsidRDefault="563CBB95" w:rsidP="00FF666A">
            <w:pPr>
              <w:pStyle w:val="Tabelanagwekdolewej"/>
              <w:rPr>
                <w:rFonts w:eastAsia="Arial"/>
              </w:rPr>
            </w:pPr>
            <w:r w:rsidRPr="563CBB95">
              <w:rPr>
                <w:rFonts w:eastAsia="Arial"/>
              </w:rPr>
              <w:t>Znaczenie</w:t>
            </w:r>
          </w:p>
        </w:tc>
      </w:tr>
      <w:tr w:rsidR="563CBB95" w14:paraId="1D23013A" w14:textId="77777777" w:rsidTr="138DC375">
        <w:tc>
          <w:tcPr>
            <w:tcW w:w="5265" w:type="dxa"/>
            <w:tcBorders>
              <w:top w:val="single" w:sz="6" w:space="0" w:color="auto"/>
              <w:left w:val="single" w:sz="6" w:space="0" w:color="auto"/>
              <w:bottom w:val="single" w:sz="6" w:space="0" w:color="auto"/>
              <w:right w:val="single" w:sz="6" w:space="0" w:color="auto"/>
            </w:tcBorders>
          </w:tcPr>
          <w:p w14:paraId="1AC9AB50" w14:textId="6D65DD31" w:rsidR="563CBB95" w:rsidRPr="00313511" w:rsidRDefault="0CF2D63A" w:rsidP="006E2AEE">
            <w:pPr>
              <w:pStyle w:val="tabelanormalny"/>
              <w:rPr>
                <w:rFonts w:eastAsia="Arial"/>
                <w:lang w:val="en-US"/>
              </w:rPr>
            </w:pPr>
            <w:r w:rsidRPr="138DC375">
              <w:rPr>
                <w:rFonts w:eastAsia="Arial"/>
                <w:lang w:val="en-US"/>
              </w:rPr>
              <w:t>urn:csioz:p1:kod:major: Sukces</w:t>
            </w:r>
          </w:p>
          <w:p w14:paraId="6F255636" w14:textId="14877959" w:rsidR="563CBB95" w:rsidRDefault="563CBB95" w:rsidP="006E2AEE">
            <w:pPr>
              <w:pStyle w:val="tabelanormalny"/>
              <w:rPr>
                <w:rFonts w:eastAsia="Arial"/>
              </w:rPr>
            </w:pPr>
            <w:r w:rsidRPr="563CBB95">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0667A0B3" w14:textId="776C4977" w:rsidR="563CBB95" w:rsidRDefault="563CBB95" w:rsidP="006E2AEE">
            <w:pPr>
              <w:pStyle w:val="tabelanormalny"/>
              <w:rPr>
                <w:rFonts w:eastAsia="Arial"/>
              </w:rPr>
            </w:pPr>
            <w:r w:rsidRPr="563CBB95">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6D527402" w14:textId="224556FD" w:rsidR="563CBB95" w:rsidRDefault="563CBB95" w:rsidP="006E2AEE">
            <w:pPr>
              <w:pStyle w:val="tabelanormalny"/>
              <w:rPr>
                <w:color w:val="FF0000"/>
              </w:rPr>
            </w:pPr>
            <w:r w:rsidRPr="563CBB95">
              <w:rPr>
                <w:rFonts w:eastAsia="Arial"/>
              </w:rPr>
              <w:t>Zwrócono potwierdzenie</w:t>
            </w:r>
            <w:r w:rsidRPr="563CBB95">
              <w:rPr>
                <w:rFonts w:eastAsia="Arial"/>
                <w:color w:val="FF0000"/>
              </w:rPr>
              <w:t xml:space="preserve"> </w:t>
            </w:r>
            <w:r w:rsidRPr="563CBB95">
              <w:rPr>
                <w:color w:val="FF0000"/>
              </w:rPr>
              <w:t xml:space="preserve"> </w:t>
            </w:r>
          </w:p>
        </w:tc>
      </w:tr>
      <w:tr w:rsidR="563CBB95" w14:paraId="4B741592" w14:textId="77777777" w:rsidTr="138DC375">
        <w:tc>
          <w:tcPr>
            <w:tcW w:w="5265" w:type="dxa"/>
            <w:tcBorders>
              <w:top w:val="single" w:sz="6" w:space="0" w:color="auto"/>
              <w:left w:val="single" w:sz="6" w:space="0" w:color="auto"/>
              <w:bottom w:val="single" w:sz="6" w:space="0" w:color="auto"/>
              <w:right w:val="single" w:sz="6" w:space="0" w:color="auto"/>
            </w:tcBorders>
          </w:tcPr>
          <w:p w14:paraId="02D91410" w14:textId="5833238B" w:rsidR="563CBB95" w:rsidRPr="00313511" w:rsidRDefault="0CF2D63A" w:rsidP="006E2AEE">
            <w:pPr>
              <w:pStyle w:val="tabelanormalny"/>
              <w:rPr>
                <w:rFonts w:eastAsia="Arial"/>
                <w:lang w:val="en-US"/>
              </w:rPr>
            </w:pPr>
            <w:r w:rsidRPr="138DC375">
              <w:rPr>
                <w:rFonts w:eastAsia="Arial"/>
                <w:lang w:val="en-US"/>
              </w:rPr>
              <w:t>urn:csioz:p1:kod:major: Blad</w:t>
            </w:r>
          </w:p>
          <w:p w14:paraId="37BCE4BB" w14:textId="1176CF98" w:rsidR="563CBB95" w:rsidRDefault="563CBB95" w:rsidP="006E2AEE">
            <w:pPr>
              <w:pStyle w:val="tabelanormalny"/>
              <w:rPr>
                <w:rFonts w:eastAsia="Arial"/>
              </w:rPr>
            </w:pPr>
            <w:r w:rsidRPr="563CBB95">
              <w:rPr>
                <w:rFonts w:eastAsia="Arial"/>
              </w:rPr>
              <w:t>urn:csioz:p1:kod:minor: BrakIdentyfikatoraDokumentu</w:t>
            </w:r>
          </w:p>
          <w:p w14:paraId="6C1D736F" w14:textId="1245A426" w:rsidR="563CBB95" w:rsidRDefault="563CBB95"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0E044AB3" w14:textId="30BB083B" w:rsidR="563CBB95" w:rsidRDefault="563CBB95" w:rsidP="006E2AEE">
            <w:pPr>
              <w:pStyle w:val="tabelanormalny"/>
              <w:rPr>
                <w:rFonts w:eastAsia="Arial"/>
              </w:rPr>
            </w:pPr>
            <w:r w:rsidRPr="563CBB95">
              <w:rPr>
                <w:rFonts w:eastAsia="Arial"/>
              </w:rPr>
              <w:t>Nieznany identyfikator dokumentu</w:t>
            </w:r>
          </w:p>
          <w:p w14:paraId="427B2BA0" w14:textId="4BCA49CE" w:rsidR="563CBB95" w:rsidRDefault="563CBB95"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350DBFE0" w14:textId="4EE99E2A" w:rsidR="563CBB95" w:rsidRDefault="563CBB95" w:rsidP="006E2AEE">
            <w:pPr>
              <w:pStyle w:val="tabelanormalny"/>
              <w:rPr>
                <w:rFonts w:eastAsia="Arial"/>
              </w:rPr>
            </w:pPr>
            <w:r w:rsidRPr="563CBB95">
              <w:rPr>
                <w:rFonts w:eastAsia="Arial"/>
              </w:rPr>
              <w:t xml:space="preserve">Błąd w wyniku </w:t>
            </w:r>
            <w:r w:rsidR="00BB33C2">
              <w:rPr>
                <w:rFonts w:eastAsia="Arial"/>
              </w:rPr>
              <w:t>braku</w:t>
            </w:r>
            <w:r w:rsidRPr="563CBB95">
              <w:rPr>
                <w:rFonts w:eastAsia="Arial"/>
              </w:rPr>
              <w:t xml:space="preserve"> znalezienia identyfikatora dokumentu w bazie MSZ.</w:t>
            </w:r>
          </w:p>
        </w:tc>
      </w:tr>
      <w:tr w:rsidR="563CBB95" w14:paraId="26539AB3" w14:textId="77777777" w:rsidTr="138DC375">
        <w:tc>
          <w:tcPr>
            <w:tcW w:w="5265" w:type="dxa"/>
            <w:tcBorders>
              <w:top w:val="single" w:sz="6" w:space="0" w:color="auto"/>
              <w:left w:val="single" w:sz="6" w:space="0" w:color="auto"/>
              <w:bottom w:val="single" w:sz="6" w:space="0" w:color="auto"/>
              <w:right w:val="single" w:sz="6" w:space="0" w:color="auto"/>
            </w:tcBorders>
          </w:tcPr>
          <w:p w14:paraId="00489321" w14:textId="1F6F166E" w:rsidR="563CBB95" w:rsidRPr="00313511" w:rsidRDefault="0CF2D63A" w:rsidP="006E2AEE">
            <w:pPr>
              <w:pStyle w:val="tabelanormalny"/>
              <w:rPr>
                <w:rFonts w:eastAsia="Arial"/>
                <w:lang w:val="en-US"/>
              </w:rPr>
            </w:pPr>
            <w:r w:rsidRPr="138DC375">
              <w:rPr>
                <w:rFonts w:eastAsia="Arial"/>
                <w:lang w:val="en-US"/>
              </w:rPr>
              <w:t>urn:csioz:p1:kod:major: Blad</w:t>
            </w:r>
          </w:p>
          <w:p w14:paraId="19D391DE" w14:textId="6F0C95DF" w:rsidR="563CBB95" w:rsidRDefault="563CBB95" w:rsidP="006E2AEE">
            <w:pPr>
              <w:pStyle w:val="tabelanormalny"/>
              <w:rPr>
                <w:rFonts w:eastAsia="Arial"/>
              </w:rPr>
            </w:pPr>
            <w:r w:rsidRPr="563CBB95">
              <w:rPr>
                <w:rFonts w:eastAsia="Arial"/>
              </w:rPr>
              <w:t>urn:csioz:p1:kod:minor: BrakKartaProfilaktycznegoBadaniaUcznia</w:t>
            </w:r>
          </w:p>
          <w:p w14:paraId="18448FCC" w14:textId="2FF6A14F" w:rsidR="563CBB95" w:rsidRDefault="563CBB95"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757DCD14" w14:textId="029E8730" w:rsidR="563CBB95" w:rsidRDefault="563CBB95" w:rsidP="006E2AEE">
            <w:pPr>
              <w:pStyle w:val="tabelanormalny"/>
              <w:rPr>
                <w:rFonts w:eastAsia="Arial"/>
              </w:rPr>
            </w:pPr>
            <w:r w:rsidRPr="563CBB95">
              <w:rPr>
                <w:rFonts w:eastAsia="Arial"/>
              </w:rPr>
              <w:t>Nie znaleziono karty profilaktycznego badania ucznia o podanym identyfikatorze</w:t>
            </w:r>
          </w:p>
        </w:tc>
        <w:tc>
          <w:tcPr>
            <w:tcW w:w="1845" w:type="dxa"/>
            <w:tcBorders>
              <w:top w:val="single" w:sz="6" w:space="0" w:color="auto"/>
              <w:left w:val="single" w:sz="6" w:space="0" w:color="auto"/>
              <w:bottom w:val="single" w:sz="6" w:space="0" w:color="auto"/>
              <w:right w:val="single" w:sz="6" w:space="0" w:color="auto"/>
            </w:tcBorders>
          </w:tcPr>
          <w:p w14:paraId="4AC763FF" w14:textId="73F4FFEA" w:rsidR="563CBB95" w:rsidRDefault="563CBB95" w:rsidP="006E2AEE">
            <w:pPr>
              <w:pStyle w:val="tabelanormalny"/>
              <w:rPr>
                <w:rFonts w:eastAsia="Arial"/>
              </w:rPr>
            </w:pPr>
            <w:r w:rsidRPr="563CBB95">
              <w:rPr>
                <w:rFonts w:eastAsia="Arial"/>
              </w:rPr>
              <w:t xml:space="preserve">Błąd powstały w wyniku </w:t>
            </w:r>
            <w:r w:rsidR="00BB33C2">
              <w:rPr>
                <w:rFonts w:eastAsia="Arial"/>
              </w:rPr>
              <w:t>braku</w:t>
            </w:r>
            <w:r w:rsidRPr="563CBB95">
              <w:rPr>
                <w:rFonts w:eastAsia="Arial"/>
              </w:rPr>
              <w:t xml:space="preserve"> znalezienia karty profilaktycznego badania ucznia o podanym identyfikatorze w bazie MSZ.</w:t>
            </w:r>
          </w:p>
        </w:tc>
      </w:tr>
      <w:tr w:rsidR="563CBB95" w14:paraId="579042BF" w14:textId="77777777" w:rsidTr="138DC375">
        <w:tc>
          <w:tcPr>
            <w:tcW w:w="5265" w:type="dxa"/>
            <w:tcBorders>
              <w:top w:val="single" w:sz="6" w:space="0" w:color="auto"/>
              <w:left w:val="single" w:sz="6" w:space="0" w:color="auto"/>
              <w:bottom w:val="single" w:sz="6" w:space="0" w:color="auto"/>
              <w:right w:val="single" w:sz="6" w:space="0" w:color="auto"/>
            </w:tcBorders>
          </w:tcPr>
          <w:p w14:paraId="004E940E" w14:textId="6765C4E4" w:rsidR="563CBB95" w:rsidRPr="00313511" w:rsidRDefault="0CF2D63A" w:rsidP="006E2AEE">
            <w:pPr>
              <w:pStyle w:val="tabelanormalny"/>
              <w:rPr>
                <w:rFonts w:eastAsia="Arial"/>
                <w:lang w:val="en-US"/>
              </w:rPr>
            </w:pPr>
            <w:r w:rsidRPr="138DC375">
              <w:rPr>
                <w:rFonts w:eastAsia="Arial"/>
                <w:lang w:val="en-US"/>
              </w:rPr>
              <w:t>urn:csioz:p1:kod:major: Blad</w:t>
            </w:r>
          </w:p>
          <w:p w14:paraId="3A2751E9" w14:textId="347AD38E" w:rsidR="563CBB95" w:rsidRDefault="563CBB95" w:rsidP="006E2AEE">
            <w:pPr>
              <w:pStyle w:val="tabelanormalny"/>
              <w:rPr>
                <w:rFonts w:eastAsia="Arial"/>
              </w:rPr>
            </w:pPr>
            <w:r w:rsidRPr="563CBB95">
              <w:rPr>
                <w:rFonts w:eastAsia="Arial"/>
              </w:rPr>
              <w:t>urn:csioz:p1:kod:minor: BrakUprawnien</w:t>
            </w:r>
          </w:p>
          <w:p w14:paraId="7493193B" w14:textId="2FF6A14F" w:rsidR="563CBB95" w:rsidRDefault="563CBB95"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35C710DC" w14:textId="7035C8BA" w:rsidR="563CBB95" w:rsidRDefault="563CBB95" w:rsidP="006E2AEE">
            <w:pPr>
              <w:pStyle w:val="tabelanormalny"/>
              <w:rPr>
                <w:rFonts w:eastAsia="Arial"/>
              </w:rPr>
            </w:pPr>
            <w:r w:rsidRPr="563CBB95">
              <w:rPr>
                <w:rFonts w:eastAsia="Arial"/>
              </w:rPr>
              <w:t>Dokument nie odpowiada osobie, która wywołuje operację</w:t>
            </w:r>
          </w:p>
        </w:tc>
        <w:tc>
          <w:tcPr>
            <w:tcW w:w="1845" w:type="dxa"/>
            <w:tcBorders>
              <w:top w:val="single" w:sz="6" w:space="0" w:color="auto"/>
              <w:left w:val="single" w:sz="6" w:space="0" w:color="auto"/>
              <w:bottom w:val="single" w:sz="6" w:space="0" w:color="auto"/>
              <w:right w:val="single" w:sz="6" w:space="0" w:color="auto"/>
            </w:tcBorders>
          </w:tcPr>
          <w:p w14:paraId="0B6F003D" w14:textId="5B458A2D" w:rsidR="563CBB95" w:rsidRDefault="55BAA7A8" w:rsidP="006E2AEE">
            <w:pPr>
              <w:pStyle w:val="tabelanormalny"/>
            </w:pPr>
            <w:r w:rsidRPr="11020886">
              <w:t xml:space="preserve">Błąd powstały w przypadku, gdy rola użytkownika wskazana w dokumencie nie odpowiada osobie, która </w:t>
            </w:r>
            <w:r w:rsidRPr="11020886">
              <w:lastRenderedPageBreak/>
              <w:t>wywołuje operację</w:t>
            </w:r>
          </w:p>
        </w:tc>
      </w:tr>
      <w:tr w:rsidR="563CBB95" w14:paraId="78287BD3" w14:textId="77777777" w:rsidTr="138DC375">
        <w:tc>
          <w:tcPr>
            <w:tcW w:w="5265" w:type="dxa"/>
            <w:tcBorders>
              <w:top w:val="single" w:sz="6" w:space="0" w:color="auto"/>
              <w:left w:val="single" w:sz="6" w:space="0" w:color="auto"/>
              <w:bottom w:val="single" w:sz="6" w:space="0" w:color="auto"/>
              <w:right w:val="single" w:sz="6" w:space="0" w:color="auto"/>
            </w:tcBorders>
          </w:tcPr>
          <w:p w14:paraId="31B854AE" w14:textId="6499E164" w:rsidR="563CBB95" w:rsidRPr="00313511" w:rsidRDefault="0CF2D63A" w:rsidP="006E2AEE">
            <w:pPr>
              <w:pStyle w:val="tabelanormalny"/>
              <w:rPr>
                <w:rFonts w:eastAsia="Arial"/>
                <w:lang w:val="en-US"/>
              </w:rPr>
            </w:pPr>
            <w:r w:rsidRPr="138DC375">
              <w:rPr>
                <w:rFonts w:eastAsia="Arial"/>
                <w:lang w:val="en-US"/>
              </w:rPr>
              <w:t>urn:csioz:p1:kod:major: Blad</w:t>
            </w:r>
          </w:p>
          <w:p w14:paraId="7DA0AAA3" w14:textId="63381005" w:rsidR="563CBB95" w:rsidRDefault="563CBB95" w:rsidP="006E2AEE">
            <w:pPr>
              <w:pStyle w:val="tabelanormalny"/>
              <w:rPr>
                <w:rFonts w:eastAsia="Arial"/>
              </w:rPr>
            </w:pPr>
            <w:r w:rsidRPr="563CBB95">
              <w:rPr>
                <w:rFonts w:eastAsia="Arial"/>
              </w:rPr>
              <w:t>urn:csioz:p1:kod:minor: BladWewnętrzny</w:t>
            </w:r>
          </w:p>
          <w:p w14:paraId="32EA9682" w14:textId="05B90355" w:rsidR="563CBB95" w:rsidRDefault="563CBB95"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64BD24F2" w14:textId="3EA79D27" w:rsidR="563CBB95" w:rsidRDefault="563CBB95" w:rsidP="006E2AEE">
            <w:pPr>
              <w:pStyle w:val="tabelanormalny"/>
              <w:rPr>
                <w:rFonts w:eastAsia="Arial"/>
              </w:rPr>
            </w:pPr>
            <w:r w:rsidRPr="563CBB95">
              <w:rPr>
                <w:rFonts w:eastAsia="Arial"/>
              </w:rPr>
              <w:t>Błąd deszyfrowania dokumentu</w:t>
            </w:r>
          </w:p>
        </w:tc>
        <w:tc>
          <w:tcPr>
            <w:tcW w:w="1845" w:type="dxa"/>
            <w:tcBorders>
              <w:top w:val="single" w:sz="6" w:space="0" w:color="auto"/>
              <w:left w:val="single" w:sz="6" w:space="0" w:color="auto"/>
              <w:bottom w:val="single" w:sz="6" w:space="0" w:color="auto"/>
              <w:right w:val="single" w:sz="6" w:space="0" w:color="auto"/>
            </w:tcBorders>
          </w:tcPr>
          <w:p w14:paraId="69E120B1" w14:textId="01A5280B" w:rsidR="563CBB95" w:rsidRDefault="563CBB95" w:rsidP="006E2AEE">
            <w:pPr>
              <w:pStyle w:val="tabelanormalny"/>
              <w:rPr>
                <w:rFonts w:eastAsia="Arial"/>
              </w:rPr>
            </w:pPr>
            <w:r w:rsidRPr="563CBB95">
              <w:rPr>
                <w:rFonts w:eastAsia="Arial"/>
              </w:rPr>
              <w:t>Błąd w wyniku niepowodzenia podczas deszyfrowania dokumentu.</w:t>
            </w:r>
          </w:p>
        </w:tc>
      </w:tr>
    </w:tbl>
    <w:p w14:paraId="235E3CA1" w14:textId="7A4BD8BB" w:rsidR="6CE49C9C" w:rsidRDefault="6CE49C9C" w:rsidP="6CE49C9C"/>
    <w:p w14:paraId="5FB01214" w14:textId="76C72406" w:rsidR="6CE49C9C" w:rsidRDefault="7DA7D362" w:rsidP="563CBB95">
      <w:pPr>
        <w:pStyle w:val="Nagwek4"/>
        <w:rPr>
          <w:rFonts w:eastAsia="Arial"/>
          <w:sz w:val="22"/>
          <w:szCs w:val="22"/>
        </w:rPr>
      </w:pPr>
      <w:r>
        <w:t>Komunikaty / błędy techniczne</w:t>
      </w:r>
    </w:p>
    <w:p w14:paraId="04794DF5" w14:textId="0F2B64AB" w:rsidR="6CE49C9C" w:rsidRDefault="7DA7D362" w:rsidP="00FF666A">
      <w:pPr>
        <w:pStyle w:val="Legenda"/>
      </w:pPr>
      <w:r w:rsidRPr="563CBB95">
        <w:t xml:space="preserve">Tabela </w:t>
      </w:r>
      <w:r w:rsidR="544C6FA3" w:rsidRPr="7E96B591">
        <w:t>14</w:t>
      </w:r>
      <w:r w:rsidRPr="563CBB95">
        <w:rPr>
          <w:color w:val="FF0000"/>
        </w:rPr>
        <w:t xml:space="preserve"> </w:t>
      </w:r>
      <w:r w:rsidRPr="563CBB95">
        <w:t>Komunikaty z operacji odczyt</w:t>
      </w:r>
      <w:r w:rsidR="2DD8C4BF" w:rsidRPr="563CBB95">
        <w:t>Anulowania</w:t>
      </w:r>
      <w:r w:rsidRPr="563CBB95">
        <w:t>KartyProfilaktycznegoBadaniaUcznia</w:t>
      </w:r>
    </w:p>
    <w:tbl>
      <w:tblPr>
        <w:tblW w:w="0" w:type="auto"/>
        <w:tblLook w:val="04A0" w:firstRow="1" w:lastRow="0" w:firstColumn="1" w:lastColumn="0" w:noHBand="0" w:noVBand="1"/>
      </w:tblPr>
      <w:tblGrid>
        <w:gridCol w:w="5265"/>
        <w:gridCol w:w="1920"/>
        <w:gridCol w:w="1845"/>
      </w:tblGrid>
      <w:tr w:rsidR="563CBB95" w14:paraId="1C2403DF"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E8024DF" w14:textId="2546A693" w:rsidR="563CBB95" w:rsidRDefault="563CBB95" w:rsidP="00FF666A">
            <w:pPr>
              <w:pStyle w:val="Tabelanagwekdolewej"/>
              <w:rPr>
                <w:rFonts w:eastAsia="Arial"/>
              </w:rPr>
            </w:pPr>
            <w:r w:rsidRPr="563CBB9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E058363" w14:textId="1A206202" w:rsidR="563CBB95" w:rsidRDefault="563CBB95" w:rsidP="00FF666A">
            <w:pPr>
              <w:pStyle w:val="Tabelanagwekdolewej"/>
              <w:rPr>
                <w:rFonts w:eastAsia="Arial"/>
              </w:rPr>
            </w:pPr>
            <w:r w:rsidRPr="563CBB9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C6008BF" w14:textId="075ECC67" w:rsidR="563CBB95" w:rsidRDefault="563CBB95" w:rsidP="00FF666A">
            <w:pPr>
              <w:pStyle w:val="Tabelanagwekdolewej"/>
              <w:rPr>
                <w:rFonts w:eastAsia="Arial"/>
              </w:rPr>
            </w:pPr>
            <w:r w:rsidRPr="563CBB95">
              <w:rPr>
                <w:rFonts w:eastAsia="Arial"/>
              </w:rPr>
              <w:t>Znaczenie</w:t>
            </w:r>
          </w:p>
        </w:tc>
      </w:tr>
      <w:tr w:rsidR="563CBB95" w14:paraId="1518BF09" w14:textId="77777777" w:rsidTr="138DC375">
        <w:trPr>
          <w:trHeight w:val="390"/>
        </w:trPr>
        <w:tc>
          <w:tcPr>
            <w:tcW w:w="5265" w:type="dxa"/>
            <w:tcBorders>
              <w:top w:val="single" w:sz="6" w:space="0" w:color="auto"/>
              <w:left w:val="single" w:sz="6" w:space="0" w:color="auto"/>
              <w:bottom w:val="single" w:sz="6" w:space="0" w:color="auto"/>
              <w:right w:val="single" w:sz="6" w:space="0" w:color="auto"/>
            </w:tcBorders>
          </w:tcPr>
          <w:p w14:paraId="7D72EF6C" w14:textId="589651CD" w:rsidR="563CBB95" w:rsidRPr="00313511" w:rsidRDefault="0CF2D63A" w:rsidP="006E2AEE">
            <w:pPr>
              <w:pStyle w:val="tabelanormalny"/>
              <w:rPr>
                <w:rFonts w:eastAsia="Arial"/>
                <w:lang w:val="en-US"/>
              </w:rPr>
            </w:pPr>
            <w:r w:rsidRPr="138DC375">
              <w:rPr>
                <w:rFonts w:eastAsia="Arial"/>
                <w:lang w:val="en-US"/>
              </w:rPr>
              <w:t>urn:csioz:p1:kod:major: Blad</w:t>
            </w:r>
          </w:p>
          <w:p w14:paraId="5001C8D0" w14:textId="6AE2AF77" w:rsidR="563CBB95" w:rsidRDefault="563CBB95" w:rsidP="006E2AEE">
            <w:pPr>
              <w:pStyle w:val="tabelanormalny"/>
              <w:rPr>
                <w:rFonts w:eastAsia="Arial"/>
              </w:rPr>
            </w:pPr>
            <w:r w:rsidRPr="563CBB95">
              <w:rPr>
                <w:rFonts w:eastAsia="Arial"/>
              </w:rPr>
              <w:t>urn:csioz:p1:kod:minor: BladWalidacjiParametrow</w:t>
            </w:r>
          </w:p>
          <w:p w14:paraId="62CB6F48" w14:textId="05B90355" w:rsidR="563CBB95" w:rsidRDefault="563CBB95"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3D0DD34E" w14:textId="2B998E92" w:rsidR="563CBB95" w:rsidRDefault="563CBB95" w:rsidP="563CBB95">
            <w:pPr>
              <w:rPr>
                <w:rFonts w:eastAsia="Arial"/>
                <w:color w:val="000000" w:themeColor="text1"/>
                <w:szCs w:val="22"/>
              </w:rPr>
            </w:pPr>
            <w:r w:rsidRPr="563CBB95">
              <w:rPr>
                <w:rFonts w:eastAsia="Arial"/>
                <w:color w:val="000000" w:themeColor="text1"/>
                <w:szCs w:val="22"/>
              </w:rPr>
              <w:t>Błąd parametrów wejściowych</w:t>
            </w:r>
          </w:p>
        </w:tc>
        <w:tc>
          <w:tcPr>
            <w:tcW w:w="1845" w:type="dxa"/>
            <w:tcBorders>
              <w:top w:val="single" w:sz="6" w:space="0" w:color="auto"/>
              <w:left w:val="single" w:sz="6" w:space="0" w:color="auto"/>
              <w:bottom w:val="single" w:sz="6" w:space="0" w:color="auto"/>
              <w:right w:val="single" w:sz="6" w:space="0" w:color="auto"/>
            </w:tcBorders>
          </w:tcPr>
          <w:p w14:paraId="28F2B8AF" w14:textId="0F40A9D2" w:rsidR="563CBB95" w:rsidRDefault="563CBB95" w:rsidP="563CBB95">
            <w:pPr>
              <w:jc w:val="left"/>
            </w:pPr>
            <w:r w:rsidRPr="563CBB95">
              <w:rPr>
                <w:rFonts w:eastAsia="Arial"/>
                <w:color w:val="000000" w:themeColor="text1"/>
                <w:szCs w:val="22"/>
              </w:rPr>
              <w:t>Niepoprawne parametry w żądaniu</w:t>
            </w:r>
          </w:p>
        </w:tc>
      </w:tr>
    </w:tbl>
    <w:p w14:paraId="06B1F994" w14:textId="77777777" w:rsidR="00C77260" w:rsidRPr="00C77260" w:rsidRDefault="00C77260" w:rsidP="00C77260">
      <w:pPr>
        <w:pStyle w:val="Nagwek2"/>
        <w:numPr>
          <w:ilvl w:val="1"/>
          <w:numId w:val="53"/>
        </w:numPr>
        <w:rPr>
          <w:rFonts w:eastAsia="Arial"/>
          <w:szCs w:val="36"/>
        </w:rPr>
      </w:pPr>
      <w:bookmarkStart w:id="135" w:name="_Toc163038507"/>
      <w:r w:rsidRPr="00C77260">
        <w:rPr>
          <w:rFonts w:eastAsia="Arial"/>
        </w:rPr>
        <w:t>Usługi Karty profilaktycznego badania ucznia - część rodzica</w:t>
      </w:r>
      <w:bookmarkEnd w:id="135"/>
    </w:p>
    <w:p w14:paraId="74C05590" w14:textId="75B820B4" w:rsidR="00C77260" w:rsidRDefault="00C77260" w:rsidP="00C77260">
      <w:pPr>
        <w:spacing w:line="288" w:lineRule="auto"/>
        <w:jc w:val="left"/>
        <w:rPr>
          <w:rFonts w:eastAsia="Arial"/>
          <w:color w:val="000000" w:themeColor="text1"/>
        </w:rPr>
      </w:pPr>
      <w:r w:rsidRPr="4B1A2251">
        <w:rPr>
          <w:rFonts w:eastAsia="Arial"/>
          <w:color w:val="000000" w:themeColor="text1"/>
        </w:rPr>
        <w:t>Usługi Karty profilaktycznego badania ucznia</w:t>
      </w:r>
      <w:r w:rsidR="008C78AA">
        <w:rPr>
          <w:rFonts w:eastAsia="Arial"/>
          <w:color w:val="000000" w:themeColor="text1"/>
        </w:rPr>
        <w:t xml:space="preserve"> -</w:t>
      </w:r>
      <w:r>
        <w:rPr>
          <w:rFonts w:eastAsia="Arial"/>
          <w:color w:val="000000" w:themeColor="text1"/>
        </w:rPr>
        <w:t xml:space="preserve"> cześć rodzica</w:t>
      </w:r>
      <w:r w:rsidRPr="4B1A2251">
        <w:rPr>
          <w:rFonts w:eastAsia="Arial"/>
          <w:color w:val="000000" w:themeColor="text1"/>
        </w:rPr>
        <w:t xml:space="preserve"> grupują operacje związane z jej zapisywaniem, wyszukiwaniem, odczytywaniem. Dodatkowymi operacjami są również zapisywanie, odczytywanie</w:t>
      </w:r>
      <w:r>
        <w:rPr>
          <w:rFonts w:eastAsia="Arial"/>
          <w:color w:val="000000" w:themeColor="text1"/>
        </w:rPr>
        <w:t xml:space="preserve">, </w:t>
      </w:r>
      <w:r w:rsidRPr="4B1A2251">
        <w:rPr>
          <w:rFonts w:eastAsia="Arial"/>
          <w:color w:val="000000" w:themeColor="text1"/>
        </w:rPr>
        <w:t>wyszukiwanie</w:t>
      </w:r>
      <w:r>
        <w:rPr>
          <w:rFonts w:eastAsia="Arial"/>
          <w:color w:val="000000" w:themeColor="text1"/>
        </w:rPr>
        <w:t xml:space="preserve"> i anulowanie</w:t>
      </w:r>
      <w:r w:rsidRPr="4B1A2251">
        <w:rPr>
          <w:rFonts w:eastAsia="Arial"/>
          <w:color w:val="000000" w:themeColor="text1"/>
        </w:rPr>
        <w:t xml:space="preserve"> karty profilaktycznego badania ucznia</w:t>
      </w:r>
      <w:r>
        <w:rPr>
          <w:rFonts w:eastAsia="Arial"/>
          <w:color w:val="000000" w:themeColor="text1"/>
        </w:rPr>
        <w:t xml:space="preserve"> cześć rodzica. </w:t>
      </w:r>
    </w:p>
    <w:p w14:paraId="119F7B5D" w14:textId="77777777" w:rsidR="00C77260" w:rsidRDefault="00C77260" w:rsidP="00C77260">
      <w:pPr>
        <w:spacing w:line="288" w:lineRule="auto"/>
        <w:rPr>
          <w:rFonts w:eastAsia="Arial"/>
          <w:color w:val="000000" w:themeColor="text1"/>
          <w:szCs w:val="22"/>
        </w:rPr>
      </w:pPr>
    </w:p>
    <w:p w14:paraId="2E4C509D" w14:textId="77777777" w:rsidR="00C77260" w:rsidRDefault="00C77260" w:rsidP="00FE63AC">
      <w:pPr>
        <w:pStyle w:val="Nagwek3"/>
        <w:rPr>
          <w:rFonts w:eastAsia="Arial"/>
        </w:rPr>
      </w:pPr>
      <w:bookmarkStart w:id="136" w:name="_Toc163038508"/>
      <w:r w:rsidRPr="0109DE76">
        <w:rPr>
          <w:rFonts w:eastAsia="Arial"/>
        </w:rPr>
        <w:t>Operacja zapisKartyProfilaktycznegoBadaniaUcznia</w:t>
      </w:r>
      <w:r>
        <w:rPr>
          <w:rFonts w:eastAsia="Arial"/>
        </w:rPr>
        <w:t>CzescRodzica</w:t>
      </w:r>
      <w:bookmarkEnd w:id="136"/>
    </w:p>
    <w:p w14:paraId="40BD68DB" w14:textId="77777777" w:rsidR="00C77260" w:rsidRDefault="00C77260" w:rsidP="00C77260">
      <w:pPr>
        <w:rPr>
          <w:lang w:eastAsia="pl-PL"/>
        </w:rPr>
      </w:pPr>
      <w:r>
        <w:rPr>
          <w:lang w:eastAsia="pl-PL"/>
        </w:rPr>
        <w:t xml:space="preserve">Operacja pozwala na zapisanie </w:t>
      </w:r>
      <w:r w:rsidRPr="6CE49C9C">
        <w:rPr>
          <w:rFonts w:eastAsia="Arial"/>
          <w:color w:val="000000" w:themeColor="text1"/>
          <w:szCs w:val="22"/>
        </w:rPr>
        <w:t>Karty profilaktycznego badania ucznia</w:t>
      </w:r>
      <w:r>
        <w:rPr>
          <w:rFonts w:eastAsia="Arial"/>
          <w:color w:val="000000" w:themeColor="text1"/>
          <w:szCs w:val="22"/>
        </w:rPr>
        <w:t xml:space="preserve"> -</w:t>
      </w:r>
      <w:r>
        <w:rPr>
          <w:lang w:eastAsia="pl-PL"/>
        </w:rPr>
        <w:t xml:space="preserve"> część rodzica w Systemie P1 przez usługodawcę. </w:t>
      </w:r>
    </w:p>
    <w:p w14:paraId="3D6C80E3" w14:textId="77777777" w:rsidR="00C77260" w:rsidRDefault="00C77260" w:rsidP="00C77260">
      <w:pPr>
        <w:spacing w:after="80"/>
        <w:rPr>
          <w:lang w:eastAsia="pl-PL"/>
        </w:rPr>
      </w:pPr>
      <w:r>
        <w:rPr>
          <w:lang w:eastAsia="pl-PL"/>
        </w:rPr>
        <w:lastRenderedPageBreak/>
        <w:t xml:space="preserve">Usługodawca przekazuje </w:t>
      </w:r>
      <w:r w:rsidRPr="6CE49C9C">
        <w:rPr>
          <w:rFonts w:eastAsia="Arial"/>
          <w:color w:val="000000" w:themeColor="text1"/>
          <w:szCs w:val="22"/>
        </w:rPr>
        <w:t>Karty profilaktycznego badania ucznia</w:t>
      </w:r>
      <w:r>
        <w:rPr>
          <w:lang w:eastAsia="pl-PL"/>
        </w:rPr>
        <w:t xml:space="preserve"> - część rodzica zakodowaną (base64) </w:t>
      </w:r>
      <w:r w:rsidRPr="00257A86">
        <w:rPr>
          <w:lang w:eastAsia="pl-PL"/>
        </w:rPr>
        <w:t>w formie XML. W jednej informacji można przekazać dane dotyczące jed</w:t>
      </w:r>
      <w:r>
        <w:rPr>
          <w:lang w:eastAsia="pl-PL"/>
        </w:rPr>
        <w:t xml:space="preserve">nej </w:t>
      </w:r>
      <w:r w:rsidRPr="6CE49C9C">
        <w:rPr>
          <w:rFonts w:eastAsia="Arial"/>
          <w:color w:val="000000" w:themeColor="text1"/>
          <w:szCs w:val="22"/>
        </w:rPr>
        <w:t>Karty profilaktycznego badania ucznia</w:t>
      </w:r>
      <w:r>
        <w:rPr>
          <w:lang w:eastAsia="pl-PL"/>
        </w:rPr>
        <w:t xml:space="preserve"> - część rodzica. </w:t>
      </w:r>
    </w:p>
    <w:p w14:paraId="06994A74" w14:textId="77777777" w:rsidR="00C77260" w:rsidRDefault="00C77260" w:rsidP="00C77260">
      <w:pPr>
        <w:rPr>
          <w:lang w:eastAsia="pl-PL"/>
        </w:rPr>
      </w:pPr>
      <w:r>
        <w:rPr>
          <w:lang w:eastAsia="pl-PL"/>
        </w:rPr>
        <w:t>Usługa zwraca parametry:</w:t>
      </w:r>
    </w:p>
    <w:p w14:paraId="41C9EA48" w14:textId="77777777" w:rsidR="00C77260" w:rsidRPr="00257A86" w:rsidRDefault="00C77260" w:rsidP="00C77260">
      <w:pPr>
        <w:pStyle w:val="Akapitzlist"/>
        <w:numPr>
          <w:ilvl w:val="0"/>
          <w:numId w:val="54"/>
        </w:numPr>
        <w:spacing w:after="80"/>
        <w:rPr>
          <w:rFonts w:ascii="Arial" w:eastAsia="Arial" w:hAnsi="Arial" w:cs="Arial"/>
          <w:color w:val="000000" w:themeColor="text1"/>
          <w:szCs w:val="22"/>
        </w:rPr>
      </w:pPr>
      <w:r w:rsidRPr="00257A86">
        <w:rPr>
          <w:rFonts w:ascii="Arial" w:eastAsia="Arial" w:hAnsi="Arial" w:cs="Arial"/>
          <w:color w:val="000000" w:themeColor="text1"/>
          <w:szCs w:val="22"/>
        </w:rPr>
        <w:t xml:space="preserve">potwierdzenieOperacjiZapisu – Komunikat wyjściowy informujący o wyniku operacji.  </w:t>
      </w:r>
      <w:r w:rsidRPr="00CD76D5">
        <w:rPr>
          <w:rFonts w:ascii="Arial" w:eastAsia="Arial" w:hAnsi="Arial" w:cs="Arial"/>
          <w:color w:val="000000" w:themeColor="text1"/>
          <w:szCs w:val="22"/>
        </w:rPr>
        <w:t>Parametr wymagalny o typie string</w:t>
      </w:r>
    </w:p>
    <w:p w14:paraId="7A2D9116" w14:textId="77777777" w:rsidR="00C77260" w:rsidRPr="00257A86" w:rsidRDefault="00C77260" w:rsidP="00C77260">
      <w:pPr>
        <w:pStyle w:val="Akapitzlist"/>
        <w:numPr>
          <w:ilvl w:val="0"/>
          <w:numId w:val="54"/>
        </w:numPr>
        <w:spacing w:after="80"/>
        <w:rPr>
          <w:rFonts w:ascii="Arial" w:eastAsia="Arial" w:hAnsi="Arial" w:cs="Arial"/>
          <w:color w:val="000000" w:themeColor="text1"/>
          <w:szCs w:val="22"/>
        </w:rPr>
      </w:pPr>
      <w:r w:rsidRPr="00257A86">
        <w:rPr>
          <w:rFonts w:ascii="Arial" w:eastAsia="Arial" w:hAnsi="Arial" w:cs="Arial"/>
          <w:color w:val="000000" w:themeColor="text1"/>
          <w:szCs w:val="22"/>
        </w:rPr>
        <w:t xml:space="preserve">identyfikatorKartyProfilaktyczegoBadaniaUcznia </w:t>
      </w:r>
      <w:r w:rsidRPr="563CBB95">
        <w:rPr>
          <w:rFonts w:ascii="Arial" w:eastAsia="Arial" w:hAnsi="Arial" w:cs="Arial"/>
          <w:color w:val="000000" w:themeColor="text1"/>
          <w:szCs w:val="22"/>
        </w:rPr>
        <w:t>– identyfikator dokumentu Karty profilaktycznego badania ucznia. Parametr o typie long;</w:t>
      </w:r>
    </w:p>
    <w:p w14:paraId="4123FD64" w14:textId="77777777" w:rsidR="00C77260" w:rsidRDefault="00C77260" w:rsidP="00C77260">
      <w:pPr>
        <w:pStyle w:val="Akapitzlist"/>
        <w:numPr>
          <w:ilvl w:val="0"/>
          <w:numId w:val="2"/>
        </w:numPr>
        <w:rPr>
          <w:rFonts w:ascii="Arial" w:eastAsia="Arial" w:hAnsi="Arial" w:cs="Arial"/>
          <w:color w:val="000000" w:themeColor="text1"/>
          <w:szCs w:val="22"/>
        </w:rPr>
      </w:pPr>
      <w:r w:rsidRPr="00257A86">
        <w:rPr>
          <w:rFonts w:ascii="Arial" w:eastAsia="Arial" w:hAnsi="Arial" w:cs="Arial"/>
          <w:color w:val="000000" w:themeColor="text1"/>
          <w:szCs w:val="22"/>
        </w:rPr>
        <w:t xml:space="preserve">identyfikatorDokumentu </w:t>
      </w:r>
      <w:r w:rsidRPr="00CD76D5">
        <w:rPr>
          <w:rFonts w:ascii="Arial" w:eastAsia="Arial" w:hAnsi="Arial" w:cs="Arial"/>
          <w:color w:val="000000" w:themeColor="text1"/>
          <w:szCs w:val="22"/>
        </w:rPr>
        <w:t>– identyfikator dokumentu w bazie danych MSZ. Parametr o typie long.</w:t>
      </w:r>
    </w:p>
    <w:p w14:paraId="1CBCBDAC" w14:textId="77777777" w:rsidR="00C77260" w:rsidRPr="00257A86" w:rsidRDefault="00C77260" w:rsidP="00C77260">
      <w:pPr>
        <w:spacing w:line="288" w:lineRule="auto"/>
        <w:rPr>
          <w:rFonts w:eastAsia="Arial"/>
          <w:color w:val="000000" w:themeColor="text1"/>
        </w:rPr>
      </w:pPr>
      <w:r w:rsidRPr="00257A86">
        <w:rPr>
          <w:rFonts w:eastAsia="Arial"/>
          <w:color w:val="000000" w:themeColor="text1"/>
        </w:rPr>
        <w:t>Zwracany jest obiekt klasy WynikOperacji określający ogólny wynik wykonania operacji zapis karty profilaktycznego badania ucznia</w:t>
      </w:r>
      <w:r>
        <w:rPr>
          <w:rFonts w:eastAsia="Arial"/>
          <w:color w:val="000000" w:themeColor="text1"/>
        </w:rPr>
        <w:t xml:space="preserve"> - część rodzica</w:t>
      </w:r>
      <w:r w:rsidRPr="00257A86">
        <w:rPr>
          <w:rFonts w:eastAsia="Arial"/>
          <w:color w:val="000000" w:themeColor="text1"/>
        </w:rPr>
        <w:t>.</w:t>
      </w:r>
    </w:p>
    <w:p w14:paraId="0FC528E2" w14:textId="77777777" w:rsidR="00C77260" w:rsidRDefault="00C77260" w:rsidP="00C77260">
      <w:pPr>
        <w:pStyle w:val="Nagwek4"/>
        <w:rPr>
          <w:rFonts w:eastAsia="Arial"/>
          <w:sz w:val="22"/>
          <w:szCs w:val="22"/>
        </w:rPr>
      </w:pPr>
      <w:r>
        <w:t>Komunikaty / błędy biznesowe</w:t>
      </w:r>
    </w:p>
    <w:p w14:paraId="19BE1ED3" w14:textId="126EAE42" w:rsidR="00C77260" w:rsidRDefault="4894DC0C" w:rsidP="00FF666A">
      <w:pPr>
        <w:pStyle w:val="Legenda"/>
      </w:pPr>
      <w:r>
        <w:t xml:space="preserve">Tabela </w:t>
      </w:r>
      <w:r w:rsidR="4C78F7F5">
        <w:t xml:space="preserve">15 </w:t>
      </w:r>
      <w:r>
        <w:t>Komunikaty z operacji zapisKartyProfilaktycznegoBadaniaUczniaCzescRodzica</w:t>
      </w:r>
    </w:p>
    <w:p w14:paraId="2DB14B63" w14:textId="77777777" w:rsidR="00C77260" w:rsidRPr="00CC0D43" w:rsidRDefault="00C77260" w:rsidP="00FF666A">
      <w:pPr>
        <w:pStyle w:val="Legenda"/>
      </w:pPr>
      <w:r w:rsidRPr="00CC0D43">
        <w:t xml:space="preserve">  </w:t>
      </w:r>
    </w:p>
    <w:tbl>
      <w:tblPr>
        <w:tblW w:w="0" w:type="auto"/>
        <w:tblLayout w:type="fixed"/>
        <w:tblLook w:val="04A0" w:firstRow="1" w:lastRow="0" w:firstColumn="1" w:lastColumn="0" w:noHBand="0" w:noVBand="1"/>
      </w:tblPr>
      <w:tblGrid>
        <w:gridCol w:w="5265"/>
        <w:gridCol w:w="1920"/>
        <w:gridCol w:w="1845"/>
      </w:tblGrid>
      <w:tr w:rsidR="00C77260" w14:paraId="0FB09E79"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5A5DA6D" w14:textId="77777777" w:rsidR="00C77260" w:rsidRDefault="00C77260" w:rsidP="006E2AEE">
            <w:pPr>
              <w:pStyle w:val="tabelanormalny"/>
              <w:rPr>
                <w:rFonts w:eastAsia="Arial"/>
              </w:rPr>
            </w:pPr>
            <w:r w:rsidRPr="6CE49C9C">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6B949AF" w14:textId="77777777" w:rsidR="00C77260" w:rsidRDefault="00C77260" w:rsidP="006E2AEE">
            <w:pPr>
              <w:pStyle w:val="tabelanormalny"/>
              <w:rPr>
                <w:rFonts w:eastAsia="Arial"/>
              </w:rPr>
            </w:pPr>
            <w:r w:rsidRPr="6CE49C9C">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D4CA05B" w14:textId="77777777" w:rsidR="00C77260" w:rsidRDefault="00C77260" w:rsidP="006E2AEE">
            <w:pPr>
              <w:pStyle w:val="tabelanormalny"/>
              <w:rPr>
                <w:rFonts w:eastAsia="Arial"/>
              </w:rPr>
            </w:pPr>
            <w:r w:rsidRPr="6CE49C9C">
              <w:rPr>
                <w:rFonts w:eastAsia="Arial"/>
              </w:rPr>
              <w:t>Znaczenie</w:t>
            </w:r>
          </w:p>
        </w:tc>
      </w:tr>
      <w:tr w:rsidR="00C77260" w:rsidRPr="00F84CEC" w14:paraId="17BEFDF4" w14:textId="77777777" w:rsidTr="138DC375">
        <w:tc>
          <w:tcPr>
            <w:tcW w:w="5265" w:type="dxa"/>
            <w:tcBorders>
              <w:top w:val="single" w:sz="6" w:space="0" w:color="auto"/>
              <w:left w:val="single" w:sz="6" w:space="0" w:color="auto"/>
              <w:bottom w:val="single" w:sz="6" w:space="0" w:color="auto"/>
              <w:right w:val="single" w:sz="6" w:space="0" w:color="auto"/>
            </w:tcBorders>
          </w:tcPr>
          <w:p w14:paraId="05BC5284" w14:textId="77777777" w:rsidR="00C77260" w:rsidRPr="00313511" w:rsidRDefault="4894DC0C" w:rsidP="006E2AEE">
            <w:pPr>
              <w:pStyle w:val="tabelanormalny"/>
              <w:rPr>
                <w:rFonts w:eastAsia="Arial"/>
                <w:lang w:val="en-US"/>
              </w:rPr>
            </w:pPr>
            <w:r w:rsidRPr="138DC375">
              <w:rPr>
                <w:rFonts w:eastAsia="Arial"/>
                <w:lang w:val="en-US"/>
              </w:rPr>
              <w:t>urn:csioz:p1:kod:major: Sukces</w:t>
            </w:r>
          </w:p>
          <w:p w14:paraId="24B63B2A" w14:textId="77777777" w:rsidR="00C77260" w:rsidRPr="00F84CEC" w:rsidRDefault="00C77260" w:rsidP="006E2AEE">
            <w:pPr>
              <w:pStyle w:val="tabelanormalny"/>
              <w:rPr>
                <w:rFonts w:eastAsia="Arial"/>
              </w:rPr>
            </w:pPr>
            <w:r w:rsidRPr="00F84CE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7E089059" w14:textId="77777777" w:rsidR="00C77260" w:rsidRPr="00F84CEC" w:rsidRDefault="00C77260" w:rsidP="006E2AEE">
            <w:pPr>
              <w:pStyle w:val="tabelanormalny"/>
              <w:rPr>
                <w:rFonts w:eastAsia="Arial"/>
              </w:rPr>
            </w:pPr>
            <w:r w:rsidRPr="00F84CEC">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29969B39" w14:textId="77777777" w:rsidR="00C77260" w:rsidRPr="00F84CEC" w:rsidRDefault="00C77260" w:rsidP="006E2AEE">
            <w:pPr>
              <w:pStyle w:val="tabelanormalny"/>
            </w:pPr>
            <w:r w:rsidRPr="00F84CEC">
              <w:rPr>
                <w:rFonts w:eastAsia="Arial"/>
              </w:rPr>
              <w:t>Zwrócono potwierdzenie</w:t>
            </w:r>
          </w:p>
          <w:p w14:paraId="11CD9AF9" w14:textId="77777777" w:rsidR="00C77260" w:rsidRPr="00F84CEC" w:rsidRDefault="00C77260" w:rsidP="006E2AEE">
            <w:pPr>
              <w:pStyle w:val="tabelanormalny"/>
              <w:rPr>
                <w:rFonts w:eastAsia="Arial"/>
              </w:rPr>
            </w:pPr>
          </w:p>
        </w:tc>
      </w:tr>
      <w:tr w:rsidR="00C77260" w:rsidRPr="00F84CEC" w14:paraId="50228D1D" w14:textId="77777777" w:rsidTr="138DC375">
        <w:tc>
          <w:tcPr>
            <w:tcW w:w="5265" w:type="dxa"/>
            <w:tcBorders>
              <w:top w:val="single" w:sz="6" w:space="0" w:color="auto"/>
              <w:left w:val="single" w:sz="6" w:space="0" w:color="auto"/>
              <w:bottom w:val="single" w:sz="6" w:space="0" w:color="auto"/>
              <w:right w:val="single" w:sz="6" w:space="0" w:color="auto"/>
            </w:tcBorders>
          </w:tcPr>
          <w:p w14:paraId="152135A9"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36145AD4" w14:textId="77777777" w:rsidR="00C77260" w:rsidRPr="00F84CEC" w:rsidRDefault="00C77260" w:rsidP="006E2AEE">
            <w:pPr>
              <w:pStyle w:val="tabelanormalny"/>
              <w:rPr>
                <w:rFonts w:eastAsia="Arial"/>
              </w:rPr>
            </w:pPr>
            <w:r w:rsidRPr="00F84CEC">
              <w:rPr>
                <w:rFonts w:eastAsia="Arial"/>
              </w:rPr>
              <w:t xml:space="preserve">urn:csioz:p1:kod:minor: </w:t>
            </w:r>
            <w:r w:rsidRPr="003B0166">
              <w:rPr>
                <w:rFonts w:eastAsia="Arial"/>
              </w:rPr>
              <w:t>BrakUprawnien</w:t>
            </w:r>
          </w:p>
          <w:p w14:paraId="45ED46F7" w14:textId="77777777" w:rsidR="00C77260" w:rsidRPr="00F84CEC" w:rsidRDefault="00C77260"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3AC8444D" w14:textId="77777777" w:rsidR="00C77260" w:rsidRPr="00F84CEC" w:rsidRDefault="00C77260" w:rsidP="006E2AEE">
            <w:pPr>
              <w:pStyle w:val="tabelanormalny"/>
              <w:rPr>
                <w:rFonts w:eastAsia="Arial"/>
              </w:rPr>
            </w:pPr>
            <w:r>
              <w:t>Dokument karty profilaktycznego badania ucznia - część rodzica może zostać zapisany tylko i wyłącznie przez rodzica.</w:t>
            </w:r>
          </w:p>
        </w:tc>
        <w:tc>
          <w:tcPr>
            <w:tcW w:w="1845" w:type="dxa"/>
            <w:tcBorders>
              <w:top w:val="single" w:sz="6" w:space="0" w:color="auto"/>
              <w:left w:val="single" w:sz="6" w:space="0" w:color="auto"/>
              <w:bottom w:val="single" w:sz="6" w:space="0" w:color="auto"/>
              <w:right w:val="single" w:sz="6" w:space="0" w:color="auto"/>
            </w:tcBorders>
          </w:tcPr>
          <w:p w14:paraId="2FF11E42" w14:textId="77777777" w:rsidR="00C77260" w:rsidRPr="00F84CEC" w:rsidRDefault="00C77260" w:rsidP="006E2AEE">
            <w:pPr>
              <w:pStyle w:val="tabelanormalny"/>
              <w:rPr>
                <w:rFonts w:eastAsia="Arial"/>
              </w:rPr>
            </w:pPr>
            <w:r w:rsidRPr="11020886">
              <w:t>Błąd powstały w przypadku, gdy rola użytkownika wskazana w dokumencie nie odpowiada osobie, która wywołuje operację</w:t>
            </w:r>
          </w:p>
        </w:tc>
      </w:tr>
    </w:tbl>
    <w:p w14:paraId="588C61C8" w14:textId="77777777" w:rsidR="00C77260" w:rsidRPr="00CC0D43" w:rsidRDefault="00C77260" w:rsidP="00FF666A">
      <w:pPr>
        <w:pStyle w:val="Legenda"/>
      </w:pPr>
    </w:p>
    <w:p w14:paraId="1C90241A" w14:textId="77777777" w:rsidR="00C77260" w:rsidRPr="00257A86" w:rsidRDefault="00C77260" w:rsidP="00C77260">
      <w:pPr>
        <w:pStyle w:val="Nagwek4"/>
      </w:pPr>
      <w:r w:rsidRPr="00257A86">
        <w:t xml:space="preserve">Komunikaty / błędy techniczne </w:t>
      </w:r>
    </w:p>
    <w:p w14:paraId="60C5C93E" w14:textId="3F31961C" w:rsidR="00C77260" w:rsidRDefault="4894DC0C" w:rsidP="00C77260">
      <w:pPr>
        <w:ind w:left="705" w:hanging="705"/>
      </w:pPr>
      <w:r w:rsidRPr="138DC375">
        <w:rPr>
          <w:rFonts w:eastAsia="Arial"/>
          <w:b/>
          <w:bCs/>
          <w:color w:val="1F497D" w:themeColor="text2"/>
          <w:sz w:val="20"/>
          <w:szCs w:val="20"/>
        </w:rPr>
        <w:t xml:space="preserve">Tabela </w:t>
      </w:r>
      <w:r w:rsidR="4C78F7F5" w:rsidRPr="138DC375">
        <w:rPr>
          <w:rFonts w:eastAsia="Arial"/>
          <w:b/>
          <w:bCs/>
          <w:color w:val="1F497D" w:themeColor="text2"/>
          <w:sz w:val="20"/>
          <w:szCs w:val="20"/>
        </w:rPr>
        <w:t>16</w:t>
      </w:r>
      <w:r w:rsidR="4C78F7F5" w:rsidRPr="138DC375">
        <w:rPr>
          <w:rFonts w:eastAsia="Arial"/>
          <w:b/>
          <w:bCs/>
          <w:color w:val="FF0000"/>
          <w:sz w:val="20"/>
          <w:szCs w:val="20"/>
        </w:rPr>
        <w:t xml:space="preserve"> </w:t>
      </w:r>
      <w:r w:rsidRPr="138DC375">
        <w:rPr>
          <w:rFonts w:eastAsia="Arial"/>
          <w:b/>
          <w:bCs/>
          <w:color w:val="1F497D" w:themeColor="text2"/>
          <w:sz w:val="20"/>
          <w:szCs w:val="20"/>
        </w:rPr>
        <w:t xml:space="preserve">Komunikaty z operacji zapisKartyProfilaktycznegoBadaniaUczniaCzescRodzica   </w:t>
      </w:r>
    </w:p>
    <w:tbl>
      <w:tblPr>
        <w:tblW w:w="0" w:type="auto"/>
        <w:tblLayout w:type="fixed"/>
        <w:tblLook w:val="04A0" w:firstRow="1" w:lastRow="0" w:firstColumn="1" w:lastColumn="0" w:noHBand="0" w:noVBand="1"/>
      </w:tblPr>
      <w:tblGrid>
        <w:gridCol w:w="5265"/>
        <w:gridCol w:w="1920"/>
        <w:gridCol w:w="1845"/>
      </w:tblGrid>
      <w:tr w:rsidR="00C77260" w14:paraId="274770DA" w14:textId="77777777" w:rsidTr="138DC375">
        <w:tc>
          <w:tcPr>
            <w:tcW w:w="526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EC63A86" w14:textId="77777777" w:rsidR="00C77260" w:rsidRDefault="00C77260" w:rsidP="00257A86">
            <w:pPr>
              <w:jc w:val="center"/>
            </w:pPr>
            <w:r w:rsidRPr="563CBB95">
              <w:rPr>
                <w:rFonts w:eastAsia="Arial"/>
                <w:b/>
                <w:bCs/>
                <w:color w:val="FFFFFF" w:themeColor="background1"/>
                <w:sz w:val="20"/>
                <w:szCs w:val="20"/>
              </w:rPr>
              <w:t xml:space="preserve">Kod komunikatu / błędu  </w:t>
            </w:r>
          </w:p>
        </w:tc>
        <w:tc>
          <w:tcPr>
            <w:tcW w:w="1920"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5BFE8D8" w14:textId="77777777" w:rsidR="00C77260" w:rsidRDefault="00C77260" w:rsidP="00257A86">
            <w:pPr>
              <w:jc w:val="center"/>
            </w:pPr>
            <w:r w:rsidRPr="563CBB95">
              <w:rPr>
                <w:rFonts w:eastAsia="Arial"/>
                <w:b/>
                <w:bCs/>
                <w:color w:val="FFFFFF" w:themeColor="background1"/>
                <w:sz w:val="20"/>
                <w:szCs w:val="20"/>
              </w:rPr>
              <w:t xml:space="preserve">Opis słowny </w:t>
            </w:r>
          </w:p>
        </w:tc>
        <w:tc>
          <w:tcPr>
            <w:tcW w:w="184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E5468DC" w14:textId="77777777" w:rsidR="00C77260" w:rsidRDefault="00C77260" w:rsidP="00257A86">
            <w:pPr>
              <w:jc w:val="center"/>
            </w:pPr>
            <w:r w:rsidRPr="563CBB95">
              <w:rPr>
                <w:rFonts w:eastAsia="Arial"/>
                <w:b/>
                <w:bCs/>
                <w:color w:val="FFFFFF" w:themeColor="background1"/>
                <w:sz w:val="20"/>
                <w:szCs w:val="20"/>
              </w:rPr>
              <w:t xml:space="preserve">Znaczenie </w:t>
            </w:r>
          </w:p>
        </w:tc>
      </w:tr>
      <w:tr w:rsidR="00C77260" w14:paraId="7618F828" w14:textId="77777777" w:rsidTr="138DC375">
        <w:tc>
          <w:tcPr>
            <w:tcW w:w="5265" w:type="dxa"/>
            <w:tcBorders>
              <w:top w:val="single" w:sz="8" w:space="0" w:color="auto"/>
              <w:left w:val="single" w:sz="8" w:space="0" w:color="auto"/>
              <w:bottom w:val="single" w:sz="8" w:space="0" w:color="auto"/>
              <w:right w:val="single" w:sz="8" w:space="0" w:color="auto"/>
            </w:tcBorders>
          </w:tcPr>
          <w:p w14:paraId="7AC1261F" w14:textId="77777777" w:rsidR="00C77260" w:rsidRDefault="00C77260" w:rsidP="00257A86">
            <w:r w:rsidRPr="563CBB95">
              <w:rPr>
                <w:rFonts w:eastAsia="Arial"/>
                <w:b/>
                <w:bCs/>
                <w:color w:val="000000" w:themeColor="text1"/>
                <w:szCs w:val="22"/>
              </w:rPr>
              <w:t>urn:csioz:p1:kod:major: BladWewnetrzny</w:t>
            </w:r>
            <w:r w:rsidRPr="563CBB95">
              <w:rPr>
                <w:rFonts w:eastAsia="Arial"/>
                <w:color w:val="000000" w:themeColor="text1"/>
                <w:szCs w:val="22"/>
              </w:rPr>
              <w:t xml:space="preserve"> </w:t>
            </w:r>
          </w:p>
          <w:p w14:paraId="5EE065AD" w14:textId="77777777" w:rsidR="00C77260" w:rsidRPr="00313511" w:rsidRDefault="4894DC0C" w:rsidP="00257A86">
            <w:pPr>
              <w:rPr>
                <w:lang w:val="en-US"/>
              </w:rPr>
            </w:pPr>
            <w:r w:rsidRPr="138DC375">
              <w:rPr>
                <w:rFonts w:eastAsia="Arial"/>
                <w:b/>
                <w:bCs/>
                <w:color w:val="000000" w:themeColor="text1"/>
                <w:lang w:val="en-US"/>
              </w:rPr>
              <w:t>urn:csioz:p1:kod:minor: null</w:t>
            </w:r>
            <w:r w:rsidRPr="138DC375">
              <w:rPr>
                <w:rFonts w:eastAsia="Arial"/>
                <w:color w:val="000000" w:themeColor="text1"/>
                <w:lang w:val="en-US"/>
              </w:rPr>
              <w:t xml:space="preserve"> </w:t>
            </w:r>
          </w:p>
          <w:p w14:paraId="61A985C5" w14:textId="77777777" w:rsidR="00C77260" w:rsidRPr="00313511" w:rsidRDefault="4894DC0C" w:rsidP="00257A86">
            <w:pPr>
              <w:rPr>
                <w:lang w:val="en-US"/>
              </w:rPr>
            </w:pPr>
            <w:r w:rsidRPr="138DC375">
              <w:rPr>
                <w:rFonts w:eastAsia="Arial"/>
                <w:color w:val="000000" w:themeColor="text1"/>
                <w:lang w:val="en-US"/>
              </w:rPr>
              <w:t xml:space="preserve"> </w:t>
            </w:r>
          </w:p>
        </w:tc>
        <w:tc>
          <w:tcPr>
            <w:tcW w:w="1920" w:type="dxa"/>
            <w:tcBorders>
              <w:top w:val="single" w:sz="8" w:space="0" w:color="auto"/>
              <w:left w:val="single" w:sz="8" w:space="0" w:color="auto"/>
              <w:bottom w:val="single" w:sz="8" w:space="0" w:color="auto"/>
              <w:right w:val="single" w:sz="8" w:space="0" w:color="auto"/>
            </w:tcBorders>
          </w:tcPr>
          <w:p w14:paraId="3F7DD44C" w14:textId="77777777" w:rsidR="00C77260" w:rsidRDefault="00C77260" w:rsidP="00257A86">
            <w:r w:rsidRPr="563CBB95">
              <w:rPr>
                <w:rFonts w:eastAsia="Arial"/>
                <w:color w:val="000000" w:themeColor="text1"/>
                <w:szCs w:val="22"/>
              </w:rPr>
              <w:t xml:space="preserve">Błąd wewnętrzny </w:t>
            </w:r>
          </w:p>
        </w:tc>
        <w:tc>
          <w:tcPr>
            <w:tcW w:w="1845" w:type="dxa"/>
            <w:tcBorders>
              <w:top w:val="single" w:sz="8" w:space="0" w:color="auto"/>
              <w:left w:val="single" w:sz="8" w:space="0" w:color="auto"/>
              <w:bottom w:val="single" w:sz="8" w:space="0" w:color="auto"/>
              <w:right w:val="single" w:sz="8" w:space="0" w:color="auto"/>
            </w:tcBorders>
          </w:tcPr>
          <w:p w14:paraId="59463981" w14:textId="77777777" w:rsidR="00C77260" w:rsidRDefault="00C77260" w:rsidP="00257A86">
            <w:r w:rsidRPr="563CBB95">
              <w:rPr>
                <w:rFonts w:eastAsia="Arial"/>
                <w:color w:val="000000" w:themeColor="text1"/>
                <w:szCs w:val="22"/>
              </w:rPr>
              <w:t>Wystąpił nieoczekiwany błąd wewnętrzny SAZ</w:t>
            </w:r>
          </w:p>
        </w:tc>
      </w:tr>
    </w:tbl>
    <w:p w14:paraId="36F4FEC2" w14:textId="77777777" w:rsidR="00C77260" w:rsidRDefault="00C77260" w:rsidP="00FE63AC">
      <w:pPr>
        <w:pStyle w:val="Nagwek3"/>
        <w:rPr>
          <w:rFonts w:eastAsia="Arial"/>
        </w:rPr>
      </w:pPr>
      <w:bookmarkStart w:id="137" w:name="_Toc163038509"/>
      <w:r w:rsidRPr="563CBB95">
        <w:rPr>
          <w:rFonts w:eastAsia="Arial"/>
        </w:rPr>
        <w:t>Operacja wyszukajKartyProfilaktycznegoBadaniaUcznia</w:t>
      </w:r>
      <w:r>
        <w:rPr>
          <w:rFonts w:eastAsia="Arial"/>
        </w:rPr>
        <w:t>CzescRodzica</w:t>
      </w:r>
      <w:bookmarkEnd w:id="137"/>
    </w:p>
    <w:p w14:paraId="6FDE256D" w14:textId="77777777" w:rsidR="00C77260" w:rsidRDefault="00C77260" w:rsidP="00C77260">
      <w:pPr>
        <w:tabs>
          <w:tab w:val="num" w:pos="851"/>
        </w:tabs>
      </w:pPr>
      <w:r>
        <w:t>Operacja pozwala na wyszukanie w Systemie P1 dokumentów Kart profilaktycznego badania ucznia – część rodzica zgodnie z podanymi kryteriami wyszukiwania.</w:t>
      </w:r>
    </w:p>
    <w:p w14:paraId="384EB558" w14:textId="77777777" w:rsidR="00C77260" w:rsidRDefault="00C77260" w:rsidP="00C77260">
      <w:pPr>
        <w:spacing w:line="288" w:lineRule="auto"/>
        <w:rPr>
          <w:rFonts w:eastAsia="Arial"/>
        </w:rPr>
      </w:pPr>
      <w:r w:rsidRPr="563CBB95">
        <w:rPr>
          <w:rFonts w:eastAsia="Arial"/>
          <w:color w:val="000000" w:themeColor="text1"/>
        </w:rPr>
        <w:t xml:space="preserve">Usługodawca podaje kryteria wyszukania dokumentów oraz parametry sortowania </w:t>
      </w:r>
      <w:r>
        <w:br/>
      </w:r>
      <w:r w:rsidRPr="563CBB95">
        <w:rPr>
          <w:rFonts w:eastAsia="Arial"/>
          <w:color w:val="000000" w:themeColor="text1"/>
        </w:rPr>
        <w:t>i stronicowania wyników wyszukiwania.</w:t>
      </w:r>
    </w:p>
    <w:p w14:paraId="3E8FB66D" w14:textId="77777777" w:rsidR="00C77260" w:rsidRDefault="00C77260" w:rsidP="00C77260">
      <w:pPr>
        <w:spacing w:line="288" w:lineRule="auto"/>
        <w:rPr>
          <w:rFonts w:eastAsia="Arial"/>
          <w:color w:val="000000" w:themeColor="text1"/>
        </w:rPr>
      </w:pPr>
      <w:r w:rsidRPr="563CBB95">
        <w:rPr>
          <w:rFonts w:eastAsia="Arial"/>
          <w:color w:val="000000" w:themeColor="text1"/>
        </w:rPr>
        <w:t xml:space="preserve">Usługodawca może zdefiniować jedno lub wiele kryteriów wyszukiwania jednocześnie. </w:t>
      </w:r>
      <w:r>
        <w:br/>
      </w:r>
      <w:r w:rsidRPr="563CBB95">
        <w:rPr>
          <w:rFonts w:eastAsia="Arial"/>
          <w:color w:val="000000" w:themeColor="text1"/>
        </w:rPr>
        <w:t>W wyniku wyszukania znajdą się informacje o dokumentach spełniające jednocześnie wszystkie wyspecyfikowane kryteria.</w:t>
      </w:r>
    </w:p>
    <w:p w14:paraId="2A565C0D" w14:textId="77777777" w:rsidR="00C77260" w:rsidRDefault="00C77260" w:rsidP="00C77260">
      <w:pPr>
        <w:spacing w:line="288" w:lineRule="auto"/>
        <w:rPr>
          <w:rFonts w:eastAsia="Arial"/>
        </w:rPr>
      </w:pPr>
      <w:r w:rsidRPr="563CBB95">
        <w:rPr>
          <w:rFonts w:eastAsia="Arial"/>
          <w:color w:val="000000" w:themeColor="text1"/>
        </w:rPr>
        <w:t>Dopuszczalne dla operacji kryteria to:</w:t>
      </w:r>
    </w:p>
    <w:p w14:paraId="4E161A24" w14:textId="77777777" w:rsidR="00C77260" w:rsidRDefault="00C77260" w:rsidP="00C77260">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dataWyst</w:t>
      </w:r>
      <w:r>
        <w:rPr>
          <w:rFonts w:ascii="Arial" w:eastAsia="Arial" w:hAnsi="Arial" w:cs="Arial"/>
          <w:color w:val="000000" w:themeColor="text1"/>
        </w:rPr>
        <w:t>a</w:t>
      </w:r>
      <w:r w:rsidRPr="563CBB95">
        <w:rPr>
          <w:rFonts w:ascii="Arial" w:eastAsia="Arial" w:hAnsi="Arial" w:cs="Arial"/>
          <w:color w:val="000000" w:themeColor="text1"/>
        </w:rPr>
        <w:t>wieniaOd dataWyst</w:t>
      </w:r>
      <w:r>
        <w:rPr>
          <w:rFonts w:ascii="Arial" w:eastAsia="Arial" w:hAnsi="Arial" w:cs="Arial"/>
          <w:color w:val="000000" w:themeColor="text1"/>
        </w:rPr>
        <w:t>a</w:t>
      </w:r>
      <w:r w:rsidRPr="563CBB95">
        <w:rPr>
          <w:rFonts w:ascii="Arial" w:eastAsia="Arial" w:hAnsi="Arial" w:cs="Arial"/>
          <w:color w:val="000000" w:themeColor="text1"/>
        </w:rPr>
        <w:t>wieniaDo - określają przedział dla wartości daty wystawienia dokumentu, w formacie RRRR-MM-DD HH:MM:SS. Przedział otwarty lewostronnie. Dopuszczalne jest zdefiniowanie tylko jednej granicy przedziału. Parametry niewymagane o typie</w:t>
      </w:r>
      <w:r w:rsidRPr="563CBB95">
        <w:rPr>
          <w:rFonts w:ascii="Arial" w:eastAsia="Arial" w:hAnsi="Arial" w:cs="Arial"/>
          <w:color w:val="FF0000"/>
        </w:rPr>
        <w:t xml:space="preserve"> </w:t>
      </w:r>
      <w:r w:rsidRPr="563CBB95">
        <w:rPr>
          <w:rFonts w:ascii="Arial" w:eastAsia="Arial" w:hAnsi="Arial" w:cs="Arial"/>
          <w:color w:val="000000" w:themeColor="text1"/>
        </w:rPr>
        <w:t>date;</w:t>
      </w:r>
    </w:p>
    <w:p w14:paraId="40F5B27E" w14:textId="77777777" w:rsidR="00C77260" w:rsidRDefault="00C77260" w:rsidP="00C77260">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identyfikatorUcznia - identyfikator OID ucznia o formacie root i extension:</w:t>
      </w:r>
    </w:p>
    <w:p w14:paraId="2CCD5654" w14:textId="77777777" w:rsidR="00C77260" w:rsidRDefault="00C77260" w:rsidP="00C77260">
      <w:pPr>
        <w:pStyle w:val="Akapitzlist"/>
        <w:numPr>
          <w:ilvl w:val="1"/>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IdUczniaOidRoot – parametr wymagany o typie string</w:t>
      </w:r>
    </w:p>
    <w:p w14:paraId="5C75A417" w14:textId="77777777" w:rsidR="00C77260" w:rsidRDefault="00C77260" w:rsidP="00C77260">
      <w:pPr>
        <w:pStyle w:val="Akapitzlist"/>
        <w:numPr>
          <w:ilvl w:val="1"/>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IdUczniaOidExt – parametr wymagany o typie string</w:t>
      </w:r>
    </w:p>
    <w:p w14:paraId="2824DC73" w14:textId="77777777" w:rsidR="00C77260" w:rsidRDefault="00C77260" w:rsidP="00C77260">
      <w:pPr>
        <w:spacing w:line="288" w:lineRule="auto"/>
        <w:ind w:left="720"/>
        <w:rPr>
          <w:rFonts w:eastAsia="Arial"/>
          <w:color w:val="000000" w:themeColor="text1"/>
        </w:rPr>
      </w:pPr>
      <w:r w:rsidRPr="563CBB95">
        <w:rPr>
          <w:rFonts w:eastAsia="Arial"/>
          <w:color w:val="000000" w:themeColor="text1"/>
        </w:rPr>
        <w:t>gdzie:</w:t>
      </w:r>
    </w:p>
    <w:p w14:paraId="2929F64E" w14:textId="77777777" w:rsidR="00C77260" w:rsidRDefault="00C77260" w:rsidP="00C77260">
      <w:pPr>
        <w:pStyle w:val="Akapitzlist"/>
        <w:numPr>
          <w:ilvl w:val="0"/>
          <w:numId w:val="14"/>
        </w:numPr>
        <w:spacing w:line="288" w:lineRule="auto"/>
        <w:ind w:left="1080" w:hanging="450"/>
        <w:rPr>
          <w:rFonts w:ascii="Arial" w:eastAsia="Arial" w:hAnsi="Arial" w:cs="Arial"/>
          <w:color w:val="000000" w:themeColor="text1"/>
        </w:rPr>
      </w:pPr>
      <w:r w:rsidRPr="563CBB95">
        <w:rPr>
          <w:rFonts w:ascii="Arial" w:eastAsia="Arial" w:hAnsi="Arial" w:cs="Arial"/>
          <w:color w:val="000000" w:themeColor="text1"/>
        </w:rPr>
        <w:lastRenderedPageBreak/>
        <w:t>w przypadku PESEL root = 2.16.840.1.113883.3.4424.1.1.616 ext = PESEL pacjenta</w:t>
      </w:r>
    </w:p>
    <w:p w14:paraId="49DACF99" w14:textId="77777777" w:rsidR="00C77260" w:rsidRDefault="00C77260" w:rsidP="00C77260">
      <w:pPr>
        <w:pStyle w:val="Akapitzlist"/>
        <w:numPr>
          <w:ilvl w:val="0"/>
          <w:numId w:val="14"/>
        </w:numPr>
        <w:ind w:left="1080" w:hanging="450"/>
        <w:rPr>
          <w:rFonts w:ascii="Arial" w:eastAsia="Arial" w:hAnsi="Arial" w:cs="Arial"/>
          <w:color w:val="000000" w:themeColor="text1"/>
        </w:rPr>
      </w:pPr>
      <w:r w:rsidRPr="563CBB95">
        <w:rPr>
          <w:rFonts w:ascii="Arial" w:eastAsia="Arial" w:hAnsi="Arial" w:cs="Arial"/>
          <w:color w:val="000000" w:themeColor="text1"/>
        </w:rPr>
        <w:t>w przypadku paszportu root = 2.16.840.1.113883.4.330.(kod kraju) ext = seria i numer paszportu</w:t>
      </w:r>
    </w:p>
    <w:p w14:paraId="6A5B0270" w14:textId="77777777" w:rsidR="00C77260" w:rsidRDefault="00C77260" w:rsidP="00C77260">
      <w:pPr>
        <w:pStyle w:val="Akapitzlist"/>
        <w:numPr>
          <w:ilvl w:val="0"/>
          <w:numId w:val="14"/>
        </w:numPr>
        <w:ind w:left="1080" w:hanging="450"/>
        <w:rPr>
          <w:rFonts w:ascii="Arial" w:eastAsia="Arial" w:hAnsi="Arial" w:cs="Arial"/>
          <w:color w:val="000000" w:themeColor="text1"/>
        </w:rPr>
      </w:pPr>
      <w:r w:rsidRPr="563CBB95">
        <w:rPr>
          <w:rFonts w:ascii="Arial" w:eastAsia="Arial" w:hAnsi="Arial" w:cs="Arial"/>
          <w:color w:val="000000" w:themeColor="text1"/>
        </w:rPr>
        <w:t>w przypadku innego dokumentu stwierdzającego tożsamość pacjenta root = OID rodzaju dokumentu tożsamości ext = seria i numer innego dokumentu stwierdzającego tożsamość</w:t>
      </w:r>
    </w:p>
    <w:p w14:paraId="40796512" w14:textId="77777777" w:rsidR="00C77260" w:rsidRDefault="00C77260" w:rsidP="00C77260">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statusDokumentu - status dokumentu przedstawiający status dokumentu karty  profilaktycznego badania ucznia w systemie P1. Dopuszczalne wartości: OBOWIAZUJACY, ANULOWANY, SKORYGOWANY. Parametr niewymagany o typie string.</w:t>
      </w:r>
    </w:p>
    <w:p w14:paraId="0C2729FA" w14:textId="77777777" w:rsidR="00C77260" w:rsidRDefault="00C77260" w:rsidP="00C77260">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typKartyProfilaktycznegoBadaniaUcznia – parametr określa typ karty profilaktycznego badania ucznia referując do klasy TypKartyProfilaktycznegoBadaniaUczniaType. Parametr opcjonalny.</w:t>
      </w:r>
    </w:p>
    <w:p w14:paraId="55820568" w14:textId="77777777" w:rsidR="00C77260" w:rsidRDefault="00C77260" w:rsidP="00C77260">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parametryStronicowania - przyjmuje typ klasy ParametryStronicowaniaMT. Parametr niewymagany.</w:t>
      </w:r>
    </w:p>
    <w:p w14:paraId="78163959" w14:textId="77777777" w:rsidR="00C77260" w:rsidRDefault="00C77260" w:rsidP="00C77260">
      <w:pPr>
        <w:spacing w:line="288" w:lineRule="auto"/>
        <w:rPr>
          <w:rFonts w:eastAsia="Arial"/>
          <w:color w:val="000000" w:themeColor="text1"/>
        </w:rPr>
      </w:pPr>
    </w:p>
    <w:p w14:paraId="07A311FB" w14:textId="77777777" w:rsidR="00C77260" w:rsidRDefault="00C77260" w:rsidP="00C77260">
      <w:pPr>
        <w:spacing w:line="288" w:lineRule="auto"/>
        <w:rPr>
          <w:rFonts w:eastAsia="Arial"/>
          <w:color w:val="000000" w:themeColor="text1"/>
        </w:rPr>
      </w:pPr>
      <w:r w:rsidRPr="563CBB95">
        <w:rPr>
          <w:rFonts w:eastAsia="Arial"/>
          <w:color w:val="000000" w:themeColor="text1"/>
        </w:rPr>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14:paraId="15F58D66" w14:textId="77777777" w:rsidR="00C77260" w:rsidRDefault="00C77260" w:rsidP="00C77260">
      <w:pPr>
        <w:spacing w:line="288" w:lineRule="auto"/>
        <w:rPr>
          <w:rFonts w:eastAsia="Arial"/>
          <w:color w:val="000000" w:themeColor="text1"/>
        </w:rPr>
      </w:pPr>
      <w:r w:rsidRPr="563CBB95">
        <w:rPr>
          <w:rFonts w:eastAsia="Arial"/>
          <w:color w:val="000000" w:themeColor="text1"/>
        </w:rPr>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083E32E9" w14:textId="77777777" w:rsidR="00C77260" w:rsidRDefault="00C77260" w:rsidP="00C77260">
      <w:pPr>
        <w:spacing w:line="288" w:lineRule="auto"/>
        <w:rPr>
          <w:rFonts w:eastAsia="Arial"/>
          <w:color w:val="000000" w:themeColor="text1"/>
        </w:rPr>
      </w:pPr>
      <w:r w:rsidRPr="563CBB95">
        <w:rPr>
          <w:rFonts w:eastAsia="Arial"/>
          <w:color w:val="000000" w:themeColor="text1"/>
        </w:rPr>
        <w:t>W odpowiedzi system zwróci zestaw informacji o odnalezionych kartach profilaktycznego badania ucznia zgodnie z parametrami wyszukania i parametrami stronicowania podanymi przez usługodawcę. Dla każdego dokumentu zwracane są wartości wszystkich atrybutów, których wartości mogą być podane w kryteriach wyszukiwania dla operacji.</w:t>
      </w:r>
      <w:r w:rsidRPr="563CBB95">
        <w:rPr>
          <w:rFonts w:eastAsia="Arial"/>
        </w:rPr>
        <w:t xml:space="preserve"> </w:t>
      </w:r>
    </w:p>
    <w:p w14:paraId="5533D89B" w14:textId="77777777" w:rsidR="00C77260" w:rsidRDefault="00C77260" w:rsidP="00C77260">
      <w:pPr>
        <w:spacing w:line="288" w:lineRule="auto"/>
        <w:rPr>
          <w:rFonts w:eastAsia="Arial"/>
        </w:rPr>
      </w:pPr>
    </w:p>
    <w:p w14:paraId="4109827B" w14:textId="77777777" w:rsidR="00C77260" w:rsidRDefault="00C77260" w:rsidP="00C77260">
      <w:pPr>
        <w:spacing w:line="288" w:lineRule="auto"/>
        <w:rPr>
          <w:rFonts w:eastAsia="Arial"/>
          <w:color w:val="000000" w:themeColor="text1"/>
        </w:rPr>
      </w:pPr>
      <w:r w:rsidRPr="563CBB95">
        <w:rPr>
          <w:rFonts w:eastAsia="Arial"/>
          <w:color w:val="000000" w:themeColor="text1"/>
        </w:rPr>
        <w:t>Usługa zwraca parametry:</w:t>
      </w:r>
    </w:p>
    <w:p w14:paraId="24DF9029" w14:textId="77777777" w:rsidR="00C77260" w:rsidRPr="00257A86" w:rsidRDefault="00C77260" w:rsidP="00C77260">
      <w:pPr>
        <w:pStyle w:val="Akapitzlist"/>
        <w:numPr>
          <w:ilvl w:val="0"/>
          <w:numId w:val="55"/>
        </w:numPr>
        <w:spacing w:line="288" w:lineRule="auto"/>
        <w:rPr>
          <w:rFonts w:ascii="Arial" w:eastAsia="Arial" w:hAnsi="Arial" w:cs="Arial"/>
          <w:color w:val="000000" w:themeColor="text1"/>
        </w:rPr>
      </w:pPr>
      <w:r w:rsidRPr="00257A86">
        <w:rPr>
          <w:rFonts w:ascii="Arial" w:eastAsia="Arial" w:hAnsi="Arial" w:cs="Arial"/>
          <w:color w:val="000000" w:themeColor="text1"/>
        </w:rPr>
        <w:t>dataWystawienia – data wystawienia dokumentu. Parametr o typie date;</w:t>
      </w:r>
    </w:p>
    <w:p w14:paraId="2FAA48D1" w14:textId="77777777" w:rsidR="00C77260" w:rsidRPr="00257A86" w:rsidRDefault="00C77260" w:rsidP="00C77260">
      <w:pPr>
        <w:pStyle w:val="Akapitzlist"/>
        <w:numPr>
          <w:ilvl w:val="0"/>
          <w:numId w:val="55"/>
        </w:numPr>
        <w:spacing w:line="288" w:lineRule="auto"/>
        <w:rPr>
          <w:rFonts w:ascii="Arial" w:eastAsia="Arial" w:hAnsi="Arial" w:cs="Arial"/>
          <w:color w:val="000000" w:themeColor="text1"/>
        </w:rPr>
      </w:pPr>
      <w:r w:rsidRPr="00257A86">
        <w:rPr>
          <w:rFonts w:ascii="Arial" w:eastAsia="Arial" w:hAnsi="Arial" w:cs="Arial"/>
          <w:color w:val="000000" w:themeColor="text1"/>
        </w:rPr>
        <w:t>identyfikatorKartyProfilaktycznegoBadaniaUcznia – identyfikator karty profilaktycznego badania ucznia. Parametr o typie long;</w:t>
      </w:r>
    </w:p>
    <w:p w14:paraId="32B83E30" w14:textId="77777777" w:rsidR="00C77260" w:rsidRPr="00257A86" w:rsidRDefault="00C77260" w:rsidP="00C77260">
      <w:pPr>
        <w:pStyle w:val="Akapitzlist"/>
        <w:numPr>
          <w:ilvl w:val="0"/>
          <w:numId w:val="55"/>
        </w:numPr>
        <w:spacing w:line="288" w:lineRule="auto"/>
        <w:rPr>
          <w:rFonts w:ascii="Arial" w:eastAsia="Arial" w:hAnsi="Arial" w:cs="Arial"/>
          <w:color w:val="000000" w:themeColor="text1"/>
        </w:rPr>
      </w:pPr>
      <w:r w:rsidRPr="00257A86">
        <w:rPr>
          <w:rFonts w:ascii="Arial" w:eastAsia="Arial" w:hAnsi="Arial" w:cs="Arial"/>
          <w:color w:val="000000" w:themeColor="text1"/>
        </w:rPr>
        <w:t xml:space="preserve">statusDokumentu  - status dokumentu. Parametr o typie string; </w:t>
      </w:r>
    </w:p>
    <w:p w14:paraId="61367D1E" w14:textId="77777777" w:rsidR="00C77260" w:rsidRPr="00257A86" w:rsidRDefault="00C77260" w:rsidP="00C77260">
      <w:pPr>
        <w:pStyle w:val="Akapitzlist"/>
        <w:numPr>
          <w:ilvl w:val="0"/>
          <w:numId w:val="55"/>
        </w:numPr>
        <w:spacing w:line="288" w:lineRule="auto"/>
        <w:rPr>
          <w:rFonts w:ascii="Arial" w:eastAsia="Arial" w:hAnsi="Arial" w:cs="Arial"/>
          <w:color w:val="000000" w:themeColor="text1"/>
        </w:rPr>
      </w:pPr>
      <w:r w:rsidRPr="00257A86">
        <w:rPr>
          <w:rFonts w:ascii="Arial" w:eastAsia="Arial" w:hAnsi="Arial" w:cs="Arial"/>
          <w:color w:val="000000" w:themeColor="text1"/>
        </w:rPr>
        <w:t xml:space="preserve">typKarty – referuje do klasy TypKartyProfilaktycznegoBadaniaUczniaType. </w:t>
      </w:r>
    </w:p>
    <w:p w14:paraId="026AE542" w14:textId="77777777" w:rsidR="00C77260" w:rsidRPr="00257A86" w:rsidRDefault="00C77260" w:rsidP="00C77260">
      <w:pPr>
        <w:pStyle w:val="Akapitzlist"/>
        <w:numPr>
          <w:ilvl w:val="0"/>
          <w:numId w:val="55"/>
        </w:numPr>
        <w:spacing w:line="288" w:lineRule="auto"/>
        <w:rPr>
          <w:rFonts w:ascii="Arial" w:eastAsia="Arial" w:hAnsi="Arial" w:cs="Arial"/>
          <w:color w:val="000000" w:themeColor="text1"/>
        </w:rPr>
      </w:pPr>
      <w:r w:rsidRPr="00257A86">
        <w:rPr>
          <w:rFonts w:ascii="Arial" w:eastAsia="Arial" w:hAnsi="Arial" w:cs="Arial"/>
          <w:color w:val="000000" w:themeColor="text1"/>
        </w:rPr>
        <w:lastRenderedPageBreak/>
        <w:t>- identyfikatorCzesci|RodzicaKartyProfilaktycznegoBadaniaUcznia - identyfikator Karty profilaktycznego badania ucznia – część rodzica w bazie danych MSZ. Parametr o typie long;</w:t>
      </w:r>
    </w:p>
    <w:p w14:paraId="59E9C408" w14:textId="77777777" w:rsidR="00C77260" w:rsidRDefault="00C77260" w:rsidP="00C77260">
      <w:pPr>
        <w:pStyle w:val="Akapitzlist"/>
        <w:numPr>
          <w:ilvl w:val="0"/>
          <w:numId w:val="55"/>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liczbaRek – określa liczbę dostępnych rekordów dla przekazanych kryteriów wyszukiwania. </w:t>
      </w:r>
    </w:p>
    <w:p w14:paraId="78124371" w14:textId="77777777" w:rsidR="00C77260" w:rsidRDefault="00C77260" w:rsidP="00C77260">
      <w:pPr>
        <w:pStyle w:val="Akapitzlist"/>
        <w:numPr>
          <w:ilvl w:val="0"/>
          <w:numId w:val="55"/>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numerStrony - określa numer pobieranej strony. Numeracja stron od 0. </w:t>
      </w:r>
    </w:p>
    <w:p w14:paraId="6FB24367" w14:textId="77777777" w:rsidR="00C77260" w:rsidRPr="00257A86" w:rsidRDefault="00C77260" w:rsidP="00C77260">
      <w:pPr>
        <w:pStyle w:val="Akapitzlist"/>
        <w:spacing w:line="288" w:lineRule="auto"/>
        <w:rPr>
          <w:rFonts w:eastAsia="Arial"/>
          <w:color w:val="000000" w:themeColor="text1"/>
        </w:rPr>
      </w:pPr>
    </w:p>
    <w:p w14:paraId="24D0C247" w14:textId="77777777" w:rsidR="00C77260" w:rsidRDefault="00C77260" w:rsidP="00C77260">
      <w:pPr>
        <w:spacing w:line="288" w:lineRule="auto"/>
        <w:rPr>
          <w:rFonts w:eastAsia="Arial"/>
          <w:color w:val="000000" w:themeColor="text1"/>
        </w:rPr>
      </w:pPr>
      <w:r w:rsidRPr="563CBB95">
        <w:rPr>
          <w:rFonts w:eastAsia="Arial"/>
          <w:color w:val="000000" w:themeColor="text1"/>
        </w:rPr>
        <w:t>Zwracany jest obiekt klasy WynikOperacji określający ogólny wynik wykonania operacji wyszukaj anulowanie kart profilaktycznego badania ucznia</w:t>
      </w:r>
      <w:r>
        <w:rPr>
          <w:rFonts w:eastAsia="Arial"/>
          <w:color w:val="000000" w:themeColor="text1"/>
        </w:rPr>
        <w:t xml:space="preserve"> – część rodzica</w:t>
      </w:r>
      <w:r w:rsidRPr="563CBB95">
        <w:rPr>
          <w:rFonts w:eastAsia="Arial"/>
          <w:color w:val="000000" w:themeColor="text1"/>
        </w:rPr>
        <w:t>.</w:t>
      </w:r>
    </w:p>
    <w:p w14:paraId="77B9DB02" w14:textId="77777777" w:rsidR="00C77260" w:rsidRDefault="00C77260" w:rsidP="00C77260">
      <w:pPr>
        <w:pStyle w:val="Nagwek4"/>
        <w:rPr>
          <w:rFonts w:eastAsia="Arial"/>
          <w:sz w:val="22"/>
          <w:szCs w:val="22"/>
        </w:rPr>
      </w:pPr>
      <w:r>
        <w:t>Komunikaty / błędy biznesowe</w:t>
      </w:r>
    </w:p>
    <w:p w14:paraId="3013C4ED" w14:textId="5F923B3B" w:rsidR="00C77260" w:rsidRDefault="4894DC0C" w:rsidP="00FF666A">
      <w:pPr>
        <w:pStyle w:val="Legenda"/>
      </w:pPr>
      <w:r>
        <w:t xml:space="preserve">Tabela </w:t>
      </w:r>
      <w:r w:rsidR="4C78F7F5">
        <w:t>17</w:t>
      </w:r>
      <w:r w:rsidR="4C78F7F5" w:rsidRPr="138DC375">
        <w:rPr>
          <w:color w:val="FF0000"/>
        </w:rPr>
        <w:t xml:space="preserve"> </w:t>
      </w:r>
      <w:r>
        <w:t>Komunikaty z operacji wyszukajKartyProfilaktycznegoBadaniaUczniaCzescRodzica</w:t>
      </w:r>
    </w:p>
    <w:tbl>
      <w:tblPr>
        <w:tblW w:w="0" w:type="auto"/>
        <w:tblLook w:val="04A0" w:firstRow="1" w:lastRow="0" w:firstColumn="1" w:lastColumn="0" w:noHBand="0" w:noVBand="1"/>
      </w:tblPr>
      <w:tblGrid>
        <w:gridCol w:w="5684"/>
        <w:gridCol w:w="1616"/>
        <w:gridCol w:w="1756"/>
      </w:tblGrid>
      <w:tr w:rsidR="000846BF" w14:paraId="62543631" w14:textId="77777777" w:rsidTr="138DC375">
        <w:tc>
          <w:tcPr>
            <w:tcW w:w="5684"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17692D7" w14:textId="77777777" w:rsidR="00C77260" w:rsidRDefault="00C77260" w:rsidP="00FF666A">
            <w:pPr>
              <w:pStyle w:val="Tabelanagwekdolewej"/>
              <w:rPr>
                <w:rFonts w:eastAsia="Arial"/>
              </w:rPr>
            </w:pPr>
            <w:r w:rsidRPr="563CBB95">
              <w:rPr>
                <w:rFonts w:eastAsia="Arial"/>
              </w:rPr>
              <w:t xml:space="preserve">Kod komunikatu / błędu </w:t>
            </w:r>
          </w:p>
        </w:tc>
        <w:tc>
          <w:tcPr>
            <w:tcW w:w="1616"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CEBF44F" w14:textId="77777777" w:rsidR="00C77260" w:rsidRDefault="00C77260" w:rsidP="00FF666A">
            <w:pPr>
              <w:pStyle w:val="Tabelanagwekdolewej"/>
              <w:rPr>
                <w:rFonts w:eastAsia="Arial"/>
              </w:rPr>
            </w:pPr>
            <w:r w:rsidRPr="563CBB95">
              <w:rPr>
                <w:rFonts w:eastAsia="Arial"/>
              </w:rPr>
              <w:t>Opis słowny</w:t>
            </w:r>
          </w:p>
        </w:tc>
        <w:tc>
          <w:tcPr>
            <w:tcW w:w="1756"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3084900" w14:textId="77777777" w:rsidR="00C77260" w:rsidRDefault="00C77260" w:rsidP="00FF666A">
            <w:pPr>
              <w:pStyle w:val="Tabelanagwekdolewej"/>
              <w:rPr>
                <w:rFonts w:eastAsia="Arial"/>
              </w:rPr>
            </w:pPr>
            <w:r w:rsidRPr="563CBB95">
              <w:rPr>
                <w:rFonts w:eastAsia="Arial"/>
              </w:rPr>
              <w:t>Znaczenie</w:t>
            </w:r>
          </w:p>
        </w:tc>
      </w:tr>
      <w:tr w:rsidR="00C77260" w14:paraId="1AA7CEB3" w14:textId="77777777" w:rsidTr="138DC375">
        <w:tc>
          <w:tcPr>
            <w:tcW w:w="5684" w:type="dxa"/>
            <w:tcBorders>
              <w:top w:val="single" w:sz="6" w:space="0" w:color="auto"/>
              <w:left w:val="single" w:sz="6" w:space="0" w:color="auto"/>
              <w:bottom w:val="single" w:sz="6" w:space="0" w:color="auto"/>
              <w:right w:val="single" w:sz="6" w:space="0" w:color="auto"/>
            </w:tcBorders>
          </w:tcPr>
          <w:p w14:paraId="0E1AE848" w14:textId="77777777" w:rsidR="00C77260" w:rsidRPr="00313511" w:rsidRDefault="4894DC0C" w:rsidP="006E2AEE">
            <w:pPr>
              <w:pStyle w:val="tabelanormalny"/>
              <w:rPr>
                <w:rFonts w:eastAsia="Arial"/>
                <w:lang w:val="en-US"/>
              </w:rPr>
            </w:pPr>
            <w:r w:rsidRPr="138DC375">
              <w:rPr>
                <w:rFonts w:eastAsia="Arial"/>
                <w:lang w:val="en-US"/>
              </w:rPr>
              <w:t>urn:csioz:p1:kod:major: Sukces</w:t>
            </w:r>
          </w:p>
          <w:p w14:paraId="394DBC57" w14:textId="77777777" w:rsidR="00C77260" w:rsidRDefault="00C77260" w:rsidP="006E2AEE">
            <w:pPr>
              <w:pStyle w:val="tabelanormalny"/>
              <w:rPr>
                <w:rFonts w:eastAsia="Arial"/>
              </w:rPr>
            </w:pPr>
            <w:r w:rsidRPr="563CBB95">
              <w:rPr>
                <w:rFonts w:eastAsia="Arial"/>
              </w:rPr>
              <w:t>urn:csioz:p1:kod:minor: Sukces</w:t>
            </w:r>
          </w:p>
        </w:tc>
        <w:tc>
          <w:tcPr>
            <w:tcW w:w="1616" w:type="dxa"/>
            <w:tcBorders>
              <w:top w:val="single" w:sz="6" w:space="0" w:color="auto"/>
              <w:left w:val="single" w:sz="6" w:space="0" w:color="auto"/>
              <w:bottom w:val="single" w:sz="6" w:space="0" w:color="auto"/>
              <w:right w:val="single" w:sz="6" w:space="0" w:color="auto"/>
            </w:tcBorders>
          </w:tcPr>
          <w:p w14:paraId="763F398F" w14:textId="77777777" w:rsidR="00C77260" w:rsidRDefault="00C77260" w:rsidP="006E2AEE">
            <w:pPr>
              <w:pStyle w:val="tabelanormalny"/>
              <w:rPr>
                <w:rFonts w:eastAsia="Arial"/>
              </w:rPr>
            </w:pPr>
            <w:r w:rsidRPr="563CBB95">
              <w:rPr>
                <w:rFonts w:eastAsia="Arial"/>
              </w:rPr>
              <w:t>Operacja wykonana prawidłowo</w:t>
            </w:r>
          </w:p>
        </w:tc>
        <w:tc>
          <w:tcPr>
            <w:tcW w:w="1756" w:type="dxa"/>
            <w:tcBorders>
              <w:top w:val="single" w:sz="6" w:space="0" w:color="auto"/>
              <w:left w:val="single" w:sz="6" w:space="0" w:color="auto"/>
              <w:bottom w:val="single" w:sz="6" w:space="0" w:color="auto"/>
              <w:right w:val="single" w:sz="6" w:space="0" w:color="auto"/>
            </w:tcBorders>
          </w:tcPr>
          <w:p w14:paraId="729008A0" w14:textId="77777777" w:rsidR="00C77260" w:rsidRDefault="00C77260" w:rsidP="006E2AEE">
            <w:pPr>
              <w:pStyle w:val="tabelanormalny"/>
              <w:rPr>
                <w:color w:val="FF0000"/>
              </w:rPr>
            </w:pPr>
            <w:r w:rsidRPr="563CBB95">
              <w:rPr>
                <w:rFonts w:eastAsia="Arial"/>
              </w:rPr>
              <w:t>Zwrócono potwierdzenie</w:t>
            </w:r>
            <w:r w:rsidRPr="563CBB95">
              <w:rPr>
                <w:rFonts w:eastAsia="Arial"/>
                <w:color w:val="FF0000"/>
              </w:rPr>
              <w:t xml:space="preserve"> </w:t>
            </w:r>
            <w:r w:rsidRPr="563CBB95">
              <w:rPr>
                <w:color w:val="FF0000"/>
              </w:rPr>
              <w:t xml:space="preserve"> </w:t>
            </w:r>
          </w:p>
        </w:tc>
      </w:tr>
      <w:tr w:rsidR="00C77260" w14:paraId="1F9A508C" w14:textId="77777777" w:rsidTr="138DC375">
        <w:tc>
          <w:tcPr>
            <w:tcW w:w="5684" w:type="dxa"/>
            <w:tcBorders>
              <w:top w:val="single" w:sz="6" w:space="0" w:color="auto"/>
              <w:left w:val="single" w:sz="6" w:space="0" w:color="auto"/>
              <w:bottom w:val="single" w:sz="6" w:space="0" w:color="auto"/>
              <w:right w:val="single" w:sz="6" w:space="0" w:color="auto"/>
            </w:tcBorders>
          </w:tcPr>
          <w:p w14:paraId="32B16426"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5A5BC558" w14:textId="77777777" w:rsidR="00C77260" w:rsidRPr="00B24AEC" w:rsidRDefault="00C77260" w:rsidP="00257A86">
            <w:pPr>
              <w:spacing w:after="80"/>
              <w:rPr>
                <w:rFonts w:eastAsia="Arial"/>
              </w:rPr>
            </w:pPr>
            <w:r w:rsidRPr="00F84CEC">
              <w:rPr>
                <w:rFonts w:eastAsia="Arial"/>
              </w:rPr>
              <w:t xml:space="preserve">urn:csioz:p1:kod:minor: </w:t>
            </w:r>
            <w:r w:rsidRPr="00257A86">
              <w:rPr>
                <w:rFonts w:eastAsia="Arial"/>
              </w:rPr>
              <w:t>BrakDanychUcznia</w:t>
            </w:r>
          </w:p>
          <w:p w14:paraId="0DAE9C03" w14:textId="77777777" w:rsidR="00C77260" w:rsidRPr="00B24AEC" w:rsidRDefault="00C77260" w:rsidP="006E2AEE">
            <w:pPr>
              <w:pStyle w:val="tabelanormalny"/>
              <w:rPr>
                <w:rFonts w:eastAsia="Arial"/>
              </w:rPr>
            </w:pPr>
          </w:p>
        </w:tc>
        <w:tc>
          <w:tcPr>
            <w:tcW w:w="1616" w:type="dxa"/>
            <w:tcBorders>
              <w:top w:val="single" w:sz="6" w:space="0" w:color="auto"/>
              <w:left w:val="single" w:sz="6" w:space="0" w:color="auto"/>
              <w:bottom w:val="single" w:sz="6" w:space="0" w:color="auto"/>
              <w:right w:val="single" w:sz="6" w:space="0" w:color="auto"/>
            </w:tcBorders>
          </w:tcPr>
          <w:p w14:paraId="7EA3C6CC" w14:textId="77777777" w:rsidR="00C77260" w:rsidRPr="00257A86" w:rsidRDefault="00C77260" w:rsidP="00257A86">
            <w:pPr>
              <w:autoSpaceDE w:val="0"/>
              <w:autoSpaceDN w:val="0"/>
              <w:adjustRightInd w:val="0"/>
              <w:spacing w:before="0" w:after="80" w:line="240" w:lineRule="auto"/>
              <w:jc w:val="left"/>
              <w:rPr>
                <w:rFonts w:eastAsia="Arial"/>
              </w:rPr>
            </w:pPr>
            <w:r w:rsidRPr="00257A86">
              <w:rPr>
                <w:rFonts w:eastAsia="Arial"/>
              </w:rPr>
              <w:t>Brak danych ucznia</w:t>
            </w:r>
          </w:p>
          <w:p w14:paraId="6C0E8AA6" w14:textId="77777777" w:rsidR="00C77260" w:rsidRPr="00B24AEC" w:rsidRDefault="00C77260" w:rsidP="006E2AEE">
            <w:pPr>
              <w:pStyle w:val="tabelanormalny"/>
              <w:rPr>
                <w:rFonts w:eastAsia="Arial"/>
              </w:rPr>
            </w:pPr>
          </w:p>
        </w:tc>
        <w:tc>
          <w:tcPr>
            <w:tcW w:w="1756" w:type="dxa"/>
            <w:tcBorders>
              <w:top w:val="single" w:sz="6" w:space="0" w:color="auto"/>
              <w:left w:val="single" w:sz="6" w:space="0" w:color="auto"/>
              <w:bottom w:val="single" w:sz="6" w:space="0" w:color="auto"/>
              <w:right w:val="single" w:sz="6" w:space="0" w:color="auto"/>
            </w:tcBorders>
          </w:tcPr>
          <w:p w14:paraId="04E9FCF7" w14:textId="77777777" w:rsidR="00C77260" w:rsidRPr="00B24AEC" w:rsidRDefault="00C77260" w:rsidP="006E2AEE">
            <w:pPr>
              <w:pStyle w:val="tabelanormalny"/>
              <w:rPr>
                <w:rFonts w:eastAsia="Arial"/>
              </w:rPr>
            </w:pPr>
            <w:r w:rsidRPr="00B24AEC">
              <w:rPr>
                <w:rFonts w:eastAsia="Arial"/>
              </w:rPr>
              <w:t>Wynik operacji w przypadku nieprzekazania w żądaniu danych ucznia.</w:t>
            </w:r>
          </w:p>
        </w:tc>
      </w:tr>
      <w:tr w:rsidR="00C77260" w14:paraId="56C1941E" w14:textId="77777777" w:rsidTr="138DC375">
        <w:tc>
          <w:tcPr>
            <w:tcW w:w="5684" w:type="dxa"/>
            <w:tcBorders>
              <w:top w:val="single" w:sz="6" w:space="0" w:color="auto"/>
              <w:left w:val="single" w:sz="6" w:space="0" w:color="auto"/>
              <w:bottom w:val="single" w:sz="6" w:space="0" w:color="auto"/>
              <w:right w:val="single" w:sz="6" w:space="0" w:color="auto"/>
            </w:tcBorders>
          </w:tcPr>
          <w:p w14:paraId="7E10C2E7"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64121306" w14:textId="77777777" w:rsidR="00C77260" w:rsidRPr="00F84CEC" w:rsidRDefault="00C77260" w:rsidP="006E2AEE">
            <w:pPr>
              <w:pStyle w:val="tabelanormalny"/>
              <w:rPr>
                <w:rFonts w:eastAsia="Arial"/>
              </w:rPr>
            </w:pPr>
            <w:r w:rsidRPr="00F84CEC">
              <w:rPr>
                <w:rFonts w:eastAsia="Arial"/>
              </w:rPr>
              <w:t xml:space="preserve">urn:csioz:p1:kod:minor: </w:t>
            </w:r>
            <w:r w:rsidRPr="00B24AEC">
              <w:rPr>
                <w:rFonts w:eastAsia="Arial"/>
              </w:rPr>
              <w:t>NieznanyStatusDokumentu</w:t>
            </w:r>
          </w:p>
          <w:p w14:paraId="2470B7CE" w14:textId="77777777" w:rsidR="00C77260" w:rsidRPr="00F84CEC" w:rsidRDefault="00C77260" w:rsidP="006E2AEE">
            <w:pPr>
              <w:pStyle w:val="tabelanormalny"/>
              <w:rPr>
                <w:rFonts w:eastAsia="Arial"/>
              </w:rPr>
            </w:pPr>
          </w:p>
        </w:tc>
        <w:tc>
          <w:tcPr>
            <w:tcW w:w="1616" w:type="dxa"/>
            <w:tcBorders>
              <w:top w:val="single" w:sz="6" w:space="0" w:color="auto"/>
              <w:left w:val="single" w:sz="6" w:space="0" w:color="auto"/>
              <w:bottom w:val="single" w:sz="6" w:space="0" w:color="auto"/>
              <w:right w:val="single" w:sz="6" w:space="0" w:color="auto"/>
            </w:tcBorders>
          </w:tcPr>
          <w:p w14:paraId="13481F86" w14:textId="77777777" w:rsidR="00C77260" w:rsidRPr="563CBB95" w:rsidRDefault="00C77260" w:rsidP="006E2AEE">
            <w:pPr>
              <w:pStyle w:val="tabelanormalny"/>
              <w:rPr>
                <w:rFonts w:eastAsia="Arial"/>
              </w:rPr>
            </w:pPr>
            <w:r w:rsidRPr="00B24AEC">
              <w:rPr>
                <w:rFonts w:eastAsia="Arial"/>
              </w:rPr>
              <w:t>Nieznany status dokumentu</w:t>
            </w:r>
          </w:p>
        </w:tc>
        <w:tc>
          <w:tcPr>
            <w:tcW w:w="1756" w:type="dxa"/>
            <w:tcBorders>
              <w:top w:val="single" w:sz="6" w:space="0" w:color="auto"/>
              <w:left w:val="single" w:sz="6" w:space="0" w:color="auto"/>
              <w:bottom w:val="single" w:sz="6" w:space="0" w:color="auto"/>
              <w:right w:val="single" w:sz="6" w:space="0" w:color="auto"/>
            </w:tcBorders>
          </w:tcPr>
          <w:p w14:paraId="50EE084F" w14:textId="77777777" w:rsidR="00C77260" w:rsidRPr="563CBB95" w:rsidRDefault="00C77260" w:rsidP="006E2AEE">
            <w:pPr>
              <w:pStyle w:val="tabelanormalny"/>
              <w:rPr>
                <w:rFonts w:eastAsia="Arial"/>
              </w:rPr>
            </w:pPr>
            <w:r w:rsidRPr="00B24AEC">
              <w:rPr>
                <w:rFonts w:eastAsia="Arial"/>
              </w:rPr>
              <w:t>Błąd w wyniku przekazania w żądaniu statusu dokumentu niewystępującego w enum.</w:t>
            </w:r>
          </w:p>
        </w:tc>
      </w:tr>
      <w:tr w:rsidR="00C77260" w14:paraId="38DB2E80" w14:textId="77777777" w:rsidTr="138DC375">
        <w:tc>
          <w:tcPr>
            <w:tcW w:w="5684" w:type="dxa"/>
            <w:tcBorders>
              <w:top w:val="single" w:sz="6" w:space="0" w:color="auto"/>
              <w:left w:val="single" w:sz="6" w:space="0" w:color="auto"/>
              <w:bottom w:val="single" w:sz="6" w:space="0" w:color="auto"/>
              <w:right w:val="single" w:sz="6" w:space="0" w:color="auto"/>
            </w:tcBorders>
          </w:tcPr>
          <w:p w14:paraId="5B5C1F6F"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782ECBAC" w14:textId="77777777" w:rsidR="00C77260" w:rsidRPr="00F84CEC" w:rsidRDefault="00C77260" w:rsidP="006E2AEE">
            <w:pPr>
              <w:pStyle w:val="tabelanormalny"/>
              <w:rPr>
                <w:rFonts w:eastAsia="Arial"/>
              </w:rPr>
            </w:pPr>
            <w:r w:rsidRPr="00F84CEC">
              <w:rPr>
                <w:rFonts w:eastAsia="Arial"/>
              </w:rPr>
              <w:t xml:space="preserve">urn:csioz:p1:kod:minor: </w:t>
            </w:r>
            <w:r w:rsidRPr="008C02DC">
              <w:rPr>
                <w:rFonts w:eastAsia="Arial"/>
              </w:rPr>
              <w:t>DataWczesniejszaNizDataSystemowa</w:t>
            </w:r>
          </w:p>
          <w:p w14:paraId="36488A55" w14:textId="77777777" w:rsidR="00C77260" w:rsidRPr="00F84CEC" w:rsidRDefault="00C77260" w:rsidP="006E2AEE">
            <w:pPr>
              <w:pStyle w:val="tabelanormalny"/>
              <w:rPr>
                <w:rFonts w:eastAsia="Arial"/>
              </w:rPr>
            </w:pPr>
          </w:p>
        </w:tc>
        <w:tc>
          <w:tcPr>
            <w:tcW w:w="1616" w:type="dxa"/>
            <w:tcBorders>
              <w:top w:val="single" w:sz="6" w:space="0" w:color="auto"/>
              <w:left w:val="single" w:sz="6" w:space="0" w:color="auto"/>
              <w:bottom w:val="single" w:sz="6" w:space="0" w:color="auto"/>
              <w:right w:val="single" w:sz="6" w:space="0" w:color="auto"/>
            </w:tcBorders>
          </w:tcPr>
          <w:p w14:paraId="17EFBAAB" w14:textId="77777777" w:rsidR="00C77260" w:rsidRPr="563CBB95" w:rsidRDefault="00C77260" w:rsidP="006E2AEE">
            <w:pPr>
              <w:pStyle w:val="tabelanormalny"/>
              <w:rPr>
                <w:rFonts w:eastAsia="Arial"/>
              </w:rPr>
            </w:pPr>
            <w:r w:rsidRPr="008C02DC">
              <w:rPr>
                <w:rFonts w:eastAsia="Arial"/>
              </w:rPr>
              <w:t>Data wcześniejsza niż data systemowa (nie może być użyta data przyszła)</w:t>
            </w:r>
          </w:p>
        </w:tc>
        <w:tc>
          <w:tcPr>
            <w:tcW w:w="1756" w:type="dxa"/>
            <w:tcBorders>
              <w:top w:val="single" w:sz="6" w:space="0" w:color="auto"/>
              <w:left w:val="single" w:sz="6" w:space="0" w:color="auto"/>
              <w:bottom w:val="single" w:sz="6" w:space="0" w:color="auto"/>
              <w:right w:val="single" w:sz="6" w:space="0" w:color="auto"/>
            </w:tcBorders>
          </w:tcPr>
          <w:p w14:paraId="62D8F927" w14:textId="77777777" w:rsidR="00C77260" w:rsidRPr="563CBB95" w:rsidRDefault="00C77260" w:rsidP="006E2AEE">
            <w:pPr>
              <w:pStyle w:val="tabelanormalny"/>
              <w:rPr>
                <w:rFonts w:eastAsia="Arial"/>
              </w:rPr>
            </w:pPr>
            <w:r w:rsidRPr="008C02DC">
              <w:rPr>
                <w:rFonts w:eastAsia="Arial"/>
              </w:rPr>
              <w:t xml:space="preserve">Błąd w przypadku przekazania w kryteriach wyszukiwania "daty od" lub "daty do", która jest </w:t>
            </w:r>
            <w:r w:rsidRPr="008C02DC">
              <w:rPr>
                <w:rFonts w:eastAsia="Arial"/>
              </w:rPr>
              <w:lastRenderedPageBreak/>
              <w:t>wcześniejsza niż data systemowa.</w:t>
            </w:r>
          </w:p>
        </w:tc>
      </w:tr>
      <w:tr w:rsidR="00C77260" w14:paraId="391086E3" w14:textId="77777777" w:rsidTr="138DC375">
        <w:tc>
          <w:tcPr>
            <w:tcW w:w="5684" w:type="dxa"/>
            <w:tcBorders>
              <w:top w:val="single" w:sz="6" w:space="0" w:color="auto"/>
              <w:left w:val="single" w:sz="6" w:space="0" w:color="auto"/>
              <w:bottom w:val="single" w:sz="6" w:space="0" w:color="auto"/>
              <w:right w:val="single" w:sz="6" w:space="0" w:color="auto"/>
            </w:tcBorders>
          </w:tcPr>
          <w:p w14:paraId="4B93BC77"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7DB20482" w14:textId="77777777" w:rsidR="00C77260" w:rsidRPr="00F84CEC" w:rsidRDefault="00C77260" w:rsidP="006E2AEE">
            <w:pPr>
              <w:pStyle w:val="tabelanormalny"/>
              <w:rPr>
                <w:rFonts w:eastAsia="Arial"/>
              </w:rPr>
            </w:pPr>
            <w:r w:rsidRPr="00F84CEC">
              <w:rPr>
                <w:rFonts w:eastAsia="Arial"/>
              </w:rPr>
              <w:t xml:space="preserve">urn:csioz:p1:kod:minor: </w:t>
            </w:r>
            <w:r w:rsidRPr="008C02DC">
              <w:rPr>
                <w:rFonts w:eastAsia="Arial"/>
              </w:rPr>
              <w:t>DataDoNieMozeBycWczesniejszaNizDataOd</w:t>
            </w:r>
          </w:p>
          <w:p w14:paraId="3163E2EB" w14:textId="77777777" w:rsidR="00C77260" w:rsidRPr="00F84CEC" w:rsidRDefault="00C77260" w:rsidP="006E2AEE">
            <w:pPr>
              <w:pStyle w:val="tabelanormalny"/>
              <w:rPr>
                <w:rFonts w:eastAsia="Arial"/>
              </w:rPr>
            </w:pPr>
          </w:p>
        </w:tc>
        <w:tc>
          <w:tcPr>
            <w:tcW w:w="1616" w:type="dxa"/>
            <w:tcBorders>
              <w:top w:val="single" w:sz="6" w:space="0" w:color="auto"/>
              <w:left w:val="single" w:sz="6" w:space="0" w:color="auto"/>
              <w:bottom w:val="single" w:sz="6" w:space="0" w:color="auto"/>
              <w:right w:val="single" w:sz="6" w:space="0" w:color="auto"/>
            </w:tcBorders>
          </w:tcPr>
          <w:p w14:paraId="6005163B" w14:textId="77777777" w:rsidR="00C77260" w:rsidRPr="563CBB95" w:rsidRDefault="00C77260" w:rsidP="006E2AEE">
            <w:pPr>
              <w:pStyle w:val="tabelanormalny"/>
              <w:rPr>
                <w:rFonts w:eastAsia="Arial"/>
              </w:rPr>
            </w:pPr>
            <w:r w:rsidRPr="008C02DC">
              <w:rPr>
                <w:rFonts w:eastAsia="Arial"/>
              </w:rPr>
              <w:t>Data do nie może być wcześniejsza niż data od</w:t>
            </w:r>
          </w:p>
        </w:tc>
        <w:tc>
          <w:tcPr>
            <w:tcW w:w="1756" w:type="dxa"/>
            <w:tcBorders>
              <w:top w:val="single" w:sz="6" w:space="0" w:color="auto"/>
              <w:left w:val="single" w:sz="6" w:space="0" w:color="auto"/>
              <w:bottom w:val="single" w:sz="6" w:space="0" w:color="auto"/>
              <w:right w:val="single" w:sz="6" w:space="0" w:color="auto"/>
            </w:tcBorders>
          </w:tcPr>
          <w:p w14:paraId="3E32AC80" w14:textId="77777777" w:rsidR="00C77260" w:rsidRPr="008C02DC" w:rsidRDefault="00C77260" w:rsidP="006E2AEE">
            <w:pPr>
              <w:pStyle w:val="tabelanormalny"/>
              <w:rPr>
                <w:rFonts w:eastAsia="Arial"/>
              </w:rPr>
            </w:pPr>
            <w:r w:rsidRPr="008C02DC">
              <w:rPr>
                <w:rFonts w:eastAsia="Arial"/>
              </w:rPr>
              <w:t>Błąd w przypadku przekazania w kryteriach wyszukiwania "daty do" wcześniejszej niż "daty od".</w:t>
            </w:r>
          </w:p>
        </w:tc>
      </w:tr>
      <w:tr w:rsidR="00C77260" w14:paraId="17EE09DE" w14:textId="77777777" w:rsidTr="138DC375">
        <w:tc>
          <w:tcPr>
            <w:tcW w:w="5684" w:type="dxa"/>
            <w:tcBorders>
              <w:top w:val="single" w:sz="6" w:space="0" w:color="auto"/>
              <w:left w:val="single" w:sz="6" w:space="0" w:color="auto"/>
              <w:bottom w:val="single" w:sz="6" w:space="0" w:color="auto"/>
              <w:right w:val="single" w:sz="6" w:space="0" w:color="auto"/>
            </w:tcBorders>
          </w:tcPr>
          <w:p w14:paraId="4A138AE1"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6AC3C076" w14:textId="77777777" w:rsidR="00C77260" w:rsidRPr="00F84CEC" w:rsidRDefault="00C77260" w:rsidP="006E2AEE">
            <w:pPr>
              <w:pStyle w:val="tabelanormalny"/>
              <w:rPr>
                <w:rFonts w:eastAsia="Arial"/>
              </w:rPr>
            </w:pPr>
            <w:r w:rsidRPr="00F84CEC">
              <w:rPr>
                <w:rFonts w:eastAsia="Arial"/>
              </w:rPr>
              <w:t xml:space="preserve">urn:csioz:p1:kod:minor: </w:t>
            </w:r>
            <w:r w:rsidRPr="008C02DC">
              <w:rPr>
                <w:rFonts w:eastAsia="Arial"/>
              </w:rPr>
              <w:t>NiepoprawneParametryStronicowaniaRozmiarStrony</w:t>
            </w:r>
          </w:p>
          <w:p w14:paraId="72BB7031" w14:textId="77777777" w:rsidR="00C77260" w:rsidRPr="00F84CEC" w:rsidRDefault="00C77260" w:rsidP="006E2AEE">
            <w:pPr>
              <w:pStyle w:val="tabelanormalny"/>
              <w:rPr>
                <w:rFonts w:eastAsia="Arial"/>
              </w:rPr>
            </w:pPr>
          </w:p>
        </w:tc>
        <w:tc>
          <w:tcPr>
            <w:tcW w:w="1616" w:type="dxa"/>
            <w:tcBorders>
              <w:top w:val="single" w:sz="6" w:space="0" w:color="auto"/>
              <w:left w:val="single" w:sz="6" w:space="0" w:color="auto"/>
              <w:bottom w:val="single" w:sz="6" w:space="0" w:color="auto"/>
              <w:right w:val="single" w:sz="6" w:space="0" w:color="auto"/>
            </w:tcBorders>
          </w:tcPr>
          <w:p w14:paraId="1BCBF546" w14:textId="77777777" w:rsidR="00C77260" w:rsidRPr="563CBB95" w:rsidRDefault="00C77260" w:rsidP="006E2AEE">
            <w:pPr>
              <w:pStyle w:val="tabelanormalny"/>
              <w:rPr>
                <w:rFonts w:eastAsia="Arial"/>
              </w:rPr>
            </w:pPr>
            <w:r w:rsidRPr="008C02DC">
              <w:rPr>
                <w:rFonts w:eastAsia="Arial"/>
              </w:rPr>
              <w:t>Podano zbyt duży rozmiar strony w parametrach stronicowania</w:t>
            </w:r>
          </w:p>
        </w:tc>
        <w:tc>
          <w:tcPr>
            <w:tcW w:w="1756" w:type="dxa"/>
            <w:tcBorders>
              <w:top w:val="single" w:sz="6" w:space="0" w:color="auto"/>
              <w:left w:val="single" w:sz="6" w:space="0" w:color="auto"/>
              <w:bottom w:val="single" w:sz="6" w:space="0" w:color="auto"/>
              <w:right w:val="single" w:sz="6" w:space="0" w:color="auto"/>
            </w:tcBorders>
          </w:tcPr>
          <w:p w14:paraId="7A8D4070" w14:textId="77777777" w:rsidR="00C77260" w:rsidRPr="563CBB95" w:rsidRDefault="00C77260" w:rsidP="006E2AEE">
            <w:pPr>
              <w:pStyle w:val="tabelanormalny"/>
              <w:rPr>
                <w:rFonts w:eastAsia="Arial"/>
              </w:rPr>
            </w:pPr>
            <w:r w:rsidRPr="008C02DC">
              <w:rPr>
                <w:rFonts w:eastAsia="Arial"/>
              </w:rPr>
              <w:t>Błąd w wyniku podania zbyt dużego rozmiaru strony w parametrach stronicowania.</w:t>
            </w:r>
          </w:p>
        </w:tc>
      </w:tr>
      <w:tr w:rsidR="00C77260" w14:paraId="77CCE884" w14:textId="77777777" w:rsidTr="138DC375">
        <w:tc>
          <w:tcPr>
            <w:tcW w:w="5684" w:type="dxa"/>
            <w:tcBorders>
              <w:top w:val="single" w:sz="6" w:space="0" w:color="auto"/>
              <w:left w:val="single" w:sz="6" w:space="0" w:color="auto"/>
              <w:bottom w:val="single" w:sz="6" w:space="0" w:color="auto"/>
              <w:right w:val="single" w:sz="6" w:space="0" w:color="auto"/>
            </w:tcBorders>
          </w:tcPr>
          <w:p w14:paraId="21FD42D2"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0BF93C79" w14:textId="77777777" w:rsidR="00C77260" w:rsidRPr="00F84CEC" w:rsidRDefault="00C77260" w:rsidP="006E2AEE">
            <w:pPr>
              <w:pStyle w:val="tabelanormalny"/>
              <w:rPr>
                <w:rFonts w:eastAsia="Arial"/>
              </w:rPr>
            </w:pPr>
            <w:r w:rsidRPr="00F84CEC">
              <w:rPr>
                <w:rFonts w:eastAsia="Arial"/>
              </w:rPr>
              <w:t xml:space="preserve">urn:csioz:p1:kod:minor: </w:t>
            </w:r>
            <w:r w:rsidRPr="008C02DC">
              <w:rPr>
                <w:rFonts w:eastAsia="Arial"/>
              </w:rPr>
              <w:t>NiepoprawneParametryStronicowaniaKierunekSortowania</w:t>
            </w:r>
          </w:p>
          <w:p w14:paraId="73919AB0" w14:textId="77777777" w:rsidR="00C77260" w:rsidRPr="00F84CEC" w:rsidRDefault="00C77260" w:rsidP="006E2AEE">
            <w:pPr>
              <w:pStyle w:val="tabelanormalny"/>
              <w:rPr>
                <w:rFonts w:eastAsia="Arial"/>
              </w:rPr>
            </w:pPr>
          </w:p>
        </w:tc>
        <w:tc>
          <w:tcPr>
            <w:tcW w:w="1616" w:type="dxa"/>
            <w:tcBorders>
              <w:top w:val="single" w:sz="6" w:space="0" w:color="auto"/>
              <w:left w:val="single" w:sz="6" w:space="0" w:color="auto"/>
              <w:bottom w:val="single" w:sz="6" w:space="0" w:color="auto"/>
              <w:right w:val="single" w:sz="6" w:space="0" w:color="auto"/>
            </w:tcBorders>
          </w:tcPr>
          <w:p w14:paraId="33E83CA3" w14:textId="77777777" w:rsidR="00C77260" w:rsidRPr="563CBB95" w:rsidRDefault="00C77260" w:rsidP="006E2AEE">
            <w:pPr>
              <w:pStyle w:val="tabelanormalny"/>
              <w:rPr>
                <w:rFonts w:eastAsia="Arial"/>
              </w:rPr>
            </w:pPr>
            <w:r w:rsidRPr="008C02DC">
              <w:rPr>
                <w:rFonts w:eastAsia="Arial"/>
              </w:rPr>
              <w:t>Podano niepoprawny kierunek sortowania w parametrach stronicowania</w:t>
            </w:r>
          </w:p>
        </w:tc>
        <w:tc>
          <w:tcPr>
            <w:tcW w:w="1756" w:type="dxa"/>
            <w:tcBorders>
              <w:top w:val="single" w:sz="6" w:space="0" w:color="auto"/>
              <w:left w:val="single" w:sz="6" w:space="0" w:color="auto"/>
              <w:bottom w:val="single" w:sz="6" w:space="0" w:color="auto"/>
              <w:right w:val="single" w:sz="6" w:space="0" w:color="auto"/>
            </w:tcBorders>
          </w:tcPr>
          <w:p w14:paraId="6F6B05DD" w14:textId="77777777" w:rsidR="00C77260" w:rsidRPr="563CBB95" w:rsidRDefault="00C77260" w:rsidP="006E2AEE">
            <w:pPr>
              <w:pStyle w:val="tabelanormalny"/>
              <w:rPr>
                <w:rFonts w:eastAsia="Arial"/>
              </w:rPr>
            </w:pPr>
            <w:r w:rsidRPr="008C02DC">
              <w:rPr>
                <w:rFonts w:eastAsia="Arial"/>
              </w:rPr>
              <w:t>Błąd w wyniku podania niepoprawnego kierunku w parametrach stronicowania.</w:t>
            </w:r>
          </w:p>
        </w:tc>
      </w:tr>
      <w:tr w:rsidR="00C77260" w14:paraId="4A408A45" w14:textId="77777777" w:rsidTr="138DC375">
        <w:tc>
          <w:tcPr>
            <w:tcW w:w="5684" w:type="dxa"/>
            <w:tcBorders>
              <w:top w:val="single" w:sz="6" w:space="0" w:color="auto"/>
              <w:left w:val="single" w:sz="6" w:space="0" w:color="auto"/>
              <w:bottom w:val="single" w:sz="6" w:space="0" w:color="auto"/>
              <w:right w:val="single" w:sz="6" w:space="0" w:color="auto"/>
            </w:tcBorders>
          </w:tcPr>
          <w:p w14:paraId="0B010C43"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42402701" w14:textId="77777777" w:rsidR="00C77260" w:rsidRPr="00F84CEC" w:rsidRDefault="00C77260" w:rsidP="006E2AEE">
            <w:pPr>
              <w:pStyle w:val="tabelanormalny"/>
              <w:rPr>
                <w:rFonts w:eastAsia="Arial"/>
              </w:rPr>
            </w:pPr>
            <w:r w:rsidRPr="00F84CEC">
              <w:rPr>
                <w:rFonts w:eastAsia="Arial"/>
              </w:rPr>
              <w:t xml:space="preserve">urn:csioz:p1:kod:minor: </w:t>
            </w:r>
            <w:r w:rsidRPr="0005344A">
              <w:rPr>
                <w:rFonts w:eastAsia="Arial"/>
              </w:rPr>
              <w:t>NiepoprawneParametryStronicowaniaKolumnaSortowania</w:t>
            </w:r>
          </w:p>
          <w:p w14:paraId="322521D6" w14:textId="77777777" w:rsidR="00C77260" w:rsidRPr="00F84CEC" w:rsidRDefault="00C77260" w:rsidP="006E2AEE">
            <w:pPr>
              <w:pStyle w:val="tabelanormalny"/>
              <w:rPr>
                <w:rFonts w:eastAsia="Arial"/>
              </w:rPr>
            </w:pPr>
          </w:p>
        </w:tc>
        <w:tc>
          <w:tcPr>
            <w:tcW w:w="1616" w:type="dxa"/>
            <w:tcBorders>
              <w:top w:val="single" w:sz="6" w:space="0" w:color="auto"/>
              <w:left w:val="single" w:sz="6" w:space="0" w:color="auto"/>
              <w:bottom w:val="single" w:sz="6" w:space="0" w:color="auto"/>
              <w:right w:val="single" w:sz="6" w:space="0" w:color="auto"/>
            </w:tcBorders>
          </w:tcPr>
          <w:p w14:paraId="558FEBBA" w14:textId="77777777" w:rsidR="00C77260" w:rsidRPr="563CBB95" w:rsidRDefault="00C77260" w:rsidP="006E2AEE">
            <w:pPr>
              <w:pStyle w:val="tabelanormalny"/>
              <w:rPr>
                <w:rFonts w:eastAsia="Arial"/>
              </w:rPr>
            </w:pPr>
            <w:r w:rsidRPr="0005344A">
              <w:rPr>
                <w:rFonts w:eastAsia="Arial"/>
              </w:rPr>
              <w:t>Podano niepoprawną kolumnę sortowania w parametrach stronicowania</w:t>
            </w:r>
          </w:p>
        </w:tc>
        <w:tc>
          <w:tcPr>
            <w:tcW w:w="1756" w:type="dxa"/>
            <w:tcBorders>
              <w:top w:val="single" w:sz="6" w:space="0" w:color="auto"/>
              <w:left w:val="single" w:sz="6" w:space="0" w:color="auto"/>
              <w:bottom w:val="single" w:sz="6" w:space="0" w:color="auto"/>
              <w:right w:val="single" w:sz="6" w:space="0" w:color="auto"/>
            </w:tcBorders>
          </w:tcPr>
          <w:p w14:paraId="0D53285F" w14:textId="77777777" w:rsidR="00C77260" w:rsidRPr="563CBB95" w:rsidRDefault="00C77260" w:rsidP="006E2AEE">
            <w:pPr>
              <w:pStyle w:val="tabelanormalny"/>
              <w:rPr>
                <w:rFonts w:eastAsia="Arial"/>
              </w:rPr>
            </w:pPr>
            <w:r w:rsidRPr="0005344A">
              <w:rPr>
                <w:rFonts w:eastAsia="Arial"/>
              </w:rPr>
              <w:t>Błąd w wyniku podania niepoprawnej nazwy kolumny sortowania w parametrach stronicowania.</w:t>
            </w:r>
          </w:p>
        </w:tc>
      </w:tr>
      <w:tr w:rsidR="00C77260" w14:paraId="0FD475A5" w14:textId="77777777" w:rsidTr="138DC375">
        <w:tc>
          <w:tcPr>
            <w:tcW w:w="5684" w:type="dxa"/>
            <w:tcBorders>
              <w:top w:val="single" w:sz="6" w:space="0" w:color="auto"/>
              <w:left w:val="single" w:sz="6" w:space="0" w:color="auto"/>
              <w:bottom w:val="single" w:sz="6" w:space="0" w:color="auto"/>
              <w:right w:val="single" w:sz="6" w:space="0" w:color="auto"/>
            </w:tcBorders>
          </w:tcPr>
          <w:p w14:paraId="29055707"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4CE878D7" w14:textId="77777777" w:rsidR="00C77260" w:rsidRPr="00F84CEC" w:rsidRDefault="00C77260" w:rsidP="006E2AEE">
            <w:pPr>
              <w:pStyle w:val="tabelanormalny"/>
              <w:rPr>
                <w:rFonts w:eastAsia="Arial"/>
              </w:rPr>
            </w:pPr>
            <w:r w:rsidRPr="00F84CEC">
              <w:rPr>
                <w:rFonts w:eastAsia="Arial"/>
              </w:rPr>
              <w:t xml:space="preserve">urn:csioz:p1:kod:minor: </w:t>
            </w:r>
            <w:r w:rsidRPr="0005344A">
              <w:rPr>
                <w:rFonts w:eastAsia="Arial"/>
              </w:rPr>
              <w:t>BrakIdDepersonalizacji</w:t>
            </w:r>
          </w:p>
          <w:p w14:paraId="0D70AD05" w14:textId="77777777" w:rsidR="00C77260" w:rsidRPr="00F84CEC" w:rsidRDefault="00C77260" w:rsidP="006E2AEE">
            <w:pPr>
              <w:pStyle w:val="tabelanormalny"/>
              <w:rPr>
                <w:rFonts w:eastAsia="Arial"/>
              </w:rPr>
            </w:pPr>
          </w:p>
        </w:tc>
        <w:tc>
          <w:tcPr>
            <w:tcW w:w="1616" w:type="dxa"/>
            <w:tcBorders>
              <w:top w:val="single" w:sz="6" w:space="0" w:color="auto"/>
              <w:left w:val="single" w:sz="6" w:space="0" w:color="auto"/>
              <w:bottom w:val="single" w:sz="6" w:space="0" w:color="auto"/>
              <w:right w:val="single" w:sz="6" w:space="0" w:color="auto"/>
            </w:tcBorders>
          </w:tcPr>
          <w:p w14:paraId="36AA5549" w14:textId="77777777" w:rsidR="00C77260" w:rsidRPr="563CBB95" w:rsidRDefault="00C77260" w:rsidP="006E2AEE">
            <w:pPr>
              <w:pStyle w:val="tabelanormalny"/>
              <w:rPr>
                <w:rFonts w:eastAsia="Arial"/>
              </w:rPr>
            </w:pPr>
            <w:r w:rsidRPr="0005344A">
              <w:rPr>
                <w:rFonts w:eastAsia="Arial"/>
              </w:rPr>
              <w:t>Brak danych depersonalizacji</w:t>
            </w:r>
          </w:p>
        </w:tc>
        <w:tc>
          <w:tcPr>
            <w:tcW w:w="1756" w:type="dxa"/>
            <w:tcBorders>
              <w:top w:val="single" w:sz="6" w:space="0" w:color="auto"/>
              <w:left w:val="single" w:sz="6" w:space="0" w:color="auto"/>
              <w:bottom w:val="single" w:sz="6" w:space="0" w:color="auto"/>
              <w:right w:val="single" w:sz="6" w:space="0" w:color="auto"/>
            </w:tcBorders>
          </w:tcPr>
          <w:p w14:paraId="3F969B66" w14:textId="77777777" w:rsidR="00C77260" w:rsidRPr="563CBB95" w:rsidRDefault="00C77260" w:rsidP="006E2AEE">
            <w:pPr>
              <w:pStyle w:val="tabelanormalny"/>
              <w:rPr>
                <w:rFonts w:eastAsia="Arial"/>
              </w:rPr>
            </w:pPr>
            <w:r w:rsidRPr="0005344A">
              <w:rPr>
                <w:rFonts w:eastAsia="Arial"/>
              </w:rPr>
              <w:t>Błąd w wyniku wystąpienia błędu przy pobieraniu identyfikatora depersonalizacji.</w:t>
            </w:r>
          </w:p>
        </w:tc>
      </w:tr>
      <w:tr w:rsidR="00C77260" w14:paraId="0622BF56" w14:textId="77777777" w:rsidTr="138DC375">
        <w:tc>
          <w:tcPr>
            <w:tcW w:w="5684" w:type="dxa"/>
            <w:tcBorders>
              <w:top w:val="single" w:sz="6" w:space="0" w:color="auto"/>
              <w:left w:val="single" w:sz="6" w:space="0" w:color="auto"/>
              <w:bottom w:val="single" w:sz="6" w:space="0" w:color="auto"/>
              <w:right w:val="single" w:sz="6" w:space="0" w:color="auto"/>
            </w:tcBorders>
          </w:tcPr>
          <w:p w14:paraId="64B1E965" w14:textId="77777777" w:rsidR="00C77260" w:rsidRPr="00313511" w:rsidRDefault="4894DC0C" w:rsidP="006E2AEE">
            <w:pPr>
              <w:pStyle w:val="tabelanormalny"/>
              <w:rPr>
                <w:rFonts w:eastAsia="Arial"/>
                <w:lang w:val="en-US"/>
              </w:rPr>
            </w:pPr>
            <w:r w:rsidRPr="138DC375">
              <w:rPr>
                <w:rFonts w:eastAsia="Arial"/>
                <w:lang w:val="en-US"/>
              </w:rPr>
              <w:lastRenderedPageBreak/>
              <w:t>urn:csioz:p1:kod:major: Blad</w:t>
            </w:r>
          </w:p>
          <w:p w14:paraId="1853B936" w14:textId="77777777" w:rsidR="00C77260" w:rsidRPr="00F84CEC" w:rsidRDefault="00C77260" w:rsidP="006E2AEE">
            <w:pPr>
              <w:pStyle w:val="tabelanormalny"/>
              <w:rPr>
                <w:rFonts w:eastAsia="Arial"/>
              </w:rPr>
            </w:pPr>
            <w:r w:rsidRPr="00F84CEC">
              <w:rPr>
                <w:rFonts w:eastAsia="Arial"/>
              </w:rPr>
              <w:t xml:space="preserve">urn:csioz:p1:kod:minor: </w:t>
            </w:r>
            <w:r w:rsidRPr="0005344A">
              <w:rPr>
                <w:rFonts w:eastAsia="Arial"/>
              </w:rPr>
              <w:t>BladWalidacjiParametrow</w:t>
            </w:r>
          </w:p>
          <w:p w14:paraId="5EF50736" w14:textId="77777777" w:rsidR="00C77260" w:rsidRPr="00F84CEC" w:rsidRDefault="00C77260" w:rsidP="006E2AEE">
            <w:pPr>
              <w:pStyle w:val="tabelanormalny"/>
              <w:rPr>
                <w:rFonts w:eastAsia="Arial"/>
              </w:rPr>
            </w:pPr>
          </w:p>
        </w:tc>
        <w:tc>
          <w:tcPr>
            <w:tcW w:w="1616" w:type="dxa"/>
            <w:tcBorders>
              <w:top w:val="single" w:sz="6" w:space="0" w:color="auto"/>
              <w:left w:val="single" w:sz="6" w:space="0" w:color="auto"/>
              <w:bottom w:val="single" w:sz="6" w:space="0" w:color="auto"/>
              <w:right w:val="single" w:sz="6" w:space="0" w:color="auto"/>
            </w:tcBorders>
          </w:tcPr>
          <w:p w14:paraId="79227E1A" w14:textId="77777777" w:rsidR="00C77260" w:rsidRPr="563CBB95" w:rsidRDefault="00C77260" w:rsidP="006E2AEE">
            <w:pPr>
              <w:pStyle w:val="tabelanormalny"/>
              <w:rPr>
                <w:rFonts w:eastAsia="Arial"/>
              </w:rPr>
            </w:pPr>
            <w:r w:rsidRPr="0005344A">
              <w:rPr>
                <w:rFonts w:eastAsia="Arial"/>
              </w:rPr>
              <w:t>Błąd parametrów wejściowych</w:t>
            </w:r>
          </w:p>
        </w:tc>
        <w:tc>
          <w:tcPr>
            <w:tcW w:w="1756" w:type="dxa"/>
            <w:tcBorders>
              <w:top w:val="single" w:sz="6" w:space="0" w:color="auto"/>
              <w:left w:val="single" w:sz="6" w:space="0" w:color="auto"/>
              <w:bottom w:val="single" w:sz="6" w:space="0" w:color="auto"/>
              <w:right w:val="single" w:sz="6" w:space="0" w:color="auto"/>
            </w:tcBorders>
          </w:tcPr>
          <w:p w14:paraId="3B4CA355" w14:textId="77777777" w:rsidR="00C77260" w:rsidRPr="563CBB95" w:rsidRDefault="00C77260" w:rsidP="006E2AEE">
            <w:pPr>
              <w:pStyle w:val="tabelanormalny"/>
              <w:rPr>
                <w:rFonts w:eastAsia="Arial"/>
              </w:rPr>
            </w:pPr>
            <w:r w:rsidRPr="0005344A">
              <w:rPr>
                <w:rFonts w:eastAsia="Arial"/>
              </w:rPr>
              <w:t>Błąd weryfikacji reguł na dane wejściowe zgodnie z powiązanym przypadkiem użycia.</w:t>
            </w:r>
          </w:p>
        </w:tc>
      </w:tr>
      <w:tr w:rsidR="00C77260" w14:paraId="40B2D1D6" w14:textId="77777777" w:rsidTr="138DC375">
        <w:tc>
          <w:tcPr>
            <w:tcW w:w="5684" w:type="dxa"/>
            <w:tcBorders>
              <w:top w:val="single" w:sz="6" w:space="0" w:color="auto"/>
              <w:left w:val="single" w:sz="6" w:space="0" w:color="auto"/>
              <w:bottom w:val="single" w:sz="6" w:space="0" w:color="auto"/>
              <w:right w:val="single" w:sz="6" w:space="0" w:color="auto"/>
            </w:tcBorders>
          </w:tcPr>
          <w:p w14:paraId="7E12F658"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38817F56" w14:textId="77777777" w:rsidR="00C77260" w:rsidRPr="00F84CEC" w:rsidRDefault="00C77260" w:rsidP="006E2AEE">
            <w:pPr>
              <w:pStyle w:val="tabelanormalny"/>
              <w:rPr>
                <w:rFonts w:eastAsia="Arial"/>
              </w:rPr>
            </w:pPr>
            <w:r w:rsidRPr="00F84CEC">
              <w:rPr>
                <w:rFonts w:eastAsia="Arial"/>
              </w:rPr>
              <w:t xml:space="preserve">urn:csioz:p1:kod:minor: </w:t>
            </w:r>
            <w:r w:rsidRPr="0005344A">
              <w:rPr>
                <w:rFonts w:eastAsia="Arial"/>
              </w:rPr>
              <w:t>BrakUprawnien</w:t>
            </w:r>
          </w:p>
          <w:p w14:paraId="5AFED956" w14:textId="77777777" w:rsidR="00C77260" w:rsidRPr="00F84CEC" w:rsidRDefault="00C77260" w:rsidP="006E2AEE">
            <w:pPr>
              <w:pStyle w:val="tabelanormalny"/>
              <w:rPr>
                <w:rFonts w:eastAsia="Arial"/>
              </w:rPr>
            </w:pPr>
          </w:p>
        </w:tc>
        <w:tc>
          <w:tcPr>
            <w:tcW w:w="1616" w:type="dxa"/>
            <w:tcBorders>
              <w:top w:val="single" w:sz="6" w:space="0" w:color="auto"/>
              <w:left w:val="single" w:sz="6" w:space="0" w:color="auto"/>
              <w:bottom w:val="single" w:sz="6" w:space="0" w:color="auto"/>
              <w:right w:val="single" w:sz="6" w:space="0" w:color="auto"/>
            </w:tcBorders>
          </w:tcPr>
          <w:p w14:paraId="7DE4A2F0" w14:textId="77777777" w:rsidR="00C77260" w:rsidRPr="563CBB95" w:rsidRDefault="00C77260" w:rsidP="006E2AEE">
            <w:pPr>
              <w:pStyle w:val="tabelanormalny"/>
              <w:rPr>
                <w:rFonts w:eastAsia="Arial"/>
              </w:rPr>
            </w:pPr>
            <w:r w:rsidRPr="0005344A">
              <w:rPr>
                <w:rFonts w:eastAsia="Arial"/>
              </w:rPr>
              <w:t>Dokument karty profilaktycznego badania ucznia - część rodzica może zostać odczytany  przez rodzica, ucznia oraz dowolnego pracownika medycznego</w:t>
            </w:r>
          </w:p>
        </w:tc>
        <w:tc>
          <w:tcPr>
            <w:tcW w:w="1756" w:type="dxa"/>
            <w:tcBorders>
              <w:top w:val="single" w:sz="6" w:space="0" w:color="auto"/>
              <w:left w:val="single" w:sz="6" w:space="0" w:color="auto"/>
              <w:bottom w:val="single" w:sz="6" w:space="0" w:color="auto"/>
              <w:right w:val="single" w:sz="6" w:space="0" w:color="auto"/>
            </w:tcBorders>
          </w:tcPr>
          <w:p w14:paraId="474BC434" w14:textId="77777777" w:rsidR="00C77260" w:rsidRPr="563CBB95" w:rsidRDefault="00C77260" w:rsidP="006E2AEE">
            <w:pPr>
              <w:pStyle w:val="tabelanormalny"/>
              <w:rPr>
                <w:rFonts w:eastAsia="Arial"/>
              </w:rPr>
            </w:pPr>
            <w:r w:rsidRPr="0005344A">
              <w:rPr>
                <w:rFonts w:eastAsia="Arial"/>
              </w:rPr>
              <w:t>Błąd powstały w przypadku, gdy rola użytkownika wskazana w dokumencie nie odpowiada osobie, która wywołuje operację</w:t>
            </w:r>
          </w:p>
        </w:tc>
      </w:tr>
      <w:tr w:rsidR="00C77260" w14:paraId="5F71E2BB" w14:textId="77777777" w:rsidTr="138DC375">
        <w:tc>
          <w:tcPr>
            <w:tcW w:w="5684" w:type="dxa"/>
            <w:tcBorders>
              <w:top w:val="single" w:sz="6" w:space="0" w:color="auto"/>
              <w:left w:val="single" w:sz="6" w:space="0" w:color="auto"/>
              <w:bottom w:val="single" w:sz="6" w:space="0" w:color="auto"/>
              <w:right w:val="single" w:sz="6" w:space="0" w:color="auto"/>
            </w:tcBorders>
          </w:tcPr>
          <w:p w14:paraId="2728DB81"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6579B8C1" w14:textId="77777777" w:rsidR="00C77260" w:rsidRPr="00F84CEC" w:rsidRDefault="00C77260" w:rsidP="006E2AEE">
            <w:pPr>
              <w:pStyle w:val="tabelanormalny"/>
              <w:rPr>
                <w:rFonts w:eastAsia="Arial"/>
              </w:rPr>
            </w:pPr>
            <w:r w:rsidRPr="00F84CEC">
              <w:rPr>
                <w:rFonts w:eastAsia="Arial"/>
              </w:rPr>
              <w:t>urn:csioz:p1:kod:minor:</w:t>
            </w:r>
            <w:r>
              <w:t xml:space="preserve"> </w:t>
            </w:r>
            <w:r w:rsidRPr="0005344A">
              <w:rPr>
                <w:rFonts w:eastAsia="Arial"/>
              </w:rPr>
              <w:t>NiezgodnoscIdetyfikatoraDokumentuZIdentyfikatoremKontekstu</w:t>
            </w:r>
          </w:p>
        </w:tc>
        <w:tc>
          <w:tcPr>
            <w:tcW w:w="1616" w:type="dxa"/>
            <w:tcBorders>
              <w:top w:val="single" w:sz="6" w:space="0" w:color="auto"/>
              <w:left w:val="single" w:sz="6" w:space="0" w:color="auto"/>
              <w:bottom w:val="single" w:sz="6" w:space="0" w:color="auto"/>
              <w:right w:val="single" w:sz="6" w:space="0" w:color="auto"/>
            </w:tcBorders>
          </w:tcPr>
          <w:p w14:paraId="09B1BC9A" w14:textId="77777777" w:rsidR="00C77260" w:rsidRPr="563CBB95" w:rsidRDefault="00C77260" w:rsidP="006E2AEE">
            <w:pPr>
              <w:pStyle w:val="tabelanormalny"/>
              <w:rPr>
                <w:rFonts w:eastAsia="Arial"/>
              </w:rPr>
            </w:pPr>
            <w:r w:rsidRPr="0005344A">
              <w:rPr>
                <w:rFonts w:eastAsia="Arial"/>
              </w:rPr>
              <w:t>Id użytkownika z kontekstu wywołania jest niezgodny z id przypisanym do dokumentu</w:t>
            </w:r>
          </w:p>
        </w:tc>
        <w:tc>
          <w:tcPr>
            <w:tcW w:w="1756" w:type="dxa"/>
            <w:tcBorders>
              <w:top w:val="single" w:sz="6" w:space="0" w:color="auto"/>
              <w:left w:val="single" w:sz="6" w:space="0" w:color="auto"/>
              <w:bottom w:val="single" w:sz="6" w:space="0" w:color="auto"/>
              <w:right w:val="single" w:sz="6" w:space="0" w:color="auto"/>
            </w:tcBorders>
          </w:tcPr>
          <w:p w14:paraId="029D166C" w14:textId="77777777" w:rsidR="00C77260" w:rsidRPr="563CBB95" w:rsidRDefault="00C77260" w:rsidP="006E2AEE">
            <w:pPr>
              <w:pStyle w:val="tabelanormalny"/>
              <w:rPr>
                <w:rFonts w:eastAsia="Arial"/>
              </w:rPr>
            </w:pPr>
            <w:r w:rsidRPr="0005344A">
              <w:rPr>
                <w:rFonts w:eastAsia="Arial"/>
              </w:rPr>
              <w:t>Błąd w wyniku niezgodności identyfikatora dokumentu z identyfikatorem z kontekstu wywołującego usługę.</w:t>
            </w:r>
          </w:p>
        </w:tc>
      </w:tr>
    </w:tbl>
    <w:p w14:paraId="2F14144D" w14:textId="77777777" w:rsidR="00C77260" w:rsidRDefault="00C77260" w:rsidP="00C77260">
      <w:pPr>
        <w:rPr>
          <w:rFonts w:eastAsia="Arial"/>
          <w:color w:val="000000" w:themeColor="text1"/>
          <w:szCs w:val="22"/>
        </w:rPr>
      </w:pPr>
    </w:p>
    <w:p w14:paraId="305B9BD3" w14:textId="07827FDA" w:rsidR="00C77260" w:rsidRDefault="00C77260" w:rsidP="00FE63AC">
      <w:pPr>
        <w:pStyle w:val="Nagwek3"/>
        <w:rPr>
          <w:rFonts w:eastAsia="Arial"/>
        </w:rPr>
      </w:pPr>
      <w:bookmarkStart w:id="138" w:name="_Toc163038510"/>
      <w:r w:rsidRPr="563CBB95">
        <w:rPr>
          <w:rFonts w:eastAsia="Arial"/>
        </w:rPr>
        <w:t>Operacja odczytKartyProfilaktycznegoBadaniaUcznia</w:t>
      </w:r>
      <w:r w:rsidR="008C78AA">
        <w:rPr>
          <w:rFonts w:eastAsia="Arial"/>
        </w:rPr>
        <w:t>CzescRodzica</w:t>
      </w:r>
      <w:bookmarkEnd w:id="138"/>
    </w:p>
    <w:p w14:paraId="4575BCED" w14:textId="77777777" w:rsidR="00C77260" w:rsidRDefault="00C77260" w:rsidP="00C77260">
      <w:pPr>
        <w:tabs>
          <w:tab w:val="num" w:pos="851"/>
        </w:tabs>
        <w:rPr>
          <w:color w:val="000000" w:themeColor="text1"/>
        </w:rPr>
      </w:pPr>
      <w:r>
        <w:t xml:space="preserve">Operacja pozwala na odczytanie w Systemie P1 wskazanego </w:t>
      </w:r>
      <w:r w:rsidRPr="563CBB95">
        <w:rPr>
          <w:color w:val="000000" w:themeColor="text1"/>
        </w:rPr>
        <w:t>identyfikatora dokumentu karty profilaktycznego badania ucznia</w:t>
      </w:r>
      <w:r>
        <w:rPr>
          <w:color w:val="000000" w:themeColor="text1"/>
        </w:rPr>
        <w:t xml:space="preserve"> – część rodzica</w:t>
      </w:r>
      <w:r w:rsidRPr="563CBB95">
        <w:rPr>
          <w:color w:val="000000" w:themeColor="text1"/>
        </w:rPr>
        <w:t>.</w:t>
      </w:r>
    </w:p>
    <w:p w14:paraId="50DDB0AE" w14:textId="77777777" w:rsidR="00C77260" w:rsidRDefault="00C77260" w:rsidP="00C77260">
      <w:pPr>
        <w:rPr>
          <w:rFonts w:eastAsia="Arial"/>
          <w:color w:val="000000" w:themeColor="text1"/>
        </w:rPr>
      </w:pPr>
      <w:r w:rsidRPr="563CBB95">
        <w:rPr>
          <w:rFonts w:eastAsia="Arial"/>
          <w:color w:val="000000" w:themeColor="text1"/>
        </w:rPr>
        <w:lastRenderedPageBreak/>
        <w:t>Usługodawca w zapytaniu przekazuje identyfikatorDokumentu, który ma zostać odczytany. W odpowiedzi do Usługodawcy zwracana jest zakodowana (base64) treść dokumentu karty profilaktycznego badania ucznia</w:t>
      </w:r>
      <w:r>
        <w:rPr>
          <w:rFonts w:eastAsia="Arial"/>
          <w:color w:val="000000" w:themeColor="text1"/>
        </w:rPr>
        <w:t xml:space="preserve"> – część rodzica. </w:t>
      </w:r>
    </w:p>
    <w:p w14:paraId="63CFE238" w14:textId="77777777" w:rsidR="00C77260" w:rsidRDefault="00C77260" w:rsidP="00C77260">
      <w:pPr>
        <w:spacing w:line="276" w:lineRule="auto"/>
        <w:rPr>
          <w:rFonts w:eastAsia="Arial"/>
          <w:color w:val="000000" w:themeColor="text1"/>
        </w:rPr>
      </w:pPr>
    </w:p>
    <w:p w14:paraId="39266479" w14:textId="77777777" w:rsidR="00C77260" w:rsidRDefault="00C77260" w:rsidP="00C77260">
      <w:pPr>
        <w:spacing w:line="276" w:lineRule="auto"/>
        <w:rPr>
          <w:rFonts w:eastAsia="Arial"/>
          <w:color w:val="000000" w:themeColor="text1"/>
        </w:rPr>
      </w:pPr>
      <w:r w:rsidRPr="563CBB95">
        <w:rPr>
          <w:rFonts w:eastAsia="Arial"/>
          <w:color w:val="000000" w:themeColor="text1"/>
        </w:rPr>
        <w:t>Odpowiedź do Usługodawcy zawiera również obiekt klasy WynikOperacji, który określa ogólny wynik wykonania operacji odczytu karty profilaktycznego badania ucznia</w:t>
      </w:r>
      <w:r>
        <w:rPr>
          <w:rFonts w:eastAsia="Arial"/>
          <w:color w:val="000000" w:themeColor="text1"/>
        </w:rPr>
        <w:t xml:space="preserve"> – część rodzica</w:t>
      </w:r>
      <w:r w:rsidRPr="563CBB95">
        <w:rPr>
          <w:rFonts w:eastAsia="Arial"/>
          <w:color w:val="000000" w:themeColor="text1"/>
        </w:rPr>
        <w:t>.</w:t>
      </w:r>
    </w:p>
    <w:p w14:paraId="10E93F8A" w14:textId="77777777" w:rsidR="00C77260" w:rsidRDefault="00C77260" w:rsidP="00C77260">
      <w:pPr>
        <w:spacing w:line="276" w:lineRule="auto"/>
        <w:rPr>
          <w:rFonts w:eastAsia="Arial"/>
          <w:color w:val="000000" w:themeColor="text1"/>
        </w:rPr>
      </w:pPr>
    </w:p>
    <w:p w14:paraId="5F3752D8" w14:textId="77777777" w:rsidR="00C77260" w:rsidRDefault="00C77260" w:rsidP="00C77260">
      <w:pPr>
        <w:pStyle w:val="Nagwek4"/>
        <w:rPr>
          <w:rFonts w:eastAsia="Arial"/>
          <w:sz w:val="22"/>
          <w:szCs w:val="22"/>
        </w:rPr>
      </w:pPr>
      <w:r>
        <w:t>Komunikaty / błędy biznesowe</w:t>
      </w:r>
    </w:p>
    <w:p w14:paraId="68720DC5" w14:textId="1FCFFA18" w:rsidR="00C77260" w:rsidRDefault="4894DC0C" w:rsidP="00FF666A">
      <w:pPr>
        <w:pStyle w:val="Legenda"/>
      </w:pPr>
      <w:r>
        <w:t xml:space="preserve">Tabela </w:t>
      </w:r>
      <w:r w:rsidR="4C78F7F5">
        <w:t>18</w:t>
      </w:r>
      <w:r w:rsidR="4C78F7F5" w:rsidRPr="138DC375">
        <w:rPr>
          <w:color w:val="FF0000"/>
        </w:rPr>
        <w:t xml:space="preserve"> </w:t>
      </w:r>
      <w:r>
        <w:t>Komunikaty z operacji odczytKartyProfilaktycznegoBadaniaUczniaCzescRodzica</w:t>
      </w:r>
    </w:p>
    <w:tbl>
      <w:tblPr>
        <w:tblW w:w="0" w:type="auto"/>
        <w:tblLayout w:type="fixed"/>
        <w:tblLook w:val="04A0" w:firstRow="1" w:lastRow="0" w:firstColumn="1" w:lastColumn="0" w:noHBand="0" w:noVBand="1"/>
      </w:tblPr>
      <w:tblGrid>
        <w:gridCol w:w="5265"/>
        <w:gridCol w:w="1920"/>
        <w:gridCol w:w="1845"/>
      </w:tblGrid>
      <w:tr w:rsidR="00C77260" w14:paraId="13DC7165"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A872E95" w14:textId="77777777" w:rsidR="00C77260" w:rsidRDefault="00C77260" w:rsidP="00FF666A">
            <w:pPr>
              <w:pStyle w:val="Tabelanagwekdolewej"/>
              <w:rPr>
                <w:rFonts w:eastAsia="Arial"/>
              </w:rPr>
            </w:pPr>
            <w:r w:rsidRPr="6CE49C9C">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F12F92D" w14:textId="77777777" w:rsidR="00C77260" w:rsidRDefault="00C77260" w:rsidP="00FF666A">
            <w:pPr>
              <w:pStyle w:val="Tabelanagwekdolewej"/>
              <w:rPr>
                <w:rFonts w:eastAsia="Arial"/>
              </w:rPr>
            </w:pPr>
            <w:r w:rsidRPr="6CE49C9C">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5EDEE52" w14:textId="77777777" w:rsidR="00C77260" w:rsidRDefault="00C77260" w:rsidP="00FF666A">
            <w:pPr>
              <w:pStyle w:val="Tabelanagwekdolewej"/>
              <w:rPr>
                <w:rFonts w:eastAsia="Arial"/>
              </w:rPr>
            </w:pPr>
            <w:r w:rsidRPr="6CE49C9C">
              <w:rPr>
                <w:rFonts w:eastAsia="Arial"/>
              </w:rPr>
              <w:t>Znaczenie</w:t>
            </w:r>
          </w:p>
        </w:tc>
      </w:tr>
      <w:tr w:rsidR="00C77260" w14:paraId="2F54124C" w14:textId="77777777" w:rsidTr="138DC375">
        <w:tc>
          <w:tcPr>
            <w:tcW w:w="5265" w:type="dxa"/>
            <w:tcBorders>
              <w:top w:val="single" w:sz="6" w:space="0" w:color="auto"/>
              <w:left w:val="single" w:sz="6" w:space="0" w:color="auto"/>
              <w:bottom w:val="single" w:sz="6" w:space="0" w:color="auto"/>
              <w:right w:val="single" w:sz="6" w:space="0" w:color="auto"/>
            </w:tcBorders>
          </w:tcPr>
          <w:p w14:paraId="0AF6EC9D" w14:textId="77777777" w:rsidR="00C77260" w:rsidRPr="00313511" w:rsidRDefault="4894DC0C" w:rsidP="006E2AEE">
            <w:pPr>
              <w:pStyle w:val="tabelanormalny"/>
              <w:rPr>
                <w:rFonts w:eastAsia="Arial"/>
                <w:lang w:val="en-US"/>
              </w:rPr>
            </w:pPr>
            <w:r w:rsidRPr="138DC375">
              <w:rPr>
                <w:rFonts w:eastAsia="Arial"/>
                <w:lang w:val="en-US"/>
              </w:rPr>
              <w:t>urn:csioz:p1:kod:major: Sukces</w:t>
            </w:r>
          </w:p>
          <w:p w14:paraId="3DDFEA00" w14:textId="77777777" w:rsidR="00C77260" w:rsidRDefault="00C77260" w:rsidP="006E2AEE">
            <w:pPr>
              <w:pStyle w:val="tabelanormalny"/>
              <w:rPr>
                <w:rFonts w:eastAsia="Arial"/>
              </w:rPr>
            </w:pPr>
            <w:r w:rsidRPr="0109DE76">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5220C6DC" w14:textId="77777777" w:rsidR="00C77260" w:rsidRDefault="00C77260" w:rsidP="006E2AEE">
            <w:pPr>
              <w:pStyle w:val="tabelanormalny"/>
              <w:rPr>
                <w:rFonts w:eastAsia="Arial"/>
              </w:rPr>
            </w:pPr>
            <w:r w:rsidRPr="0109DE76">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4E79BCFD" w14:textId="77777777" w:rsidR="00C77260" w:rsidRDefault="00C77260" w:rsidP="006E2AEE">
            <w:pPr>
              <w:pStyle w:val="tabelanormalny"/>
              <w:rPr>
                <w:color w:val="FF0000"/>
              </w:rPr>
            </w:pPr>
            <w:r w:rsidRPr="0109DE76">
              <w:rPr>
                <w:rFonts w:eastAsia="Arial"/>
              </w:rPr>
              <w:t>Zwrócono potwierdzenie</w:t>
            </w:r>
            <w:r w:rsidRPr="0109DE76">
              <w:rPr>
                <w:rFonts w:eastAsia="Arial"/>
                <w:color w:val="FF0000"/>
              </w:rPr>
              <w:t xml:space="preserve"> </w:t>
            </w:r>
            <w:r w:rsidRPr="0109DE76">
              <w:rPr>
                <w:color w:val="FF0000"/>
              </w:rPr>
              <w:t xml:space="preserve"> </w:t>
            </w:r>
          </w:p>
        </w:tc>
      </w:tr>
      <w:tr w:rsidR="00C77260" w14:paraId="44C6AF9E" w14:textId="77777777" w:rsidTr="138DC375">
        <w:tc>
          <w:tcPr>
            <w:tcW w:w="5265" w:type="dxa"/>
            <w:tcBorders>
              <w:top w:val="single" w:sz="6" w:space="0" w:color="auto"/>
              <w:left w:val="single" w:sz="6" w:space="0" w:color="auto"/>
              <w:bottom w:val="single" w:sz="6" w:space="0" w:color="auto"/>
              <w:right w:val="single" w:sz="6" w:space="0" w:color="auto"/>
            </w:tcBorders>
          </w:tcPr>
          <w:p w14:paraId="474EC606"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340FBAE8" w14:textId="77777777" w:rsidR="00C77260" w:rsidRDefault="00C77260" w:rsidP="006E2AEE">
            <w:pPr>
              <w:pStyle w:val="tabelanormalny"/>
              <w:rPr>
                <w:rFonts w:eastAsia="Arial"/>
              </w:rPr>
            </w:pPr>
            <w:r w:rsidRPr="0109DE76">
              <w:rPr>
                <w:rFonts w:eastAsia="Arial"/>
              </w:rPr>
              <w:t xml:space="preserve">urn:csioz:p1:kod:minor: </w:t>
            </w:r>
            <w:r w:rsidRPr="00AA397A">
              <w:rPr>
                <w:rFonts w:eastAsia="Arial"/>
              </w:rPr>
              <w:t>BrakIdentyfikatoraDokumentu</w:t>
            </w:r>
          </w:p>
          <w:p w14:paraId="5A82313E" w14:textId="77777777" w:rsidR="00C77260" w:rsidRDefault="00C77260"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4FA804FE" w14:textId="77777777" w:rsidR="00C77260" w:rsidRDefault="00C77260" w:rsidP="006E2AEE">
            <w:pPr>
              <w:pStyle w:val="tabelanormalny"/>
              <w:rPr>
                <w:rFonts w:eastAsia="Arial"/>
              </w:rPr>
            </w:pPr>
            <w:r w:rsidRPr="0109DE76">
              <w:rPr>
                <w:rFonts w:eastAsia="Arial"/>
              </w:rPr>
              <w:t>Nieznany identyfikator dokumentu</w:t>
            </w:r>
          </w:p>
          <w:p w14:paraId="7BD46C92" w14:textId="77777777" w:rsidR="00C77260" w:rsidRDefault="00C77260"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1F561740" w14:textId="77777777" w:rsidR="00C77260" w:rsidRDefault="00C77260" w:rsidP="006E2AEE">
            <w:pPr>
              <w:pStyle w:val="tabelanormalny"/>
              <w:rPr>
                <w:rFonts w:eastAsia="Arial"/>
              </w:rPr>
            </w:pPr>
            <w:r w:rsidRPr="11020886">
              <w:rPr>
                <w:rFonts w:eastAsia="Arial"/>
              </w:rPr>
              <w:t xml:space="preserve">Błąd w wyniku </w:t>
            </w:r>
            <w:r>
              <w:rPr>
                <w:rFonts w:eastAsia="Arial"/>
              </w:rPr>
              <w:t>braku</w:t>
            </w:r>
            <w:r w:rsidRPr="11020886">
              <w:rPr>
                <w:rFonts w:eastAsia="Arial"/>
              </w:rPr>
              <w:t xml:space="preserve"> znalezienia identyfikatora dokumentu w bazie MSZ</w:t>
            </w:r>
          </w:p>
        </w:tc>
      </w:tr>
      <w:tr w:rsidR="00C77260" w14:paraId="1E1E79DA" w14:textId="77777777" w:rsidTr="138DC375">
        <w:tc>
          <w:tcPr>
            <w:tcW w:w="5265" w:type="dxa"/>
            <w:tcBorders>
              <w:top w:val="single" w:sz="6" w:space="0" w:color="auto"/>
              <w:left w:val="single" w:sz="6" w:space="0" w:color="auto"/>
              <w:bottom w:val="single" w:sz="6" w:space="0" w:color="auto"/>
              <w:right w:val="single" w:sz="6" w:space="0" w:color="auto"/>
            </w:tcBorders>
          </w:tcPr>
          <w:p w14:paraId="154C112D"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223B977C" w14:textId="77777777" w:rsidR="00C77260" w:rsidRPr="0109DE76" w:rsidRDefault="00C77260" w:rsidP="006E2AEE">
            <w:pPr>
              <w:pStyle w:val="tabelanormalny"/>
              <w:rPr>
                <w:rFonts w:eastAsia="Arial"/>
              </w:rPr>
            </w:pPr>
            <w:r w:rsidRPr="0109DE76">
              <w:rPr>
                <w:rFonts w:eastAsia="Arial"/>
              </w:rPr>
              <w:t>urn:csioz:p1:kod:minor:</w:t>
            </w:r>
            <w:r>
              <w:t xml:space="preserve"> </w:t>
            </w:r>
            <w:r w:rsidRPr="00AA397A">
              <w:rPr>
                <w:rFonts w:eastAsia="Arial"/>
              </w:rPr>
              <w:t>BrakUprawnien</w:t>
            </w:r>
          </w:p>
        </w:tc>
        <w:tc>
          <w:tcPr>
            <w:tcW w:w="1920" w:type="dxa"/>
            <w:tcBorders>
              <w:top w:val="single" w:sz="6" w:space="0" w:color="auto"/>
              <w:left w:val="single" w:sz="6" w:space="0" w:color="auto"/>
              <w:bottom w:val="single" w:sz="6" w:space="0" w:color="auto"/>
              <w:right w:val="single" w:sz="6" w:space="0" w:color="auto"/>
            </w:tcBorders>
          </w:tcPr>
          <w:p w14:paraId="632F22FF" w14:textId="77777777" w:rsidR="00C77260" w:rsidRPr="0109DE76" w:rsidRDefault="00C77260" w:rsidP="006E2AEE">
            <w:pPr>
              <w:pStyle w:val="tabelanormalny"/>
              <w:rPr>
                <w:rFonts w:eastAsia="Arial"/>
              </w:rPr>
            </w:pPr>
            <w:r w:rsidRPr="00AA397A">
              <w:rPr>
                <w:rFonts w:eastAsia="Arial"/>
              </w:rPr>
              <w:t>Dokument karty profilaktycznego badania ucznia - część rodzica może zostać odczytany  przez rodzica, ucznia oraz dowolnego pracownika medycznego</w:t>
            </w:r>
          </w:p>
        </w:tc>
        <w:tc>
          <w:tcPr>
            <w:tcW w:w="1845" w:type="dxa"/>
            <w:tcBorders>
              <w:top w:val="single" w:sz="6" w:space="0" w:color="auto"/>
              <w:left w:val="single" w:sz="6" w:space="0" w:color="auto"/>
              <w:bottom w:val="single" w:sz="6" w:space="0" w:color="auto"/>
              <w:right w:val="single" w:sz="6" w:space="0" w:color="auto"/>
            </w:tcBorders>
          </w:tcPr>
          <w:p w14:paraId="225E7E42" w14:textId="77777777" w:rsidR="00C77260" w:rsidRPr="11020886" w:rsidRDefault="00C77260" w:rsidP="006E2AEE">
            <w:pPr>
              <w:pStyle w:val="tabelanormalny"/>
              <w:rPr>
                <w:rFonts w:eastAsia="Arial"/>
              </w:rPr>
            </w:pPr>
            <w:r w:rsidRPr="11020886">
              <w:t>Błąd powstały w przypadku, gdy rola użytkownika wskazana w dokumencie nie odpowiada osobie, która wywołuje operację</w:t>
            </w:r>
          </w:p>
        </w:tc>
      </w:tr>
      <w:tr w:rsidR="00C77260" w14:paraId="3456B716" w14:textId="77777777" w:rsidTr="138DC375">
        <w:tc>
          <w:tcPr>
            <w:tcW w:w="5265" w:type="dxa"/>
            <w:tcBorders>
              <w:top w:val="single" w:sz="6" w:space="0" w:color="auto"/>
              <w:left w:val="single" w:sz="6" w:space="0" w:color="auto"/>
              <w:bottom w:val="single" w:sz="6" w:space="0" w:color="auto"/>
              <w:right w:val="single" w:sz="6" w:space="0" w:color="auto"/>
            </w:tcBorders>
          </w:tcPr>
          <w:p w14:paraId="12356BCD"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26755584" w14:textId="77777777" w:rsidR="00C77260" w:rsidRPr="0109DE76" w:rsidRDefault="00C77260" w:rsidP="006E2AEE">
            <w:pPr>
              <w:pStyle w:val="tabelanormalny"/>
              <w:rPr>
                <w:rFonts w:eastAsia="Arial"/>
              </w:rPr>
            </w:pPr>
            <w:r w:rsidRPr="0109DE76">
              <w:rPr>
                <w:rFonts w:eastAsia="Arial"/>
              </w:rPr>
              <w:t>urn:csioz:p1:kod:minor:</w:t>
            </w:r>
            <w:r>
              <w:t xml:space="preserve"> </w:t>
            </w:r>
            <w:r w:rsidRPr="00AA397A">
              <w:rPr>
                <w:rFonts w:eastAsia="Arial"/>
              </w:rPr>
              <w:t>NiepoprawneParametryZadania</w:t>
            </w:r>
          </w:p>
        </w:tc>
        <w:tc>
          <w:tcPr>
            <w:tcW w:w="1920" w:type="dxa"/>
            <w:tcBorders>
              <w:top w:val="single" w:sz="6" w:space="0" w:color="auto"/>
              <w:left w:val="single" w:sz="6" w:space="0" w:color="auto"/>
              <w:bottom w:val="single" w:sz="6" w:space="0" w:color="auto"/>
              <w:right w:val="single" w:sz="6" w:space="0" w:color="auto"/>
            </w:tcBorders>
          </w:tcPr>
          <w:p w14:paraId="7E5E6BB6" w14:textId="77777777" w:rsidR="00C77260" w:rsidRPr="0109DE76" w:rsidRDefault="00C77260" w:rsidP="006E2AEE">
            <w:pPr>
              <w:pStyle w:val="tabelanormalny"/>
              <w:rPr>
                <w:rFonts w:eastAsia="Arial"/>
              </w:rPr>
            </w:pPr>
            <w:r w:rsidRPr="00AA397A">
              <w:rPr>
                <w:rFonts w:eastAsia="Arial"/>
              </w:rPr>
              <w:t>Niepoprawne parametry w żądaniu</w:t>
            </w:r>
          </w:p>
        </w:tc>
        <w:tc>
          <w:tcPr>
            <w:tcW w:w="1845" w:type="dxa"/>
            <w:tcBorders>
              <w:top w:val="single" w:sz="6" w:space="0" w:color="auto"/>
              <w:left w:val="single" w:sz="6" w:space="0" w:color="auto"/>
              <w:bottom w:val="single" w:sz="6" w:space="0" w:color="auto"/>
              <w:right w:val="single" w:sz="6" w:space="0" w:color="auto"/>
            </w:tcBorders>
          </w:tcPr>
          <w:p w14:paraId="07571F41" w14:textId="77777777" w:rsidR="00C77260" w:rsidRPr="11020886" w:rsidRDefault="00C77260" w:rsidP="006E2AEE">
            <w:pPr>
              <w:pStyle w:val="tabelanormalny"/>
              <w:rPr>
                <w:rFonts w:eastAsia="Arial"/>
              </w:rPr>
            </w:pPr>
            <w:r w:rsidRPr="00AA397A">
              <w:rPr>
                <w:rFonts w:eastAsia="Arial"/>
              </w:rPr>
              <w:t>Błąd w wyniku niepoprawnego żądania</w:t>
            </w:r>
            <w:r>
              <w:rPr>
                <w:rFonts w:eastAsia="Arial"/>
              </w:rPr>
              <w:t xml:space="preserve"> odczytu dokumentu. </w:t>
            </w:r>
          </w:p>
        </w:tc>
      </w:tr>
      <w:tr w:rsidR="00C77260" w14:paraId="7AC75050" w14:textId="77777777" w:rsidTr="138DC375">
        <w:tc>
          <w:tcPr>
            <w:tcW w:w="5265" w:type="dxa"/>
            <w:tcBorders>
              <w:top w:val="single" w:sz="6" w:space="0" w:color="auto"/>
              <w:left w:val="single" w:sz="6" w:space="0" w:color="auto"/>
              <w:bottom w:val="single" w:sz="6" w:space="0" w:color="auto"/>
              <w:right w:val="single" w:sz="6" w:space="0" w:color="auto"/>
            </w:tcBorders>
          </w:tcPr>
          <w:p w14:paraId="7DBAA2DA" w14:textId="77777777" w:rsidR="00C77260" w:rsidRPr="00313511" w:rsidRDefault="4894DC0C" w:rsidP="006E2AEE">
            <w:pPr>
              <w:pStyle w:val="tabelanormalny"/>
              <w:rPr>
                <w:rFonts w:eastAsia="Arial"/>
                <w:lang w:val="en-US"/>
              </w:rPr>
            </w:pPr>
            <w:r w:rsidRPr="138DC375">
              <w:rPr>
                <w:rFonts w:eastAsia="Arial"/>
                <w:lang w:val="en-US"/>
              </w:rPr>
              <w:lastRenderedPageBreak/>
              <w:t>urn:csioz:p1:kod:major: Blad</w:t>
            </w:r>
          </w:p>
          <w:p w14:paraId="7C06798E" w14:textId="77777777" w:rsidR="00C77260" w:rsidRPr="0109DE76" w:rsidRDefault="00C77260" w:rsidP="006E2AEE">
            <w:pPr>
              <w:pStyle w:val="tabelanormalny"/>
              <w:rPr>
                <w:rFonts w:eastAsia="Arial"/>
              </w:rPr>
            </w:pPr>
            <w:r w:rsidRPr="0109DE76">
              <w:rPr>
                <w:rFonts w:eastAsia="Arial"/>
              </w:rPr>
              <w:t>urn:csioz:p1:kod:minor:</w:t>
            </w:r>
            <w:r>
              <w:t xml:space="preserve"> </w:t>
            </w:r>
            <w:r w:rsidRPr="00AA397A">
              <w:rPr>
                <w:rFonts w:eastAsia="Arial"/>
              </w:rPr>
              <w:t>BrakIdDepersonalizacji</w:t>
            </w:r>
          </w:p>
        </w:tc>
        <w:tc>
          <w:tcPr>
            <w:tcW w:w="1920" w:type="dxa"/>
            <w:tcBorders>
              <w:top w:val="single" w:sz="6" w:space="0" w:color="auto"/>
              <w:left w:val="single" w:sz="6" w:space="0" w:color="auto"/>
              <w:bottom w:val="single" w:sz="6" w:space="0" w:color="auto"/>
              <w:right w:val="single" w:sz="6" w:space="0" w:color="auto"/>
            </w:tcBorders>
          </w:tcPr>
          <w:p w14:paraId="1F72403D" w14:textId="77777777" w:rsidR="00C77260" w:rsidRPr="0109DE76" w:rsidRDefault="00C77260" w:rsidP="006E2AEE">
            <w:pPr>
              <w:pStyle w:val="tabelanormalny"/>
              <w:rPr>
                <w:rFonts w:eastAsia="Arial"/>
              </w:rPr>
            </w:pPr>
            <w:r w:rsidRPr="00AA397A">
              <w:rPr>
                <w:rFonts w:eastAsia="Arial"/>
              </w:rPr>
              <w:t>Brak danych depersonalizacji</w:t>
            </w:r>
          </w:p>
        </w:tc>
        <w:tc>
          <w:tcPr>
            <w:tcW w:w="1845" w:type="dxa"/>
            <w:tcBorders>
              <w:top w:val="single" w:sz="6" w:space="0" w:color="auto"/>
              <w:left w:val="single" w:sz="6" w:space="0" w:color="auto"/>
              <w:bottom w:val="single" w:sz="6" w:space="0" w:color="auto"/>
              <w:right w:val="single" w:sz="6" w:space="0" w:color="auto"/>
            </w:tcBorders>
          </w:tcPr>
          <w:p w14:paraId="7D171D2D" w14:textId="77777777" w:rsidR="00C77260" w:rsidRPr="11020886" w:rsidRDefault="00C77260" w:rsidP="006E2AEE">
            <w:pPr>
              <w:pStyle w:val="tabelanormalny"/>
              <w:rPr>
                <w:rFonts w:eastAsia="Arial"/>
              </w:rPr>
            </w:pPr>
            <w:r w:rsidRPr="00AA397A">
              <w:rPr>
                <w:rFonts w:eastAsia="Arial"/>
              </w:rPr>
              <w:t>Błąd w wyniku wystąpienia błędu przy pobieraniu identyfikatora depersonalizacji</w:t>
            </w:r>
          </w:p>
        </w:tc>
      </w:tr>
    </w:tbl>
    <w:p w14:paraId="4B610EC3" w14:textId="77777777" w:rsidR="00C77260" w:rsidRDefault="00C77260" w:rsidP="00C77260">
      <w:pPr>
        <w:pStyle w:val="Nagwek4"/>
        <w:rPr>
          <w:rFonts w:eastAsia="Arial"/>
          <w:sz w:val="22"/>
          <w:szCs w:val="22"/>
        </w:rPr>
      </w:pPr>
      <w:r>
        <w:t>Komunikaty / błędy techniczne</w:t>
      </w:r>
    </w:p>
    <w:p w14:paraId="658038DD" w14:textId="30836BB2" w:rsidR="00C77260" w:rsidRDefault="4894DC0C" w:rsidP="00FF666A">
      <w:pPr>
        <w:pStyle w:val="Legenda"/>
      </w:pPr>
      <w:r>
        <w:t xml:space="preserve">Tabela </w:t>
      </w:r>
      <w:r w:rsidR="4C78F7F5">
        <w:t>19</w:t>
      </w:r>
      <w:r w:rsidR="4C78F7F5" w:rsidRPr="138DC375">
        <w:rPr>
          <w:color w:val="FF0000"/>
        </w:rPr>
        <w:t xml:space="preserve"> </w:t>
      </w:r>
      <w:r>
        <w:t>Komunikaty z operacji odczytKartyProfilaktycznegoBadaniaUczniaCzescRodzica</w:t>
      </w:r>
    </w:p>
    <w:tbl>
      <w:tblPr>
        <w:tblW w:w="0" w:type="auto"/>
        <w:tblLook w:val="04A0" w:firstRow="1" w:lastRow="0" w:firstColumn="1" w:lastColumn="0" w:noHBand="0" w:noVBand="1"/>
      </w:tblPr>
      <w:tblGrid>
        <w:gridCol w:w="5265"/>
        <w:gridCol w:w="1920"/>
        <w:gridCol w:w="1845"/>
      </w:tblGrid>
      <w:tr w:rsidR="00C77260" w14:paraId="62C95588"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31250F4" w14:textId="77777777" w:rsidR="00C77260" w:rsidRDefault="00C77260" w:rsidP="00FF666A">
            <w:pPr>
              <w:pStyle w:val="Tabelanagwekdolewej"/>
              <w:rPr>
                <w:rFonts w:eastAsia="Arial"/>
              </w:rPr>
            </w:pPr>
            <w:r w:rsidRPr="0109DE76">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0B84BDF" w14:textId="77777777" w:rsidR="00C77260" w:rsidRDefault="00C77260" w:rsidP="00FF666A">
            <w:pPr>
              <w:pStyle w:val="Tabelanagwekdolewej"/>
              <w:rPr>
                <w:rFonts w:eastAsia="Arial"/>
              </w:rPr>
            </w:pPr>
            <w:r w:rsidRPr="0109DE76">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943A2CC" w14:textId="77777777" w:rsidR="00C77260" w:rsidRDefault="00C77260" w:rsidP="00FF666A">
            <w:pPr>
              <w:pStyle w:val="Tabelanagwekdolewej"/>
              <w:rPr>
                <w:rFonts w:eastAsia="Arial"/>
              </w:rPr>
            </w:pPr>
            <w:r w:rsidRPr="0109DE76">
              <w:rPr>
                <w:rFonts w:eastAsia="Arial"/>
              </w:rPr>
              <w:t>Znaczenie</w:t>
            </w:r>
          </w:p>
        </w:tc>
      </w:tr>
      <w:tr w:rsidR="00C77260" w14:paraId="566B6D1A" w14:textId="77777777" w:rsidTr="138DC375">
        <w:trPr>
          <w:trHeight w:val="390"/>
        </w:trPr>
        <w:tc>
          <w:tcPr>
            <w:tcW w:w="5265" w:type="dxa"/>
            <w:tcBorders>
              <w:top w:val="single" w:sz="6" w:space="0" w:color="auto"/>
              <w:left w:val="single" w:sz="6" w:space="0" w:color="auto"/>
              <w:bottom w:val="single" w:sz="6" w:space="0" w:color="auto"/>
              <w:right w:val="single" w:sz="6" w:space="0" w:color="auto"/>
            </w:tcBorders>
          </w:tcPr>
          <w:p w14:paraId="60E3320C"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0703E8EE" w14:textId="77777777" w:rsidR="00C77260" w:rsidRDefault="00C77260" w:rsidP="006E2AEE">
            <w:pPr>
              <w:pStyle w:val="tabelanormalny"/>
              <w:rPr>
                <w:rFonts w:eastAsia="Arial"/>
              </w:rPr>
            </w:pPr>
            <w:r w:rsidRPr="563CBB95">
              <w:rPr>
                <w:rFonts w:eastAsia="Arial"/>
              </w:rPr>
              <w:t>urn:csioz:p1:kod:minor: BladWalidacjiParametrow</w:t>
            </w:r>
          </w:p>
          <w:p w14:paraId="3C0B9B86" w14:textId="77777777" w:rsidR="00C77260" w:rsidRDefault="00C77260"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245A2BD6" w14:textId="77777777" w:rsidR="00C77260" w:rsidRDefault="00C77260" w:rsidP="00257A86">
            <w:pPr>
              <w:rPr>
                <w:rFonts w:eastAsia="Arial"/>
                <w:color w:val="000000" w:themeColor="text1"/>
                <w:szCs w:val="22"/>
              </w:rPr>
            </w:pPr>
            <w:r w:rsidRPr="563CBB95">
              <w:rPr>
                <w:rFonts w:eastAsia="Arial"/>
                <w:color w:val="000000" w:themeColor="text1"/>
                <w:szCs w:val="22"/>
              </w:rPr>
              <w:t>Błąd parametrów wejściowych</w:t>
            </w:r>
          </w:p>
        </w:tc>
        <w:tc>
          <w:tcPr>
            <w:tcW w:w="1845" w:type="dxa"/>
            <w:tcBorders>
              <w:top w:val="single" w:sz="6" w:space="0" w:color="auto"/>
              <w:left w:val="single" w:sz="6" w:space="0" w:color="auto"/>
              <w:bottom w:val="single" w:sz="6" w:space="0" w:color="auto"/>
              <w:right w:val="single" w:sz="6" w:space="0" w:color="auto"/>
            </w:tcBorders>
          </w:tcPr>
          <w:p w14:paraId="32508783" w14:textId="77777777" w:rsidR="00C77260" w:rsidRDefault="00C77260" w:rsidP="00257A86">
            <w:pPr>
              <w:jc w:val="left"/>
            </w:pPr>
            <w:r w:rsidRPr="563CBB95">
              <w:rPr>
                <w:rFonts w:eastAsia="Arial"/>
                <w:color w:val="000000" w:themeColor="text1"/>
                <w:szCs w:val="22"/>
              </w:rPr>
              <w:t>Niepoprawne parametry w żądaniu</w:t>
            </w:r>
          </w:p>
        </w:tc>
      </w:tr>
      <w:tr w:rsidR="00C77260" w14:paraId="68DF8EDF" w14:textId="77777777" w:rsidTr="138DC375">
        <w:trPr>
          <w:trHeight w:val="390"/>
        </w:trPr>
        <w:tc>
          <w:tcPr>
            <w:tcW w:w="5265" w:type="dxa"/>
            <w:tcBorders>
              <w:top w:val="single" w:sz="6" w:space="0" w:color="auto"/>
              <w:left w:val="single" w:sz="6" w:space="0" w:color="auto"/>
              <w:bottom w:val="single" w:sz="6" w:space="0" w:color="auto"/>
              <w:right w:val="single" w:sz="6" w:space="0" w:color="auto"/>
            </w:tcBorders>
          </w:tcPr>
          <w:p w14:paraId="72456758" w14:textId="77777777" w:rsidR="00C77260" w:rsidRPr="00313511" w:rsidRDefault="4894DC0C" w:rsidP="00257A86">
            <w:pPr>
              <w:rPr>
                <w:lang w:val="en-US"/>
              </w:rPr>
            </w:pPr>
            <w:r w:rsidRPr="138DC375">
              <w:rPr>
                <w:rFonts w:eastAsia="Arial"/>
                <w:color w:val="000000" w:themeColor="text1"/>
                <w:lang w:val="en-US"/>
              </w:rPr>
              <w:t xml:space="preserve">urn:csioz:p1:kod:major: BladWewnetrzny </w:t>
            </w:r>
          </w:p>
          <w:p w14:paraId="6B9A8032" w14:textId="77777777" w:rsidR="00C77260" w:rsidRPr="00313511" w:rsidRDefault="4894DC0C" w:rsidP="00257A86">
            <w:pPr>
              <w:rPr>
                <w:lang w:val="en-US"/>
              </w:rPr>
            </w:pPr>
            <w:r w:rsidRPr="138DC375">
              <w:rPr>
                <w:rFonts w:eastAsia="Arial"/>
                <w:color w:val="000000" w:themeColor="text1"/>
                <w:lang w:val="en-US"/>
              </w:rPr>
              <w:t xml:space="preserve">urn:csioz:p1:kod:minor: null </w:t>
            </w:r>
          </w:p>
          <w:p w14:paraId="2134E74A" w14:textId="77777777" w:rsidR="00C77260" w:rsidRPr="00313511" w:rsidRDefault="4894DC0C" w:rsidP="006E2AEE">
            <w:pPr>
              <w:pStyle w:val="tabelanormalny"/>
              <w:rPr>
                <w:rFonts w:eastAsia="Arial"/>
                <w:lang w:val="en-US"/>
              </w:rPr>
            </w:pPr>
            <w:r w:rsidRPr="138DC375">
              <w:rPr>
                <w:rFonts w:eastAsia="Arial"/>
                <w:lang w:val="en-US"/>
              </w:rPr>
              <w:t xml:space="preserve"> </w:t>
            </w:r>
          </w:p>
        </w:tc>
        <w:tc>
          <w:tcPr>
            <w:tcW w:w="1920" w:type="dxa"/>
            <w:tcBorders>
              <w:top w:val="single" w:sz="6" w:space="0" w:color="auto"/>
              <w:left w:val="single" w:sz="6" w:space="0" w:color="auto"/>
              <w:bottom w:val="single" w:sz="6" w:space="0" w:color="auto"/>
              <w:right w:val="single" w:sz="6" w:space="0" w:color="auto"/>
            </w:tcBorders>
          </w:tcPr>
          <w:p w14:paraId="0599D5BB" w14:textId="77777777" w:rsidR="00C77260" w:rsidRPr="563CBB95" w:rsidRDefault="00C77260" w:rsidP="00257A86">
            <w:pPr>
              <w:rPr>
                <w:rFonts w:eastAsia="Arial"/>
                <w:color w:val="000000" w:themeColor="text1"/>
                <w:szCs w:val="22"/>
              </w:rPr>
            </w:pPr>
            <w:r w:rsidRPr="563CBB95">
              <w:rPr>
                <w:rFonts w:eastAsia="Arial"/>
                <w:color w:val="000000" w:themeColor="text1"/>
                <w:szCs w:val="22"/>
              </w:rPr>
              <w:t xml:space="preserve">Błąd wewnętrzny </w:t>
            </w:r>
          </w:p>
        </w:tc>
        <w:tc>
          <w:tcPr>
            <w:tcW w:w="1845" w:type="dxa"/>
            <w:tcBorders>
              <w:top w:val="single" w:sz="6" w:space="0" w:color="auto"/>
              <w:left w:val="single" w:sz="6" w:space="0" w:color="auto"/>
              <w:bottom w:val="single" w:sz="6" w:space="0" w:color="auto"/>
              <w:right w:val="single" w:sz="6" w:space="0" w:color="auto"/>
            </w:tcBorders>
          </w:tcPr>
          <w:p w14:paraId="79A92439" w14:textId="77777777" w:rsidR="00C77260" w:rsidRPr="563CBB95" w:rsidRDefault="00C77260" w:rsidP="00257A86">
            <w:pPr>
              <w:jc w:val="left"/>
              <w:rPr>
                <w:rFonts w:eastAsia="Arial"/>
                <w:color w:val="000000" w:themeColor="text1"/>
                <w:szCs w:val="22"/>
              </w:rPr>
            </w:pPr>
            <w:r w:rsidRPr="563CBB95">
              <w:rPr>
                <w:rFonts w:eastAsia="Arial"/>
                <w:color w:val="000000" w:themeColor="text1"/>
                <w:szCs w:val="22"/>
              </w:rPr>
              <w:t>Wystąpił nieoczekiwany błąd wewnętrzny SAZ</w:t>
            </w:r>
          </w:p>
        </w:tc>
      </w:tr>
    </w:tbl>
    <w:p w14:paraId="6378FE11" w14:textId="77777777" w:rsidR="00C77260" w:rsidRDefault="00C77260" w:rsidP="00FE63AC">
      <w:pPr>
        <w:pStyle w:val="Nagwek3"/>
        <w:rPr>
          <w:rFonts w:eastAsia="Arial"/>
          <w:szCs w:val="28"/>
        </w:rPr>
      </w:pPr>
      <w:bookmarkStart w:id="139" w:name="_Toc163038511"/>
      <w:r w:rsidRPr="0109DE76">
        <w:rPr>
          <w:rFonts w:eastAsia="Arial"/>
        </w:rPr>
        <w:t xml:space="preserve">Operacja </w:t>
      </w:r>
      <w:r>
        <w:rPr>
          <w:rFonts w:eastAsia="Arial"/>
        </w:rPr>
        <w:t>a</w:t>
      </w:r>
      <w:r w:rsidRPr="0109DE76">
        <w:rPr>
          <w:rFonts w:eastAsia="Arial"/>
        </w:rPr>
        <w:t>nulowani</w:t>
      </w:r>
      <w:r>
        <w:rPr>
          <w:rFonts w:eastAsia="Arial"/>
        </w:rPr>
        <w:t>e</w:t>
      </w:r>
      <w:r w:rsidRPr="0109DE76">
        <w:rPr>
          <w:rFonts w:eastAsia="Arial"/>
        </w:rPr>
        <w:t>KartyProfilaktycznegoBadaniaUcznia</w:t>
      </w:r>
      <w:r>
        <w:rPr>
          <w:rFonts w:eastAsia="Arial"/>
        </w:rPr>
        <w:t>CzescRodzica</w:t>
      </w:r>
      <w:bookmarkEnd w:id="139"/>
    </w:p>
    <w:p w14:paraId="33B7B216" w14:textId="77777777" w:rsidR="00C77260" w:rsidRDefault="00C77260" w:rsidP="00C77260">
      <w:pPr>
        <w:rPr>
          <w:rFonts w:eastAsia="Arial"/>
          <w:color w:val="000000" w:themeColor="text1"/>
        </w:rPr>
      </w:pPr>
      <w:r w:rsidRPr="563CBB95">
        <w:rPr>
          <w:rFonts w:eastAsia="Arial"/>
          <w:color w:val="000000" w:themeColor="text1"/>
        </w:rPr>
        <w:t>Operacja pozwala na zapisanie anulowania w Systemie P1 przez usługodawcę dokumentu Karty profilaktycznego badania ucznia</w:t>
      </w:r>
      <w:r>
        <w:rPr>
          <w:rFonts w:eastAsia="Arial"/>
          <w:color w:val="000000" w:themeColor="text1"/>
        </w:rPr>
        <w:t xml:space="preserve"> – część rodzica</w:t>
      </w:r>
      <w:r w:rsidRPr="563CBB95">
        <w:rPr>
          <w:rFonts w:eastAsia="Arial"/>
          <w:color w:val="000000" w:themeColor="text1"/>
        </w:rPr>
        <w:t>.</w:t>
      </w:r>
    </w:p>
    <w:p w14:paraId="2937BCA7" w14:textId="77777777" w:rsidR="00C77260" w:rsidRDefault="00C77260" w:rsidP="00C77260">
      <w:pPr>
        <w:spacing w:line="288" w:lineRule="auto"/>
        <w:rPr>
          <w:rFonts w:eastAsia="Arial"/>
        </w:rPr>
      </w:pPr>
      <w:r w:rsidRPr="563CBB95">
        <w:rPr>
          <w:rFonts w:eastAsia="Arial"/>
          <w:color w:val="000000" w:themeColor="text1"/>
        </w:rPr>
        <w:t>Usługodawca przekazuje dwa identyfikatory: idKartaProfilaktycznegoBadaniaUcznia, idDokumen</w:t>
      </w:r>
      <w:r>
        <w:rPr>
          <w:rFonts w:eastAsia="Arial"/>
          <w:color w:val="000000" w:themeColor="text1"/>
        </w:rPr>
        <w:t>tu</w:t>
      </w:r>
      <w:r w:rsidRPr="563CBB95">
        <w:rPr>
          <w:rFonts w:eastAsia="Arial"/>
          <w:color w:val="000000" w:themeColor="text1"/>
        </w:rPr>
        <w:t>.</w:t>
      </w:r>
    </w:p>
    <w:p w14:paraId="5A4D1128" w14:textId="77777777" w:rsidR="00C77260" w:rsidRDefault="00C77260" w:rsidP="00C77260">
      <w:pPr>
        <w:spacing w:line="276" w:lineRule="auto"/>
        <w:rPr>
          <w:rFonts w:eastAsia="Arial"/>
          <w:color w:val="000000" w:themeColor="text1"/>
        </w:rPr>
      </w:pPr>
      <w:r w:rsidRPr="563CBB95">
        <w:rPr>
          <w:rFonts w:eastAsia="Arial"/>
          <w:color w:val="000000" w:themeColor="text1"/>
        </w:rPr>
        <w:t>W odpowiedzi do Usługodawcy zwracana jest</w:t>
      </w:r>
      <w:r>
        <w:rPr>
          <w:rFonts w:eastAsia="Arial"/>
          <w:color w:val="000000" w:themeColor="text1"/>
        </w:rPr>
        <w:t xml:space="preserve"> potwierdzenie Operacji anulowania</w:t>
      </w:r>
      <w:r w:rsidRPr="563CBB95">
        <w:rPr>
          <w:rFonts w:eastAsia="Arial"/>
          <w:color w:val="000000" w:themeColor="text1"/>
        </w:rPr>
        <w:t>.</w:t>
      </w:r>
    </w:p>
    <w:p w14:paraId="5998181A" w14:textId="77777777" w:rsidR="00C77260" w:rsidRDefault="00C77260" w:rsidP="00C77260">
      <w:pPr>
        <w:spacing w:line="276" w:lineRule="auto"/>
        <w:rPr>
          <w:rFonts w:eastAsia="Arial"/>
          <w:color w:val="000000" w:themeColor="text1"/>
        </w:rPr>
      </w:pPr>
    </w:p>
    <w:p w14:paraId="3AE17EDA" w14:textId="77777777" w:rsidR="00C77260" w:rsidRDefault="00C77260" w:rsidP="00C77260">
      <w:pPr>
        <w:spacing w:line="276" w:lineRule="auto"/>
        <w:rPr>
          <w:rFonts w:eastAsia="Arial"/>
          <w:color w:val="000000" w:themeColor="text1"/>
        </w:rPr>
      </w:pPr>
      <w:r w:rsidRPr="563CBB95">
        <w:rPr>
          <w:rFonts w:eastAsia="Arial"/>
          <w:color w:val="000000" w:themeColor="text1"/>
        </w:rPr>
        <w:lastRenderedPageBreak/>
        <w:t xml:space="preserve">Odpowiedź do Usługodawcy zawiera również obiekt klasy WynikOperacji, który określa ogólny wynik wykonania operacji </w:t>
      </w:r>
      <w:r>
        <w:rPr>
          <w:rFonts w:eastAsia="Arial"/>
          <w:color w:val="000000" w:themeColor="text1"/>
        </w:rPr>
        <w:t>anulowania</w:t>
      </w:r>
      <w:r w:rsidRPr="563CBB95">
        <w:rPr>
          <w:rFonts w:eastAsia="Arial"/>
          <w:color w:val="000000" w:themeColor="text1"/>
        </w:rPr>
        <w:t xml:space="preserve"> karty profilaktycznego badania ucznia</w:t>
      </w:r>
      <w:r>
        <w:rPr>
          <w:rFonts w:eastAsia="Arial"/>
          <w:color w:val="000000" w:themeColor="text1"/>
        </w:rPr>
        <w:t xml:space="preserve"> – część rodzica</w:t>
      </w:r>
      <w:r w:rsidRPr="563CBB95">
        <w:rPr>
          <w:rFonts w:eastAsia="Arial"/>
          <w:color w:val="000000" w:themeColor="text1"/>
        </w:rPr>
        <w:t>.</w:t>
      </w:r>
    </w:p>
    <w:p w14:paraId="77CC5020" w14:textId="77777777" w:rsidR="00C77260" w:rsidRDefault="00C77260" w:rsidP="00C77260">
      <w:pPr>
        <w:pStyle w:val="Nagwek4"/>
        <w:rPr>
          <w:rFonts w:eastAsia="Arial"/>
          <w:sz w:val="22"/>
          <w:szCs w:val="22"/>
        </w:rPr>
      </w:pPr>
      <w:r>
        <w:t>Komunikaty / błędy biznesowe</w:t>
      </w:r>
    </w:p>
    <w:p w14:paraId="742AE125" w14:textId="033DD55F" w:rsidR="00C77260" w:rsidRDefault="4894DC0C" w:rsidP="00FF666A">
      <w:pPr>
        <w:pStyle w:val="Legenda"/>
      </w:pPr>
      <w:r>
        <w:t xml:space="preserve">Tabela </w:t>
      </w:r>
      <w:r w:rsidR="4C78F7F5">
        <w:t>20</w:t>
      </w:r>
      <w:r w:rsidR="4C78F7F5" w:rsidRPr="138DC375">
        <w:rPr>
          <w:color w:val="FF0000"/>
        </w:rPr>
        <w:t xml:space="preserve"> </w:t>
      </w:r>
      <w:r>
        <w:t>Komunikaty z operacji anulowanieKartyProfilaktycznegoBadaniaUczniaCzescRodzica</w:t>
      </w:r>
    </w:p>
    <w:tbl>
      <w:tblPr>
        <w:tblW w:w="0" w:type="auto"/>
        <w:tblLook w:val="04A0" w:firstRow="1" w:lastRow="0" w:firstColumn="1" w:lastColumn="0" w:noHBand="0" w:noVBand="1"/>
      </w:tblPr>
      <w:tblGrid>
        <w:gridCol w:w="5528"/>
        <w:gridCol w:w="1806"/>
        <w:gridCol w:w="1722"/>
      </w:tblGrid>
      <w:tr w:rsidR="00C77260" w14:paraId="45BED86C" w14:textId="77777777" w:rsidTr="138DC375">
        <w:tc>
          <w:tcPr>
            <w:tcW w:w="5733"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C0C3CA8" w14:textId="77777777" w:rsidR="00C77260" w:rsidRDefault="00C77260" w:rsidP="00FF666A">
            <w:pPr>
              <w:pStyle w:val="Tabelanagwekdolewej"/>
              <w:rPr>
                <w:rFonts w:eastAsia="Arial"/>
              </w:rPr>
            </w:pPr>
            <w:r w:rsidRPr="563CBB95">
              <w:rPr>
                <w:rFonts w:eastAsia="Arial"/>
              </w:rPr>
              <w:t xml:space="preserve">Kod komunikatu / błędu </w:t>
            </w:r>
          </w:p>
        </w:tc>
        <w:tc>
          <w:tcPr>
            <w:tcW w:w="1588"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C7FC861" w14:textId="77777777" w:rsidR="00C77260" w:rsidRDefault="00C77260" w:rsidP="00FF666A">
            <w:pPr>
              <w:pStyle w:val="Tabelanagwekdolewej"/>
              <w:rPr>
                <w:rFonts w:eastAsia="Arial"/>
              </w:rPr>
            </w:pPr>
            <w:r w:rsidRPr="563CBB95">
              <w:rPr>
                <w:rFonts w:eastAsia="Arial"/>
              </w:rPr>
              <w:t>Opis słowny</w:t>
            </w:r>
          </w:p>
        </w:tc>
        <w:tc>
          <w:tcPr>
            <w:tcW w:w="173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D3718C9" w14:textId="77777777" w:rsidR="00C77260" w:rsidRDefault="00C77260" w:rsidP="00FF666A">
            <w:pPr>
              <w:pStyle w:val="Tabelanagwekdolewej"/>
              <w:rPr>
                <w:rFonts w:eastAsia="Arial"/>
              </w:rPr>
            </w:pPr>
            <w:r w:rsidRPr="563CBB95">
              <w:rPr>
                <w:rFonts w:eastAsia="Arial"/>
              </w:rPr>
              <w:t>Znaczenie</w:t>
            </w:r>
          </w:p>
        </w:tc>
      </w:tr>
      <w:tr w:rsidR="00C77260" w14:paraId="40A3A231" w14:textId="77777777" w:rsidTr="138DC375">
        <w:tc>
          <w:tcPr>
            <w:tcW w:w="5733" w:type="dxa"/>
            <w:tcBorders>
              <w:top w:val="single" w:sz="6" w:space="0" w:color="auto"/>
              <w:left w:val="single" w:sz="6" w:space="0" w:color="auto"/>
              <w:bottom w:val="single" w:sz="6" w:space="0" w:color="auto"/>
              <w:right w:val="single" w:sz="6" w:space="0" w:color="auto"/>
            </w:tcBorders>
          </w:tcPr>
          <w:p w14:paraId="45817562" w14:textId="77777777" w:rsidR="00C77260" w:rsidRPr="00313511" w:rsidRDefault="4894DC0C" w:rsidP="006E2AEE">
            <w:pPr>
              <w:pStyle w:val="tabelanormalny"/>
              <w:rPr>
                <w:rFonts w:eastAsia="Arial"/>
                <w:lang w:val="en-US"/>
              </w:rPr>
            </w:pPr>
            <w:r w:rsidRPr="138DC375">
              <w:rPr>
                <w:rFonts w:eastAsia="Arial"/>
                <w:lang w:val="en-US"/>
              </w:rPr>
              <w:t>urn:csioz:p1:kod:major: Sukces</w:t>
            </w:r>
          </w:p>
          <w:p w14:paraId="12811BC1" w14:textId="77777777" w:rsidR="00C77260" w:rsidRDefault="00C77260" w:rsidP="006E2AEE">
            <w:pPr>
              <w:pStyle w:val="tabelanormalny"/>
              <w:rPr>
                <w:rFonts w:eastAsia="Arial"/>
              </w:rPr>
            </w:pPr>
            <w:r w:rsidRPr="563CBB95">
              <w:rPr>
                <w:rFonts w:eastAsia="Arial"/>
              </w:rPr>
              <w:t>urn:csioz:p1:kod:minor: Sukces</w:t>
            </w:r>
          </w:p>
        </w:tc>
        <w:tc>
          <w:tcPr>
            <w:tcW w:w="1588" w:type="dxa"/>
            <w:tcBorders>
              <w:top w:val="single" w:sz="6" w:space="0" w:color="auto"/>
              <w:left w:val="single" w:sz="6" w:space="0" w:color="auto"/>
              <w:bottom w:val="single" w:sz="6" w:space="0" w:color="auto"/>
              <w:right w:val="single" w:sz="6" w:space="0" w:color="auto"/>
            </w:tcBorders>
          </w:tcPr>
          <w:p w14:paraId="7E1264D8" w14:textId="77777777" w:rsidR="00C77260" w:rsidRDefault="00C77260" w:rsidP="006E2AEE">
            <w:pPr>
              <w:pStyle w:val="tabelanormalny"/>
              <w:rPr>
                <w:rFonts w:eastAsia="Arial"/>
              </w:rPr>
            </w:pPr>
            <w:r w:rsidRPr="563CBB95">
              <w:rPr>
                <w:rFonts w:eastAsia="Arial"/>
              </w:rPr>
              <w:t>Operacja wykonana prawidłowo</w:t>
            </w:r>
          </w:p>
        </w:tc>
        <w:tc>
          <w:tcPr>
            <w:tcW w:w="1735" w:type="dxa"/>
            <w:tcBorders>
              <w:top w:val="single" w:sz="6" w:space="0" w:color="auto"/>
              <w:left w:val="single" w:sz="6" w:space="0" w:color="auto"/>
              <w:bottom w:val="single" w:sz="6" w:space="0" w:color="auto"/>
              <w:right w:val="single" w:sz="6" w:space="0" w:color="auto"/>
            </w:tcBorders>
          </w:tcPr>
          <w:p w14:paraId="22B3B957" w14:textId="77777777" w:rsidR="00C77260" w:rsidRDefault="00C77260" w:rsidP="006E2AEE">
            <w:pPr>
              <w:pStyle w:val="tabelanormalny"/>
            </w:pPr>
            <w:r w:rsidRPr="563CBB95">
              <w:rPr>
                <w:rFonts w:eastAsia="Arial"/>
              </w:rPr>
              <w:t>Zwrócono potwierdzenie</w:t>
            </w:r>
          </w:p>
          <w:p w14:paraId="63DA16A5" w14:textId="77777777" w:rsidR="00C77260" w:rsidRDefault="00C77260" w:rsidP="006E2AEE">
            <w:pPr>
              <w:pStyle w:val="tabelanormalny"/>
              <w:rPr>
                <w:rFonts w:eastAsia="Arial"/>
              </w:rPr>
            </w:pPr>
          </w:p>
        </w:tc>
      </w:tr>
      <w:tr w:rsidR="00C77260" w14:paraId="49E7269A" w14:textId="77777777" w:rsidTr="138DC375">
        <w:tc>
          <w:tcPr>
            <w:tcW w:w="5733" w:type="dxa"/>
            <w:tcBorders>
              <w:top w:val="single" w:sz="6" w:space="0" w:color="auto"/>
              <w:left w:val="single" w:sz="6" w:space="0" w:color="auto"/>
              <w:bottom w:val="single" w:sz="6" w:space="0" w:color="auto"/>
              <w:right w:val="single" w:sz="6" w:space="0" w:color="auto"/>
            </w:tcBorders>
          </w:tcPr>
          <w:p w14:paraId="6091FB01"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5B5740F5" w14:textId="77777777" w:rsidR="00C77260" w:rsidRDefault="00C77260" w:rsidP="006E2AEE">
            <w:pPr>
              <w:pStyle w:val="tabelanormalny"/>
              <w:rPr>
                <w:rFonts w:eastAsia="Arial"/>
              </w:rPr>
            </w:pPr>
            <w:r w:rsidRPr="563CBB95">
              <w:rPr>
                <w:rFonts w:eastAsia="Arial"/>
              </w:rPr>
              <w:t xml:space="preserve">urn:csioz:p1:kod:minor: </w:t>
            </w:r>
            <w:r w:rsidRPr="008E5855">
              <w:rPr>
                <w:rFonts w:eastAsia="Arial"/>
              </w:rPr>
              <w:t>BrakIdentyfikatoraDokumentu</w:t>
            </w:r>
          </w:p>
          <w:p w14:paraId="3D63F0EA" w14:textId="77777777" w:rsidR="00C77260" w:rsidRDefault="00C77260" w:rsidP="006E2AEE">
            <w:pPr>
              <w:pStyle w:val="tabelanormalny"/>
              <w:rPr>
                <w:rFonts w:eastAsia="Arial"/>
              </w:rPr>
            </w:pPr>
          </w:p>
        </w:tc>
        <w:tc>
          <w:tcPr>
            <w:tcW w:w="1588" w:type="dxa"/>
            <w:tcBorders>
              <w:top w:val="single" w:sz="6" w:space="0" w:color="auto"/>
              <w:left w:val="single" w:sz="6" w:space="0" w:color="auto"/>
              <w:bottom w:val="single" w:sz="6" w:space="0" w:color="auto"/>
              <w:right w:val="single" w:sz="6" w:space="0" w:color="auto"/>
            </w:tcBorders>
          </w:tcPr>
          <w:p w14:paraId="3E1E08CA" w14:textId="77777777" w:rsidR="00C77260" w:rsidRDefault="00C77260" w:rsidP="006E2AEE">
            <w:pPr>
              <w:pStyle w:val="tabelanormalny"/>
              <w:rPr>
                <w:rFonts w:eastAsia="Arial"/>
              </w:rPr>
            </w:pPr>
            <w:r w:rsidRPr="008E5855">
              <w:rPr>
                <w:rFonts w:eastAsia="Arial"/>
              </w:rPr>
              <w:t>Nieznany identyfikator dokumentu</w:t>
            </w:r>
          </w:p>
        </w:tc>
        <w:tc>
          <w:tcPr>
            <w:tcW w:w="1735" w:type="dxa"/>
            <w:tcBorders>
              <w:top w:val="single" w:sz="6" w:space="0" w:color="auto"/>
              <w:left w:val="single" w:sz="6" w:space="0" w:color="auto"/>
              <w:bottom w:val="single" w:sz="6" w:space="0" w:color="auto"/>
              <w:right w:val="single" w:sz="6" w:space="0" w:color="auto"/>
            </w:tcBorders>
          </w:tcPr>
          <w:p w14:paraId="214407AC" w14:textId="77777777" w:rsidR="00C77260" w:rsidRDefault="00C77260" w:rsidP="006E2AEE">
            <w:pPr>
              <w:pStyle w:val="tabelanormalny"/>
              <w:rPr>
                <w:rFonts w:eastAsia="Arial"/>
              </w:rPr>
            </w:pPr>
            <w:r w:rsidRPr="008E5855">
              <w:rPr>
                <w:rFonts w:eastAsia="Arial"/>
              </w:rPr>
              <w:t>Błąd w wyniku nie znalezienia identyfikatora dokumentu w bazie MSZ.</w:t>
            </w:r>
          </w:p>
        </w:tc>
      </w:tr>
      <w:tr w:rsidR="00C77260" w14:paraId="406F8DBD" w14:textId="77777777" w:rsidTr="138DC375">
        <w:tc>
          <w:tcPr>
            <w:tcW w:w="5733" w:type="dxa"/>
            <w:tcBorders>
              <w:top w:val="single" w:sz="6" w:space="0" w:color="auto"/>
              <w:left w:val="single" w:sz="6" w:space="0" w:color="auto"/>
              <w:bottom w:val="single" w:sz="6" w:space="0" w:color="auto"/>
              <w:right w:val="single" w:sz="6" w:space="0" w:color="auto"/>
            </w:tcBorders>
          </w:tcPr>
          <w:p w14:paraId="43C0C8F9"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55EAC8EE" w14:textId="77777777" w:rsidR="00C77260" w:rsidRPr="563CBB95" w:rsidRDefault="00C77260" w:rsidP="006E2AEE">
            <w:pPr>
              <w:pStyle w:val="tabelanormalny"/>
              <w:rPr>
                <w:rFonts w:eastAsia="Arial"/>
              </w:rPr>
            </w:pPr>
            <w:r w:rsidRPr="563CBB95">
              <w:rPr>
                <w:rFonts w:eastAsia="Arial"/>
              </w:rPr>
              <w:t>urn:csioz:p1:kod:minor:</w:t>
            </w:r>
            <w:r>
              <w:t xml:space="preserve"> </w:t>
            </w:r>
            <w:r w:rsidRPr="00294D2A">
              <w:rPr>
                <w:rFonts w:eastAsia="Arial"/>
              </w:rPr>
              <w:t>ZmianaStatusu</w:t>
            </w:r>
          </w:p>
        </w:tc>
        <w:tc>
          <w:tcPr>
            <w:tcW w:w="1588" w:type="dxa"/>
            <w:tcBorders>
              <w:top w:val="single" w:sz="6" w:space="0" w:color="auto"/>
              <w:left w:val="single" w:sz="6" w:space="0" w:color="auto"/>
              <w:bottom w:val="single" w:sz="6" w:space="0" w:color="auto"/>
              <w:right w:val="single" w:sz="6" w:space="0" w:color="auto"/>
            </w:tcBorders>
          </w:tcPr>
          <w:p w14:paraId="2B2B2F73" w14:textId="77777777" w:rsidR="00C77260" w:rsidRPr="008E5855" w:rsidRDefault="00C77260" w:rsidP="006E2AEE">
            <w:pPr>
              <w:pStyle w:val="tabelanormalny"/>
              <w:rPr>
                <w:rFonts w:eastAsia="Arial"/>
              </w:rPr>
            </w:pPr>
            <w:r w:rsidRPr="00294D2A">
              <w:rPr>
                <w:rFonts w:eastAsia="Arial"/>
              </w:rPr>
              <w:t>Nie można anulować części rodzica karty profilaktycznego badania ucznia. Dokument jest w statusie innym niż</w:t>
            </w:r>
          </w:p>
        </w:tc>
        <w:tc>
          <w:tcPr>
            <w:tcW w:w="1735" w:type="dxa"/>
            <w:tcBorders>
              <w:top w:val="single" w:sz="6" w:space="0" w:color="auto"/>
              <w:left w:val="single" w:sz="6" w:space="0" w:color="auto"/>
              <w:bottom w:val="single" w:sz="6" w:space="0" w:color="auto"/>
              <w:right w:val="single" w:sz="6" w:space="0" w:color="auto"/>
            </w:tcBorders>
          </w:tcPr>
          <w:p w14:paraId="32C81237" w14:textId="77777777" w:rsidR="00C77260" w:rsidRPr="008E5855" w:rsidRDefault="00C77260" w:rsidP="006E2AEE">
            <w:pPr>
              <w:pStyle w:val="tabelanormalny"/>
              <w:rPr>
                <w:rFonts w:eastAsia="Arial"/>
              </w:rPr>
            </w:pPr>
            <w:r w:rsidRPr="00294D2A">
              <w:rPr>
                <w:rFonts w:eastAsia="Arial"/>
              </w:rPr>
              <w:t>Błąd powstały w wyniku waliduj statusu dokumentu w obszarze MSZ.</w:t>
            </w:r>
          </w:p>
        </w:tc>
      </w:tr>
    </w:tbl>
    <w:p w14:paraId="129D69A0" w14:textId="77777777" w:rsidR="00C77260" w:rsidRDefault="00C77260" w:rsidP="00C77260">
      <w:pPr>
        <w:pStyle w:val="Nagwek4"/>
        <w:rPr>
          <w:rFonts w:eastAsia="Arial"/>
          <w:sz w:val="22"/>
          <w:szCs w:val="22"/>
        </w:rPr>
      </w:pPr>
      <w:r>
        <w:t>Komunikaty / błędy techniczne</w:t>
      </w:r>
    </w:p>
    <w:p w14:paraId="3BE9CA0F" w14:textId="1491B7EE" w:rsidR="00C77260" w:rsidRDefault="4894DC0C" w:rsidP="00FF666A">
      <w:pPr>
        <w:pStyle w:val="Legenda"/>
      </w:pPr>
      <w:r>
        <w:t xml:space="preserve">Tabela </w:t>
      </w:r>
      <w:r w:rsidR="4C78F7F5">
        <w:t>21</w:t>
      </w:r>
      <w:r w:rsidR="2542847C" w:rsidRPr="138DC375">
        <w:rPr>
          <w:color w:val="FF0000"/>
        </w:rPr>
        <w:t xml:space="preserve"> </w:t>
      </w:r>
      <w:r>
        <w:t>Komunikaty z operacji anulowanieKartyProfilaktycznegoBadaniaUczniaCzescRodzica</w:t>
      </w:r>
    </w:p>
    <w:tbl>
      <w:tblPr>
        <w:tblW w:w="0" w:type="auto"/>
        <w:tblLook w:val="04A0" w:firstRow="1" w:lastRow="0" w:firstColumn="1" w:lastColumn="0" w:noHBand="0" w:noVBand="1"/>
      </w:tblPr>
      <w:tblGrid>
        <w:gridCol w:w="5265"/>
        <w:gridCol w:w="1920"/>
        <w:gridCol w:w="1845"/>
      </w:tblGrid>
      <w:tr w:rsidR="00C77260" w14:paraId="3A954C5C"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2F97E5D" w14:textId="77777777" w:rsidR="00C77260" w:rsidRDefault="00C77260" w:rsidP="00FF666A">
            <w:pPr>
              <w:pStyle w:val="Tabelanagwekdolewej"/>
              <w:rPr>
                <w:rFonts w:eastAsia="Arial"/>
              </w:rPr>
            </w:pPr>
            <w:r w:rsidRPr="0109DE76">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8717242" w14:textId="77777777" w:rsidR="00C77260" w:rsidRDefault="00C77260" w:rsidP="00FF666A">
            <w:pPr>
              <w:pStyle w:val="Tabelanagwekdolewej"/>
              <w:rPr>
                <w:rFonts w:eastAsia="Arial"/>
              </w:rPr>
            </w:pPr>
            <w:r w:rsidRPr="0109DE76">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338F17F" w14:textId="77777777" w:rsidR="00C77260" w:rsidRDefault="00C77260" w:rsidP="00FF666A">
            <w:pPr>
              <w:pStyle w:val="Tabelanagwekdolewej"/>
              <w:rPr>
                <w:rFonts w:eastAsia="Arial"/>
              </w:rPr>
            </w:pPr>
            <w:r w:rsidRPr="0109DE76">
              <w:rPr>
                <w:rFonts w:eastAsia="Arial"/>
              </w:rPr>
              <w:t>Znaczenie</w:t>
            </w:r>
          </w:p>
        </w:tc>
      </w:tr>
      <w:tr w:rsidR="00C77260" w14:paraId="01E77D96" w14:textId="77777777" w:rsidTr="138DC375">
        <w:trPr>
          <w:trHeight w:val="390"/>
        </w:trPr>
        <w:tc>
          <w:tcPr>
            <w:tcW w:w="5265" w:type="dxa"/>
            <w:tcBorders>
              <w:top w:val="single" w:sz="6" w:space="0" w:color="auto"/>
              <w:left w:val="single" w:sz="6" w:space="0" w:color="auto"/>
              <w:bottom w:val="single" w:sz="6" w:space="0" w:color="auto"/>
              <w:right w:val="single" w:sz="6" w:space="0" w:color="auto"/>
            </w:tcBorders>
          </w:tcPr>
          <w:p w14:paraId="0C9F3A3F" w14:textId="77777777" w:rsidR="00C77260" w:rsidRPr="00313511" w:rsidRDefault="4894DC0C" w:rsidP="006E2AEE">
            <w:pPr>
              <w:pStyle w:val="tabelanormalny"/>
              <w:rPr>
                <w:rFonts w:eastAsia="Arial"/>
                <w:lang w:val="en-US"/>
              </w:rPr>
            </w:pPr>
            <w:r w:rsidRPr="138DC375">
              <w:rPr>
                <w:rFonts w:eastAsia="Arial"/>
                <w:lang w:val="en-US"/>
              </w:rPr>
              <w:t>urn:csioz:p1:kod:major: Blad</w:t>
            </w:r>
          </w:p>
          <w:p w14:paraId="538A3EAE" w14:textId="77777777" w:rsidR="00C77260" w:rsidRDefault="00C77260" w:rsidP="006E2AEE">
            <w:pPr>
              <w:pStyle w:val="tabelanormalny"/>
              <w:rPr>
                <w:rFonts w:eastAsia="Arial"/>
              </w:rPr>
            </w:pPr>
            <w:r w:rsidRPr="563CBB95">
              <w:rPr>
                <w:rFonts w:eastAsia="Arial"/>
              </w:rPr>
              <w:t>urn:csioz:p1:kod:minor: BladWalidacjiParametrow</w:t>
            </w:r>
          </w:p>
          <w:p w14:paraId="79937119" w14:textId="77777777" w:rsidR="00C77260" w:rsidRDefault="00C77260"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2866CEC2" w14:textId="77777777" w:rsidR="00C77260" w:rsidRDefault="00C77260" w:rsidP="00257A86">
            <w:pPr>
              <w:rPr>
                <w:rFonts w:eastAsia="Arial"/>
                <w:color w:val="000000" w:themeColor="text1"/>
                <w:szCs w:val="22"/>
              </w:rPr>
            </w:pPr>
            <w:r w:rsidRPr="563CBB95">
              <w:rPr>
                <w:rFonts w:eastAsia="Arial"/>
                <w:color w:val="000000" w:themeColor="text1"/>
                <w:szCs w:val="22"/>
              </w:rPr>
              <w:t>Błąd parametrów wejściowych</w:t>
            </w:r>
          </w:p>
        </w:tc>
        <w:tc>
          <w:tcPr>
            <w:tcW w:w="1845" w:type="dxa"/>
            <w:tcBorders>
              <w:top w:val="single" w:sz="6" w:space="0" w:color="auto"/>
              <w:left w:val="single" w:sz="6" w:space="0" w:color="auto"/>
              <w:bottom w:val="single" w:sz="6" w:space="0" w:color="auto"/>
              <w:right w:val="single" w:sz="6" w:space="0" w:color="auto"/>
            </w:tcBorders>
          </w:tcPr>
          <w:p w14:paraId="0B16B9ED" w14:textId="77777777" w:rsidR="00C77260" w:rsidRDefault="00C77260" w:rsidP="00257A86">
            <w:pPr>
              <w:jc w:val="left"/>
            </w:pPr>
            <w:r w:rsidRPr="563CBB95">
              <w:rPr>
                <w:rFonts w:eastAsia="Arial"/>
                <w:color w:val="000000" w:themeColor="text1"/>
                <w:szCs w:val="22"/>
              </w:rPr>
              <w:t>Niepoprawne parametry w żądaniu</w:t>
            </w:r>
          </w:p>
        </w:tc>
      </w:tr>
      <w:tr w:rsidR="00C77260" w14:paraId="07F083C9" w14:textId="77777777" w:rsidTr="138DC375">
        <w:trPr>
          <w:trHeight w:val="390"/>
        </w:trPr>
        <w:tc>
          <w:tcPr>
            <w:tcW w:w="5265" w:type="dxa"/>
            <w:tcBorders>
              <w:top w:val="single" w:sz="6" w:space="0" w:color="auto"/>
              <w:left w:val="single" w:sz="6" w:space="0" w:color="auto"/>
              <w:bottom w:val="single" w:sz="6" w:space="0" w:color="auto"/>
              <w:right w:val="single" w:sz="6" w:space="0" w:color="auto"/>
            </w:tcBorders>
          </w:tcPr>
          <w:p w14:paraId="28C997B8" w14:textId="77777777" w:rsidR="00C77260" w:rsidRPr="00313511" w:rsidRDefault="4894DC0C" w:rsidP="00257A86">
            <w:pPr>
              <w:rPr>
                <w:lang w:val="en-US"/>
              </w:rPr>
            </w:pPr>
            <w:r w:rsidRPr="138DC375">
              <w:rPr>
                <w:rFonts w:eastAsia="Arial"/>
                <w:color w:val="000000" w:themeColor="text1"/>
                <w:lang w:val="en-US"/>
              </w:rPr>
              <w:lastRenderedPageBreak/>
              <w:t xml:space="preserve">urn:csioz:p1:kod:major: BladWewnetrzny </w:t>
            </w:r>
          </w:p>
          <w:p w14:paraId="58CE3879" w14:textId="77777777" w:rsidR="00C77260" w:rsidRPr="00313511" w:rsidRDefault="4894DC0C" w:rsidP="00257A86">
            <w:pPr>
              <w:rPr>
                <w:lang w:val="en-US"/>
              </w:rPr>
            </w:pPr>
            <w:r w:rsidRPr="138DC375">
              <w:rPr>
                <w:rFonts w:eastAsia="Arial"/>
                <w:color w:val="000000" w:themeColor="text1"/>
                <w:lang w:val="en-US"/>
              </w:rPr>
              <w:t xml:space="preserve">urn:csioz:p1:kod:minor: null </w:t>
            </w:r>
          </w:p>
          <w:p w14:paraId="7A596780" w14:textId="77777777" w:rsidR="00C77260" w:rsidRPr="00313511" w:rsidRDefault="4894DC0C" w:rsidP="006E2AEE">
            <w:pPr>
              <w:pStyle w:val="tabelanormalny"/>
              <w:rPr>
                <w:rFonts w:eastAsia="Arial"/>
                <w:lang w:val="en-US"/>
              </w:rPr>
            </w:pPr>
            <w:r w:rsidRPr="138DC375">
              <w:rPr>
                <w:rFonts w:eastAsia="Arial"/>
                <w:lang w:val="en-US"/>
              </w:rPr>
              <w:t xml:space="preserve"> </w:t>
            </w:r>
          </w:p>
        </w:tc>
        <w:tc>
          <w:tcPr>
            <w:tcW w:w="1920" w:type="dxa"/>
            <w:tcBorders>
              <w:top w:val="single" w:sz="6" w:space="0" w:color="auto"/>
              <w:left w:val="single" w:sz="6" w:space="0" w:color="auto"/>
              <w:bottom w:val="single" w:sz="6" w:space="0" w:color="auto"/>
              <w:right w:val="single" w:sz="6" w:space="0" w:color="auto"/>
            </w:tcBorders>
          </w:tcPr>
          <w:p w14:paraId="52E488C5" w14:textId="77777777" w:rsidR="00C77260" w:rsidRPr="563CBB95" w:rsidRDefault="00C77260" w:rsidP="00257A86">
            <w:pPr>
              <w:rPr>
                <w:rFonts w:eastAsia="Arial"/>
                <w:color w:val="000000" w:themeColor="text1"/>
                <w:szCs w:val="22"/>
              </w:rPr>
            </w:pPr>
            <w:r w:rsidRPr="563CBB95">
              <w:rPr>
                <w:rFonts w:eastAsia="Arial"/>
                <w:color w:val="000000" w:themeColor="text1"/>
                <w:szCs w:val="22"/>
              </w:rPr>
              <w:t xml:space="preserve">Błąd wewnętrzny </w:t>
            </w:r>
          </w:p>
        </w:tc>
        <w:tc>
          <w:tcPr>
            <w:tcW w:w="1845" w:type="dxa"/>
            <w:tcBorders>
              <w:top w:val="single" w:sz="6" w:space="0" w:color="auto"/>
              <w:left w:val="single" w:sz="6" w:space="0" w:color="auto"/>
              <w:bottom w:val="single" w:sz="6" w:space="0" w:color="auto"/>
              <w:right w:val="single" w:sz="6" w:space="0" w:color="auto"/>
            </w:tcBorders>
          </w:tcPr>
          <w:p w14:paraId="245FBD5E" w14:textId="77777777" w:rsidR="00C77260" w:rsidRPr="563CBB95" w:rsidRDefault="00C77260" w:rsidP="00257A86">
            <w:pPr>
              <w:jc w:val="left"/>
              <w:rPr>
                <w:rFonts w:eastAsia="Arial"/>
                <w:color w:val="000000" w:themeColor="text1"/>
                <w:szCs w:val="22"/>
              </w:rPr>
            </w:pPr>
            <w:r w:rsidRPr="563CBB95">
              <w:rPr>
                <w:rFonts w:eastAsia="Arial"/>
                <w:color w:val="000000" w:themeColor="text1"/>
                <w:szCs w:val="22"/>
              </w:rPr>
              <w:t>Wystąpił nieoczekiwany błąd wewnętrzny SAZ</w:t>
            </w:r>
          </w:p>
        </w:tc>
      </w:tr>
    </w:tbl>
    <w:p w14:paraId="7D0DACCD" w14:textId="49201C78" w:rsidR="007A31EC" w:rsidRDefault="007A31EC" w:rsidP="00C77260">
      <w:pPr>
        <w:pStyle w:val="Nagwek2"/>
      </w:pPr>
      <w:bookmarkStart w:id="140" w:name="_Toc163038512"/>
      <w:r>
        <w:t>Usługi dokumentu sprzeciwu</w:t>
      </w:r>
      <w:bookmarkEnd w:id="140"/>
      <w:r>
        <w:t xml:space="preserve"> </w:t>
      </w:r>
    </w:p>
    <w:p w14:paraId="10AB3C2C" w14:textId="77777777" w:rsidR="007A31EC" w:rsidRDefault="007A31EC" w:rsidP="007A31EC">
      <w:pPr>
        <w:spacing w:line="288" w:lineRule="auto"/>
        <w:jc w:val="left"/>
        <w:rPr>
          <w:rFonts w:eastAsia="Arial"/>
          <w:color w:val="000000" w:themeColor="text1"/>
        </w:rPr>
      </w:pPr>
      <w:r w:rsidRPr="4B1A2251">
        <w:rPr>
          <w:rFonts w:eastAsia="Arial"/>
          <w:color w:val="000000" w:themeColor="text1"/>
        </w:rPr>
        <w:t xml:space="preserve">Usługi </w:t>
      </w:r>
      <w:r>
        <w:rPr>
          <w:rFonts w:eastAsia="Arial"/>
          <w:color w:val="000000" w:themeColor="text1"/>
        </w:rPr>
        <w:t>Dokumentu sprzeciwu</w:t>
      </w:r>
      <w:r w:rsidRPr="4B1A2251">
        <w:rPr>
          <w:rFonts w:eastAsia="Arial"/>
          <w:color w:val="000000" w:themeColor="text1"/>
        </w:rPr>
        <w:t xml:space="preserve"> grupują operacje związane z jej zapisywaniem, wyszukiwaniem, odczytywaniem</w:t>
      </w:r>
      <w:r>
        <w:rPr>
          <w:rFonts w:eastAsia="Arial"/>
          <w:color w:val="000000" w:themeColor="text1"/>
        </w:rPr>
        <w:t xml:space="preserve"> oraz wycofaniem</w:t>
      </w:r>
      <w:r w:rsidRPr="4B1A2251">
        <w:rPr>
          <w:rFonts w:eastAsia="Arial"/>
          <w:color w:val="000000" w:themeColor="text1"/>
        </w:rPr>
        <w:t xml:space="preserve">. </w:t>
      </w:r>
    </w:p>
    <w:p w14:paraId="143015AA" w14:textId="09AF85DF" w:rsidR="007A31EC" w:rsidRDefault="6AEACD60" w:rsidP="00FE63AC">
      <w:pPr>
        <w:pStyle w:val="Nagwek3"/>
        <w:rPr>
          <w:rFonts w:eastAsia="Arial"/>
        </w:rPr>
      </w:pPr>
      <w:bookmarkStart w:id="141" w:name="_Toc163038513"/>
      <w:r w:rsidRPr="138DC375">
        <w:rPr>
          <w:rFonts w:eastAsia="Arial"/>
        </w:rPr>
        <w:t>Operacja zapisInformacjiDokumencieSprzeciwu</w:t>
      </w:r>
      <w:bookmarkEnd w:id="141"/>
    </w:p>
    <w:p w14:paraId="13BBDEA5" w14:textId="74EC645C" w:rsidR="007A31EC" w:rsidRDefault="007A31EC" w:rsidP="007A31EC">
      <w:pPr>
        <w:rPr>
          <w:lang w:eastAsia="pl-PL"/>
        </w:rPr>
      </w:pPr>
      <w:r>
        <w:rPr>
          <w:lang w:eastAsia="pl-PL"/>
        </w:rPr>
        <w:t xml:space="preserve">Operacja pozwala na zapisanie Informacji o Dokumencie </w:t>
      </w:r>
      <w:r w:rsidR="005402E1">
        <w:rPr>
          <w:lang w:eastAsia="pl-PL"/>
        </w:rPr>
        <w:t>s</w:t>
      </w:r>
      <w:r>
        <w:rPr>
          <w:lang w:eastAsia="pl-PL"/>
        </w:rPr>
        <w:t xml:space="preserve">przeciwu w Systemie P1 przez usługodawcę. </w:t>
      </w:r>
    </w:p>
    <w:p w14:paraId="29592926" w14:textId="2BD303DA" w:rsidR="007A31EC" w:rsidRPr="0073468F" w:rsidRDefault="007A31EC" w:rsidP="007A31EC">
      <w:pPr>
        <w:spacing w:after="80"/>
        <w:rPr>
          <w:lang w:eastAsia="pl-PL"/>
        </w:rPr>
      </w:pPr>
      <w:r>
        <w:rPr>
          <w:lang w:eastAsia="pl-PL"/>
        </w:rPr>
        <w:t xml:space="preserve">Usługodawca przekazuje  zakodowaną (base64) </w:t>
      </w:r>
      <w:r w:rsidRPr="0073468F">
        <w:rPr>
          <w:lang w:eastAsia="pl-PL"/>
        </w:rPr>
        <w:t xml:space="preserve">Informację o Dokumencie </w:t>
      </w:r>
      <w:r w:rsidR="005402E1">
        <w:rPr>
          <w:lang w:eastAsia="pl-PL"/>
        </w:rPr>
        <w:t>s</w:t>
      </w:r>
      <w:r w:rsidRPr="0073468F">
        <w:rPr>
          <w:lang w:eastAsia="pl-PL"/>
        </w:rPr>
        <w:t xml:space="preserve">przeciwu w formie XML. W jednej informacji można przekazać dane dotyczące jednego dokumentu sprzeciwu. </w:t>
      </w:r>
    </w:p>
    <w:p w14:paraId="5C8C5C09" w14:textId="77777777" w:rsidR="007A31EC" w:rsidRDefault="007A31EC" w:rsidP="007A31EC">
      <w:pPr>
        <w:rPr>
          <w:lang w:eastAsia="pl-PL"/>
        </w:rPr>
      </w:pPr>
      <w:r>
        <w:rPr>
          <w:lang w:eastAsia="pl-PL"/>
        </w:rPr>
        <w:t>Usługa zwraca parametry:</w:t>
      </w:r>
    </w:p>
    <w:p w14:paraId="0FB3BF2E" w14:textId="5947815C" w:rsidR="007A31EC" w:rsidRDefault="007A31EC" w:rsidP="007A31EC">
      <w:pPr>
        <w:pStyle w:val="Akapitzlist"/>
        <w:numPr>
          <w:ilvl w:val="0"/>
          <w:numId w:val="50"/>
        </w:numPr>
        <w:rPr>
          <w:lang w:eastAsia="pl-PL"/>
        </w:rPr>
      </w:pPr>
      <w:r>
        <w:rPr>
          <w:lang w:eastAsia="pl-PL"/>
        </w:rPr>
        <w:t xml:space="preserve">IdentyfikatorSprzeciwu – identyfikator odpowiadający zapisanej informacji o </w:t>
      </w:r>
      <w:r w:rsidR="005402E1">
        <w:rPr>
          <w:lang w:eastAsia="pl-PL"/>
        </w:rPr>
        <w:t>D</w:t>
      </w:r>
      <w:r>
        <w:rPr>
          <w:lang w:eastAsia="pl-PL"/>
        </w:rPr>
        <w:t>okumencie sprzeciwu w bazie danych MSZ. Parametr wymagany o typie long.</w:t>
      </w:r>
    </w:p>
    <w:p w14:paraId="7DBA0F7D" w14:textId="77777777" w:rsidR="007A31EC" w:rsidRDefault="007A31EC" w:rsidP="007A31EC">
      <w:pPr>
        <w:rPr>
          <w:rFonts w:eastAsia="Arial"/>
          <w:color w:val="000000" w:themeColor="text1"/>
        </w:rPr>
      </w:pPr>
      <w:r w:rsidRPr="61FA2D78">
        <w:rPr>
          <w:rFonts w:eastAsia="Arial"/>
          <w:color w:val="000000" w:themeColor="text1"/>
        </w:rPr>
        <w:t>Zwracany jest również wynik, jako obiekt klasy WynikOperacji określający ogólny wynik wykonania operacji zapis</w:t>
      </w:r>
      <w:r>
        <w:rPr>
          <w:rFonts w:eastAsia="Arial"/>
          <w:color w:val="000000" w:themeColor="text1"/>
        </w:rPr>
        <w:t xml:space="preserve">u informacji o dokumencie sprzeciwu. </w:t>
      </w:r>
    </w:p>
    <w:p w14:paraId="65F12F0F" w14:textId="77777777" w:rsidR="007A31EC" w:rsidRDefault="007A31EC" w:rsidP="007A31EC">
      <w:pPr>
        <w:pStyle w:val="Nagwek4"/>
        <w:tabs>
          <w:tab w:val="num" w:pos="1134"/>
        </w:tabs>
        <w:rPr>
          <w:lang w:eastAsia="pl-PL"/>
        </w:rPr>
      </w:pPr>
      <w:r>
        <w:rPr>
          <w:lang w:eastAsia="pl-PL"/>
        </w:rPr>
        <w:t xml:space="preserve">Komunikaty / błędy biznesowe </w:t>
      </w:r>
    </w:p>
    <w:p w14:paraId="70A74E01" w14:textId="79DC91B7" w:rsidR="007A31EC" w:rsidRDefault="6AEACD60" w:rsidP="00FF666A">
      <w:pPr>
        <w:pStyle w:val="Legenda"/>
      </w:pPr>
      <w:r>
        <w:t xml:space="preserve">Tabela </w:t>
      </w:r>
      <w:r w:rsidR="4C78F7F5">
        <w:t>22</w:t>
      </w:r>
      <w:r w:rsidR="2542847C">
        <w:t xml:space="preserve"> </w:t>
      </w:r>
      <w:r>
        <w:t>Komunikaty z operacji zapisInformacjiODokumencieSprzeciwu</w:t>
      </w:r>
    </w:p>
    <w:tbl>
      <w:tblPr>
        <w:tblW w:w="0" w:type="auto"/>
        <w:tblLayout w:type="fixed"/>
        <w:tblLook w:val="04A0" w:firstRow="1" w:lastRow="0" w:firstColumn="1" w:lastColumn="0" w:noHBand="0" w:noVBand="1"/>
      </w:tblPr>
      <w:tblGrid>
        <w:gridCol w:w="5265"/>
        <w:gridCol w:w="1920"/>
        <w:gridCol w:w="1845"/>
      </w:tblGrid>
      <w:tr w:rsidR="007A31EC" w14:paraId="209BD12A"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5D686A5B" w14:textId="77777777" w:rsidR="007A31EC" w:rsidRDefault="6AEACD60" w:rsidP="00FF666A">
            <w:pPr>
              <w:pStyle w:val="Tabelanagwekdolewej"/>
              <w:rPr>
                <w:rFonts w:eastAsia="Arial"/>
              </w:rPr>
            </w:pPr>
            <w:r w:rsidRPr="138DC37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9C517C7" w14:textId="77777777" w:rsidR="007A31EC" w:rsidRDefault="6AEACD60" w:rsidP="00FF666A">
            <w:pPr>
              <w:pStyle w:val="Tabelanagwekdolewej"/>
              <w:rPr>
                <w:rFonts w:eastAsia="Arial"/>
                <w:color w:val="FFFFFF" w:themeColor="background1"/>
              </w:rPr>
            </w:pPr>
            <w:r w:rsidRPr="138DC37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92DE44A" w14:textId="77777777" w:rsidR="007A31EC" w:rsidRDefault="6AEACD60" w:rsidP="00FF666A">
            <w:pPr>
              <w:pStyle w:val="Tabelanagwekdolewej"/>
              <w:rPr>
                <w:rFonts w:eastAsia="Arial"/>
              </w:rPr>
            </w:pPr>
            <w:r w:rsidRPr="138DC375">
              <w:rPr>
                <w:rFonts w:eastAsia="Arial"/>
              </w:rPr>
              <w:t>Znaczenie</w:t>
            </w:r>
          </w:p>
        </w:tc>
      </w:tr>
      <w:tr w:rsidR="007A31EC" w14:paraId="5A7127F3" w14:textId="77777777" w:rsidTr="138DC375">
        <w:tc>
          <w:tcPr>
            <w:tcW w:w="5265" w:type="dxa"/>
            <w:tcBorders>
              <w:top w:val="single" w:sz="6" w:space="0" w:color="auto"/>
              <w:left w:val="single" w:sz="6" w:space="0" w:color="auto"/>
              <w:bottom w:val="single" w:sz="6" w:space="0" w:color="auto"/>
              <w:right w:val="single" w:sz="6" w:space="0" w:color="auto"/>
            </w:tcBorders>
          </w:tcPr>
          <w:p w14:paraId="14B3E96A" w14:textId="77777777" w:rsidR="007A31EC" w:rsidRPr="00313511" w:rsidRDefault="6AEACD60" w:rsidP="006E2AEE">
            <w:pPr>
              <w:pStyle w:val="tabelanormalny"/>
              <w:rPr>
                <w:rFonts w:eastAsia="Arial"/>
                <w:lang w:val="en-US"/>
              </w:rPr>
            </w:pPr>
            <w:r w:rsidRPr="138DC375">
              <w:rPr>
                <w:rFonts w:eastAsia="Arial"/>
                <w:lang w:val="en-US"/>
              </w:rPr>
              <w:t>urn:csioz:p1:kod:major: Sukces</w:t>
            </w:r>
          </w:p>
          <w:p w14:paraId="550E40FA" w14:textId="77777777" w:rsidR="007A31EC" w:rsidRDefault="007A31EC" w:rsidP="006E2AEE">
            <w:pPr>
              <w:pStyle w:val="tabelanormalny"/>
              <w:rPr>
                <w:rFonts w:eastAsia="Arial"/>
              </w:rPr>
            </w:pPr>
            <w:r w:rsidRPr="6CE49C9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1EDF9CE0" w14:textId="77777777" w:rsidR="007A31EC" w:rsidRDefault="007A31EC" w:rsidP="006E2AEE">
            <w:pPr>
              <w:pStyle w:val="tabelanormalny"/>
              <w:rPr>
                <w:rFonts w:eastAsia="Arial"/>
              </w:rPr>
            </w:pPr>
            <w:r w:rsidRPr="0109DE76">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0391FFFE" w14:textId="77777777" w:rsidR="007A31EC" w:rsidRDefault="007A31EC" w:rsidP="006E2AEE">
            <w:pPr>
              <w:pStyle w:val="tabelanormalny"/>
            </w:pPr>
            <w:r w:rsidRPr="6CE49C9C">
              <w:rPr>
                <w:rFonts w:eastAsia="Arial"/>
              </w:rPr>
              <w:t>Zwrócono potwierdzenie</w:t>
            </w:r>
          </w:p>
          <w:p w14:paraId="131652BF" w14:textId="77777777" w:rsidR="007A31EC" w:rsidRDefault="007A31EC" w:rsidP="006E2AEE">
            <w:pPr>
              <w:pStyle w:val="tabelanormalny"/>
              <w:rPr>
                <w:rFonts w:eastAsia="Arial"/>
              </w:rPr>
            </w:pPr>
          </w:p>
        </w:tc>
      </w:tr>
      <w:tr w:rsidR="007A31EC" w14:paraId="2B2280B0" w14:textId="77777777" w:rsidTr="138DC375">
        <w:tc>
          <w:tcPr>
            <w:tcW w:w="5265" w:type="dxa"/>
            <w:tcBorders>
              <w:top w:val="single" w:sz="6" w:space="0" w:color="auto"/>
              <w:left w:val="single" w:sz="6" w:space="0" w:color="auto"/>
              <w:bottom w:val="single" w:sz="6" w:space="0" w:color="auto"/>
              <w:right w:val="single" w:sz="6" w:space="0" w:color="auto"/>
            </w:tcBorders>
          </w:tcPr>
          <w:p w14:paraId="421688D1" w14:textId="77777777" w:rsidR="007A31EC" w:rsidRPr="00313511" w:rsidRDefault="6AEACD60" w:rsidP="006E2AEE">
            <w:pPr>
              <w:pStyle w:val="tabelanormalny"/>
              <w:rPr>
                <w:rFonts w:eastAsia="Arial"/>
                <w:lang w:val="en-US"/>
              </w:rPr>
            </w:pPr>
            <w:r w:rsidRPr="138DC375">
              <w:rPr>
                <w:rFonts w:eastAsia="Arial"/>
                <w:lang w:val="en-US"/>
              </w:rPr>
              <w:lastRenderedPageBreak/>
              <w:t>urn:csioz:p1:kod:major: Blad</w:t>
            </w:r>
          </w:p>
          <w:p w14:paraId="758B9735" w14:textId="77777777" w:rsidR="007A31EC" w:rsidRDefault="007A31EC" w:rsidP="006E2AEE">
            <w:pPr>
              <w:pStyle w:val="tabelanormalny"/>
              <w:rPr>
                <w:rFonts w:eastAsia="Arial"/>
              </w:rPr>
            </w:pPr>
            <w:r w:rsidRPr="6CE49C9C">
              <w:rPr>
                <w:rFonts w:eastAsia="Arial"/>
              </w:rPr>
              <w:t>urn:csioz:p1:kod:minor: BladWewnetrzny</w:t>
            </w:r>
          </w:p>
          <w:p w14:paraId="0734D1EE" w14:textId="77777777" w:rsidR="007A31EC" w:rsidRDefault="007A31E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10664CBD" w14:textId="77777777" w:rsidR="007A31EC" w:rsidRDefault="007A31EC" w:rsidP="006E2AEE">
            <w:pPr>
              <w:pStyle w:val="tabelanormalny"/>
              <w:rPr>
                <w:rFonts w:eastAsia="Arial"/>
              </w:rPr>
            </w:pPr>
            <w:r w:rsidRPr="6CE49C9C">
              <w:rPr>
                <w:rFonts w:eastAsia="Arial"/>
              </w:rPr>
              <w:t>Błąd parsowania dokumentu xml, sprawdz poprawność przesyłanej struktury</w:t>
            </w:r>
          </w:p>
        </w:tc>
        <w:tc>
          <w:tcPr>
            <w:tcW w:w="1845" w:type="dxa"/>
            <w:tcBorders>
              <w:top w:val="single" w:sz="6" w:space="0" w:color="auto"/>
              <w:left w:val="single" w:sz="6" w:space="0" w:color="auto"/>
              <w:bottom w:val="single" w:sz="6" w:space="0" w:color="auto"/>
              <w:right w:val="single" w:sz="6" w:space="0" w:color="auto"/>
            </w:tcBorders>
          </w:tcPr>
          <w:p w14:paraId="3F9AA7C2" w14:textId="77777777" w:rsidR="007A31EC" w:rsidRDefault="007A31EC" w:rsidP="006E2AEE">
            <w:pPr>
              <w:pStyle w:val="tabelanormalny"/>
              <w:rPr>
                <w:rFonts w:eastAsia="Arial"/>
              </w:rPr>
            </w:pPr>
            <w:r w:rsidRPr="6CE49C9C">
              <w:rPr>
                <w:rFonts w:eastAsia="Arial"/>
              </w:rPr>
              <w:t>Błąd w wyniku niezgodności dokumentu ze schemą</w:t>
            </w:r>
          </w:p>
        </w:tc>
      </w:tr>
      <w:tr w:rsidR="007A31EC" w14:paraId="34EC9940" w14:textId="77777777" w:rsidTr="138DC375">
        <w:tc>
          <w:tcPr>
            <w:tcW w:w="5265" w:type="dxa"/>
            <w:tcBorders>
              <w:top w:val="single" w:sz="6" w:space="0" w:color="auto"/>
              <w:left w:val="single" w:sz="6" w:space="0" w:color="auto"/>
              <w:bottom w:val="single" w:sz="6" w:space="0" w:color="auto"/>
              <w:right w:val="single" w:sz="6" w:space="0" w:color="auto"/>
            </w:tcBorders>
          </w:tcPr>
          <w:p w14:paraId="65AFB727"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21123D7E" w14:textId="77777777" w:rsidR="007A31EC" w:rsidRPr="6CE49C9C" w:rsidRDefault="007A31EC" w:rsidP="006E2AEE">
            <w:pPr>
              <w:pStyle w:val="tabelanormalny"/>
              <w:rPr>
                <w:rFonts w:eastAsia="Arial"/>
              </w:rPr>
            </w:pPr>
            <w:r w:rsidRPr="6CE49C9C">
              <w:rPr>
                <w:rFonts w:eastAsia="Arial"/>
              </w:rPr>
              <w:t>urn:csioz:p1:kod:minor:</w:t>
            </w:r>
            <w:r>
              <w:t xml:space="preserve"> </w:t>
            </w:r>
            <w:r w:rsidRPr="00483EE2">
              <w:rPr>
                <w:rFonts w:eastAsia="Arial"/>
              </w:rPr>
              <w:t>NiezgodnoscRoliPersoneluMedycznego</w:t>
            </w:r>
          </w:p>
        </w:tc>
        <w:tc>
          <w:tcPr>
            <w:tcW w:w="1920" w:type="dxa"/>
            <w:tcBorders>
              <w:top w:val="single" w:sz="6" w:space="0" w:color="auto"/>
              <w:left w:val="single" w:sz="6" w:space="0" w:color="auto"/>
              <w:bottom w:val="single" w:sz="6" w:space="0" w:color="auto"/>
              <w:right w:val="single" w:sz="6" w:space="0" w:color="auto"/>
            </w:tcBorders>
          </w:tcPr>
          <w:p w14:paraId="53CDDAF2" w14:textId="77777777" w:rsidR="007A31EC" w:rsidRPr="6CE49C9C" w:rsidRDefault="007A31EC" w:rsidP="006E2AEE">
            <w:pPr>
              <w:pStyle w:val="tabelanormalny"/>
              <w:rPr>
                <w:rFonts w:eastAsia="Arial"/>
              </w:rPr>
            </w:pPr>
            <w:r>
              <w:t>Rola personelu medycznego z informacji o dokumencie nie odpowiada roli personelu z kontekstu wywołania</w:t>
            </w:r>
          </w:p>
        </w:tc>
        <w:tc>
          <w:tcPr>
            <w:tcW w:w="1845" w:type="dxa"/>
            <w:tcBorders>
              <w:top w:val="single" w:sz="6" w:space="0" w:color="auto"/>
              <w:left w:val="single" w:sz="6" w:space="0" w:color="auto"/>
              <w:bottom w:val="single" w:sz="6" w:space="0" w:color="auto"/>
              <w:right w:val="single" w:sz="6" w:space="0" w:color="auto"/>
            </w:tcBorders>
          </w:tcPr>
          <w:p w14:paraId="1B555D65" w14:textId="77777777" w:rsidR="007A31EC" w:rsidRPr="6CE49C9C" w:rsidRDefault="007A31EC" w:rsidP="006E2AEE">
            <w:pPr>
              <w:pStyle w:val="tabelanormalny"/>
              <w:rPr>
                <w:rFonts w:eastAsia="Arial"/>
              </w:rPr>
            </w:pPr>
            <w:r>
              <w:t>Błąd w wyniku zidentyfikowania</w:t>
            </w:r>
            <w:r>
              <w:rPr>
                <w:b/>
                <w:color w:val="000000"/>
              </w:rPr>
              <w:t xml:space="preserve"> </w:t>
            </w:r>
            <w:r>
              <w:t>niezgodności roli personelu medycznego.</w:t>
            </w:r>
          </w:p>
        </w:tc>
      </w:tr>
      <w:tr w:rsidR="007A31EC" w14:paraId="6EEFB1FD" w14:textId="77777777" w:rsidTr="138DC375">
        <w:tc>
          <w:tcPr>
            <w:tcW w:w="5265" w:type="dxa"/>
            <w:tcBorders>
              <w:top w:val="single" w:sz="6" w:space="0" w:color="auto"/>
              <w:left w:val="single" w:sz="6" w:space="0" w:color="auto"/>
              <w:bottom w:val="single" w:sz="6" w:space="0" w:color="auto"/>
              <w:right w:val="single" w:sz="6" w:space="0" w:color="auto"/>
            </w:tcBorders>
          </w:tcPr>
          <w:p w14:paraId="73BFF082"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257A9746" w14:textId="77777777" w:rsidR="007A31EC" w:rsidRPr="0073468F" w:rsidRDefault="007A31EC" w:rsidP="0073468F">
            <w:pPr>
              <w:spacing w:after="80"/>
              <w:rPr>
                <w:rFonts w:eastAsia="Arial"/>
              </w:rPr>
            </w:pPr>
            <w:r w:rsidRPr="6CE49C9C">
              <w:rPr>
                <w:rFonts w:eastAsia="Arial"/>
              </w:rPr>
              <w:t>urn:csioz:p1:kod:minor:</w:t>
            </w:r>
            <w:r w:rsidRPr="0073468F">
              <w:rPr>
                <w:rFonts w:eastAsia="Arial"/>
              </w:rPr>
              <w:t xml:space="preserve"> DataObowiazywaniaDoNieMozeBycWczesniejszaNizDataObowiazywaniaOd</w:t>
            </w:r>
          </w:p>
          <w:p w14:paraId="6B0A2F92" w14:textId="77777777" w:rsidR="007A31EC" w:rsidRPr="00483EE2" w:rsidRDefault="007A31E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00CFD766" w14:textId="77777777" w:rsidR="007A31EC" w:rsidRPr="00483EE2" w:rsidRDefault="007A31EC" w:rsidP="006E2AEE">
            <w:pPr>
              <w:pStyle w:val="tabelanormalny"/>
              <w:rPr>
                <w:rFonts w:eastAsia="Arial"/>
              </w:rPr>
            </w:pPr>
            <w:r w:rsidRPr="00483EE2">
              <w:rPr>
                <w:rFonts w:eastAsia="Arial"/>
              </w:rPr>
              <w:t>Data obowiązywania do nie może być wcześniejsza niż data obowiązywania od</w:t>
            </w:r>
          </w:p>
        </w:tc>
        <w:tc>
          <w:tcPr>
            <w:tcW w:w="1845" w:type="dxa"/>
            <w:tcBorders>
              <w:top w:val="single" w:sz="6" w:space="0" w:color="auto"/>
              <w:left w:val="single" w:sz="6" w:space="0" w:color="auto"/>
              <w:bottom w:val="single" w:sz="6" w:space="0" w:color="auto"/>
              <w:right w:val="single" w:sz="6" w:space="0" w:color="auto"/>
            </w:tcBorders>
          </w:tcPr>
          <w:p w14:paraId="40871223" w14:textId="0B0C73DE" w:rsidR="007A31EC" w:rsidRPr="0073468F" w:rsidRDefault="007A31EC" w:rsidP="0073468F">
            <w:pPr>
              <w:autoSpaceDE w:val="0"/>
              <w:autoSpaceDN w:val="0"/>
              <w:adjustRightInd w:val="0"/>
              <w:spacing w:before="0" w:after="80" w:line="240" w:lineRule="auto"/>
              <w:jc w:val="left"/>
              <w:rPr>
                <w:rFonts w:eastAsia="Arial"/>
              </w:rPr>
            </w:pPr>
            <w:r w:rsidRPr="0073468F">
              <w:rPr>
                <w:rFonts w:eastAsia="Arial"/>
              </w:rPr>
              <w:t xml:space="preserve">Błąd w wyniku przekazania w informacji o </w:t>
            </w:r>
            <w:r w:rsidR="006D6ACB">
              <w:rPr>
                <w:rFonts w:eastAsia="Arial"/>
              </w:rPr>
              <w:t>D</w:t>
            </w:r>
            <w:r w:rsidRPr="0073468F">
              <w:rPr>
                <w:rFonts w:eastAsia="Arial"/>
              </w:rPr>
              <w:t>okumencie sprzeciwu "data obowiązywania do" jest wcześniejsza od "daty obowiązywania od".</w:t>
            </w:r>
          </w:p>
          <w:p w14:paraId="18CF9765" w14:textId="77777777" w:rsidR="007A31EC" w:rsidRPr="00483EE2" w:rsidRDefault="007A31EC" w:rsidP="006E2AEE">
            <w:pPr>
              <w:pStyle w:val="tabelanormalny"/>
              <w:rPr>
                <w:rFonts w:eastAsia="Arial"/>
              </w:rPr>
            </w:pPr>
          </w:p>
        </w:tc>
      </w:tr>
      <w:tr w:rsidR="007A31EC" w14:paraId="6C798383" w14:textId="77777777" w:rsidTr="138DC375">
        <w:tc>
          <w:tcPr>
            <w:tcW w:w="5265" w:type="dxa"/>
            <w:tcBorders>
              <w:top w:val="single" w:sz="6" w:space="0" w:color="auto"/>
              <w:left w:val="single" w:sz="6" w:space="0" w:color="auto"/>
              <w:bottom w:val="single" w:sz="6" w:space="0" w:color="auto"/>
              <w:right w:val="single" w:sz="6" w:space="0" w:color="auto"/>
            </w:tcBorders>
          </w:tcPr>
          <w:p w14:paraId="7C8C2EDE"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28EEF382" w14:textId="77777777" w:rsidR="007A31EC" w:rsidRPr="0073468F" w:rsidRDefault="007A31EC" w:rsidP="0073468F">
            <w:pPr>
              <w:spacing w:after="80"/>
              <w:rPr>
                <w:rFonts w:eastAsia="Arial"/>
              </w:rPr>
            </w:pPr>
            <w:r w:rsidRPr="6CE49C9C">
              <w:rPr>
                <w:rFonts w:eastAsia="Arial"/>
              </w:rPr>
              <w:t>urn:csioz:p1:kod:minor:</w:t>
            </w:r>
            <w:r w:rsidRPr="0073468F">
              <w:rPr>
                <w:rFonts w:eastAsia="Arial"/>
              </w:rPr>
              <w:t xml:space="preserve"> NieprawidłowoWskazanaDataObowiazywaniaDo</w:t>
            </w:r>
          </w:p>
          <w:p w14:paraId="72009B9D" w14:textId="77777777" w:rsidR="007A31EC" w:rsidRPr="00483EE2" w:rsidRDefault="007A31E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1C5ECAA0" w14:textId="77777777" w:rsidR="007A31EC" w:rsidRPr="0073468F" w:rsidRDefault="007A31EC" w:rsidP="0073468F">
            <w:pPr>
              <w:autoSpaceDE w:val="0"/>
              <w:autoSpaceDN w:val="0"/>
              <w:adjustRightInd w:val="0"/>
              <w:spacing w:before="0" w:after="80" w:line="240" w:lineRule="auto"/>
              <w:jc w:val="left"/>
              <w:rPr>
                <w:rFonts w:eastAsia="Arial"/>
              </w:rPr>
            </w:pPr>
            <w:r w:rsidRPr="0073468F">
              <w:rPr>
                <w:rFonts w:eastAsia="Arial"/>
              </w:rPr>
              <w:t xml:space="preserve">Dokument może obowiązywać wyłącznie w danym roku szkolnym </w:t>
            </w:r>
          </w:p>
          <w:p w14:paraId="7B9027E0" w14:textId="77777777" w:rsidR="007A31EC" w:rsidRPr="00483EE2" w:rsidRDefault="007A31EC"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6456AEB7" w14:textId="7986D1AE" w:rsidR="007A31EC" w:rsidRPr="00483EE2" w:rsidRDefault="007A31EC" w:rsidP="006E2AEE">
            <w:pPr>
              <w:pStyle w:val="tabelanormalny"/>
              <w:rPr>
                <w:rFonts w:eastAsia="Arial"/>
              </w:rPr>
            </w:pPr>
            <w:r w:rsidRPr="0073468F">
              <w:rPr>
                <w:rFonts w:eastAsia="Arial"/>
              </w:rPr>
              <w:t xml:space="preserve">Błąd w wyniku przekazana w informacji o </w:t>
            </w:r>
            <w:r w:rsidR="006D6ACB">
              <w:rPr>
                <w:rFonts w:eastAsia="Arial"/>
              </w:rPr>
              <w:t>D</w:t>
            </w:r>
            <w:r w:rsidRPr="0073468F">
              <w:rPr>
                <w:rFonts w:eastAsia="Arial"/>
              </w:rPr>
              <w:t>okumencie sprzeciwu "daty obowiązywania do" zawierającej się poza wskazanym przedziałem dat</w:t>
            </w:r>
          </w:p>
        </w:tc>
      </w:tr>
      <w:tr w:rsidR="007A31EC" w14:paraId="7FCDFC57" w14:textId="77777777" w:rsidTr="138DC375">
        <w:tc>
          <w:tcPr>
            <w:tcW w:w="5265" w:type="dxa"/>
            <w:tcBorders>
              <w:top w:val="single" w:sz="6" w:space="0" w:color="auto"/>
              <w:left w:val="single" w:sz="6" w:space="0" w:color="auto"/>
              <w:bottom w:val="single" w:sz="6" w:space="0" w:color="auto"/>
              <w:right w:val="single" w:sz="6" w:space="0" w:color="auto"/>
            </w:tcBorders>
          </w:tcPr>
          <w:p w14:paraId="0CB71B0D"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679568E8" w14:textId="77777777" w:rsidR="007A31EC" w:rsidRPr="6CE49C9C" w:rsidRDefault="007A31EC" w:rsidP="006E2AEE">
            <w:pPr>
              <w:pStyle w:val="tabelanormalny"/>
              <w:rPr>
                <w:rFonts w:eastAsia="Arial"/>
              </w:rPr>
            </w:pPr>
            <w:r w:rsidRPr="6CE49C9C">
              <w:rPr>
                <w:rFonts w:eastAsia="Arial"/>
              </w:rPr>
              <w:t>urn:csioz:p1:kod:minor:</w:t>
            </w:r>
            <w:r w:rsidRPr="0073468F">
              <w:rPr>
                <w:rFonts w:eastAsia="Arial"/>
              </w:rPr>
              <w:t xml:space="preserve"> </w:t>
            </w:r>
            <w:r w:rsidRPr="00483EE2">
              <w:rPr>
                <w:rFonts w:eastAsia="Arial"/>
              </w:rPr>
              <w:t>NieprawidlowyRokSzkolny</w:t>
            </w:r>
          </w:p>
        </w:tc>
        <w:tc>
          <w:tcPr>
            <w:tcW w:w="1920" w:type="dxa"/>
            <w:tcBorders>
              <w:top w:val="single" w:sz="6" w:space="0" w:color="auto"/>
              <w:left w:val="single" w:sz="6" w:space="0" w:color="auto"/>
              <w:bottom w:val="single" w:sz="6" w:space="0" w:color="auto"/>
              <w:right w:val="single" w:sz="6" w:space="0" w:color="auto"/>
            </w:tcBorders>
          </w:tcPr>
          <w:p w14:paraId="69E68C68" w14:textId="77777777" w:rsidR="007A31EC" w:rsidRPr="6CE49C9C" w:rsidRDefault="007A31EC" w:rsidP="006E2AEE">
            <w:pPr>
              <w:pStyle w:val="tabelanormalny"/>
              <w:rPr>
                <w:rFonts w:eastAsia="Arial"/>
              </w:rPr>
            </w:pPr>
            <w:r w:rsidRPr="00483EE2">
              <w:rPr>
                <w:rFonts w:eastAsia="Arial"/>
              </w:rPr>
              <w:t xml:space="preserve">Przekazany w dokumencie rok szkolny nie </w:t>
            </w:r>
            <w:r w:rsidRPr="00483EE2">
              <w:rPr>
                <w:rFonts w:eastAsia="Arial"/>
              </w:rPr>
              <w:lastRenderedPageBreak/>
              <w:t>odpowiada podanym datom obowiązywania.</w:t>
            </w:r>
          </w:p>
        </w:tc>
        <w:tc>
          <w:tcPr>
            <w:tcW w:w="1845" w:type="dxa"/>
            <w:tcBorders>
              <w:top w:val="single" w:sz="6" w:space="0" w:color="auto"/>
              <w:left w:val="single" w:sz="6" w:space="0" w:color="auto"/>
              <w:bottom w:val="single" w:sz="6" w:space="0" w:color="auto"/>
              <w:right w:val="single" w:sz="6" w:space="0" w:color="auto"/>
            </w:tcBorders>
          </w:tcPr>
          <w:p w14:paraId="4CA562D9" w14:textId="77777777" w:rsidR="007A31EC" w:rsidRPr="6CE49C9C" w:rsidRDefault="007A31EC" w:rsidP="006E2AEE">
            <w:pPr>
              <w:pStyle w:val="tabelanormalny"/>
              <w:rPr>
                <w:rFonts w:eastAsia="Arial"/>
              </w:rPr>
            </w:pPr>
            <w:r w:rsidRPr="00483EE2">
              <w:rPr>
                <w:rFonts w:eastAsia="Arial"/>
              </w:rPr>
              <w:lastRenderedPageBreak/>
              <w:t>Błąd w wyniku wykrycia nieprawidłowośc</w:t>
            </w:r>
            <w:r w:rsidRPr="00483EE2">
              <w:rPr>
                <w:rFonts w:eastAsia="Arial"/>
              </w:rPr>
              <w:lastRenderedPageBreak/>
              <w:t>i przekazanego w komunikacie roku szkolnego</w:t>
            </w:r>
          </w:p>
        </w:tc>
      </w:tr>
      <w:tr w:rsidR="007A31EC" w14:paraId="050E1050" w14:textId="77777777" w:rsidTr="138DC375">
        <w:tc>
          <w:tcPr>
            <w:tcW w:w="5265" w:type="dxa"/>
            <w:tcBorders>
              <w:top w:val="single" w:sz="6" w:space="0" w:color="auto"/>
              <w:left w:val="single" w:sz="6" w:space="0" w:color="auto"/>
              <w:bottom w:val="single" w:sz="6" w:space="0" w:color="auto"/>
              <w:right w:val="single" w:sz="6" w:space="0" w:color="auto"/>
            </w:tcBorders>
          </w:tcPr>
          <w:p w14:paraId="1C5689D2"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3EF20CA3" w14:textId="77777777" w:rsidR="007A31EC" w:rsidRPr="0073468F" w:rsidRDefault="007A31EC" w:rsidP="0073468F">
            <w:pPr>
              <w:spacing w:after="80"/>
              <w:rPr>
                <w:rFonts w:eastAsia="Arial"/>
                <w:bCs/>
                <w:szCs w:val="20"/>
              </w:rPr>
            </w:pPr>
            <w:r w:rsidRPr="00483EE2">
              <w:rPr>
                <w:rFonts w:eastAsia="Arial"/>
                <w:bCs/>
                <w:szCs w:val="20"/>
              </w:rPr>
              <w:t>urn:csioz:p1:kod:minor:</w:t>
            </w:r>
            <w:r w:rsidRPr="0073468F">
              <w:rPr>
                <w:rFonts w:eastAsia="Arial"/>
                <w:bCs/>
                <w:szCs w:val="20"/>
              </w:rPr>
              <w:t xml:space="preserve"> InformacjaODokumencieZostalaJuzPrzekazana</w:t>
            </w:r>
          </w:p>
          <w:p w14:paraId="66DBB0C4" w14:textId="77777777" w:rsidR="007A31EC" w:rsidRPr="6CE49C9C" w:rsidRDefault="007A31E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15192A18" w14:textId="77777777" w:rsidR="007A31EC" w:rsidRPr="0073468F" w:rsidRDefault="007A31EC" w:rsidP="0073468F">
            <w:pPr>
              <w:autoSpaceDE w:val="0"/>
              <w:autoSpaceDN w:val="0"/>
              <w:adjustRightInd w:val="0"/>
              <w:spacing w:before="0" w:after="80" w:line="240" w:lineRule="auto"/>
              <w:jc w:val="left"/>
              <w:rPr>
                <w:rFonts w:eastAsia="Arial"/>
                <w:bCs/>
                <w:szCs w:val="20"/>
              </w:rPr>
            </w:pPr>
            <w:r w:rsidRPr="0073468F">
              <w:rPr>
                <w:rFonts w:eastAsia="Arial"/>
                <w:bCs/>
                <w:szCs w:val="20"/>
              </w:rPr>
              <w:t>Informacja o dokumencie sprzeciwu została już wcześniej przekazana</w:t>
            </w:r>
          </w:p>
          <w:p w14:paraId="01709ADD" w14:textId="77777777" w:rsidR="007A31EC" w:rsidRPr="6CE49C9C" w:rsidRDefault="007A31EC"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57F1AFFB" w14:textId="77777777" w:rsidR="007A31EC" w:rsidRPr="0073468F" w:rsidRDefault="007A31EC" w:rsidP="0073468F">
            <w:pPr>
              <w:autoSpaceDE w:val="0"/>
              <w:autoSpaceDN w:val="0"/>
              <w:adjustRightInd w:val="0"/>
              <w:spacing w:before="0" w:after="80" w:line="240" w:lineRule="auto"/>
              <w:jc w:val="left"/>
              <w:rPr>
                <w:rFonts w:eastAsia="Arial"/>
                <w:bCs/>
                <w:szCs w:val="20"/>
              </w:rPr>
            </w:pPr>
            <w:r w:rsidRPr="0073468F">
              <w:rPr>
                <w:rFonts w:eastAsia="Arial"/>
                <w:bCs/>
                <w:szCs w:val="20"/>
              </w:rPr>
              <w:t xml:space="preserve">Błąd w wyniku znalezienia informacji o dokumencie sprzeciwu w bazie MSZ. </w:t>
            </w:r>
          </w:p>
          <w:p w14:paraId="6DF903A7" w14:textId="77777777" w:rsidR="007A31EC" w:rsidRPr="6CE49C9C" w:rsidRDefault="007A31EC" w:rsidP="006E2AEE">
            <w:pPr>
              <w:pStyle w:val="tabelanormalny"/>
              <w:rPr>
                <w:rFonts w:eastAsia="Arial"/>
              </w:rPr>
            </w:pPr>
          </w:p>
        </w:tc>
      </w:tr>
    </w:tbl>
    <w:p w14:paraId="07947D3F" w14:textId="77777777" w:rsidR="007A31EC" w:rsidRDefault="007A31EC" w:rsidP="00FE63AC">
      <w:pPr>
        <w:pStyle w:val="Nagwek3"/>
        <w:rPr>
          <w:lang w:eastAsia="pl-PL"/>
        </w:rPr>
      </w:pPr>
      <w:bookmarkStart w:id="142" w:name="_Toc163038514"/>
      <w:r>
        <w:rPr>
          <w:lang w:eastAsia="pl-PL"/>
        </w:rPr>
        <w:t>Operacja wyszukajDokumentSprzeciwu</w:t>
      </w:r>
      <w:bookmarkEnd w:id="142"/>
    </w:p>
    <w:p w14:paraId="6695857E" w14:textId="77777777" w:rsidR="007A31EC" w:rsidRDefault="007A31EC" w:rsidP="007A31EC">
      <w:pPr>
        <w:rPr>
          <w:lang w:eastAsia="pl-PL"/>
        </w:rPr>
      </w:pPr>
      <w:r w:rsidRPr="00A76718">
        <w:rPr>
          <w:lang w:eastAsia="pl-PL"/>
        </w:rPr>
        <w:t>Operacja pozwala na wyszukanie w Systemie P1 dokumentów sprzeciwu zgodnie z podanymi kryteriami wyszukiwania.</w:t>
      </w:r>
    </w:p>
    <w:p w14:paraId="112F280A" w14:textId="77777777" w:rsidR="007A31EC" w:rsidRPr="0073468F" w:rsidRDefault="007A31EC" w:rsidP="007A31EC">
      <w:pPr>
        <w:spacing w:line="288" w:lineRule="auto"/>
        <w:rPr>
          <w:rFonts w:eastAsia="Arial"/>
        </w:rPr>
      </w:pPr>
      <w:r w:rsidRPr="563CBB95">
        <w:rPr>
          <w:rFonts w:eastAsia="Arial"/>
          <w:color w:val="000000" w:themeColor="text1"/>
        </w:rPr>
        <w:t xml:space="preserve">Usługodawca podaje kryteria wyszukania dokumentów oraz parametry sortowania </w:t>
      </w:r>
      <w:r>
        <w:br/>
      </w:r>
      <w:r w:rsidRPr="563CBB95">
        <w:rPr>
          <w:rFonts w:eastAsia="Arial"/>
          <w:color w:val="000000" w:themeColor="text1"/>
        </w:rPr>
        <w:t>i stronicowania wyników wyszukiwania.</w:t>
      </w:r>
    </w:p>
    <w:p w14:paraId="591FC55F" w14:textId="77777777" w:rsidR="007A31EC" w:rsidRDefault="007A31EC" w:rsidP="007A31EC">
      <w:pPr>
        <w:rPr>
          <w:lang w:eastAsia="pl-PL"/>
        </w:rPr>
      </w:pPr>
      <w:r>
        <w:rPr>
          <w:lang w:eastAsia="pl-PL"/>
        </w:rPr>
        <w:t xml:space="preserve">Usługodawca może zdefiniować jedno lub wiele kryteriów wyszukiwania jednocześnie. </w:t>
      </w:r>
    </w:p>
    <w:p w14:paraId="32E3C121" w14:textId="77777777" w:rsidR="007A31EC" w:rsidRDefault="007A31EC" w:rsidP="007A31EC">
      <w:pPr>
        <w:rPr>
          <w:lang w:eastAsia="pl-PL"/>
        </w:rPr>
      </w:pPr>
      <w:r>
        <w:rPr>
          <w:lang w:eastAsia="pl-PL"/>
        </w:rPr>
        <w:t>W wyniku wyszukania znajda się informacje o dokumentach spełniające jednocześnie wszystkie wyspecyfikowane kryteria.</w:t>
      </w:r>
    </w:p>
    <w:p w14:paraId="6674CCE1" w14:textId="77777777" w:rsidR="007A31EC" w:rsidRDefault="007A31EC" w:rsidP="007A31EC">
      <w:pPr>
        <w:spacing w:line="288" w:lineRule="auto"/>
        <w:rPr>
          <w:rFonts w:eastAsia="Arial"/>
          <w:szCs w:val="22"/>
        </w:rPr>
      </w:pPr>
      <w:r w:rsidRPr="6CE49C9C">
        <w:rPr>
          <w:rFonts w:eastAsia="Arial"/>
          <w:color w:val="000000" w:themeColor="text1"/>
          <w:szCs w:val="22"/>
        </w:rPr>
        <w:t>Dopuszczalne dla operacji kryteria to:</w:t>
      </w:r>
    </w:p>
    <w:p w14:paraId="29E4AEED" w14:textId="77777777" w:rsidR="007A31EC" w:rsidRDefault="007A31EC" w:rsidP="007A31EC">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dataWyst</w:t>
      </w:r>
      <w:r>
        <w:rPr>
          <w:rFonts w:ascii="Arial" w:eastAsia="Arial" w:hAnsi="Arial" w:cs="Arial"/>
          <w:color w:val="000000" w:themeColor="text1"/>
        </w:rPr>
        <w:t>a</w:t>
      </w:r>
      <w:r w:rsidRPr="563CBB95">
        <w:rPr>
          <w:rFonts w:ascii="Arial" w:eastAsia="Arial" w:hAnsi="Arial" w:cs="Arial"/>
          <w:color w:val="000000" w:themeColor="text1"/>
        </w:rPr>
        <w:t>wieniaOd dataWyst</w:t>
      </w:r>
      <w:r>
        <w:rPr>
          <w:rFonts w:ascii="Arial" w:eastAsia="Arial" w:hAnsi="Arial" w:cs="Arial"/>
          <w:color w:val="000000" w:themeColor="text1"/>
        </w:rPr>
        <w:t>a</w:t>
      </w:r>
      <w:r w:rsidRPr="563CBB95">
        <w:rPr>
          <w:rFonts w:ascii="Arial" w:eastAsia="Arial" w:hAnsi="Arial" w:cs="Arial"/>
          <w:color w:val="000000" w:themeColor="text1"/>
        </w:rPr>
        <w:t>wieniaDo - określają przedział dla wartości daty wystawienia dokumentu, w formacie RRRR-MM-DD HH:MM:SS. Przedział otwarty lewostronnie. Dopuszczalne jest zdefiniowanie tylko jednej granicy przedziału. Parametry niewymagane o typie</w:t>
      </w:r>
      <w:r w:rsidRPr="563CBB95">
        <w:rPr>
          <w:rFonts w:ascii="Arial" w:eastAsia="Arial" w:hAnsi="Arial" w:cs="Arial"/>
          <w:color w:val="FF0000"/>
        </w:rPr>
        <w:t xml:space="preserve"> </w:t>
      </w:r>
      <w:r w:rsidRPr="563CBB95">
        <w:rPr>
          <w:rFonts w:ascii="Arial" w:eastAsia="Arial" w:hAnsi="Arial" w:cs="Arial"/>
          <w:color w:val="000000" w:themeColor="text1"/>
        </w:rPr>
        <w:t>date;</w:t>
      </w:r>
    </w:p>
    <w:p w14:paraId="4517961C" w14:textId="77777777" w:rsidR="007A31EC" w:rsidRDefault="007A31EC" w:rsidP="007A31EC">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identyfikatorUcznia - identyfikator OID ucznia o formacie root i extension:</w:t>
      </w:r>
    </w:p>
    <w:p w14:paraId="34E68C1C" w14:textId="77777777" w:rsidR="007A31EC" w:rsidRDefault="007A31EC" w:rsidP="007A31EC">
      <w:pPr>
        <w:pStyle w:val="Akapitzlist"/>
        <w:numPr>
          <w:ilvl w:val="1"/>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IdUczniaOidRoot – parametr wymagany o typie string</w:t>
      </w:r>
    </w:p>
    <w:p w14:paraId="0B99E325" w14:textId="77777777" w:rsidR="007A31EC" w:rsidRDefault="007A31EC" w:rsidP="007A31EC">
      <w:pPr>
        <w:pStyle w:val="Akapitzlist"/>
        <w:numPr>
          <w:ilvl w:val="1"/>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IdUczniaOidExt – parametr wymagany o typie string</w:t>
      </w:r>
    </w:p>
    <w:p w14:paraId="29ABB52B" w14:textId="77777777" w:rsidR="007A31EC" w:rsidRDefault="007A31EC" w:rsidP="007A31EC">
      <w:pPr>
        <w:spacing w:line="288" w:lineRule="auto"/>
        <w:ind w:left="720"/>
        <w:rPr>
          <w:rFonts w:eastAsia="Arial"/>
          <w:color w:val="000000" w:themeColor="text1"/>
        </w:rPr>
      </w:pPr>
      <w:r w:rsidRPr="563CBB95">
        <w:rPr>
          <w:rFonts w:eastAsia="Arial"/>
          <w:color w:val="000000" w:themeColor="text1"/>
        </w:rPr>
        <w:t>gdzie:</w:t>
      </w:r>
    </w:p>
    <w:p w14:paraId="3B520B56" w14:textId="77777777" w:rsidR="007A31EC" w:rsidRDefault="007A31EC" w:rsidP="007A31EC">
      <w:pPr>
        <w:pStyle w:val="Akapitzlist"/>
        <w:numPr>
          <w:ilvl w:val="0"/>
          <w:numId w:val="14"/>
        </w:numPr>
        <w:spacing w:line="288" w:lineRule="auto"/>
        <w:ind w:left="1080" w:hanging="450"/>
        <w:rPr>
          <w:rFonts w:ascii="Arial" w:eastAsia="Arial" w:hAnsi="Arial" w:cs="Arial"/>
          <w:color w:val="000000" w:themeColor="text1"/>
        </w:rPr>
      </w:pPr>
      <w:r w:rsidRPr="563CBB95">
        <w:rPr>
          <w:rFonts w:ascii="Arial" w:eastAsia="Arial" w:hAnsi="Arial" w:cs="Arial"/>
          <w:color w:val="000000" w:themeColor="text1"/>
        </w:rPr>
        <w:t>w przypadku PESEL root = 2.16.840.1.113883.3.4424.1.1.616 ext = PESEL pacjenta</w:t>
      </w:r>
    </w:p>
    <w:p w14:paraId="5589BE7A" w14:textId="77777777" w:rsidR="007A31EC" w:rsidRDefault="007A31EC" w:rsidP="007A31EC">
      <w:pPr>
        <w:pStyle w:val="Akapitzlist"/>
        <w:numPr>
          <w:ilvl w:val="0"/>
          <w:numId w:val="14"/>
        </w:numPr>
        <w:ind w:left="1080" w:hanging="450"/>
        <w:rPr>
          <w:rFonts w:ascii="Arial" w:eastAsia="Arial" w:hAnsi="Arial" w:cs="Arial"/>
          <w:color w:val="000000" w:themeColor="text1"/>
        </w:rPr>
      </w:pPr>
      <w:r w:rsidRPr="563CBB95">
        <w:rPr>
          <w:rFonts w:ascii="Arial" w:eastAsia="Arial" w:hAnsi="Arial" w:cs="Arial"/>
          <w:color w:val="000000" w:themeColor="text1"/>
        </w:rPr>
        <w:t>w przypadku paszportu root = 2.16.840.1.113883.4.330.(kod kraju) ext = seria i numer paszportu</w:t>
      </w:r>
    </w:p>
    <w:p w14:paraId="205D3F2A" w14:textId="77777777" w:rsidR="007A31EC" w:rsidRDefault="007A31EC" w:rsidP="007A31EC">
      <w:pPr>
        <w:pStyle w:val="Akapitzlist"/>
        <w:numPr>
          <w:ilvl w:val="0"/>
          <w:numId w:val="14"/>
        </w:numPr>
        <w:ind w:left="1080" w:hanging="450"/>
        <w:rPr>
          <w:rFonts w:ascii="Arial" w:eastAsia="Arial" w:hAnsi="Arial" w:cs="Arial"/>
          <w:color w:val="000000" w:themeColor="text1"/>
        </w:rPr>
      </w:pPr>
      <w:r w:rsidRPr="563CBB95">
        <w:rPr>
          <w:rFonts w:ascii="Arial" w:eastAsia="Arial" w:hAnsi="Arial" w:cs="Arial"/>
          <w:color w:val="000000" w:themeColor="text1"/>
        </w:rPr>
        <w:lastRenderedPageBreak/>
        <w:t>w przypadku innego dokumentu stwierdzającego tożsamość pacjenta root = OID rodzaju dokumentu tożsamości ext = seria i numer innego dokumentu stwierdzającego tożsamość</w:t>
      </w:r>
    </w:p>
    <w:p w14:paraId="344CF6DD" w14:textId="4E9744BA" w:rsidR="007A31EC" w:rsidRDefault="007A31EC" w:rsidP="007A31EC">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statusDokumentu - status dokumentu przedstawiający status </w:t>
      </w:r>
      <w:r w:rsidR="00C6552A">
        <w:rPr>
          <w:rFonts w:ascii="Arial" w:eastAsia="Arial" w:hAnsi="Arial" w:cs="Arial"/>
          <w:color w:val="000000" w:themeColor="text1"/>
        </w:rPr>
        <w:t>D</w:t>
      </w:r>
      <w:r w:rsidRPr="563CBB95">
        <w:rPr>
          <w:rFonts w:ascii="Arial" w:eastAsia="Arial" w:hAnsi="Arial" w:cs="Arial"/>
          <w:color w:val="000000" w:themeColor="text1"/>
        </w:rPr>
        <w:t>okumentu</w:t>
      </w:r>
      <w:r w:rsidR="00C6552A">
        <w:rPr>
          <w:rFonts w:ascii="Arial" w:eastAsia="Arial" w:hAnsi="Arial" w:cs="Arial"/>
          <w:color w:val="000000" w:themeColor="text1"/>
        </w:rPr>
        <w:t xml:space="preserve"> sprzeciwu</w:t>
      </w:r>
      <w:r w:rsidRPr="563CBB95">
        <w:rPr>
          <w:rFonts w:ascii="Arial" w:eastAsia="Arial" w:hAnsi="Arial" w:cs="Arial"/>
          <w:color w:val="000000" w:themeColor="text1"/>
        </w:rPr>
        <w:t xml:space="preserve"> w systemie P1. Dopuszczalne wartości: </w:t>
      </w:r>
      <w:r>
        <w:rPr>
          <w:rFonts w:ascii="Arial" w:eastAsia="Arial" w:hAnsi="Arial" w:cs="Arial"/>
          <w:color w:val="000000" w:themeColor="text1"/>
        </w:rPr>
        <w:t>ZLOZONY, WYCOFANY</w:t>
      </w:r>
      <w:r w:rsidRPr="563CBB95">
        <w:rPr>
          <w:rFonts w:ascii="Arial" w:eastAsia="Arial" w:hAnsi="Arial" w:cs="Arial"/>
          <w:color w:val="000000" w:themeColor="text1"/>
        </w:rPr>
        <w:t>. Parametr niewymagany o typie string.</w:t>
      </w:r>
    </w:p>
    <w:p w14:paraId="07A75681" w14:textId="77777777" w:rsidR="007A31EC" w:rsidRDefault="007A31EC" w:rsidP="007A31EC">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parametryStronicowania - przyjmuje typ klasy ParametryStronicowaniaMT. Parametr niewymagany.</w:t>
      </w:r>
    </w:p>
    <w:p w14:paraId="39AE3AA7" w14:textId="77777777" w:rsidR="007A31EC" w:rsidRPr="0073468F" w:rsidRDefault="007A31EC" w:rsidP="007A31EC">
      <w:pPr>
        <w:spacing w:line="288" w:lineRule="auto"/>
        <w:rPr>
          <w:rFonts w:eastAsia="Arial"/>
          <w:color w:val="000000" w:themeColor="text1"/>
        </w:rPr>
      </w:pPr>
      <w:r w:rsidRPr="0073468F">
        <w:rPr>
          <w:rFonts w:eastAsia="Arial"/>
          <w:color w:val="000000" w:themeColor="text1"/>
        </w:rPr>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14:paraId="6C0CDD73" w14:textId="77777777" w:rsidR="007A31EC" w:rsidRPr="0073468F" w:rsidRDefault="007A31EC" w:rsidP="007A31EC">
      <w:pPr>
        <w:spacing w:line="288" w:lineRule="auto"/>
        <w:rPr>
          <w:rFonts w:eastAsia="Arial"/>
          <w:color w:val="000000" w:themeColor="text1"/>
        </w:rPr>
      </w:pPr>
      <w:r w:rsidRPr="0073468F">
        <w:rPr>
          <w:rFonts w:eastAsia="Arial"/>
          <w:color w:val="000000" w:themeColor="text1"/>
        </w:rPr>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44987B3D" w14:textId="1C347B59" w:rsidR="007A31EC" w:rsidRPr="0073468F" w:rsidRDefault="007A31EC" w:rsidP="007A31EC">
      <w:pPr>
        <w:spacing w:line="288" w:lineRule="auto"/>
        <w:rPr>
          <w:rFonts w:eastAsia="Arial"/>
          <w:color w:val="000000" w:themeColor="text1"/>
        </w:rPr>
      </w:pPr>
      <w:r w:rsidRPr="0073468F">
        <w:rPr>
          <w:rFonts w:eastAsia="Arial"/>
          <w:color w:val="000000" w:themeColor="text1"/>
        </w:rPr>
        <w:t xml:space="preserve">W odpowiedzi system zwróci zestaw informacji o odnalezionych </w:t>
      </w:r>
      <w:r w:rsidR="00C6552A">
        <w:rPr>
          <w:rFonts w:eastAsia="Arial"/>
          <w:color w:val="000000" w:themeColor="text1"/>
        </w:rPr>
        <w:t>Dokumentów sprzeciwu</w:t>
      </w:r>
      <w:r w:rsidRPr="0073468F">
        <w:rPr>
          <w:rFonts w:eastAsia="Arial"/>
          <w:color w:val="000000" w:themeColor="text1"/>
        </w:rPr>
        <w:t>zgodnie z parametrami wyszukania i parametrami stronicowania podanymi przez usługodawcę. Dla każdego dokumentu zwracane są wartości wszystkich atrybutów, których wartości mogą być podane w kryteriach wyszukiwania dla operacji.</w:t>
      </w:r>
      <w:r w:rsidRPr="000C4A71">
        <w:rPr>
          <w:rFonts w:eastAsia="Arial"/>
        </w:rPr>
        <w:t xml:space="preserve"> </w:t>
      </w:r>
    </w:p>
    <w:p w14:paraId="28BCB3BF" w14:textId="77777777" w:rsidR="007A31EC" w:rsidRDefault="007A31EC" w:rsidP="007A31EC">
      <w:pPr>
        <w:spacing w:line="288" w:lineRule="auto"/>
        <w:rPr>
          <w:rFonts w:eastAsia="Arial"/>
          <w:color w:val="000000" w:themeColor="text1"/>
        </w:rPr>
      </w:pPr>
      <w:r w:rsidRPr="0073468F">
        <w:rPr>
          <w:rFonts w:eastAsia="Arial"/>
          <w:color w:val="000000" w:themeColor="text1"/>
        </w:rPr>
        <w:t>Usługa zwraca parametry:</w:t>
      </w:r>
    </w:p>
    <w:p w14:paraId="6A485F08" w14:textId="77777777" w:rsidR="007A31EC" w:rsidRDefault="007A31EC" w:rsidP="007A31EC">
      <w:pPr>
        <w:pStyle w:val="Akapitzlist"/>
        <w:numPr>
          <w:ilvl w:val="0"/>
          <w:numId w:val="13"/>
        </w:numPr>
        <w:spacing w:line="288" w:lineRule="auto"/>
        <w:rPr>
          <w:rFonts w:ascii="Arial" w:eastAsia="Arial" w:hAnsi="Arial" w:cs="Arial"/>
          <w:color w:val="000000" w:themeColor="text1"/>
        </w:rPr>
      </w:pPr>
      <w:r>
        <w:rPr>
          <w:rFonts w:ascii="Arial" w:eastAsia="Arial" w:hAnsi="Arial" w:cs="Arial"/>
          <w:color w:val="000000" w:themeColor="text1"/>
        </w:rPr>
        <w:t xml:space="preserve">daneSprzeciwu – string </w:t>
      </w:r>
    </w:p>
    <w:p w14:paraId="75729C08" w14:textId="246CCEC4" w:rsidR="007A31EC" w:rsidRDefault="007A31EC" w:rsidP="007A31EC">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dokumenty</w:t>
      </w:r>
      <w:r>
        <w:rPr>
          <w:rFonts w:ascii="Arial" w:eastAsia="Arial" w:hAnsi="Arial" w:cs="Arial"/>
          <w:color w:val="000000" w:themeColor="text1"/>
        </w:rPr>
        <w:t>Sprzeciwu</w:t>
      </w:r>
      <w:r w:rsidRPr="563CBB95">
        <w:rPr>
          <w:rFonts w:ascii="Arial" w:eastAsia="Arial" w:hAnsi="Arial" w:cs="Arial"/>
          <w:color w:val="000000" w:themeColor="text1"/>
        </w:rPr>
        <w:t xml:space="preserve"> – referuje do klasy</w:t>
      </w:r>
      <w:r>
        <w:rPr>
          <w:rFonts w:ascii="Arial" w:eastAsia="Arial" w:hAnsi="Arial" w:cs="Arial"/>
          <w:color w:val="000000" w:themeColor="text1"/>
        </w:rPr>
        <w:t xml:space="preserve"> </w:t>
      </w:r>
      <w:r w:rsidR="00B91EA7">
        <w:rPr>
          <w:rFonts w:ascii="Arial" w:eastAsia="Arial" w:hAnsi="Arial" w:cs="Arial"/>
          <w:color w:val="000000" w:themeColor="text1"/>
        </w:rPr>
        <w:t>DokumentySprzeciwu</w:t>
      </w:r>
      <w:r>
        <w:rPr>
          <w:rFonts w:ascii="Arial" w:eastAsia="Arial" w:hAnsi="Arial" w:cs="Arial"/>
          <w:color w:val="000000" w:themeColor="text1"/>
        </w:rPr>
        <w:t xml:space="preserve"> </w:t>
      </w:r>
      <w:r w:rsidRPr="563CBB95">
        <w:rPr>
          <w:rFonts w:ascii="Arial" w:eastAsia="Arial" w:hAnsi="Arial" w:cs="Arial"/>
          <w:color w:val="000000" w:themeColor="text1"/>
        </w:rPr>
        <w:t>, która przechowuje atrybuty:</w:t>
      </w:r>
    </w:p>
    <w:p w14:paraId="48D8CED9" w14:textId="7D44E8FA" w:rsidR="007A31EC" w:rsidRPr="0094351A" w:rsidRDefault="007A31EC" w:rsidP="007A31EC">
      <w:pPr>
        <w:pStyle w:val="Akapitzlist"/>
        <w:numPr>
          <w:ilvl w:val="1"/>
          <w:numId w:val="13"/>
        </w:numPr>
        <w:spacing w:line="288" w:lineRule="auto"/>
        <w:rPr>
          <w:rFonts w:eastAsia="Arial"/>
          <w:color w:val="000000" w:themeColor="text1"/>
        </w:rPr>
      </w:pPr>
      <w:r w:rsidRPr="0094351A">
        <w:rPr>
          <w:rFonts w:ascii="Arial" w:eastAsia="Arial" w:hAnsi="Arial" w:cs="Arial"/>
          <w:color w:val="000000" w:themeColor="text1"/>
        </w:rPr>
        <w:t xml:space="preserve">identyfikatorSprzeciwu – identyfikator </w:t>
      </w:r>
      <w:r w:rsidR="00DA011F">
        <w:rPr>
          <w:rFonts w:ascii="Arial" w:eastAsia="Arial" w:hAnsi="Arial" w:cs="Arial"/>
          <w:color w:val="000000" w:themeColor="text1"/>
        </w:rPr>
        <w:t>D</w:t>
      </w:r>
      <w:r w:rsidRPr="0094351A">
        <w:rPr>
          <w:rFonts w:ascii="Arial" w:eastAsia="Arial" w:hAnsi="Arial" w:cs="Arial"/>
          <w:color w:val="000000" w:themeColor="text1"/>
        </w:rPr>
        <w:t xml:space="preserve">okumentu sprzeciwu. </w:t>
      </w:r>
      <w:r w:rsidRPr="563CBB95">
        <w:rPr>
          <w:rFonts w:ascii="Arial" w:eastAsia="Arial" w:hAnsi="Arial" w:cs="Arial"/>
          <w:color w:val="000000" w:themeColor="text1"/>
        </w:rPr>
        <w:t>Parametr niewymagany o typie long;</w:t>
      </w:r>
    </w:p>
    <w:p w14:paraId="4084430F" w14:textId="49A35B34" w:rsidR="007A31EC" w:rsidRPr="0094351A" w:rsidRDefault="007A31EC" w:rsidP="007A31EC">
      <w:pPr>
        <w:pStyle w:val="Akapitzlist"/>
        <w:numPr>
          <w:ilvl w:val="1"/>
          <w:numId w:val="13"/>
        </w:numPr>
        <w:spacing w:line="288" w:lineRule="auto"/>
        <w:rPr>
          <w:rFonts w:eastAsia="Arial"/>
          <w:color w:val="000000" w:themeColor="text1"/>
        </w:rPr>
      </w:pPr>
      <w:r w:rsidRPr="0094351A">
        <w:rPr>
          <w:rFonts w:ascii="Arial" w:eastAsia="Arial" w:hAnsi="Arial" w:cs="Arial"/>
          <w:color w:val="000000" w:themeColor="text1"/>
        </w:rPr>
        <w:t xml:space="preserve">typDokumentu - </w:t>
      </w:r>
      <w:r w:rsidRPr="563CBB95">
        <w:rPr>
          <w:rFonts w:ascii="Arial" w:eastAsia="Arial" w:hAnsi="Arial" w:cs="Arial"/>
          <w:color w:val="000000" w:themeColor="text1"/>
        </w:rPr>
        <w:t xml:space="preserve">parametr określa typ </w:t>
      </w:r>
      <w:r w:rsidR="00DA011F">
        <w:rPr>
          <w:rFonts w:ascii="Arial" w:eastAsia="Arial" w:hAnsi="Arial" w:cs="Arial"/>
          <w:color w:val="000000" w:themeColor="text1"/>
        </w:rPr>
        <w:t>D</w:t>
      </w:r>
      <w:r w:rsidRPr="0094351A">
        <w:rPr>
          <w:rFonts w:ascii="Arial" w:eastAsia="Arial" w:hAnsi="Arial" w:cs="Arial"/>
          <w:color w:val="000000" w:themeColor="text1"/>
        </w:rPr>
        <w:t>okumentu sprzeciwu</w:t>
      </w:r>
      <w:r w:rsidRPr="563CBB95">
        <w:rPr>
          <w:rFonts w:ascii="Arial" w:eastAsia="Arial" w:hAnsi="Arial" w:cs="Arial"/>
          <w:color w:val="000000" w:themeColor="text1"/>
        </w:rPr>
        <w:t xml:space="preserve"> referując do klasy</w:t>
      </w:r>
      <w:r w:rsidRPr="0094351A">
        <w:rPr>
          <w:rFonts w:ascii="Arial" w:eastAsia="Arial" w:hAnsi="Arial" w:cs="Arial"/>
          <w:color w:val="000000" w:themeColor="text1"/>
        </w:rPr>
        <w:t xml:space="preserve"> DokumentSprzeciwu</w:t>
      </w:r>
      <w:r>
        <w:rPr>
          <w:rFonts w:ascii="Arial" w:eastAsia="Arial" w:hAnsi="Arial" w:cs="Arial"/>
          <w:color w:val="000000" w:themeColor="text1"/>
        </w:rPr>
        <w:t xml:space="preserve"> -d</w:t>
      </w:r>
      <w:r w:rsidRPr="0094351A">
        <w:rPr>
          <w:rFonts w:ascii="Arial" w:eastAsia="Arial" w:hAnsi="Arial" w:cs="Arial"/>
          <w:color w:val="000000" w:themeColor="text1"/>
        </w:rPr>
        <w:t xml:space="preserve">opuszczalne wartości: </w:t>
      </w:r>
      <w:r w:rsidRPr="0073468F">
        <w:rPr>
          <w:rFonts w:ascii="Arial" w:eastAsia="Arial" w:hAnsi="Arial" w:cs="Arial"/>
          <w:color w:val="000000" w:themeColor="text1"/>
        </w:rPr>
        <w:t xml:space="preserve">DOKUMENT_ELEKTRONICZNY - dla dokumentu sprzeciwu, INFORMACJA_O_ZLOZONYM_DOKUMENCIE - dla informacji o </w:t>
      </w:r>
      <w:r w:rsidR="00DA011F">
        <w:rPr>
          <w:rFonts w:ascii="Arial" w:eastAsia="Arial" w:hAnsi="Arial" w:cs="Arial"/>
          <w:color w:val="000000" w:themeColor="text1"/>
        </w:rPr>
        <w:t>D</w:t>
      </w:r>
      <w:r w:rsidRPr="0073468F">
        <w:rPr>
          <w:rFonts w:ascii="Arial" w:eastAsia="Arial" w:hAnsi="Arial" w:cs="Arial"/>
          <w:color w:val="000000" w:themeColor="text1"/>
        </w:rPr>
        <w:t>okumencie sprzeciwu</w:t>
      </w:r>
      <w:r w:rsidRPr="0094351A">
        <w:rPr>
          <w:rFonts w:ascii="Arial" w:eastAsia="Arial" w:hAnsi="Arial" w:cs="Arial"/>
          <w:color w:val="000000" w:themeColor="text1"/>
        </w:rPr>
        <w:t>. Parametr o typie text;</w:t>
      </w:r>
    </w:p>
    <w:p w14:paraId="2D0D6354" w14:textId="77777777" w:rsidR="007A31EC" w:rsidRPr="0094351A" w:rsidRDefault="007A31EC" w:rsidP="007A31EC">
      <w:pPr>
        <w:pStyle w:val="Akapitzlist"/>
        <w:numPr>
          <w:ilvl w:val="1"/>
          <w:numId w:val="13"/>
        </w:numPr>
        <w:spacing w:line="288" w:lineRule="auto"/>
        <w:rPr>
          <w:rFonts w:eastAsia="Arial"/>
          <w:color w:val="000000" w:themeColor="text1"/>
        </w:rPr>
      </w:pPr>
      <w:r w:rsidRPr="0094351A">
        <w:rPr>
          <w:rFonts w:ascii="Arial" w:eastAsia="Arial" w:hAnsi="Arial" w:cs="Arial"/>
          <w:color w:val="000000" w:themeColor="text1"/>
        </w:rPr>
        <w:t xml:space="preserve">statusDokumentu  - status dokumentu. </w:t>
      </w:r>
      <w:r w:rsidRPr="0073468F">
        <w:rPr>
          <w:rFonts w:ascii="Arial" w:eastAsia="Arial" w:hAnsi="Arial" w:cs="Arial"/>
          <w:color w:val="000000" w:themeColor="text1"/>
        </w:rPr>
        <w:t xml:space="preserve">Dopuszczalne wartości: ZLOZONY, WTCOFANY. </w:t>
      </w:r>
      <w:r w:rsidRPr="0094351A">
        <w:rPr>
          <w:rFonts w:ascii="Arial" w:eastAsia="Arial" w:hAnsi="Arial" w:cs="Arial"/>
          <w:color w:val="000000" w:themeColor="text1"/>
        </w:rPr>
        <w:t>Parametr o typie string;</w:t>
      </w:r>
    </w:p>
    <w:p w14:paraId="75A84EED" w14:textId="77777777" w:rsidR="007A31EC" w:rsidRPr="0094351A" w:rsidRDefault="007A31EC" w:rsidP="007A31EC">
      <w:pPr>
        <w:pStyle w:val="Akapitzlist"/>
        <w:numPr>
          <w:ilvl w:val="1"/>
          <w:numId w:val="13"/>
        </w:numPr>
        <w:spacing w:line="288" w:lineRule="auto"/>
        <w:rPr>
          <w:rFonts w:eastAsia="Arial"/>
          <w:color w:val="000000" w:themeColor="text1"/>
        </w:rPr>
      </w:pPr>
      <w:r w:rsidRPr="0094351A">
        <w:rPr>
          <w:rFonts w:ascii="Arial" w:eastAsia="Arial" w:hAnsi="Arial" w:cs="Arial"/>
          <w:color w:val="000000" w:themeColor="text1"/>
        </w:rPr>
        <w:t>dataWystawienia – data wystawienia dokumentu. Parametr o typie date;</w:t>
      </w:r>
    </w:p>
    <w:p w14:paraId="54E8C9E4" w14:textId="77777777" w:rsidR="007A31EC" w:rsidRPr="0094351A" w:rsidRDefault="007A31EC" w:rsidP="007A31EC">
      <w:pPr>
        <w:pStyle w:val="Akapitzlist"/>
        <w:numPr>
          <w:ilvl w:val="1"/>
          <w:numId w:val="13"/>
        </w:numPr>
        <w:spacing w:line="288" w:lineRule="auto"/>
        <w:rPr>
          <w:rFonts w:eastAsia="Arial"/>
          <w:color w:val="000000" w:themeColor="text1"/>
        </w:rPr>
      </w:pPr>
      <w:r w:rsidRPr="0094351A">
        <w:rPr>
          <w:rFonts w:ascii="Arial" w:eastAsia="Arial" w:hAnsi="Arial" w:cs="Arial"/>
          <w:color w:val="000000" w:themeColor="text1"/>
        </w:rPr>
        <w:t xml:space="preserve">dataObowiazywaniaOd dataObowiazywaniaDo - </w:t>
      </w:r>
      <w:r w:rsidRPr="0073468F">
        <w:rPr>
          <w:rFonts w:ascii="Arial" w:eastAsia="Arial" w:hAnsi="Arial" w:cs="Arial"/>
          <w:color w:val="000000" w:themeColor="text1"/>
        </w:rPr>
        <w:t xml:space="preserve">określają przedział dla wartości daty wystawienia dokumentu, w formacie RRRR-MM-DD HH:MM:SS. </w:t>
      </w:r>
      <w:r w:rsidRPr="0073468F">
        <w:rPr>
          <w:rFonts w:ascii="Arial" w:eastAsia="Arial" w:hAnsi="Arial" w:cs="Arial"/>
          <w:color w:val="000000" w:themeColor="text1"/>
        </w:rPr>
        <w:lastRenderedPageBreak/>
        <w:t>Przedział otwarty lewostronnie. Dopuszczalne jest zdefiniowanie tylko jednej granicy przedziału. Parametry niewymagane o typie date</w:t>
      </w:r>
      <w:r w:rsidRPr="0094351A">
        <w:rPr>
          <w:rFonts w:ascii="Arial" w:eastAsia="Arial" w:hAnsi="Arial" w:cs="Arial"/>
          <w:color w:val="000000" w:themeColor="text1"/>
        </w:rPr>
        <w:t xml:space="preserve"> </w:t>
      </w:r>
    </w:p>
    <w:p w14:paraId="019609F9" w14:textId="77777777" w:rsidR="007A31EC" w:rsidRDefault="007A31EC" w:rsidP="007A31EC">
      <w:pPr>
        <w:pStyle w:val="Akapitzlist"/>
        <w:numPr>
          <w:ilvl w:val="0"/>
          <w:numId w:val="13"/>
        </w:numPr>
        <w:spacing w:line="288" w:lineRule="auto"/>
        <w:rPr>
          <w:rFonts w:ascii="Arial" w:eastAsia="Arial" w:hAnsi="Arial" w:cs="Arial"/>
          <w:color w:val="000000" w:themeColor="text1"/>
        </w:rPr>
      </w:pPr>
      <w:r>
        <w:rPr>
          <w:rFonts w:ascii="Arial" w:eastAsia="Arial" w:hAnsi="Arial" w:cs="Arial"/>
          <w:color w:val="000000" w:themeColor="text1"/>
        </w:rPr>
        <w:t xml:space="preserve">informacjaODokumencieSprzeciwu – </w:t>
      </w:r>
    </w:p>
    <w:p w14:paraId="74093646" w14:textId="53047802" w:rsidR="007A31EC" w:rsidRPr="0073468F" w:rsidRDefault="007A31EC" w:rsidP="007A31EC">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 xml:space="preserve">identyfikator - </w:t>
      </w:r>
      <w:r w:rsidRPr="0094351A">
        <w:rPr>
          <w:rFonts w:ascii="Arial" w:eastAsia="Arial" w:hAnsi="Arial" w:cs="Arial"/>
          <w:color w:val="000000" w:themeColor="text1"/>
        </w:rPr>
        <w:t xml:space="preserve">Identyfikator sprzeciwu w tabeli przechowywującej wszystkie </w:t>
      </w:r>
      <w:r w:rsidR="00137D03">
        <w:rPr>
          <w:rFonts w:ascii="Arial" w:eastAsia="Arial" w:hAnsi="Arial" w:cs="Arial"/>
          <w:color w:val="000000" w:themeColor="text1"/>
        </w:rPr>
        <w:t>D</w:t>
      </w:r>
      <w:r w:rsidRPr="0094351A">
        <w:rPr>
          <w:rFonts w:ascii="Arial" w:eastAsia="Arial" w:hAnsi="Arial" w:cs="Arial"/>
          <w:color w:val="000000" w:themeColor="text1"/>
        </w:rPr>
        <w:t xml:space="preserve">okumenty sprzeciwu i informacje o </w:t>
      </w:r>
      <w:r w:rsidR="00137D03">
        <w:rPr>
          <w:rFonts w:ascii="Arial" w:eastAsia="Arial" w:hAnsi="Arial" w:cs="Arial"/>
          <w:color w:val="000000" w:themeColor="text1"/>
        </w:rPr>
        <w:t>D</w:t>
      </w:r>
      <w:r w:rsidRPr="0094351A">
        <w:rPr>
          <w:rFonts w:ascii="Arial" w:eastAsia="Arial" w:hAnsi="Arial" w:cs="Arial"/>
          <w:color w:val="000000" w:themeColor="text1"/>
        </w:rPr>
        <w:t>okumencie sprzeciwu</w:t>
      </w:r>
      <w:r>
        <w:rPr>
          <w:rFonts w:ascii="Arial" w:eastAsia="Arial" w:hAnsi="Arial" w:cs="Arial"/>
          <w:color w:val="000000" w:themeColor="text1"/>
        </w:rPr>
        <w:t xml:space="preserve">. </w:t>
      </w:r>
      <w:r w:rsidRPr="563CBB95">
        <w:rPr>
          <w:rFonts w:ascii="Arial" w:eastAsia="Arial" w:hAnsi="Arial" w:cs="Arial"/>
          <w:color w:val="000000" w:themeColor="text1"/>
        </w:rPr>
        <w:t>Parametr niewymagany o typie long;</w:t>
      </w:r>
      <w:r w:rsidRPr="0073468F">
        <w:rPr>
          <w:rFonts w:ascii="Arial" w:eastAsia="Arial" w:hAnsi="Arial" w:cs="Arial"/>
          <w:color w:val="000000" w:themeColor="text1"/>
        </w:rPr>
        <w:t xml:space="preserve">dataObowiazywaniaOd dataObowiazywaniaDo - określają przedział dla wartości daty wystawienia dokumentu, w formacie RRRR-MM-DD HH:MM:SS. Przedział otwarty lewostronnie. Dopuszczalne jest zdefiniowanie tylko jednej granicy przedziału. Parametry niewymagane o typie date </w:t>
      </w:r>
    </w:p>
    <w:p w14:paraId="20740AB4" w14:textId="77777777" w:rsidR="007A31EC" w:rsidRDefault="007A31EC" w:rsidP="007A31EC">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dataWystawienia</w:t>
      </w:r>
      <w:r w:rsidRPr="0006499C">
        <w:rPr>
          <w:rFonts w:ascii="Arial" w:eastAsia="Arial" w:hAnsi="Arial" w:cs="Arial"/>
          <w:color w:val="000000" w:themeColor="text1"/>
        </w:rPr>
        <w:t>– data wystawienia dokumentu. Parametr o typie date;</w:t>
      </w:r>
      <w:r>
        <w:rPr>
          <w:rFonts w:ascii="Arial" w:eastAsia="Arial" w:hAnsi="Arial" w:cs="Arial"/>
          <w:color w:val="000000" w:themeColor="text1"/>
        </w:rPr>
        <w:t xml:space="preserve">idPersoneluMedycznegoExt </w:t>
      </w:r>
      <w:r w:rsidRPr="009E42BC">
        <w:rPr>
          <w:rFonts w:ascii="Arial" w:eastAsia="Arial" w:hAnsi="Arial" w:cs="Arial"/>
          <w:color w:val="000000" w:themeColor="text1"/>
        </w:rPr>
        <w:t>- typ identyfikatora personelu medycznego extension. Parametr wymagalny o typie string;</w:t>
      </w:r>
    </w:p>
    <w:p w14:paraId="1ECB505E" w14:textId="77777777" w:rsidR="007A31EC" w:rsidRDefault="007A31EC" w:rsidP="007A31EC">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 xml:space="preserve">idPersoneluMedycznegoRoot - </w:t>
      </w:r>
      <w:r w:rsidRPr="009E42BC">
        <w:rPr>
          <w:rFonts w:ascii="Arial" w:eastAsia="Arial" w:hAnsi="Arial" w:cs="Arial"/>
          <w:color w:val="000000" w:themeColor="text1"/>
        </w:rPr>
        <w:t>typ identyfikatora personelu medycznego root. Parametr wymagalny o typie string;</w:t>
      </w:r>
    </w:p>
    <w:p w14:paraId="78D6E9BB" w14:textId="77777777" w:rsidR="007A31EC" w:rsidRPr="0073468F" w:rsidRDefault="007A31EC" w:rsidP="007A31EC">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imiePersoneluMedycznego – imię Personelu medycznego. Parametr o typie text;</w:t>
      </w:r>
    </w:p>
    <w:p w14:paraId="67D1A4FD" w14:textId="77777777" w:rsidR="007A31EC" w:rsidRPr="0073468F" w:rsidRDefault="007A31EC" w:rsidP="007A31EC">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nazwiskoPersoneluMedycznego – nazwisko Personelu medycznego. Parametr o typie text;</w:t>
      </w:r>
    </w:p>
    <w:p w14:paraId="70B37A10" w14:textId="77777777" w:rsidR="007A31EC" w:rsidRPr="0073468F" w:rsidRDefault="007A31EC" w:rsidP="007A31EC">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placowkaOswiaty – nazwa placówki oświaty. Parametr o typie text;</w:t>
      </w:r>
    </w:p>
    <w:p w14:paraId="305EB731" w14:textId="77777777" w:rsidR="007A31EC" w:rsidRPr="0073468F" w:rsidRDefault="007A31EC" w:rsidP="007A31EC">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rolaPersoneluMedycznego – rola personelu medycznego. Parametr o typie text;</w:t>
      </w:r>
    </w:p>
    <w:p w14:paraId="3CA6A48C" w14:textId="77777777" w:rsidR="007A31EC" w:rsidRDefault="007A31EC" w:rsidP="007A31EC">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 xml:space="preserve">statusDokumentu </w:t>
      </w:r>
      <w:r w:rsidRPr="0006499C">
        <w:rPr>
          <w:rFonts w:ascii="Arial" w:eastAsia="Arial" w:hAnsi="Arial" w:cs="Arial"/>
          <w:color w:val="000000" w:themeColor="text1"/>
        </w:rPr>
        <w:t>- status dokumentu. Dopuszczalne wartości: ZLOZONY, WTCOFANY. Parametr o typie string;</w:t>
      </w:r>
    </w:p>
    <w:p w14:paraId="60036F37" w14:textId="6895D097" w:rsidR="007A31EC" w:rsidRDefault="007A31EC" w:rsidP="007A31EC">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typDokumentu - d</w:t>
      </w:r>
      <w:r w:rsidRPr="0006499C">
        <w:rPr>
          <w:rFonts w:ascii="Arial" w:eastAsia="Arial" w:hAnsi="Arial" w:cs="Arial"/>
          <w:color w:val="000000" w:themeColor="text1"/>
        </w:rPr>
        <w:t xml:space="preserve">opuszczalne wartości: DOKUMENT_ELEKTRONICZNY - dla </w:t>
      </w:r>
      <w:r w:rsidR="00137D03">
        <w:rPr>
          <w:rFonts w:ascii="Arial" w:eastAsia="Arial" w:hAnsi="Arial" w:cs="Arial"/>
          <w:color w:val="000000" w:themeColor="text1"/>
        </w:rPr>
        <w:t>D</w:t>
      </w:r>
      <w:r w:rsidRPr="0006499C">
        <w:rPr>
          <w:rFonts w:ascii="Arial" w:eastAsia="Arial" w:hAnsi="Arial" w:cs="Arial"/>
          <w:color w:val="000000" w:themeColor="text1"/>
        </w:rPr>
        <w:t xml:space="preserve">okumentu sprzeciwu, INFORMACJA_O_ZLOZONYM_DOKUMENCIE - dla informacji o </w:t>
      </w:r>
      <w:r w:rsidR="00137D03">
        <w:rPr>
          <w:rFonts w:ascii="Arial" w:eastAsia="Arial" w:hAnsi="Arial" w:cs="Arial"/>
          <w:color w:val="000000" w:themeColor="text1"/>
        </w:rPr>
        <w:t>D</w:t>
      </w:r>
      <w:r w:rsidRPr="0006499C">
        <w:rPr>
          <w:rFonts w:ascii="Arial" w:eastAsia="Arial" w:hAnsi="Arial" w:cs="Arial"/>
          <w:color w:val="000000" w:themeColor="text1"/>
        </w:rPr>
        <w:t>okumencie sprzeciwu. Parametr o typie text;</w:t>
      </w:r>
    </w:p>
    <w:p w14:paraId="7ECE8172" w14:textId="77777777" w:rsidR="007A31EC" w:rsidRDefault="007A31EC" w:rsidP="007A31EC">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liczbaRek – określa liczbę dostępnych rekordów dla przekazanych kryteriów wyszukiwania. </w:t>
      </w:r>
    </w:p>
    <w:p w14:paraId="5348E4E7" w14:textId="77777777" w:rsidR="007A31EC" w:rsidRPr="006B26AD" w:rsidRDefault="007A31EC" w:rsidP="007A31EC">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numerStrony - określa numer pobieranej strony. Numeracja stron od 0. </w:t>
      </w:r>
    </w:p>
    <w:p w14:paraId="2E8260BD" w14:textId="77777777" w:rsidR="007A31EC" w:rsidRDefault="007A31EC" w:rsidP="007A31EC"/>
    <w:p w14:paraId="5AC5FEF0" w14:textId="77777777" w:rsidR="007A31EC" w:rsidRDefault="007A31EC" w:rsidP="007A31EC">
      <w:pPr>
        <w:spacing w:line="288" w:lineRule="auto"/>
        <w:rPr>
          <w:rFonts w:eastAsia="Arial"/>
          <w:color w:val="000000" w:themeColor="text1"/>
        </w:rPr>
      </w:pPr>
      <w:r w:rsidRPr="563CBB95">
        <w:rPr>
          <w:rFonts w:eastAsia="Arial"/>
          <w:color w:val="000000" w:themeColor="text1"/>
        </w:rPr>
        <w:t xml:space="preserve">Zwracany jest obiekt klasy WynikOperacji określający ogólny wynik wykonania operacji wyszukaj </w:t>
      </w:r>
      <w:r>
        <w:rPr>
          <w:rFonts w:eastAsia="Arial"/>
          <w:color w:val="000000" w:themeColor="text1"/>
        </w:rPr>
        <w:t xml:space="preserve">dokument sprzeciwu. </w:t>
      </w:r>
    </w:p>
    <w:p w14:paraId="78D21394" w14:textId="77777777" w:rsidR="007A31EC" w:rsidRDefault="007A31EC" w:rsidP="007A31EC">
      <w:pPr>
        <w:spacing w:line="288" w:lineRule="auto"/>
        <w:rPr>
          <w:rFonts w:eastAsia="Arial"/>
          <w:color w:val="000000" w:themeColor="text1"/>
        </w:rPr>
      </w:pPr>
    </w:p>
    <w:p w14:paraId="2E45FF2A" w14:textId="77777777" w:rsidR="007A31EC" w:rsidRDefault="007A31EC" w:rsidP="007A31EC">
      <w:pPr>
        <w:pStyle w:val="Nagwek4"/>
        <w:tabs>
          <w:tab w:val="num" w:pos="1134"/>
        </w:tabs>
        <w:rPr>
          <w:lang w:eastAsia="pl-PL"/>
        </w:rPr>
      </w:pPr>
      <w:r>
        <w:rPr>
          <w:lang w:eastAsia="pl-PL"/>
        </w:rPr>
        <w:lastRenderedPageBreak/>
        <w:t xml:space="preserve">Komunikaty / błędy biznesowe </w:t>
      </w:r>
    </w:p>
    <w:p w14:paraId="4E5AC566" w14:textId="3C911503" w:rsidR="007A31EC" w:rsidRDefault="6AEACD60" w:rsidP="00FF666A">
      <w:pPr>
        <w:pStyle w:val="Legenda"/>
      </w:pPr>
      <w:r>
        <w:t xml:space="preserve">Tabela </w:t>
      </w:r>
      <w:r w:rsidR="4C78F7F5">
        <w:t>23</w:t>
      </w:r>
      <w:r w:rsidR="2542847C">
        <w:t xml:space="preserve"> </w:t>
      </w:r>
      <w:r>
        <w:t>Komunikaty z operacji wyszukajDokumentySprzeciwu</w:t>
      </w:r>
    </w:p>
    <w:tbl>
      <w:tblPr>
        <w:tblW w:w="0" w:type="auto"/>
        <w:tblLayout w:type="fixed"/>
        <w:tblLook w:val="04A0" w:firstRow="1" w:lastRow="0" w:firstColumn="1" w:lastColumn="0" w:noHBand="0" w:noVBand="1"/>
      </w:tblPr>
      <w:tblGrid>
        <w:gridCol w:w="5265"/>
        <w:gridCol w:w="1920"/>
        <w:gridCol w:w="1845"/>
      </w:tblGrid>
      <w:tr w:rsidR="007A31EC" w14:paraId="17F570D4"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B53BD6A" w14:textId="77777777" w:rsidR="007A31EC" w:rsidRDefault="6AEACD60" w:rsidP="00FF666A">
            <w:pPr>
              <w:pStyle w:val="Tabelanagwekdolewej"/>
              <w:rPr>
                <w:rFonts w:eastAsia="Arial"/>
              </w:rPr>
            </w:pPr>
            <w:r w:rsidRPr="138DC37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6963971" w14:textId="77777777" w:rsidR="007A31EC" w:rsidRDefault="6AEACD60" w:rsidP="00FF666A">
            <w:pPr>
              <w:pStyle w:val="Tabelanagwekdolewej"/>
              <w:rPr>
                <w:rFonts w:eastAsia="Arial"/>
                <w:color w:val="FFFFFF" w:themeColor="background1"/>
              </w:rPr>
            </w:pPr>
            <w:r w:rsidRPr="138DC37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C2664C9" w14:textId="77777777" w:rsidR="007A31EC" w:rsidRDefault="6AEACD60" w:rsidP="00FF666A">
            <w:pPr>
              <w:pStyle w:val="Tabelanagwekdolewej"/>
              <w:rPr>
                <w:rFonts w:eastAsia="Arial"/>
              </w:rPr>
            </w:pPr>
            <w:r w:rsidRPr="138DC375">
              <w:rPr>
                <w:rFonts w:eastAsia="Arial"/>
              </w:rPr>
              <w:t>Znaczenie</w:t>
            </w:r>
          </w:p>
        </w:tc>
      </w:tr>
      <w:tr w:rsidR="007A31EC" w14:paraId="1ED4D6DA" w14:textId="77777777" w:rsidTr="138DC375">
        <w:tc>
          <w:tcPr>
            <w:tcW w:w="5265" w:type="dxa"/>
            <w:tcBorders>
              <w:top w:val="single" w:sz="6" w:space="0" w:color="auto"/>
              <w:left w:val="single" w:sz="6" w:space="0" w:color="auto"/>
              <w:bottom w:val="single" w:sz="6" w:space="0" w:color="auto"/>
              <w:right w:val="single" w:sz="6" w:space="0" w:color="auto"/>
            </w:tcBorders>
          </w:tcPr>
          <w:p w14:paraId="3DF62798" w14:textId="77777777" w:rsidR="007A31EC" w:rsidRPr="00313511" w:rsidRDefault="6AEACD60" w:rsidP="006E2AEE">
            <w:pPr>
              <w:pStyle w:val="tabelanormalny"/>
              <w:rPr>
                <w:rFonts w:eastAsia="Arial"/>
                <w:lang w:val="en-US"/>
              </w:rPr>
            </w:pPr>
            <w:r w:rsidRPr="138DC375">
              <w:rPr>
                <w:rFonts w:eastAsia="Arial"/>
                <w:lang w:val="en-US"/>
              </w:rPr>
              <w:t>urn:csioz:p1:kod:major: Sukces</w:t>
            </w:r>
          </w:p>
          <w:p w14:paraId="2759BD00" w14:textId="77777777" w:rsidR="007A31EC" w:rsidRDefault="007A31EC" w:rsidP="006E2AEE">
            <w:pPr>
              <w:pStyle w:val="tabelanormalny"/>
              <w:rPr>
                <w:rFonts w:eastAsia="Arial"/>
              </w:rPr>
            </w:pPr>
            <w:r w:rsidRPr="6CE49C9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38B4671E" w14:textId="77777777" w:rsidR="007A31EC" w:rsidRDefault="007A31EC" w:rsidP="006E2AEE">
            <w:pPr>
              <w:pStyle w:val="tabelanormalny"/>
              <w:rPr>
                <w:rFonts w:eastAsia="Arial"/>
              </w:rPr>
            </w:pPr>
            <w:r w:rsidRPr="0109DE76">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7BE4B3A0" w14:textId="77777777" w:rsidR="007A31EC" w:rsidRDefault="007A31EC" w:rsidP="006E2AEE">
            <w:pPr>
              <w:pStyle w:val="tabelanormalny"/>
            </w:pPr>
            <w:r w:rsidRPr="6CE49C9C">
              <w:rPr>
                <w:rFonts w:eastAsia="Arial"/>
              </w:rPr>
              <w:t>Zwrócono potwierdzenie</w:t>
            </w:r>
          </w:p>
          <w:p w14:paraId="0FCBF724" w14:textId="77777777" w:rsidR="007A31EC" w:rsidRDefault="007A31EC" w:rsidP="006E2AEE">
            <w:pPr>
              <w:pStyle w:val="tabelanormalny"/>
              <w:rPr>
                <w:rFonts w:eastAsia="Arial"/>
              </w:rPr>
            </w:pPr>
          </w:p>
        </w:tc>
      </w:tr>
      <w:tr w:rsidR="007A31EC" w14:paraId="7A6012BE" w14:textId="77777777" w:rsidTr="138DC375">
        <w:tc>
          <w:tcPr>
            <w:tcW w:w="5265" w:type="dxa"/>
            <w:tcBorders>
              <w:top w:val="single" w:sz="6" w:space="0" w:color="auto"/>
              <w:left w:val="single" w:sz="6" w:space="0" w:color="auto"/>
              <w:bottom w:val="single" w:sz="6" w:space="0" w:color="auto"/>
              <w:right w:val="single" w:sz="6" w:space="0" w:color="auto"/>
            </w:tcBorders>
          </w:tcPr>
          <w:p w14:paraId="66433A91"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3C2AB08E" w14:textId="77777777" w:rsidR="007A31EC" w:rsidRDefault="007A31EC" w:rsidP="006E2AEE">
            <w:pPr>
              <w:pStyle w:val="tabelanormalny"/>
              <w:rPr>
                <w:rFonts w:eastAsia="Arial"/>
              </w:rPr>
            </w:pPr>
            <w:r w:rsidRPr="6CE49C9C">
              <w:rPr>
                <w:rFonts w:eastAsia="Arial"/>
              </w:rPr>
              <w:t xml:space="preserve">urn:csioz:p1:kod:minor: </w:t>
            </w:r>
            <w:r w:rsidRPr="005E5DC0">
              <w:rPr>
                <w:rFonts w:eastAsia="Arial"/>
              </w:rPr>
              <w:t>NieznanyStatusDokumentu</w:t>
            </w:r>
          </w:p>
          <w:p w14:paraId="4CC4164B" w14:textId="77777777" w:rsidR="007A31EC" w:rsidRDefault="007A31E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19982BDE" w14:textId="77777777" w:rsidR="007A31EC" w:rsidRPr="009E42BC"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Nieznany status dokumentu</w:t>
            </w:r>
          </w:p>
          <w:p w14:paraId="7DD79758" w14:textId="77777777" w:rsidR="007A31EC" w:rsidRDefault="007A31EC"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52D617E8" w14:textId="77777777" w:rsidR="007A31EC" w:rsidRDefault="007A31EC" w:rsidP="006E2AEE">
            <w:pPr>
              <w:pStyle w:val="tabelanormalny"/>
              <w:rPr>
                <w:rFonts w:eastAsia="Arial"/>
              </w:rPr>
            </w:pPr>
            <w:r>
              <w:t>Błąd w wyniku przekazania w żądaniu statusu dokumentu niewystępującego w enum</w:t>
            </w:r>
          </w:p>
        </w:tc>
      </w:tr>
      <w:tr w:rsidR="007A31EC" w14:paraId="0DD7BCB6" w14:textId="77777777" w:rsidTr="138DC375">
        <w:tc>
          <w:tcPr>
            <w:tcW w:w="5265" w:type="dxa"/>
            <w:tcBorders>
              <w:top w:val="single" w:sz="6" w:space="0" w:color="auto"/>
              <w:left w:val="single" w:sz="6" w:space="0" w:color="auto"/>
              <w:bottom w:val="single" w:sz="6" w:space="0" w:color="auto"/>
              <w:right w:val="single" w:sz="6" w:space="0" w:color="auto"/>
            </w:tcBorders>
          </w:tcPr>
          <w:p w14:paraId="52BBFFB4"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114D7FD3" w14:textId="77777777" w:rsidR="007A31EC" w:rsidRPr="6CE49C9C" w:rsidRDefault="007A31EC" w:rsidP="006E2AEE">
            <w:pPr>
              <w:pStyle w:val="tabelanormalny"/>
              <w:rPr>
                <w:rFonts w:eastAsia="Arial"/>
              </w:rPr>
            </w:pPr>
            <w:r w:rsidRPr="6CE49C9C">
              <w:rPr>
                <w:rFonts w:eastAsia="Arial"/>
              </w:rPr>
              <w:t>urn:csioz:p1:kod:minor:</w:t>
            </w:r>
            <w:r>
              <w:t xml:space="preserve"> </w:t>
            </w:r>
            <w:r w:rsidRPr="00B07C92">
              <w:rPr>
                <w:rFonts w:eastAsia="Arial"/>
              </w:rPr>
              <w:t>DataWczesniejszaNizDataSystemowa</w:t>
            </w:r>
          </w:p>
        </w:tc>
        <w:tc>
          <w:tcPr>
            <w:tcW w:w="1920" w:type="dxa"/>
            <w:tcBorders>
              <w:top w:val="single" w:sz="6" w:space="0" w:color="auto"/>
              <w:left w:val="single" w:sz="6" w:space="0" w:color="auto"/>
              <w:bottom w:val="single" w:sz="6" w:space="0" w:color="auto"/>
              <w:right w:val="single" w:sz="6" w:space="0" w:color="auto"/>
            </w:tcBorders>
          </w:tcPr>
          <w:p w14:paraId="652D768D" w14:textId="77777777" w:rsidR="007A31EC" w:rsidRPr="6CE49C9C" w:rsidRDefault="007A31EC" w:rsidP="006E2AEE">
            <w:pPr>
              <w:pStyle w:val="tabelanormalny"/>
              <w:rPr>
                <w:rFonts w:eastAsia="Arial"/>
              </w:rPr>
            </w:pPr>
            <w:r w:rsidRPr="00B07C92">
              <w:rPr>
                <w:rFonts w:eastAsia="Arial"/>
              </w:rPr>
              <w:t>Data wcześniejsza niż data systemowa (nie może być użyta data przyszła)</w:t>
            </w:r>
          </w:p>
        </w:tc>
        <w:tc>
          <w:tcPr>
            <w:tcW w:w="1845" w:type="dxa"/>
            <w:tcBorders>
              <w:top w:val="single" w:sz="6" w:space="0" w:color="auto"/>
              <w:left w:val="single" w:sz="6" w:space="0" w:color="auto"/>
              <w:bottom w:val="single" w:sz="6" w:space="0" w:color="auto"/>
              <w:right w:val="single" w:sz="6" w:space="0" w:color="auto"/>
            </w:tcBorders>
          </w:tcPr>
          <w:p w14:paraId="1C29E235" w14:textId="77777777" w:rsidR="007A31EC" w:rsidRPr="6CE49C9C" w:rsidRDefault="007A31EC" w:rsidP="006E2AEE">
            <w:pPr>
              <w:pStyle w:val="tabelanormalny"/>
              <w:rPr>
                <w:rFonts w:eastAsia="Arial"/>
              </w:rPr>
            </w:pPr>
            <w:r w:rsidRPr="00B07C92">
              <w:rPr>
                <w:rFonts w:eastAsia="Arial"/>
              </w:rPr>
              <w:t>Błąd w przypadku przekazania w kryteriach wyszukiwania "daty od" lub "daty do", która jest wcześniejsza niż data systemowa.</w:t>
            </w:r>
          </w:p>
        </w:tc>
      </w:tr>
      <w:tr w:rsidR="007A31EC" w14:paraId="70D35456" w14:textId="77777777" w:rsidTr="138DC375">
        <w:tc>
          <w:tcPr>
            <w:tcW w:w="5265" w:type="dxa"/>
            <w:tcBorders>
              <w:top w:val="single" w:sz="6" w:space="0" w:color="auto"/>
              <w:left w:val="single" w:sz="6" w:space="0" w:color="auto"/>
              <w:bottom w:val="single" w:sz="6" w:space="0" w:color="auto"/>
              <w:right w:val="single" w:sz="6" w:space="0" w:color="auto"/>
            </w:tcBorders>
          </w:tcPr>
          <w:p w14:paraId="286F4119"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4F2131A6" w14:textId="77777777" w:rsidR="007A31EC" w:rsidRPr="6CE49C9C" w:rsidRDefault="007A31EC" w:rsidP="006E2AEE">
            <w:pPr>
              <w:pStyle w:val="tabelanormalny"/>
              <w:rPr>
                <w:rFonts w:eastAsia="Arial"/>
              </w:rPr>
            </w:pPr>
            <w:r w:rsidRPr="6CE49C9C">
              <w:rPr>
                <w:rFonts w:eastAsia="Arial"/>
              </w:rPr>
              <w:t>urn:csioz:p1:kod:minor:</w:t>
            </w:r>
            <w:r>
              <w:t xml:space="preserve"> </w:t>
            </w:r>
            <w:r w:rsidRPr="00B07C92">
              <w:rPr>
                <w:rFonts w:eastAsia="Arial"/>
              </w:rPr>
              <w:t>DataDoNieMozeBycWczesniejszaNizDataOd</w:t>
            </w:r>
          </w:p>
        </w:tc>
        <w:tc>
          <w:tcPr>
            <w:tcW w:w="1920" w:type="dxa"/>
            <w:tcBorders>
              <w:top w:val="single" w:sz="6" w:space="0" w:color="auto"/>
              <w:left w:val="single" w:sz="6" w:space="0" w:color="auto"/>
              <w:bottom w:val="single" w:sz="6" w:space="0" w:color="auto"/>
              <w:right w:val="single" w:sz="6" w:space="0" w:color="auto"/>
            </w:tcBorders>
          </w:tcPr>
          <w:p w14:paraId="477A97C7" w14:textId="77777777" w:rsidR="007A31EC" w:rsidRPr="009E42BC"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Data do nie może być wcześniejsza niż data od</w:t>
            </w:r>
          </w:p>
          <w:p w14:paraId="451D8B67" w14:textId="77777777" w:rsidR="007A31EC" w:rsidRPr="6CE49C9C" w:rsidRDefault="007A31EC"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1979CDA8" w14:textId="77777777" w:rsidR="007A31EC" w:rsidRPr="6CE49C9C" w:rsidRDefault="007A31EC" w:rsidP="006E2AEE">
            <w:pPr>
              <w:pStyle w:val="tabelanormalny"/>
              <w:rPr>
                <w:rFonts w:eastAsia="Arial"/>
              </w:rPr>
            </w:pPr>
            <w:r>
              <w:t>Błąd w przypadku przekazania w kryteriach wyszukiwania "daty do" wcześniejszej niż "daty od".</w:t>
            </w:r>
          </w:p>
        </w:tc>
      </w:tr>
      <w:tr w:rsidR="007A31EC" w14:paraId="4D1FFBE8" w14:textId="77777777" w:rsidTr="138DC375">
        <w:tc>
          <w:tcPr>
            <w:tcW w:w="5265" w:type="dxa"/>
            <w:tcBorders>
              <w:top w:val="single" w:sz="6" w:space="0" w:color="auto"/>
              <w:left w:val="single" w:sz="6" w:space="0" w:color="auto"/>
              <w:bottom w:val="single" w:sz="6" w:space="0" w:color="auto"/>
              <w:right w:val="single" w:sz="6" w:space="0" w:color="auto"/>
            </w:tcBorders>
          </w:tcPr>
          <w:p w14:paraId="76574AD2"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0DDE4391" w14:textId="57346ECE" w:rsidR="007A31EC" w:rsidRPr="6CE49C9C" w:rsidRDefault="007A31EC" w:rsidP="006E2AEE">
            <w:pPr>
              <w:pStyle w:val="tabelanormalny"/>
              <w:rPr>
                <w:rFonts w:eastAsia="Arial"/>
              </w:rPr>
            </w:pPr>
            <w:r w:rsidRPr="6CE49C9C">
              <w:rPr>
                <w:rFonts w:eastAsia="Arial"/>
              </w:rPr>
              <w:t>urn:csioz:p1:kod:minor:</w:t>
            </w:r>
            <w:r>
              <w:t xml:space="preserve"> </w:t>
            </w:r>
            <w:r w:rsidR="005F7FD6">
              <w:t>N</w:t>
            </w:r>
            <w:r w:rsidRPr="00B07C92">
              <w:rPr>
                <w:rFonts w:eastAsia="Arial"/>
              </w:rPr>
              <w:t>iepoprawneParametryStronicowaniaRozmiarStrony</w:t>
            </w:r>
          </w:p>
        </w:tc>
        <w:tc>
          <w:tcPr>
            <w:tcW w:w="1920" w:type="dxa"/>
            <w:tcBorders>
              <w:top w:val="single" w:sz="6" w:space="0" w:color="auto"/>
              <w:left w:val="single" w:sz="6" w:space="0" w:color="auto"/>
              <w:bottom w:val="single" w:sz="6" w:space="0" w:color="auto"/>
              <w:right w:val="single" w:sz="6" w:space="0" w:color="auto"/>
            </w:tcBorders>
          </w:tcPr>
          <w:p w14:paraId="22D2CD19" w14:textId="77777777" w:rsidR="007A31EC" w:rsidRPr="6CE49C9C" w:rsidRDefault="007A31EC" w:rsidP="006E2AEE">
            <w:pPr>
              <w:pStyle w:val="tabelanormalny"/>
              <w:rPr>
                <w:rFonts w:eastAsia="Arial"/>
              </w:rPr>
            </w:pPr>
            <w:r w:rsidRPr="00B07C92">
              <w:rPr>
                <w:rFonts w:eastAsia="Arial"/>
              </w:rPr>
              <w:t>Podano zbyt duży rozmiar strony w parametrach stronicowania</w:t>
            </w:r>
          </w:p>
        </w:tc>
        <w:tc>
          <w:tcPr>
            <w:tcW w:w="1845" w:type="dxa"/>
            <w:tcBorders>
              <w:top w:val="single" w:sz="6" w:space="0" w:color="auto"/>
              <w:left w:val="single" w:sz="6" w:space="0" w:color="auto"/>
              <w:bottom w:val="single" w:sz="6" w:space="0" w:color="auto"/>
              <w:right w:val="single" w:sz="6" w:space="0" w:color="auto"/>
            </w:tcBorders>
          </w:tcPr>
          <w:p w14:paraId="0C12ED22" w14:textId="77777777" w:rsidR="007A31EC" w:rsidRPr="6CE49C9C" w:rsidRDefault="007A31EC" w:rsidP="006E2AEE">
            <w:pPr>
              <w:pStyle w:val="tabelanormalny"/>
              <w:rPr>
                <w:rFonts w:eastAsia="Arial"/>
              </w:rPr>
            </w:pPr>
            <w:r w:rsidRPr="00B07C92">
              <w:rPr>
                <w:rFonts w:eastAsia="Arial"/>
              </w:rPr>
              <w:t xml:space="preserve">Błąd w wyniku podania zbyt dużego rozmiaru strony </w:t>
            </w:r>
            <w:r w:rsidRPr="00B07C92">
              <w:rPr>
                <w:rFonts w:eastAsia="Arial"/>
              </w:rPr>
              <w:lastRenderedPageBreak/>
              <w:t>w parametrach stronicowania.</w:t>
            </w:r>
          </w:p>
        </w:tc>
      </w:tr>
      <w:tr w:rsidR="007A31EC" w14:paraId="270EFC75" w14:textId="77777777" w:rsidTr="138DC375">
        <w:tc>
          <w:tcPr>
            <w:tcW w:w="5265" w:type="dxa"/>
            <w:tcBorders>
              <w:top w:val="single" w:sz="6" w:space="0" w:color="auto"/>
              <w:left w:val="single" w:sz="6" w:space="0" w:color="auto"/>
              <w:bottom w:val="single" w:sz="6" w:space="0" w:color="auto"/>
              <w:right w:val="single" w:sz="6" w:space="0" w:color="auto"/>
            </w:tcBorders>
          </w:tcPr>
          <w:p w14:paraId="5F0FC2DB"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7AB321A6" w14:textId="77777777" w:rsidR="007A31EC" w:rsidRPr="0073468F" w:rsidRDefault="007A31EC" w:rsidP="006E2AEE">
            <w:pPr>
              <w:pStyle w:val="tabelanormalny"/>
              <w:rPr>
                <w:rFonts w:eastAsia="Arial"/>
                <w:b/>
              </w:rPr>
            </w:pPr>
            <w:r w:rsidRPr="6CE49C9C">
              <w:rPr>
                <w:rFonts w:eastAsia="Arial"/>
              </w:rPr>
              <w:t>urn:csioz:p1:kod:minor:</w:t>
            </w:r>
            <w:r>
              <w:t xml:space="preserve"> </w:t>
            </w:r>
            <w:r w:rsidRPr="00B07C92">
              <w:rPr>
                <w:rFonts w:eastAsia="Arial"/>
              </w:rPr>
              <w:t>NiepoprawneParametryStronicowaniaKierunekSortowania</w:t>
            </w:r>
          </w:p>
        </w:tc>
        <w:tc>
          <w:tcPr>
            <w:tcW w:w="1920" w:type="dxa"/>
            <w:tcBorders>
              <w:top w:val="single" w:sz="6" w:space="0" w:color="auto"/>
              <w:left w:val="single" w:sz="6" w:space="0" w:color="auto"/>
              <w:bottom w:val="single" w:sz="6" w:space="0" w:color="auto"/>
              <w:right w:val="single" w:sz="6" w:space="0" w:color="auto"/>
            </w:tcBorders>
          </w:tcPr>
          <w:p w14:paraId="451ED231" w14:textId="77777777" w:rsidR="007A31EC" w:rsidRPr="6CE49C9C" w:rsidRDefault="007A31EC" w:rsidP="006E2AEE">
            <w:pPr>
              <w:pStyle w:val="tabelanormalny"/>
              <w:rPr>
                <w:rFonts w:eastAsia="Arial"/>
              </w:rPr>
            </w:pPr>
            <w:r w:rsidRPr="00B07C92">
              <w:rPr>
                <w:rFonts w:eastAsia="Arial"/>
              </w:rPr>
              <w:t>Podano niepoprawny kierunek sortowania w parametrach stronicowania</w:t>
            </w:r>
          </w:p>
        </w:tc>
        <w:tc>
          <w:tcPr>
            <w:tcW w:w="1845" w:type="dxa"/>
            <w:tcBorders>
              <w:top w:val="single" w:sz="6" w:space="0" w:color="auto"/>
              <w:left w:val="single" w:sz="6" w:space="0" w:color="auto"/>
              <w:bottom w:val="single" w:sz="6" w:space="0" w:color="auto"/>
              <w:right w:val="single" w:sz="6" w:space="0" w:color="auto"/>
            </w:tcBorders>
          </w:tcPr>
          <w:p w14:paraId="4A72896D" w14:textId="77777777" w:rsidR="007A31EC" w:rsidRPr="6CE49C9C" w:rsidRDefault="007A31EC" w:rsidP="006E2AEE">
            <w:pPr>
              <w:pStyle w:val="tabelanormalny"/>
              <w:rPr>
                <w:rFonts w:eastAsia="Arial"/>
              </w:rPr>
            </w:pPr>
            <w:r w:rsidRPr="00B07C92">
              <w:rPr>
                <w:rFonts w:eastAsia="Arial"/>
              </w:rPr>
              <w:t>Błąd w wyniku podania niepoprawnego kierunku w parametrach stronicowania.</w:t>
            </w:r>
          </w:p>
        </w:tc>
      </w:tr>
      <w:tr w:rsidR="007A31EC" w14:paraId="3326115E" w14:textId="77777777" w:rsidTr="138DC375">
        <w:tc>
          <w:tcPr>
            <w:tcW w:w="5265" w:type="dxa"/>
            <w:tcBorders>
              <w:top w:val="single" w:sz="6" w:space="0" w:color="auto"/>
              <w:left w:val="single" w:sz="6" w:space="0" w:color="auto"/>
              <w:bottom w:val="single" w:sz="6" w:space="0" w:color="auto"/>
              <w:right w:val="single" w:sz="6" w:space="0" w:color="auto"/>
            </w:tcBorders>
          </w:tcPr>
          <w:p w14:paraId="04F7D087"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32076B1D" w14:textId="77777777" w:rsidR="007A31EC" w:rsidRPr="009E42BC" w:rsidRDefault="007A31EC" w:rsidP="0073468F">
            <w:pPr>
              <w:spacing w:after="80"/>
              <w:rPr>
                <w:rFonts w:eastAsia="Arial"/>
                <w:bCs/>
                <w:szCs w:val="20"/>
              </w:rPr>
            </w:pPr>
            <w:r w:rsidRPr="005F7FD6">
              <w:rPr>
                <w:rFonts w:eastAsia="Arial"/>
                <w:bCs/>
                <w:szCs w:val="20"/>
              </w:rPr>
              <w:t>urn:csioz:p1:kod:minor:</w:t>
            </w:r>
            <w:r w:rsidRPr="009E42BC">
              <w:rPr>
                <w:rFonts w:eastAsia="Arial"/>
                <w:bCs/>
                <w:szCs w:val="20"/>
              </w:rPr>
              <w:t xml:space="preserve"> BrakIdDepersonalizacji</w:t>
            </w:r>
          </w:p>
          <w:p w14:paraId="61A5077B" w14:textId="77777777" w:rsidR="007A31EC" w:rsidRPr="6CE49C9C" w:rsidRDefault="007A31E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131CF29F" w14:textId="77777777" w:rsidR="007A31EC" w:rsidRPr="009E42BC"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Brak danych depersonalizacji</w:t>
            </w:r>
          </w:p>
          <w:p w14:paraId="589477AE" w14:textId="77777777" w:rsidR="007A31EC" w:rsidRPr="6CE49C9C" w:rsidRDefault="007A31EC"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52C037B6" w14:textId="77777777" w:rsidR="007A31EC" w:rsidRPr="6CE49C9C" w:rsidRDefault="007A31EC" w:rsidP="006E2AEE">
            <w:pPr>
              <w:pStyle w:val="tabelanormalny"/>
              <w:rPr>
                <w:rFonts w:eastAsia="Arial"/>
              </w:rPr>
            </w:pPr>
            <w:r w:rsidRPr="009E42BC">
              <w:rPr>
                <w:rFonts w:eastAsia="Arial"/>
              </w:rPr>
              <w:t>Błąd w wyniku wystąpienia błędu przy pobieraniu identyfikatora depersonalizacji</w:t>
            </w:r>
          </w:p>
        </w:tc>
      </w:tr>
      <w:tr w:rsidR="007A31EC" w14:paraId="07D361CD" w14:textId="77777777" w:rsidTr="138DC375">
        <w:tc>
          <w:tcPr>
            <w:tcW w:w="5265" w:type="dxa"/>
            <w:tcBorders>
              <w:top w:val="single" w:sz="6" w:space="0" w:color="auto"/>
              <w:left w:val="single" w:sz="6" w:space="0" w:color="auto"/>
              <w:bottom w:val="single" w:sz="6" w:space="0" w:color="auto"/>
              <w:right w:val="single" w:sz="6" w:space="0" w:color="auto"/>
            </w:tcBorders>
          </w:tcPr>
          <w:p w14:paraId="56750B3A"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633CA63B" w14:textId="77777777" w:rsidR="007A31EC" w:rsidRPr="6CE49C9C" w:rsidRDefault="007A31EC" w:rsidP="006E2AEE">
            <w:pPr>
              <w:pStyle w:val="tabelanormalny"/>
              <w:rPr>
                <w:rFonts w:eastAsia="Arial"/>
              </w:rPr>
            </w:pPr>
            <w:r w:rsidRPr="6CE49C9C">
              <w:rPr>
                <w:rFonts w:eastAsia="Arial"/>
              </w:rPr>
              <w:t>urn:csioz:p1:kod:minor:</w:t>
            </w:r>
            <w:r w:rsidRPr="009E42BC">
              <w:rPr>
                <w:rFonts w:eastAsia="Arial"/>
              </w:rPr>
              <w:t xml:space="preserve"> </w:t>
            </w:r>
            <w:r w:rsidRPr="00B07C92">
              <w:rPr>
                <w:rFonts w:eastAsia="Arial"/>
              </w:rPr>
              <w:t>NiezgodnoscIdetyfikatoraDokumentuZIdentyfikatoremKontekstu</w:t>
            </w:r>
          </w:p>
        </w:tc>
        <w:tc>
          <w:tcPr>
            <w:tcW w:w="1920" w:type="dxa"/>
            <w:tcBorders>
              <w:top w:val="single" w:sz="6" w:space="0" w:color="auto"/>
              <w:left w:val="single" w:sz="6" w:space="0" w:color="auto"/>
              <w:bottom w:val="single" w:sz="6" w:space="0" w:color="auto"/>
              <w:right w:val="single" w:sz="6" w:space="0" w:color="auto"/>
            </w:tcBorders>
          </w:tcPr>
          <w:p w14:paraId="28C2106F" w14:textId="77777777" w:rsidR="007A31EC" w:rsidRPr="6CE49C9C" w:rsidRDefault="007A31EC" w:rsidP="006E2AEE">
            <w:pPr>
              <w:pStyle w:val="tabelanormalny"/>
              <w:rPr>
                <w:rFonts w:eastAsia="Arial"/>
              </w:rPr>
            </w:pPr>
            <w:r w:rsidRPr="009E42BC">
              <w:rPr>
                <w:rFonts w:eastAsia="Arial"/>
              </w:rPr>
              <w:t>Id użytkownika z kontekstu wywołania jest niezgodny z id przypisanym do dokumentu</w:t>
            </w:r>
          </w:p>
        </w:tc>
        <w:tc>
          <w:tcPr>
            <w:tcW w:w="1845" w:type="dxa"/>
            <w:tcBorders>
              <w:top w:val="single" w:sz="6" w:space="0" w:color="auto"/>
              <w:left w:val="single" w:sz="6" w:space="0" w:color="auto"/>
              <w:bottom w:val="single" w:sz="6" w:space="0" w:color="auto"/>
              <w:right w:val="single" w:sz="6" w:space="0" w:color="auto"/>
            </w:tcBorders>
          </w:tcPr>
          <w:p w14:paraId="37FD347D" w14:textId="77777777" w:rsidR="007A31EC" w:rsidRPr="009E42BC"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Błąd w wyniku niezgodności identyfikatora dokumentu z identyfikatorem z kontekstu wywołującego usługę.</w:t>
            </w:r>
          </w:p>
        </w:tc>
      </w:tr>
    </w:tbl>
    <w:p w14:paraId="17922B25" w14:textId="77777777" w:rsidR="007A31EC" w:rsidRDefault="007A31EC" w:rsidP="007A31EC">
      <w:pPr>
        <w:pStyle w:val="Akapitzlist"/>
        <w:numPr>
          <w:ilvl w:val="0"/>
          <w:numId w:val="51"/>
        </w:numPr>
        <w:rPr>
          <w:rFonts w:ascii="Arial" w:eastAsia="Arial" w:hAnsi="Arial" w:cs="Arial"/>
          <w:b/>
          <w:bCs/>
          <w:color w:val="17365D" w:themeColor="text2" w:themeShade="BF"/>
          <w:sz w:val="24"/>
        </w:rPr>
      </w:pPr>
      <w:r w:rsidRPr="563CBB95">
        <w:rPr>
          <w:rFonts w:ascii="Arial" w:eastAsia="Arial" w:hAnsi="Arial" w:cs="Arial"/>
          <w:b/>
          <w:bCs/>
          <w:color w:val="17365D" w:themeColor="text2" w:themeShade="BF"/>
          <w:sz w:val="24"/>
        </w:rPr>
        <w:t xml:space="preserve">Komunikaty / błędy techniczne </w:t>
      </w:r>
    </w:p>
    <w:p w14:paraId="5D8DEBDA" w14:textId="7323D212" w:rsidR="007A31EC" w:rsidRDefault="6AEACD60" w:rsidP="007A31EC">
      <w:pPr>
        <w:ind w:left="705" w:hanging="705"/>
      </w:pPr>
      <w:r w:rsidRPr="138DC375">
        <w:rPr>
          <w:rFonts w:eastAsia="Arial"/>
          <w:b/>
          <w:bCs/>
          <w:color w:val="1F497D" w:themeColor="text2"/>
          <w:sz w:val="20"/>
          <w:szCs w:val="20"/>
        </w:rPr>
        <w:t xml:space="preserve">Tabela </w:t>
      </w:r>
      <w:r w:rsidR="4C78F7F5" w:rsidRPr="138DC375">
        <w:rPr>
          <w:rFonts w:eastAsia="Arial"/>
          <w:b/>
          <w:bCs/>
          <w:color w:val="1F497D" w:themeColor="text2"/>
          <w:sz w:val="20"/>
          <w:szCs w:val="20"/>
        </w:rPr>
        <w:t>24</w:t>
      </w:r>
      <w:r w:rsidR="2542847C" w:rsidRPr="138DC375">
        <w:rPr>
          <w:rFonts w:eastAsia="Arial"/>
          <w:b/>
          <w:bCs/>
          <w:color w:val="FF0000"/>
          <w:sz w:val="20"/>
          <w:szCs w:val="20"/>
        </w:rPr>
        <w:t xml:space="preserve"> </w:t>
      </w:r>
      <w:r w:rsidRPr="138DC375">
        <w:rPr>
          <w:rFonts w:eastAsia="Arial"/>
          <w:b/>
          <w:bCs/>
          <w:color w:val="1F497D" w:themeColor="text2"/>
          <w:sz w:val="20"/>
          <w:szCs w:val="20"/>
        </w:rPr>
        <w:t xml:space="preserve">Komunikaty z operacji wyszukajDokumentSprzeciwu  </w:t>
      </w:r>
    </w:p>
    <w:tbl>
      <w:tblPr>
        <w:tblW w:w="0" w:type="auto"/>
        <w:tblLayout w:type="fixed"/>
        <w:tblLook w:val="04A0" w:firstRow="1" w:lastRow="0" w:firstColumn="1" w:lastColumn="0" w:noHBand="0" w:noVBand="1"/>
      </w:tblPr>
      <w:tblGrid>
        <w:gridCol w:w="5265"/>
        <w:gridCol w:w="1920"/>
        <w:gridCol w:w="1845"/>
      </w:tblGrid>
      <w:tr w:rsidR="007A31EC" w14:paraId="212C8330" w14:textId="77777777" w:rsidTr="138DC375">
        <w:tc>
          <w:tcPr>
            <w:tcW w:w="526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89DF9FD" w14:textId="77777777" w:rsidR="007A31EC" w:rsidRDefault="007A31EC" w:rsidP="0073468F">
            <w:pPr>
              <w:jc w:val="center"/>
            </w:pPr>
            <w:r w:rsidRPr="563CBB95">
              <w:rPr>
                <w:rFonts w:eastAsia="Arial"/>
                <w:b/>
                <w:bCs/>
                <w:color w:val="FFFFFF" w:themeColor="background1"/>
                <w:sz w:val="20"/>
                <w:szCs w:val="20"/>
              </w:rPr>
              <w:t xml:space="preserve">Kod komunikatu / błędu  </w:t>
            </w:r>
          </w:p>
        </w:tc>
        <w:tc>
          <w:tcPr>
            <w:tcW w:w="1920"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F8C390C" w14:textId="77777777" w:rsidR="007A31EC" w:rsidRDefault="007A31EC" w:rsidP="0073468F">
            <w:pPr>
              <w:jc w:val="center"/>
            </w:pPr>
            <w:r w:rsidRPr="563CBB95">
              <w:rPr>
                <w:rFonts w:eastAsia="Arial"/>
                <w:b/>
                <w:bCs/>
                <w:color w:val="FFFFFF" w:themeColor="background1"/>
                <w:sz w:val="20"/>
                <w:szCs w:val="20"/>
              </w:rPr>
              <w:t xml:space="preserve">Opis słowny </w:t>
            </w:r>
          </w:p>
        </w:tc>
        <w:tc>
          <w:tcPr>
            <w:tcW w:w="184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1756EE7" w14:textId="77777777" w:rsidR="007A31EC" w:rsidRDefault="007A31EC" w:rsidP="0073468F">
            <w:pPr>
              <w:jc w:val="center"/>
            </w:pPr>
            <w:r w:rsidRPr="563CBB95">
              <w:rPr>
                <w:rFonts w:eastAsia="Arial"/>
                <w:b/>
                <w:bCs/>
                <w:color w:val="FFFFFF" w:themeColor="background1"/>
                <w:sz w:val="20"/>
                <w:szCs w:val="20"/>
              </w:rPr>
              <w:t xml:space="preserve">Znaczenie </w:t>
            </w:r>
          </w:p>
        </w:tc>
      </w:tr>
      <w:tr w:rsidR="007A31EC" w14:paraId="2152EC3D" w14:textId="77777777" w:rsidTr="138DC375">
        <w:tc>
          <w:tcPr>
            <w:tcW w:w="5265" w:type="dxa"/>
            <w:tcBorders>
              <w:top w:val="single" w:sz="8" w:space="0" w:color="auto"/>
              <w:left w:val="single" w:sz="8" w:space="0" w:color="auto"/>
              <w:bottom w:val="single" w:sz="8" w:space="0" w:color="auto"/>
              <w:right w:val="single" w:sz="8" w:space="0" w:color="auto"/>
            </w:tcBorders>
          </w:tcPr>
          <w:p w14:paraId="43B19829" w14:textId="77777777" w:rsidR="007A31EC" w:rsidRDefault="007A31EC" w:rsidP="0073468F">
            <w:r w:rsidRPr="563CBB95">
              <w:rPr>
                <w:rFonts w:eastAsia="Arial"/>
                <w:b/>
                <w:bCs/>
                <w:color w:val="000000" w:themeColor="text1"/>
                <w:szCs w:val="22"/>
              </w:rPr>
              <w:t>urn:csioz:p1:kod:major: BladWewnetrzny</w:t>
            </w:r>
            <w:r w:rsidRPr="563CBB95">
              <w:rPr>
                <w:rFonts w:eastAsia="Arial"/>
                <w:color w:val="000000" w:themeColor="text1"/>
                <w:szCs w:val="22"/>
              </w:rPr>
              <w:t xml:space="preserve"> </w:t>
            </w:r>
          </w:p>
          <w:p w14:paraId="0F2740ED" w14:textId="77777777" w:rsidR="007A31EC" w:rsidRPr="00313511" w:rsidRDefault="6AEACD60" w:rsidP="0073468F">
            <w:pPr>
              <w:rPr>
                <w:lang w:val="en-US"/>
              </w:rPr>
            </w:pPr>
            <w:r w:rsidRPr="138DC375">
              <w:rPr>
                <w:rFonts w:eastAsia="Arial"/>
                <w:b/>
                <w:bCs/>
                <w:color w:val="000000" w:themeColor="text1"/>
                <w:lang w:val="en-US"/>
              </w:rPr>
              <w:t>urn:csioz:p1:kod:minor: null</w:t>
            </w:r>
            <w:r w:rsidRPr="138DC375">
              <w:rPr>
                <w:rFonts w:eastAsia="Arial"/>
                <w:color w:val="000000" w:themeColor="text1"/>
                <w:lang w:val="en-US"/>
              </w:rPr>
              <w:t xml:space="preserve"> </w:t>
            </w:r>
          </w:p>
          <w:p w14:paraId="6FF28A61" w14:textId="77777777" w:rsidR="007A31EC" w:rsidRPr="00313511" w:rsidRDefault="6AEACD60" w:rsidP="0073468F">
            <w:pPr>
              <w:rPr>
                <w:lang w:val="en-US"/>
              </w:rPr>
            </w:pPr>
            <w:r w:rsidRPr="138DC375">
              <w:rPr>
                <w:rFonts w:eastAsia="Arial"/>
                <w:color w:val="000000" w:themeColor="text1"/>
                <w:lang w:val="en-US"/>
              </w:rPr>
              <w:t xml:space="preserve"> </w:t>
            </w:r>
          </w:p>
        </w:tc>
        <w:tc>
          <w:tcPr>
            <w:tcW w:w="1920" w:type="dxa"/>
            <w:tcBorders>
              <w:top w:val="single" w:sz="8" w:space="0" w:color="auto"/>
              <w:left w:val="single" w:sz="8" w:space="0" w:color="auto"/>
              <w:bottom w:val="single" w:sz="8" w:space="0" w:color="auto"/>
              <w:right w:val="single" w:sz="8" w:space="0" w:color="auto"/>
            </w:tcBorders>
          </w:tcPr>
          <w:p w14:paraId="46B3939D" w14:textId="77777777" w:rsidR="007A31EC" w:rsidRDefault="007A31EC" w:rsidP="0073468F">
            <w:r w:rsidRPr="563CBB95">
              <w:rPr>
                <w:rFonts w:eastAsia="Arial"/>
                <w:color w:val="000000" w:themeColor="text1"/>
                <w:szCs w:val="22"/>
              </w:rPr>
              <w:t xml:space="preserve">Błąd wewnętrzny </w:t>
            </w:r>
          </w:p>
        </w:tc>
        <w:tc>
          <w:tcPr>
            <w:tcW w:w="1845" w:type="dxa"/>
            <w:tcBorders>
              <w:top w:val="single" w:sz="8" w:space="0" w:color="auto"/>
              <w:left w:val="single" w:sz="8" w:space="0" w:color="auto"/>
              <w:bottom w:val="single" w:sz="8" w:space="0" w:color="auto"/>
              <w:right w:val="single" w:sz="8" w:space="0" w:color="auto"/>
            </w:tcBorders>
          </w:tcPr>
          <w:p w14:paraId="7232C8EC" w14:textId="77777777" w:rsidR="007A31EC" w:rsidRDefault="007A31EC" w:rsidP="0073468F">
            <w:r w:rsidRPr="563CBB95">
              <w:rPr>
                <w:rFonts w:eastAsia="Arial"/>
                <w:color w:val="000000" w:themeColor="text1"/>
                <w:szCs w:val="22"/>
              </w:rPr>
              <w:t>Wystąpił nieoczekiwany błąd wewnętrzny SAZ</w:t>
            </w:r>
          </w:p>
        </w:tc>
      </w:tr>
    </w:tbl>
    <w:p w14:paraId="053DA639" w14:textId="77777777" w:rsidR="007A31EC" w:rsidRDefault="007A31EC" w:rsidP="007A31EC">
      <w:pPr>
        <w:spacing w:line="288" w:lineRule="auto"/>
        <w:rPr>
          <w:rFonts w:eastAsia="Arial"/>
          <w:color w:val="000000" w:themeColor="text1"/>
        </w:rPr>
      </w:pPr>
    </w:p>
    <w:p w14:paraId="291E85D1" w14:textId="77777777" w:rsidR="007A31EC" w:rsidRDefault="007A31EC" w:rsidP="007A31EC">
      <w:pPr>
        <w:spacing w:line="288" w:lineRule="auto"/>
        <w:rPr>
          <w:rFonts w:eastAsia="Arial"/>
          <w:color w:val="000000" w:themeColor="text1"/>
        </w:rPr>
      </w:pPr>
    </w:p>
    <w:p w14:paraId="130063BE" w14:textId="77777777" w:rsidR="007A31EC" w:rsidRDefault="007A31EC" w:rsidP="00FE63AC">
      <w:pPr>
        <w:pStyle w:val="Nagwek3"/>
        <w:rPr>
          <w:rFonts w:eastAsia="Arial"/>
        </w:rPr>
      </w:pPr>
      <w:bookmarkStart w:id="143" w:name="_Toc163038515"/>
      <w:r>
        <w:rPr>
          <w:rFonts w:eastAsia="Arial"/>
        </w:rPr>
        <w:lastRenderedPageBreak/>
        <w:t>Operacja odczytDokumentuSprzeciwu</w:t>
      </w:r>
      <w:bookmarkEnd w:id="143"/>
    </w:p>
    <w:p w14:paraId="10FF2813" w14:textId="4D910A4C" w:rsidR="007A31EC" w:rsidRPr="0095610F" w:rsidRDefault="007A31EC" w:rsidP="007A31EC">
      <w:pPr>
        <w:rPr>
          <w:rFonts w:eastAsia="Arial"/>
        </w:rPr>
      </w:pPr>
      <w:r w:rsidRPr="0095610F">
        <w:rPr>
          <w:rFonts w:eastAsia="Arial"/>
        </w:rPr>
        <w:t xml:space="preserve">Operacja pozwala na odczytanie w Systemie P1 wskazanego identyfikatora </w:t>
      </w:r>
      <w:r>
        <w:rPr>
          <w:rFonts w:eastAsia="Arial"/>
        </w:rPr>
        <w:t xml:space="preserve">informacji </w:t>
      </w:r>
      <w:r w:rsidR="00D153C8">
        <w:rPr>
          <w:rFonts w:eastAsia="Arial"/>
        </w:rPr>
        <w:t>D</w:t>
      </w:r>
      <w:r>
        <w:rPr>
          <w:rFonts w:eastAsia="Arial"/>
        </w:rPr>
        <w:t>okumentu sprzeciwu.</w:t>
      </w:r>
    </w:p>
    <w:p w14:paraId="27B10F49" w14:textId="77777777" w:rsidR="007A31EC" w:rsidRDefault="007A31EC" w:rsidP="007A31EC">
      <w:pPr>
        <w:rPr>
          <w:rFonts w:eastAsia="Arial"/>
        </w:rPr>
      </w:pPr>
      <w:r w:rsidRPr="0095610F">
        <w:rPr>
          <w:rFonts w:eastAsia="Arial"/>
        </w:rPr>
        <w:t>Usługodawca w zapytaniu przekazuje identyfikator OID dokumentu, który ma zostać odczytany.</w:t>
      </w:r>
    </w:p>
    <w:p w14:paraId="4EA427B4" w14:textId="5044D6C2" w:rsidR="007A31EC" w:rsidRDefault="007A31EC" w:rsidP="007A31EC">
      <w:pPr>
        <w:rPr>
          <w:rFonts w:eastAsia="Arial"/>
        </w:rPr>
      </w:pPr>
      <w:r w:rsidRPr="0095610F">
        <w:rPr>
          <w:rFonts w:eastAsia="Arial"/>
        </w:rPr>
        <w:t xml:space="preserve">W odpowiedzi do Usługodawcy zwracana jest </w:t>
      </w:r>
      <w:r>
        <w:rPr>
          <w:lang w:eastAsia="pl-PL"/>
        </w:rPr>
        <w:t>zakodowana (base64)</w:t>
      </w:r>
      <w:r w:rsidRPr="0095610F">
        <w:rPr>
          <w:rFonts w:eastAsia="Arial"/>
        </w:rPr>
        <w:t xml:space="preserve"> </w:t>
      </w:r>
      <w:r>
        <w:rPr>
          <w:rFonts w:eastAsia="Arial"/>
        </w:rPr>
        <w:t xml:space="preserve">Dokument </w:t>
      </w:r>
      <w:r w:rsidR="00D153C8">
        <w:rPr>
          <w:rFonts w:eastAsia="Arial"/>
        </w:rPr>
        <w:t>s</w:t>
      </w:r>
      <w:r>
        <w:rPr>
          <w:rFonts w:eastAsia="Arial"/>
        </w:rPr>
        <w:t xml:space="preserve">przeciwu. </w:t>
      </w:r>
    </w:p>
    <w:p w14:paraId="0A940979" w14:textId="77777777" w:rsidR="007A31EC" w:rsidRPr="0095610F" w:rsidRDefault="007A31EC" w:rsidP="007A31EC">
      <w:pPr>
        <w:rPr>
          <w:rFonts w:eastAsia="Arial"/>
        </w:rPr>
      </w:pPr>
    </w:p>
    <w:p w14:paraId="6C3C1BB4" w14:textId="77777777" w:rsidR="007A31EC" w:rsidRDefault="007A31EC" w:rsidP="007A31EC">
      <w:pPr>
        <w:rPr>
          <w:rFonts w:eastAsia="Arial"/>
        </w:rPr>
      </w:pPr>
      <w:r w:rsidRPr="0095610F">
        <w:rPr>
          <w:rFonts w:eastAsia="Arial"/>
        </w:rPr>
        <w:t>Odpowiedź do Usługodawcy zawiera również obiekt klasy WynikOperacji, który określa ogólny wynik wykonania operacji odczytu dokumentu.</w:t>
      </w:r>
    </w:p>
    <w:p w14:paraId="58FFC3CC" w14:textId="77777777" w:rsidR="007A31EC" w:rsidRDefault="007A31EC" w:rsidP="007A31EC">
      <w:pPr>
        <w:pStyle w:val="Nagwek4"/>
        <w:tabs>
          <w:tab w:val="num" w:pos="1134"/>
        </w:tabs>
        <w:rPr>
          <w:lang w:eastAsia="pl-PL"/>
        </w:rPr>
      </w:pPr>
      <w:r>
        <w:rPr>
          <w:lang w:eastAsia="pl-PL"/>
        </w:rPr>
        <w:t xml:space="preserve">Komunikaty / błędy biznesowe </w:t>
      </w:r>
    </w:p>
    <w:p w14:paraId="6707493E" w14:textId="6F0FDFE2" w:rsidR="007A31EC" w:rsidRDefault="6AEACD60" w:rsidP="00FF666A">
      <w:pPr>
        <w:pStyle w:val="Legenda"/>
      </w:pPr>
      <w:r>
        <w:t xml:space="preserve">Tabela </w:t>
      </w:r>
      <w:r w:rsidR="4C78F7F5">
        <w:t>25</w:t>
      </w:r>
      <w:r w:rsidR="2542847C">
        <w:t xml:space="preserve"> </w:t>
      </w:r>
      <w:r>
        <w:t>Komunikaty z operacji odczytDokumentuSprzeciwu</w:t>
      </w:r>
    </w:p>
    <w:tbl>
      <w:tblPr>
        <w:tblW w:w="0" w:type="auto"/>
        <w:tblLayout w:type="fixed"/>
        <w:tblLook w:val="04A0" w:firstRow="1" w:lastRow="0" w:firstColumn="1" w:lastColumn="0" w:noHBand="0" w:noVBand="1"/>
      </w:tblPr>
      <w:tblGrid>
        <w:gridCol w:w="5265"/>
        <w:gridCol w:w="1920"/>
        <w:gridCol w:w="1845"/>
      </w:tblGrid>
      <w:tr w:rsidR="007A31EC" w14:paraId="75D86714"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D91AB17" w14:textId="77777777" w:rsidR="007A31EC" w:rsidRDefault="6AEACD60" w:rsidP="00FF666A">
            <w:pPr>
              <w:pStyle w:val="Tabelanagwekdolewej"/>
              <w:rPr>
                <w:rFonts w:eastAsia="Arial"/>
              </w:rPr>
            </w:pPr>
            <w:r w:rsidRPr="138DC37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785D437B" w14:textId="77777777" w:rsidR="007A31EC" w:rsidRDefault="6AEACD60" w:rsidP="00FF666A">
            <w:pPr>
              <w:pStyle w:val="Tabelanagwekdolewej"/>
              <w:rPr>
                <w:rFonts w:eastAsia="Arial"/>
                <w:color w:val="FFFFFF" w:themeColor="background1"/>
              </w:rPr>
            </w:pPr>
            <w:r w:rsidRPr="138DC37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CF2B361" w14:textId="77777777" w:rsidR="007A31EC" w:rsidRDefault="6AEACD60" w:rsidP="00FF666A">
            <w:pPr>
              <w:pStyle w:val="Tabelanagwekdolewej"/>
              <w:rPr>
                <w:rFonts w:eastAsia="Arial"/>
              </w:rPr>
            </w:pPr>
            <w:r w:rsidRPr="138DC375">
              <w:rPr>
                <w:rFonts w:eastAsia="Arial"/>
              </w:rPr>
              <w:t>Znaczenie</w:t>
            </w:r>
          </w:p>
        </w:tc>
      </w:tr>
      <w:tr w:rsidR="007A31EC" w14:paraId="3F1A208A" w14:textId="77777777" w:rsidTr="138DC375">
        <w:tc>
          <w:tcPr>
            <w:tcW w:w="5265" w:type="dxa"/>
            <w:tcBorders>
              <w:top w:val="single" w:sz="6" w:space="0" w:color="auto"/>
              <w:left w:val="single" w:sz="6" w:space="0" w:color="auto"/>
              <w:bottom w:val="single" w:sz="6" w:space="0" w:color="auto"/>
              <w:right w:val="single" w:sz="6" w:space="0" w:color="auto"/>
            </w:tcBorders>
          </w:tcPr>
          <w:p w14:paraId="09F7581D" w14:textId="77777777" w:rsidR="007A31EC" w:rsidRPr="00313511" w:rsidRDefault="6AEACD60" w:rsidP="006E2AEE">
            <w:pPr>
              <w:pStyle w:val="tabelanormalny"/>
              <w:rPr>
                <w:rFonts w:eastAsia="Arial"/>
                <w:lang w:val="en-US"/>
              </w:rPr>
            </w:pPr>
            <w:r w:rsidRPr="138DC375">
              <w:rPr>
                <w:rFonts w:eastAsia="Arial"/>
                <w:lang w:val="en-US"/>
              </w:rPr>
              <w:t>urn:csioz:p1:kod:major: Sukces</w:t>
            </w:r>
          </w:p>
          <w:p w14:paraId="70FC0F19" w14:textId="77777777" w:rsidR="007A31EC" w:rsidRDefault="007A31EC" w:rsidP="006E2AEE">
            <w:pPr>
              <w:pStyle w:val="tabelanormalny"/>
              <w:rPr>
                <w:rFonts w:eastAsia="Arial"/>
              </w:rPr>
            </w:pPr>
            <w:r w:rsidRPr="6CE49C9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10DC25A0" w14:textId="77777777" w:rsidR="007A31EC" w:rsidRDefault="007A31EC" w:rsidP="006E2AEE">
            <w:pPr>
              <w:pStyle w:val="tabelanormalny"/>
              <w:rPr>
                <w:rFonts w:eastAsia="Arial"/>
              </w:rPr>
            </w:pPr>
            <w:r w:rsidRPr="0109DE76">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689C2232" w14:textId="32C4E9DA" w:rsidR="007A31EC" w:rsidRDefault="007A31EC" w:rsidP="006E2AEE">
            <w:pPr>
              <w:pStyle w:val="tabelanormalny"/>
            </w:pPr>
            <w:r w:rsidRPr="6CE49C9C">
              <w:rPr>
                <w:rFonts w:eastAsia="Arial"/>
              </w:rPr>
              <w:t>Zwrócono potwierdzenie</w:t>
            </w:r>
            <w:r>
              <w:rPr>
                <w:rFonts w:eastAsia="Arial"/>
              </w:rPr>
              <w:t xml:space="preserve"> dla </w:t>
            </w:r>
            <w:r w:rsidR="00D153C8">
              <w:rPr>
                <w:rFonts w:eastAsia="Arial"/>
              </w:rPr>
              <w:t>D</w:t>
            </w:r>
            <w:r>
              <w:rPr>
                <w:rFonts w:eastAsia="Arial"/>
              </w:rPr>
              <w:t>okumentu sprzeciwu</w:t>
            </w:r>
          </w:p>
          <w:p w14:paraId="48D8C569" w14:textId="77777777" w:rsidR="007A31EC" w:rsidRDefault="007A31EC" w:rsidP="006E2AEE">
            <w:pPr>
              <w:pStyle w:val="tabelanormalny"/>
              <w:rPr>
                <w:rFonts w:eastAsia="Arial"/>
              </w:rPr>
            </w:pPr>
          </w:p>
        </w:tc>
      </w:tr>
      <w:tr w:rsidR="007A31EC" w14:paraId="4D010992" w14:textId="77777777" w:rsidTr="138DC375">
        <w:tc>
          <w:tcPr>
            <w:tcW w:w="5265" w:type="dxa"/>
            <w:tcBorders>
              <w:top w:val="single" w:sz="6" w:space="0" w:color="auto"/>
              <w:left w:val="single" w:sz="6" w:space="0" w:color="auto"/>
              <w:bottom w:val="single" w:sz="6" w:space="0" w:color="auto"/>
              <w:right w:val="single" w:sz="6" w:space="0" w:color="auto"/>
            </w:tcBorders>
          </w:tcPr>
          <w:p w14:paraId="685F2E57" w14:textId="77777777" w:rsidR="007A31EC" w:rsidRPr="00313511" w:rsidRDefault="6AEACD60" w:rsidP="006E2AEE">
            <w:pPr>
              <w:pStyle w:val="tabelanormalny"/>
              <w:rPr>
                <w:rFonts w:eastAsia="Arial"/>
                <w:lang w:val="en-US"/>
              </w:rPr>
            </w:pPr>
            <w:r w:rsidRPr="138DC375">
              <w:rPr>
                <w:rFonts w:eastAsia="Arial"/>
                <w:lang w:val="en-US"/>
              </w:rPr>
              <w:t>urn:csioz:p1:kod:major: Sukces</w:t>
            </w:r>
          </w:p>
          <w:p w14:paraId="2681A223" w14:textId="77777777" w:rsidR="007A31EC" w:rsidRPr="6CE49C9C" w:rsidRDefault="007A31EC" w:rsidP="006E2AEE">
            <w:pPr>
              <w:pStyle w:val="tabelanormalny"/>
              <w:rPr>
                <w:rFonts w:eastAsia="Arial"/>
              </w:rPr>
            </w:pPr>
            <w:r w:rsidRPr="6CE49C9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5635ED15" w14:textId="77777777" w:rsidR="007A31EC" w:rsidRPr="0109DE76" w:rsidRDefault="007A31EC" w:rsidP="006E2AEE">
            <w:pPr>
              <w:pStyle w:val="tabelanormalny"/>
              <w:rPr>
                <w:rFonts w:eastAsia="Arial"/>
              </w:rPr>
            </w:pPr>
            <w:r w:rsidRPr="009E42BC">
              <w:rPr>
                <w:rFonts w:eastAsia="Arial"/>
              </w:rPr>
              <w:t>Dokument w postaci papierowej został złożony u Pielęgniarki/Higienistki szkolnej w szkole &lt;placówka oświaty&gt;</w:t>
            </w:r>
          </w:p>
        </w:tc>
        <w:tc>
          <w:tcPr>
            <w:tcW w:w="1845" w:type="dxa"/>
            <w:tcBorders>
              <w:top w:val="single" w:sz="6" w:space="0" w:color="auto"/>
              <w:left w:val="single" w:sz="6" w:space="0" w:color="auto"/>
              <w:bottom w:val="single" w:sz="6" w:space="0" w:color="auto"/>
              <w:right w:val="single" w:sz="6" w:space="0" w:color="auto"/>
            </w:tcBorders>
          </w:tcPr>
          <w:p w14:paraId="6DD52CB2" w14:textId="474C1966" w:rsidR="007A31EC" w:rsidRPr="009E42BC" w:rsidRDefault="007A31EC" w:rsidP="006E2AEE">
            <w:pPr>
              <w:pStyle w:val="tabelanormalny"/>
              <w:rPr>
                <w:rFonts w:eastAsia="Arial"/>
              </w:rPr>
            </w:pPr>
            <w:r w:rsidRPr="6CE49C9C">
              <w:rPr>
                <w:rFonts w:eastAsia="Arial"/>
              </w:rPr>
              <w:t>Zwrócono potwierdzenie</w:t>
            </w:r>
            <w:r>
              <w:rPr>
                <w:rFonts w:eastAsia="Arial"/>
              </w:rPr>
              <w:t xml:space="preserve"> dla informacji o </w:t>
            </w:r>
            <w:r w:rsidR="00D153C8">
              <w:rPr>
                <w:rFonts w:eastAsia="Arial"/>
              </w:rPr>
              <w:t>D</w:t>
            </w:r>
            <w:r>
              <w:rPr>
                <w:rFonts w:eastAsia="Arial"/>
              </w:rPr>
              <w:t>okumencie sprzeciwu</w:t>
            </w:r>
          </w:p>
          <w:p w14:paraId="2620A259" w14:textId="77777777" w:rsidR="007A31EC" w:rsidRPr="6CE49C9C" w:rsidRDefault="007A31EC" w:rsidP="006E2AEE">
            <w:pPr>
              <w:pStyle w:val="tabelanormalny"/>
              <w:rPr>
                <w:rFonts w:eastAsia="Arial"/>
              </w:rPr>
            </w:pPr>
          </w:p>
        </w:tc>
      </w:tr>
      <w:tr w:rsidR="007A31EC" w14:paraId="34F29986" w14:textId="77777777" w:rsidTr="138DC375">
        <w:tc>
          <w:tcPr>
            <w:tcW w:w="5265" w:type="dxa"/>
            <w:tcBorders>
              <w:top w:val="single" w:sz="6" w:space="0" w:color="auto"/>
              <w:left w:val="single" w:sz="6" w:space="0" w:color="auto"/>
              <w:bottom w:val="single" w:sz="6" w:space="0" w:color="auto"/>
              <w:right w:val="single" w:sz="6" w:space="0" w:color="auto"/>
            </w:tcBorders>
          </w:tcPr>
          <w:p w14:paraId="3BD90CB1"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10C8B64C" w14:textId="77777777" w:rsidR="007A31EC" w:rsidRDefault="007A31EC" w:rsidP="006E2AEE">
            <w:pPr>
              <w:pStyle w:val="tabelanormalny"/>
              <w:rPr>
                <w:rFonts w:eastAsia="Arial"/>
              </w:rPr>
            </w:pPr>
            <w:r w:rsidRPr="6CE49C9C">
              <w:rPr>
                <w:rFonts w:eastAsia="Arial"/>
              </w:rPr>
              <w:t>urn:csioz:p1:kod:minor:</w:t>
            </w:r>
            <w:r w:rsidRPr="009E42BC">
              <w:rPr>
                <w:rFonts w:eastAsia="Arial"/>
              </w:rPr>
              <w:t xml:space="preserve"> </w:t>
            </w:r>
            <w:r w:rsidRPr="00600420">
              <w:rPr>
                <w:rFonts w:eastAsia="Arial"/>
              </w:rPr>
              <w:t>BrakDokumentuSprzeciwu</w:t>
            </w:r>
          </w:p>
          <w:p w14:paraId="7F064CD5" w14:textId="77777777" w:rsidR="007A31EC" w:rsidRDefault="007A31E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2FBE95AB" w14:textId="77777777" w:rsidR="007A31EC" w:rsidRPr="009E42BC"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 xml:space="preserve">Nie znaleziono dokumentu sprzeciwu o </w:t>
            </w:r>
            <w:r w:rsidRPr="009E42BC">
              <w:rPr>
                <w:rFonts w:eastAsia="Arial"/>
                <w:bCs/>
                <w:szCs w:val="20"/>
              </w:rPr>
              <w:lastRenderedPageBreak/>
              <w:t>podanym identyfikatorze</w:t>
            </w:r>
          </w:p>
          <w:p w14:paraId="3D809890" w14:textId="77777777" w:rsidR="007A31EC" w:rsidRDefault="007A31EC"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0969A52E" w14:textId="4D7749A7" w:rsidR="007A31EC" w:rsidRPr="00037556"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lastRenderedPageBreak/>
              <w:t xml:space="preserve">Błąd wynikający z nieznalezienia w bazie danych </w:t>
            </w:r>
            <w:r w:rsidR="00D153C8">
              <w:rPr>
                <w:rFonts w:eastAsia="Arial"/>
                <w:bCs/>
                <w:szCs w:val="20"/>
              </w:rPr>
              <w:t>D</w:t>
            </w:r>
            <w:r w:rsidRPr="009E42BC">
              <w:rPr>
                <w:rFonts w:eastAsia="Arial"/>
                <w:bCs/>
                <w:szCs w:val="20"/>
              </w:rPr>
              <w:t xml:space="preserve">okumentu sprzeciwu o </w:t>
            </w:r>
            <w:r w:rsidRPr="009E42BC">
              <w:rPr>
                <w:rFonts w:eastAsia="Arial"/>
                <w:bCs/>
                <w:szCs w:val="20"/>
              </w:rPr>
              <w:lastRenderedPageBreak/>
              <w:t>danym identyfikatorze</w:t>
            </w:r>
          </w:p>
        </w:tc>
      </w:tr>
      <w:tr w:rsidR="007A31EC" w14:paraId="14593020" w14:textId="77777777" w:rsidTr="138DC375">
        <w:tc>
          <w:tcPr>
            <w:tcW w:w="5265" w:type="dxa"/>
            <w:tcBorders>
              <w:top w:val="single" w:sz="6" w:space="0" w:color="auto"/>
              <w:left w:val="single" w:sz="6" w:space="0" w:color="auto"/>
              <w:bottom w:val="single" w:sz="6" w:space="0" w:color="auto"/>
              <w:right w:val="single" w:sz="6" w:space="0" w:color="auto"/>
            </w:tcBorders>
          </w:tcPr>
          <w:p w14:paraId="59F86BEA"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2A50DFBA" w14:textId="77777777" w:rsidR="007A31EC" w:rsidRPr="6CE49C9C" w:rsidRDefault="007A31EC" w:rsidP="006E2AEE">
            <w:pPr>
              <w:pStyle w:val="tabelanormalny"/>
              <w:rPr>
                <w:rFonts w:eastAsia="Arial"/>
              </w:rPr>
            </w:pPr>
            <w:r w:rsidRPr="6CE49C9C">
              <w:rPr>
                <w:rFonts w:eastAsia="Arial"/>
              </w:rPr>
              <w:t>urn:csioz:p1:kod:minor:</w:t>
            </w:r>
            <w:r w:rsidRPr="009E42BC">
              <w:rPr>
                <w:rFonts w:eastAsia="Arial"/>
              </w:rPr>
              <w:t xml:space="preserve"> </w:t>
            </w:r>
            <w:r w:rsidRPr="00037556">
              <w:rPr>
                <w:rFonts w:eastAsia="Arial"/>
              </w:rPr>
              <w:t>NiepoprawneParametryZadania</w:t>
            </w:r>
          </w:p>
        </w:tc>
        <w:tc>
          <w:tcPr>
            <w:tcW w:w="1920" w:type="dxa"/>
            <w:tcBorders>
              <w:top w:val="single" w:sz="6" w:space="0" w:color="auto"/>
              <w:left w:val="single" w:sz="6" w:space="0" w:color="auto"/>
              <w:bottom w:val="single" w:sz="6" w:space="0" w:color="auto"/>
              <w:right w:val="single" w:sz="6" w:space="0" w:color="auto"/>
            </w:tcBorders>
          </w:tcPr>
          <w:p w14:paraId="7BA3B5BD" w14:textId="77777777" w:rsidR="007A31EC" w:rsidRPr="009E42BC"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Niepoprawne parametry w żądaniu</w:t>
            </w:r>
          </w:p>
        </w:tc>
        <w:tc>
          <w:tcPr>
            <w:tcW w:w="1845" w:type="dxa"/>
            <w:tcBorders>
              <w:top w:val="single" w:sz="6" w:space="0" w:color="auto"/>
              <w:left w:val="single" w:sz="6" w:space="0" w:color="auto"/>
              <w:bottom w:val="single" w:sz="6" w:space="0" w:color="auto"/>
              <w:right w:val="single" w:sz="6" w:space="0" w:color="auto"/>
            </w:tcBorders>
          </w:tcPr>
          <w:p w14:paraId="52800553" w14:textId="74515F36" w:rsidR="007A31EC" w:rsidRPr="0073468F"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 xml:space="preserve">Błąd w wyniku niepoprawnego żądania zapisu </w:t>
            </w:r>
            <w:r w:rsidR="00D153C8">
              <w:rPr>
                <w:rFonts w:eastAsia="Arial"/>
                <w:bCs/>
                <w:szCs w:val="20"/>
              </w:rPr>
              <w:t>D</w:t>
            </w:r>
            <w:r w:rsidRPr="009E42BC">
              <w:rPr>
                <w:rFonts w:eastAsia="Arial"/>
                <w:bCs/>
                <w:szCs w:val="20"/>
              </w:rPr>
              <w:t>okumentu sprzeciwu</w:t>
            </w:r>
          </w:p>
        </w:tc>
      </w:tr>
      <w:tr w:rsidR="007A31EC" w14:paraId="3AF62DC5" w14:textId="77777777" w:rsidTr="138DC375">
        <w:tc>
          <w:tcPr>
            <w:tcW w:w="5265" w:type="dxa"/>
            <w:tcBorders>
              <w:top w:val="single" w:sz="6" w:space="0" w:color="auto"/>
              <w:left w:val="single" w:sz="6" w:space="0" w:color="auto"/>
              <w:bottom w:val="single" w:sz="6" w:space="0" w:color="auto"/>
              <w:right w:val="single" w:sz="6" w:space="0" w:color="auto"/>
            </w:tcBorders>
          </w:tcPr>
          <w:p w14:paraId="3C97EF7A"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2BCAE979" w14:textId="77777777" w:rsidR="007A31EC" w:rsidRPr="6CE49C9C" w:rsidRDefault="007A31EC" w:rsidP="006E2AEE">
            <w:pPr>
              <w:pStyle w:val="tabelanormalny"/>
              <w:rPr>
                <w:rFonts w:eastAsia="Arial"/>
              </w:rPr>
            </w:pPr>
            <w:r w:rsidRPr="6CE49C9C">
              <w:rPr>
                <w:rFonts w:eastAsia="Arial"/>
              </w:rPr>
              <w:t>urn:csioz:p1:kod:minor:</w:t>
            </w:r>
            <w:r w:rsidRPr="009E42BC">
              <w:rPr>
                <w:rFonts w:eastAsia="Arial"/>
              </w:rPr>
              <w:t xml:space="preserve"> </w:t>
            </w:r>
            <w:r w:rsidRPr="00037556">
              <w:rPr>
                <w:rFonts w:eastAsia="Arial"/>
              </w:rPr>
              <w:t>BrakUprawnien</w:t>
            </w:r>
          </w:p>
        </w:tc>
        <w:tc>
          <w:tcPr>
            <w:tcW w:w="1920" w:type="dxa"/>
            <w:tcBorders>
              <w:top w:val="single" w:sz="6" w:space="0" w:color="auto"/>
              <w:left w:val="single" w:sz="6" w:space="0" w:color="auto"/>
              <w:bottom w:val="single" w:sz="6" w:space="0" w:color="auto"/>
              <w:right w:val="single" w:sz="6" w:space="0" w:color="auto"/>
            </w:tcBorders>
          </w:tcPr>
          <w:p w14:paraId="226B8BBE" w14:textId="77777777" w:rsidR="007A31EC" w:rsidRPr="009E42BC"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Dokument nie odpowiada osobie, która wywołuje operację.</w:t>
            </w:r>
          </w:p>
        </w:tc>
        <w:tc>
          <w:tcPr>
            <w:tcW w:w="1845" w:type="dxa"/>
            <w:tcBorders>
              <w:top w:val="single" w:sz="6" w:space="0" w:color="auto"/>
              <w:left w:val="single" w:sz="6" w:space="0" w:color="auto"/>
              <w:bottom w:val="single" w:sz="6" w:space="0" w:color="auto"/>
              <w:right w:val="single" w:sz="6" w:space="0" w:color="auto"/>
            </w:tcBorders>
          </w:tcPr>
          <w:p w14:paraId="12DCC820" w14:textId="77777777" w:rsidR="007A31EC" w:rsidRPr="0073468F"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Błąd powstały w przypadku, gdy rola użytkownika wskazany w dokumencie nie odpowiada osobie, która wywołuje operację.</w:t>
            </w:r>
          </w:p>
        </w:tc>
      </w:tr>
      <w:tr w:rsidR="007A31EC" w14:paraId="75A86690" w14:textId="77777777" w:rsidTr="138DC375">
        <w:tc>
          <w:tcPr>
            <w:tcW w:w="5265" w:type="dxa"/>
            <w:tcBorders>
              <w:top w:val="single" w:sz="6" w:space="0" w:color="auto"/>
              <w:left w:val="single" w:sz="6" w:space="0" w:color="auto"/>
              <w:bottom w:val="single" w:sz="6" w:space="0" w:color="auto"/>
              <w:right w:val="single" w:sz="6" w:space="0" w:color="auto"/>
            </w:tcBorders>
          </w:tcPr>
          <w:p w14:paraId="1146B69C"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60D8428E" w14:textId="77777777" w:rsidR="007A31EC" w:rsidRPr="009E42BC" w:rsidRDefault="007A31EC" w:rsidP="0073468F">
            <w:pPr>
              <w:spacing w:after="80"/>
              <w:rPr>
                <w:rFonts w:eastAsia="Arial"/>
                <w:bCs/>
                <w:szCs w:val="20"/>
              </w:rPr>
            </w:pPr>
            <w:r w:rsidRPr="008D7367">
              <w:rPr>
                <w:rFonts w:eastAsia="Arial"/>
                <w:bCs/>
                <w:szCs w:val="20"/>
              </w:rPr>
              <w:t>urn:csioz:p1:kod:minor:</w:t>
            </w:r>
            <w:r w:rsidRPr="009E42BC">
              <w:rPr>
                <w:rFonts w:eastAsia="Arial"/>
                <w:bCs/>
                <w:szCs w:val="20"/>
              </w:rPr>
              <w:t xml:space="preserve"> BrakIdDepersonalizacji</w:t>
            </w:r>
          </w:p>
          <w:p w14:paraId="637E3127" w14:textId="77777777" w:rsidR="007A31EC" w:rsidRPr="6CE49C9C" w:rsidRDefault="007A31E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7B3090C3" w14:textId="77777777" w:rsidR="007A31EC" w:rsidRPr="009E42BC"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Brak danych depersonalizacji</w:t>
            </w:r>
          </w:p>
          <w:p w14:paraId="112E82C0" w14:textId="77777777" w:rsidR="007A31EC" w:rsidRPr="009E42BC" w:rsidRDefault="007A31EC" w:rsidP="0073468F">
            <w:pPr>
              <w:autoSpaceDE w:val="0"/>
              <w:autoSpaceDN w:val="0"/>
              <w:adjustRightInd w:val="0"/>
              <w:spacing w:before="0" w:after="80" w:line="240" w:lineRule="auto"/>
              <w:jc w:val="left"/>
              <w:rPr>
                <w:rFonts w:eastAsia="Arial"/>
                <w:bCs/>
                <w:szCs w:val="20"/>
              </w:rPr>
            </w:pPr>
          </w:p>
        </w:tc>
        <w:tc>
          <w:tcPr>
            <w:tcW w:w="1845" w:type="dxa"/>
            <w:tcBorders>
              <w:top w:val="single" w:sz="6" w:space="0" w:color="auto"/>
              <w:left w:val="single" w:sz="6" w:space="0" w:color="auto"/>
              <w:bottom w:val="single" w:sz="6" w:space="0" w:color="auto"/>
              <w:right w:val="single" w:sz="6" w:space="0" w:color="auto"/>
            </w:tcBorders>
          </w:tcPr>
          <w:p w14:paraId="405AC79B" w14:textId="77777777" w:rsidR="007A31EC" w:rsidRPr="0073468F"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Błąd w wyniku wystąpienia błędu przy pobieraniu identyfikatora depersonalizacji.</w:t>
            </w:r>
          </w:p>
        </w:tc>
      </w:tr>
      <w:tr w:rsidR="007A31EC" w14:paraId="6E98978E" w14:textId="77777777" w:rsidTr="138DC375">
        <w:tc>
          <w:tcPr>
            <w:tcW w:w="5265" w:type="dxa"/>
            <w:tcBorders>
              <w:top w:val="single" w:sz="6" w:space="0" w:color="auto"/>
              <w:left w:val="single" w:sz="6" w:space="0" w:color="auto"/>
              <w:bottom w:val="single" w:sz="6" w:space="0" w:color="auto"/>
              <w:right w:val="single" w:sz="6" w:space="0" w:color="auto"/>
            </w:tcBorders>
          </w:tcPr>
          <w:p w14:paraId="587399AC"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65DB42F5" w14:textId="77777777" w:rsidR="007A31EC" w:rsidRPr="009E42BC" w:rsidRDefault="007A31EC" w:rsidP="0073468F">
            <w:pPr>
              <w:spacing w:after="80"/>
              <w:rPr>
                <w:rFonts w:eastAsia="Arial"/>
                <w:bCs/>
                <w:szCs w:val="20"/>
              </w:rPr>
            </w:pPr>
            <w:r w:rsidRPr="008D7367">
              <w:rPr>
                <w:rFonts w:eastAsia="Arial"/>
                <w:bCs/>
                <w:szCs w:val="20"/>
              </w:rPr>
              <w:t>urn:csioz:p1:kod:minor:</w:t>
            </w:r>
            <w:r w:rsidRPr="009E42BC">
              <w:rPr>
                <w:rFonts w:eastAsia="Arial"/>
                <w:bCs/>
                <w:szCs w:val="20"/>
              </w:rPr>
              <w:t xml:space="preserve"> BladWewnetrzny</w:t>
            </w:r>
          </w:p>
          <w:p w14:paraId="27A4AB4A" w14:textId="77777777" w:rsidR="007A31EC" w:rsidRPr="6CE49C9C" w:rsidRDefault="007A31E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734BFA24" w14:textId="77777777" w:rsidR="007A31EC" w:rsidRPr="009E42BC" w:rsidRDefault="007A31EC" w:rsidP="0073468F">
            <w:pPr>
              <w:autoSpaceDE w:val="0"/>
              <w:autoSpaceDN w:val="0"/>
              <w:adjustRightInd w:val="0"/>
              <w:spacing w:before="0" w:after="80" w:line="240" w:lineRule="auto"/>
              <w:jc w:val="left"/>
              <w:rPr>
                <w:rFonts w:eastAsia="Arial"/>
                <w:bCs/>
                <w:szCs w:val="20"/>
              </w:rPr>
            </w:pPr>
            <w:r w:rsidRPr="008D7367">
              <w:rPr>
                <w:rFonts w:eastAsia="Arial"/>
                <w:bCs/>
                <w:szCs w:val="20"/>
              </w:rPr>
              <w:t>Błąd deszyfrowania dokumentu</w:t>
            </w:r>
          </w:p>
        </w:tc>
        <w:tc>
          <w:tcPr>
            <w:tcW w:w="1845" w:type="dxa"/>
            <w:tcBorders>
              <w:top w:val="single" w:sz="6" w:space="0" w:color="auto"/>
              <w:left w:val="single" w:sz="6" w:space="0" w:color="auto"/>
              <w:bottom w:val="single" w:sz="6" w:space="0" w:color="auto"/>
              <w:right w:val="single" w:sz="6" w:space="0" w:color="auto"/>
            </w:tcBorders>
          </w:tcPr>
          <w:p w14:paraId="44C82320" w14:textId="77777777" w:rsidR="007A31EC" w:rsidRPr="009E42BC" w:rsidRDefault="007A31EC" w:rsidP="0073468F">
            <w:pPr>
              <w:autoSpaceDE w:val="0"/>
              <w:autoSpaceDN w:val="0"/>
              <w:adjustRightInd w:val="0"/>
              <w:spacing w:before="0" w:after="80" w:line="240" w:lineRule="auto"/>
              <w:jc w:val="left"/>
              <w:rPr>
                <w:rFonts w:eastAsia="Arial"/>
                <w:bCs/>
                <w:szCs w:val="20"/>
              </w:rPr>
            </w:pPr>
          </w:p>
          <w:p w14:paraId="4CF859C4" w14:textId="77777777" w:rsidR="007A31EC" w:rsidRPr="0073468F" w:rsidRDefault="007A31EC" w:rsidP="0073468F">
            <w:pPr>
              <w:autoSpaceDE w:val="0"/>
              <w:autoSpaceDN w:val="0"/>
              <w:adjustRightInd w:val="0"/>
              <w:spacing w:before="0" w:after="80" w:line="240" w:lineRule="auto"/>
              <w:jc w:val="left"/>
              <w:rPr>
                <w:rFonts w:eastAsia="Arial"/>
                <w:bCs/>
                <w:szCs w:val="20"/>
              </w:rPr>
            </w:pPr>
            <w:r w:rsidRPr="009E42BC">
              <w:rPr>
                <w:rFonts w:eastAsia="Arial"/>
                <w:bCs/>
                <w:szCs w:val="20"/>
              </w:rPr>
              <w:t>Błąd w wyniku niepowodzenia podczas deszyfrowania dokumentu.</w:t>
            </w:r>
          </w:p>
        </w:tc>
      </w:tr>
    </w:tbl>
    <w:p w14:paraId="6EFB1D3E" w14:textId="77777777" w:rsidR="007A31EC" w:rsidRDefault="007A31EC" w:rsidP="007A31EC">
      <w:pPr>
        <w:pStyle w:val="Akapitzlist"/>
        <w:numPr>
          <w:ilvl w:val="0"/>
          <w:numId w:val="52"/>
        </w:numPr>
        <w:rPr>
          <w:rFonts w:ascii="Arial" w:eastAsia="Arial" w:hAnsi="Arial" w:cs="Arial"/>
          <w:b/>
          <w:bCs/>
          <w:color w:val="17365D" w:themeColor="text2" w:themeShade="BF"/>
          <w:sz w:val="24"/>
        </w:rPr>
      </w:pPr>
      <w:r w:rsidRPr="563CBB95">
        <w:rPr>
          <w:rFonts w:ascii="Arial" w:eastAsia="Arial" w:hAnsi="Arial" w:cs="Arial"/>
          <w:b/>
          <w:bCs/>
          <w:color w:val="17365D" w:themeColor="text2" w:themeShade="BF"/>
          <w:sz w:val="24"/>
        </w:rPr>
        <w:t xml:space="preserve">Komunikaty / błędy techniczne </w:t>
      </w:r>
    </w:p>
    <w:p w14:paraId="329DBAB3" w14:textId="5EA9B7A3" w:rsidR="007A31EC" w:rsidRDefault="6AEACD60" w:rsidP="138DC375">
      <w:pPr>
        <w:ind w:left="705" w:hanging="705"/>
        <w:rPr>
          <w:rFonts w:eastAsia="Arial"/>
          <w:b/>
          <w:bCs/>
          <w:color w:val="1F497D" w:themeColor="text2"/>
          <w:sz w:val="20"/>
          <w:szCs w:val="20"/>
        </w:rPr>
      </w:pPr>
      <w:r w:rsidRPr="138DC375">
        <w:rPr>
          <w:rFonts w:eastAsia="Arial"/>
          <w:b/>
          <w:bCs/>
          <w:color w:val="1F497D" w:themeColor="text2"/>
          <w:sz w:val="20"/>
          <w:szCs w:val="20"/>
        </w:rPr>
        <w:t xml:space="preserve">Tabela </w:t>
      </w:r>
      <w:r w:rsidR="4C78F7F5" w:rsidRPr="138DC375">
        <w:rPr>
          <w:rFonts w:eastAsia="Arial"/>
          <w:b/>
          <w:bCs/>
          <w:color w:val="1F497D" w:themeColor="text2"/>
          <w:sz w:val="20"/>
          <w:szCs w:val="20"/>
        </w:rPr>
        <w:t>26</w:t>
      </w:r>
      <w:r w:rsidR="2542847C" w:rsidRPr="138DC375">
        <w:rPr>
          <w:rFonts w:eastAsia="Arial"/>
          <w:b/>
          <w:bCs/>
          <w:color w:val="FF0000"/>
          <w:sz w:val="20"/>
          <w:szCs w:val="20"/>
        </w:rPr>
        <w:t xml:space="preserve"> </w:t>
      </w:r>
      <w:r w:rsidRPr="138DC375">
        <w:rPr>
          <w:rFonts w:eastAsia="Arial"/>
          <w:b/>
          <w:bCs/>
          <w:color w:val="1F497D" w:themeColor="text2"/>
          <w:sz w:val="20"/>
          <w:szCs w:val="20"/>
        </w:rPr>
        <w:t>Komunikaty z operacji odczytDokumentuSprzeciwu</w:t>
      </w:r>
    </w:p>
    <w:tbl>
      <w:tblPr>
        <w:tblW w:w="0" w:type="auto"/>
        <w:tblLayout w:type="fixed"/>
        <w:tblLook w:val="04A0" w:firstRow="1" w:lastRow="0" w:firstColumn="1" w:lastColumn="0" w:noHBand="0" w:noVBand="1"/>
      </w:tblPr>
      <w:tblGrid>
        <w:gridCol w:w="5265"/>
        <w:gridCol w:w="1920"/>
        <w:gridCol w:w="1845"/>
      </w:tblGrid>
      <w:tr w:rsidR="007A31EC" w14:paraId="15115283" w14:textId="77777777" w:rsidTr="138DC375">
        <w:tc>
          <w:tcPr>
            <w:tcW w:w="526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8104383" w14:textId="77777777" w:rsidR="007A31EC" w:rsidRDefault="007A31EC" w:rsidP="0073468F">
            <w:pPr>
              <w:jc w:val="center"/>
            </w:pPr>
            <w:r w:rsidRPr="563CBB95">
              <w:rPr>
                <w:rFonts w:eastAsia="Arial"/>
                <w:b/>
                <w:bCs/>
                <w:color w:val="FFFFFF" w:themeColor="background1"/>
                <w:sz w:val="20"/>
                <w:szCs w:val="20"/>
              </w:rPr>
              <w:t xml:space="preserve">Kod komunikatu / błędu  </w:t>
            </w:r>
          </w:p>
        </w:tc>
        <w:tc>
          <w:tcPr>
            <w:tcW w:w="1920"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2FAD44D" w14:textId="77777777" w:rsidR="007A31EC" w:rsidRDefault="007A31EC" w:rsidP="0073468F">
            <w:pPr>
              <w:jc w:val="center"/>
            </w:pPr>
            <w:r w:rsidRPr="563CBB95">
              <w:rPr>
                <w:rFonts w:eastAsia="Arial"/>
                <w:b/>
                <w:bCs/>
                <w:color w:val="FFFFFF" w:themeColor="background1"/>
                <w:sz w:val="20"/>
                <w:szCs w:val="20"/>
              </w:rPr>
              <w:t xml:space="preserve">Opis słowny </w:t>
            </w:r>
          </w:p>
        </w:tc>
        <w:tc>
          <w:tcPr>
            <w:tcW w:w="184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BAF7465" w14:textId="77777777" w:rsidR="007A31EC" w:rsidRDefault="007A31EC" w:rsidP="0073468F">
            <w:pPr>
              <w:jc w:val="center"/>
            </w:pPr>
            <w:r w:rsidRPr="563CBB95">
              <w:rPr>
                <w:rFonts w:eastAsia="Arial"/>
                <w:b/>
                <w:bCs/>
                <w:color w:val="FFFFFF" w:themeColor="background1"/>
                <w:sz w:val="20"/>
                <w:szCs w:val="20"/>
              </w:rPr>
              <w:t xml:space="preserve">Znaczenie </w:t>
            </w:r>
          </w:p>
        </w:tc>
      </w:tr>
      <w:tr w:rsidR="007A31EC" w14:paraId="2B72E25D" w14:textId="77777777" w:rsidTr="138DC375">
        <w:tc>
          <w:tcPr>
            <w:tcW w:w="5265" w:type="dxa"/>
            <w:tcBorders>
              <w:top w:val="single" w:sz="8" w:space="0" w:color="auto"/>
              <w:left w:val="single" w:sz="8" w:space="0" w:color="auto"/>
              <w:bottom w:val="single" w:sz="8" w:space="0" w:color="auto"/>
              <w:right w:val="single" w:sz="8" w:space="0" w:color="auto"/>
            </w:tcBorders>
          </w:tcPr>
          <w:p w14:paraId="54971CF7" w14:textId="77777777" w:rsidR="007A31EC" w:rsidRDefault="007A31EC" w:rsidP="0073468F">
            <w:r w:rsidRPr="563CBB95">
              <w:rPr>
                <w:rFonts w:eastAsia="Arial"/>
                <w:b/>
                <w:bCs/>
                <w:color w:val="000000" w:themeColor="text1"/>
                <w:szCs w:val="22"/>
              </w:rPr>
              <w:t>urn:csioz:p1:kod:major: BladWewnetrzny</w:t>
            </w:r>
            <w:r w:rsidRPr="563CBB95">
              <w:rPr>
                <w:rFonts w:eastAsia="Arial"/>
                <w:color w:val="000000" w:themeColor="text1"/>
                <w:szCs w:val="22"/>
              </w:rPr>
              <w:t xml:space="preserve"> </w:t>
            </w:r>
          </w:p>
          <w:p w14:paraId="443F2478" w14:textId="77777777" w:rsidR="007A31EC" w:rsidRPr="00313511" w:rsidRDefault="6AEACD60" w:rsidP="0073468F">
            <w:pPr>
              <w:rPr>
                <w:lang w:val="en-US"/>
              </w:rPr>
            </w:pPr>
            <w:r w:rsidRPr="138DC375">
              <w:rPr>
                <w:rFonts w:eastAsia="Arial"/>
                <w:b/>
                <w:bCs/>
                <w:color w:val="000000" w:themeColor="text1"/>
                <w:lang w:val="en-US"/>
              </w:rPr>
              <w:t>urn:csioz:p1:kod:minor: null</w:t>
            </w:r>
            <w:r w:rsidRPr="138DC375">
              <w:rPr>
                <w:rFonts w:eastAsia="Arial"/>
                <w:color w:val="000000" w:themeColor="text1"/>
                <w:lang w:val="en-US"/>
              </w:rPr>
              <w:t xml:space="preserve"> </w:t>
            </w:r>
          </w:p>
          <w:p w14:paraId="4566E948" w14:textId="77777777" w:rsidR="007A31EC" w:rsidRPr="00313511" w:rsidRDefault="6AEACD60" w:rsidP="0073468F">
            <w:pPr>
              <w:rPr>
                <w:lang w:val="en-US"/>
              </w:rPr>
            </w:pPr>
            <w:r w:rsidRPr="138DC375">
              <w:rPr>
                <w:rFonts w:eastAsia="Arial"/>
                <w:color w:val="000000" w:themeColor="text1"/>
                <w:lang w:val="en-US"/>
              </w:rPr>
              <w:t xml:space="preserve"> </w:t>
            </w:r>
          </w:p>
        </w:tc>
        <w:tc>
          <w:tcPr>
            <w:tcW w:w="1920" w:type="dxa"/>
            <w:tcBorders>
              <w:top w:val="single" w:sz="8" w:space="0" w:color="auto"/>
              <w:left w:val="single" w:sz="8" w:space="0" w:color="auto"/>
              <w:bottom w:val="single" w:sz="8" w:space="0" w:color="auto"/>
              <w:right w:val="single" w:sz="8" w:space="0" w:color="auto"/>
            </w:tcBorders>
          </w:tcPr>
          <w:p w14:paraId="18105942" w14:textId="77777777" w:rsidR="007A31EC" w:rsidRDefault="007A31EC" w:rsidP="0073468F">
            <w:r w:rsidRPr="563CBB95">
              <w:rPr>
                <w:rFonts w:eastAsia="Arial"/>
                <w:color w:val="000000" w:themeColor="text1"/>
                <w:szCs w:val="22"/>
              </w:rPr>
              <w:t xml:space="preserve">Błąd wewnętrzny </w:t>
            </w:r>
          </w:p>
        </w:tc>
        <w:tc>
          <w:tcPr>
            <w:tcW w:w="1845" w:type="dxa"/>
            <w:tcBorders>
              <w:top w:val="single" w:sz="8" w:space="0" w:color="auto"/>
              <w:left w:val="single" w:sz="8" w:space="0" w:color="auto"/>
              <w:bottom w:val="single" w:sz="8" w:space="0" w:color="auto"/>
              <w:right w:val="single" w:sz="8" w:space="0" w:color="auto"/>
            </w:tcBorders>
          </w:tcPr>
          <w:p w14:paraId="463CF43F" w14:textId="77777777" w:rsidR="007A31EC" w:rsidRDefault="007A31EC" w:rsidP="0073468F">
            <w:r w:rsidRPr="563CBB95">
              <w:rPr>
                <w:rFonts w:eastAsia="Arial"/>
                <w:color w:val="000000" w:themeColor="text1"/>
                <w:szCs w:val="22"/>
              </w:rPr>
              <w:t>Wystąpił nieoczekiwany błąd wewnętrzny SAZ</w:t>
            </w:r>
          </w:p>
        </w:tc>
      </w:tr>
    </w:tbl>
    <w:p w14:paraId="7162DC94" w14:textId="77777777" w:rsidR="007A31EC" w:rsidRPr="00703EA1" w:rsidRDefault="007A31EC" w:rsidP="007A31EC">
      <w:pPr>
        <w:rPr>
          <w:rFonts w:eastAsia="Arial"/>
        </w:rPr>
      </w:pPr>
    </w:p>
    <w:p w14:paraId="78B50EF3" w14:textId="77777777" w:rsidR="007A31EC" w:rsidRDefault="007A31EC" w:rsidP="00FE63AC">
      <w:pPr>
        <w:pStyle w:val="Nagwek3"/>
        <w:rPr>
          <w:lang w:eastAsia="pl-PL"/>
        </w:rPr>
      </w:pPr>
      <w:bookmarkStart w:id="144" w:name="_Toc163038516"/>
      <w:r>
        <w:rPr>
          <w:lang w:eastAsia="pl-PL"/>
        </w:rPr>
        <w:t>Operacja wycofanieInformacjiODokumencieSprzeciwu</w:t>
      </w:r>
      <w:bookmarkEnd w:id="144"/>
    </w:p>
    <w:p w14:paraId="550B83C7" w14:textId="2BE1951B" w:rsidR="007A31EC" w:rsidRDefault="007A31EC" w:rsidP="007A31EC">
      <w:pPr>
        <w:tabs>
          <w:tab w:val="num" w:pos="851"/>
        </w:tabs>
      </w:pPr>
      <w:r>
        <w:t xml:space="preserve">Operacja pozwala na wycofanie w Systemie P1 wskazanego </w:t>
      </w:r>
      <w:r w:rsidRPr="61FA2D78">
        <w:rPr>
          <w:color w:val="000000" w:themeColor="text1"/>
        </w:rPr>
        <w:t xml:space="preserve">identyfikatora </w:t>
      </w:r>
      <w:r>
        <w:rPr>
          <w:color w:val="000000" w:themeColor="text1"/>
        </w:rPr>
        <w:t xml:space="preserve">informacji o Dokumencie </w:t>
      </w:r>
      <w:r w:rsidR="00F04EC7">
        <w:rPr>
          <w:color w:val="000000" w:themeColor="text1"/>
        </w:rPr>
        <w:t>s</w:t>
      </w:r>
      <w:r>
        <w:rPr>
          <w:color w:val="000000" w:themeColor="text1"/>
        </w:rPr>
        <w:t>przeciwu</w:t>
      </w:r>
      <w:r w:rsidRPr="61FA2D78">
        <w:rPr>
          <w:color w:val="000000" w:themeColor="text1"/>
        </w:rPr>
        <w:t>.</w:t>
      </w:r>
    </w:p>
    <w:p w14:paraId="35CB3ABE" w14:textId="0821EB01" w:rsidR="007A31EC" w:rsidRDefault="6AEACD60" w:rsidP="138DC375">
      <w:pPr>
        <w:spacing w:line="288" w:lineRule="auto"/>
        <w:rPr>
          <w:rFonts w:eastAsia="Arial"/>
          <w:color w:val="000000" w:themeColor="text1"/>
        </w:rPr>
      </w:pPr>
      <w:r w:rsidRPr="138DC375">
        <w:rPr>
          <w:rFonts w:eastAsia="Arial"/>
          <w:color w:val="000000" w:themeColor="text1"/>
        </w:rPr>
        <w:t xml:space="preserve">Usługodawca przekazuje identyfikator Dokumentu </w:t>
      </w:r>
      <w:r w:rsidR="4639EDC2" w:rsidRPr="138DC375">
        <w:rPr>
          <w:rFonts w:eastAsia="Arial"/>
          <w:color w:val="000000" w:themeColor="text1"/>
        </w:rPr>
        <w:t>s</w:t>
      </w:r>
      <w:r w:rsidRPr="138DC375">
        <w:rPr>
          <w:rFonts w:eastAsia="Arial"/>
          <w:color w:val="000000" w:themeColor="text1"/>
        </w:rPr>
        <w:t>przeciwu, który ma być wycofany.</w:t>
      </w:r>
    </w:p>
    <w:p w14:paraId="1AF6AFC5" w14:textId="525D19B4" w:rsidR="007E537D" w:rsidRDefault="5AEAABCD" w:rsidP="138DC375">
      <w:pPr>
        <w:spacing w:line="288" w:lineRule="auto"/>
        <w:rPr>
          <w:rFonts w:eastAsia="Arial"/>
          <w:color w:val="000000" w:themeColor="text1"/>
        </w:rPr>
      </w:pPr>
      <w:r w:rsidRPr="138DC375">
        <w:rPr>
          <w:rFonts w:eastAsia="Arial"/>
          <w:color w:val="000000" w:themeColor="text1"/>
        </w:rPr>
        <w:t>Opcjonalnie może zostać wskazana data wycofania, która musi być w przedziale dat obowiązywania w informacji o dokumencie sprzeciwu i nie może być późniejsza niż aktualna data. Domyślnie (brak wskazania daty wycofania) jest interpretowana jako aktualna data.</w:t>
      </w:r>
    </w:p>
    <w:p w14:paraId="50994F82" w14:textId="17CFB18F" w:rsidR="007A31EC" w:rsidRDefault="007A31EC" w:rsidP="007A31EC">
      <w:pPr>
        <w:spacing w:line="288" w:lineRule="auto"/>
        <w:rPr>
          <w:rFonts w:eastAsia="Arial"/>
          <w:color w:val="FF0000"/>
          <w:szCs w:val="22"/>
        </w:rPr>
      </w:pPr>
      <w:r>
        <w:rPr>
          <w:rFonts w:eastAsia="Arial"/>
          <w:color w:val="000000" w:themeColor="text1"/>
          <w:szCs w:val="22"/>
        </w:rPr>
        <w:t xml:space="preserve">W odpowiedzi do Usługodawcy zwracany jest identyfikator informacji o </w:t>
      </w:r>
      <w:r w:rsidR="00F04EC7">
        <w:rPr>
          <w:rFonts w:eastAsia="Arial"/>
          <w:color w:val="000000" w:themeColor="text1"/>
          <w:szCs w:val="22"/>
        </w:rPr>
        <w:t>D</w:t>
      </w:r>
      <w:r>
        <w:rPr>
          <w:rFonts w:eastAsia="Arial"/>
          <w:color w:val="000000" w:themeColor="text1"/>
          <w:szCs w:val="22"/>
        </w:rPr>
        <w:t xml:space="preserve">okumencie sprzeciwu który został </w:t>
      </w:r>
      <w:r w:rsidR="00DF03D1">
        <w:rPr>
          <w:rFonts w:eastAsia="Arial"/>
          <w:color w:val="000000" w:themeColor="text1"/>
          <w:szCs w:val="22"/>
        </w:rPr>
        <w:t>wycofany</w:t>
      </w:r>
      <w:r>
        <w:rPr>
          <w:rFonts w:eastAsia="Arial"/>
          <w:color w:val="000000" w:themeColor="text1"/>
          <w:szCs w:val="22"/>
        </w:rPr>
        <w:t xml:space="preserve">. </w:t>
      </w:r>
      <w:r w:rsidRPr="61FA2D78">
        <w:rPr>
          <w:rFonts w:eastAsia="Arial"/>
          <w:color w:val="000000" w:themeColor="text1"/>
        </w:rPr>
        <w:t xml:space="preserve">Wykonanie funkcji powoduje także zmianę statusu </w:t>
      </w:r>
      <w:r>
        <w:rPr>
          <w:rFonts w:eastAsia="Arial"/>
          <w:color w:val="000000" w:themeColor="text1"/>
        </w:rPr>
        <w:t xml:space="preserve">informacji o </w:t>
      </w:r>
      <w:r w:rsidRPr="61FA2D78">
        <w:rPr>
          <w:rFonts w:eastAsia="Arial"/>
          <w:color w:val="000000" w:themeColor="text1"/>
        </w:rPr>
        <w:t>dokumenc</w:t>
      </w:r>
      <w:r>
        <w:rPr>
          <w:rFonts w:eastAsia="Arial"/>
          <w:color w:val="000000" w:themeColor="text1"/>
        </w:rPr>
        <w:t>ie sprzeciwu</w:t>
      </w:r>
      <w:r w:rsidRPr="61FA2D78">
        <w:rPr>
          <w:rFonts w:eastAsia="Arial"/>
          <w:color w:val="000000" w:themeColor="text1"/>
        </w:rPr>
        <w:t xml:space="preserve"> z </w:t>
      </w:r>
      <w:r>
        <w:rPr>
          <w:rFonts w:eastAsia="Arial"/>
          <w:color w:val="000000" w:themeColor="text1"/>
        </w:rPr>
        <w:t xml:space="preserve">ZLOZONY </w:t>
      </w:r>
      <w:r w:rsidRPr="61FA2D78">
        <w:rPr>
          <w:rFonts w:eastAsia="Arial"/>
          <w:color w:val="000000" w:themeColor="text1"/>
        </w:rPr>
        <w:t xml:space="preserve">na </w:t>
      </w:r>
      <w:r>
        <w:rPr>
          <w:rFonts w:eastAsia="Arial"/>
          <w:color w:val="000000" w:themeColor="text1"/>
        </w:rPr>
        <w:t>WYCOFANY</w:t>
      </w:r>
      <w:r w:rsidRPr="61FA2D78">
        <w:rPr>
          <w:rFonts w:eastAsia="Arial"/>
          <w:color w:val="000000" w:themeColor="text1"/>
        </w:rPr>
        <w:t>.</w:t>
      </w:r>
    </w:p>
    <w:p w14:paraId="248C08D1" w14:textId="15DB7206" w:rsidR="007A31EC" w:rsidRPr="00703EA1" w:rsidRDefault="007A31EC" w:rsidP="007A31EC">
      <w:pPr>
        <w:rPr>
          <w:rFonts w:eastAsia="Arial"/>
        </w:rPr>
      </w:pPr>
      <w:r w:rsidRPr="0095610F">
        <w:rPr>
          <w:rFonts w:eastAsia="Arial"/>
        </w:rPr>
        <w:t>Odpowiedź do Usługodawcy zawiera również obiekt klasy WynikOperacji, który określa ogólny wynik wykonania</w:t>
      </w:r>
      <w:r>
        <w:rPr>
          <w:rFonts w:eastAsia="Arial"/>
        </w:rPr>
        <w:t xml:space="preserve"> operacji</w:t>
      </w:r>
      <w:r w:rsidRPr="0095610F">
        <w:rPr>
          <w:rFonts w:eastAsia="Arial"/>
        </w:rPr>
        <w:t xml:space="preserve"> </w:t>
      </w:r>
      <w:r>
        <w:rPr>
          <w:rFonts w:eastAsia="Arial"/>
        </w:rPr>
        <w:t>wycofania</w:t>
      </w:r>
      <w:r w:rsidRPr="0095610F">
        <w:rPr>
          <w:rFonts w:eastAsia="Arial"/>
        </w:rPr>
        <w:t xml:space="preserve"> </w:t>
      </w:r>
      <w:r>
        <w:rPr>
          <w:rFonts w:eastAsia="Arial"/>
        </w:rPr>
        <w:t xml:space="preserve">informacji o </w:t>
      </w:r>
      <w:r w:rsidR="006904F8">
        <w:rPr>
          <w:rFonts w:eastAsia="Arial"/>
        </w:rPr>
        <w:t>D</w:t>
      </w:r>
      <w:r w:rsidRPr="0095610F">
        <w:rPr>
          <w:rFonts w:eastAsia="Arial"/>
        </w:rPr>
        <w:t>okumen</w:t>
      </w:r>
      <w:r>
        <w:rPr>
          <w:rFonts w:eastAsia="Arial"/>
        </w:rPr>
        <w:t>cie sprzeciwu</w:t>
      </w:r>
      <w:r w:rsidRPr="0095610F">
        <w:rPr>
          <w:rFonts w:eastAsia="Arial"/>
        </w:rPr>
        <w:t>.</w:t>
      </w:r>
    </w:p>
    <w:p w14:paraId="2B3B048E" w14:textId="77777777" w:rsidR="007A31EC" w:rsidRDefault="007A31EC" w:rsidP="007A31EC">
      <w:pPr>
        <w:pStyle w:val="Nagwek4"/>
        <w:tabs>
          <w:tab w:val="num" w:pos="1134"/>
        </w:tabs>
        <w:rPr>
          <w:lang w:eastAsia="pl-PL"/>
        </w:rPr>
      </w:pPr>
      <w:r>
        <w:rPr>
          <w:lang w:eastAsia="pl-PL"/>
        </w:rPr>
        <w:t xml:space="preserve">Komunikaty / błędy biznesowe </w:t>
      </w:r>
    </w:p>
    <w:p w14:paraId="122A9222" w14:textId="31A0FCDC" w:rsidR="007A31EC" w:rsidRDefault="6AEACD60" w:rsidP="00FF666A">
      <w:pPr>
        <w:pStyle w:val="Legenda"/>
      </w:pPr>
      <w:r>
        <w:t xml:space="preserve">Tabela </w:t>
      </w:r>
      <w:r w:rsidR="4C78F7F5">
        <w:t>27</w:t>
      </w:r>
      <w:r w:rsidR="2542847C">
        <w:t xml:space="preserve"> </w:t>
      </w:r>
      <w:r>
        <w:t xml:space="preserve">Komunikaty z operacji </w:t>
      </w:r>
      <w:r w:rsidR="50BDEB0F">
        <w:t>wycofanieInformacjiDokumentSprzeciwu</w:t>
      </w:r>
    </w:p>
    <w:tbl>
      <w:tblPr>
        <w:tblW w:w="0" w:type="auto"/>
        <w:tblLayout w:type="fixed"/>
        <w:tblLook w:val="04A0" w:firstRow="1" w:lastRow="0" w:firstColumn="1" w:lastColumn="0" w:noHBand="0" w:noVBand="1"/>
      </w:tblPr>
      <w:tblGrid>
        <w:gridCol w:w="5265"/>
        <w:gridCol w:w="1920"/>
        <w:gridCol w:w="1845"/>
      </w:tblGrid>
      <w:tr w:rsidR="007A31EC" w14:paraId="0FB22374"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634CDF7" w14:textId="77777777" w:rsidR="007A31EC" w:rsidRDefault="6AEACD60" w:rsidP="00FF666A">
            <w:pPr>
              <w:pStyle w:val="Tabelanagwekdolewej"/>
              <w:rPr>
                <w:rFonts w:eastAsia="Arial"/>
              </w:rPr>
            </w:pPr>
            <w:r w:rsidRPr="138DC37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32CE2545" w14:textId="77777777" w:rsidR="007A31EC" w:rsidRDefault="6AEACD60" w:rsidP="00FF666A">
            <w:pPr>
              <w:pStyle w:val="Tabelanagwekdolewej"/>
              <w:rPr>
                <w:rFonts w:eastAsia="Arial"/>
                <w:color w:val="FFFFFF" w:themeColor="background1"/>
              </w:rPr>
            </w:pPr>
            <w:r w:rsidRPr="138DC37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97885CF" w14:textId="77777777" w:rsidR="007A31EC" w:rsidRDefault="6AEACD60" w:rsidP="00FF666A">
            <w:pPr>
              <w:pStyle w:val="Tabelanagwekdolewej"/>
              <w:rPr>
                <w:rFonts w:eastAsia="Arial"/>
              </w:rPr>
            </w:pPr>
            <w:r w:rsidRPr="138DC375">
              <w:rPr>
                <w:rFonts w:eastAsia="Arial"/>
              </w:rPr>
              <w:t>Znaczenie</w:t>
            </w:r>
          </w:p>
        </w:tc>
      </w:tr>
      <w:tr w:rsidR="007A31EC" w14:paraId="22D5BF47" w14:textId="77777777" w:rsidTr="138DC375">
        <w:tc>
          <w:tcPr>
            <w:tcW w:w="5265" w:type="dxa"/>
            <w:tcBorders>
              <w:top w:val="single" w:sz="6" w:space="0" w:color="auto"/>
              <w:left w:val="single" w:sz="6" w:space="0" w:color="auto"/>
              <w:bottom w:val="single" w:sz="6" w:space="0" w:color="auto"/>
              <w:right w:val="single" w:sz="6" w:space="0" w:color="auto"/>
            </w:tcBorders>
          </w:tcPr>
          <w:p w14:paraId="4006D708" w14:textId="77777777" w:rsidR="007A31EC" w:rsidRPr="00313511" w:rsidRDefault="6AEACD60" w:rsidP="006E2AEE">
            <w:pPr>
              <w:pStyle w:val="tabelanormalny"/>
              <w:rPr>
                <w:rFonts w:eastAsia="Arial"/>
                <w:lang w:val="en-US"/>
              </w:rPr>
            </w:pPr>
            <w:r w:rsidRPr="138DC375">
              <w:rPr>
                <w:rFonts w:eastAsia="Arial"/>
                <w:lang w:val="en-US"/>
              </w:rPr>
              <w:t>urn:csioz:p1:kod:major: Sukces</w:t>
            </w:r>
          </w:p>
          <w:p w14:paraId="61742918" w14:textId="77777777" w:rsidR="007A31EC" w:rsidRDefault="007A31EC" w:rsidP="006E2AEE">
            <w:pPr>
              <w:pStyle w:val="tabelanormalny"/>
              <w:rPr>
                <w:rFonts w:eastAsia="Arial"/>
              </w:rPr>
            </w:pPr>
            <w:r w:rsidRPr="6CE49C9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405959BB" w14:textId="77777777" w:rsidR="007A31EC" w:rsidRDefault="007A31EC" w:rsidP="006E2AEE">
            <w:pPr>
              <w:pStyle w:val="tabelanormalny"/>
              <w:rPr>
                <w:rFonts w:eastAsia="Arial"/>
              </w:rPr>
            </w:pPr>
            <w:r w:rsidRPr="0109DE76">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3ED436DF" w14:textId="77777777" w:rsidR="007A31EC" w:rsidRDefault="007A31EC" w:rsidP="006E2AEE">
            <w:pPr>
              <w:pStyle w:val="tabelanormalny"/>
            </w:pPr>
            <w:r w:rsidRPr="6CE49C9C">
              <w:rPr>
                <w:rFonts w:eastAsia="Arial"/>
              </w:rPr>
              <w:t>Zwrócono potwierdzenie</w:t>
            </w:r>
          </w:p>
          <w:p w14:paraId="6E49DDFA" w14:textId="77777777" w:rsidR="007A31EC" w:rsidRDefault="007A31EC" w:rsidP="006E2AEE">
            <w:pPr>
              <w:pStyle w:val="tabelanormalny"/>
              <w:rPr>
                <w:rFonts w:eastAsia="Arial"/>
              </w:rPr>
            </w:pPr>
          </w:p>
        </w:tc>
      </w:tr>
      <w:tr w:rsidR="007A31EC" w14:paraId="3132C6D3" w14:textId="77777777" w:rsidTr="138DC375">
        <w:tc>
          <w:tcPr>
            <w:tcW w:w="5265" w:type="dxa"/>
            <w:tcBorders>
              <w:top w:val="single" w:sz="6" w:space="0" w:color="auto"/>
              <w:left w:val="single" w:sz="6" w:space="0" w:color="auto"/>
              <w:bottom w:val="single" w:sz="6" w:space="0" w:color="auto"/>
              <w:right w:val="single" w:sz="6" w:space="0" w:color="auto"/>
            </w:tcBorders>
          </w:tcPr>
          <w:p w14:paraId="7D17B937"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12297C8D" w14:textId="77777777" w:rsidR="007A31EC" w:rsidRDefault="007A31EC" w:rsidP="006E2AEE">
            <w:pPr>
              <w:pStyle w:val="tabelanormalny"/>
              <w:rPr>
                <w:rFonts w:eastAsia="Arial"/>
              </w:rPr>
            </w:pPr>
            <w:r w:rsidRPr="6CE49C9C">
              <w:rPr>
                <w:rFonts w:eastAsia="Arial"/>
              </w:rPr>
              <w:t xml:space="preserve">urn:csioz:p1:kod:minor: </w:t>
            </w:r>
            <w:r w:rsidRPr="00696875">
              <w:rPr>
                <w:rFonts w:eastAsia="Arial"/>
              </w:rPr>
              <w:t>BrakInformacjiODokumencieSprzeciwu</w:t>
            </w:r>
          </w:p>
          <w:p w14:paraId="5C9BF394" w14:textId="77777777" w:rsidR="007A31EC" w:rsidRDefault="007A31EC"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65DC641B" w14:textId="77777777" w:rsidR="007A31EC" w:rsidRDefault="007A31EC" w:rsidP="006E2AEE">
            <w:pPr>
              <w:pStyle w:val="tabelanormalny"/>
              <w:rPr>
                <w:rFonts w:eastAsia="Arial"/>
              </w:rPr>
            </w:pPr>
            <w:r w:rsidRPr="0073468F">
              <w:rPr>
                <w:rFonts w:eastAsia="Arial"/>
              </w:rPr>
              <w:t>Nie znaleziono informacji o dokumencie sprzeciwu o podanym identyfikatorze.</w:t>
            </w:r>
          </w:p>
        </w:tc>
        <w:tc>
          <w:tcPr>
            <w:tcW w:w="1845" w:type="dxa"/>
            <w:tcBorders>
              <w:top w:val="single" w:sz="6" w:space="0" w:color="auto"/>
              <w:left w:val="single" w:sz="6" w:space="0" w:color="auto"/>
              <w:bottom w:val="single" w:sz="6" w:space="0" w:color="auto"/>
              <w:right w:val="single" w:sz="6" w:space="0" w:color="auto"/>
            </w:tcBorders>
          </w:tcPr>
          <w:p w14:paraId="52F95CDD" w14:textId="312B9435" w:rsidR="007A31EC" w:rsidRPr="0073468F" w:rsidRDefault="007A31EC" w:rsidP="0073468F">
            <w:pPr>
              <w:autoSpaceDE w:val="0"/>
              <w:autoSpaceDN w:val="0"/>
              <w:adjustRightInd w:val="0"/>
              <w:spacing w:before="0" w:after="80" w:line="240" w:lineRule="auto"/>
              <w:jc w:val="left"/>
              <w:rPr>
                <w:rFonts w:eastAsia="Arial"/>
                <w:bCs/>
                <w:szCs w:val="20"/>
              </w:rPr>
            </w:pPr>
            <w:r w:rsidRPr="0073468F">
              <w:rPr>
                <w:rFonts w:eastAsia="Arial"/>
                <w:bCs/>
                <w:szCs w:val="20"/>
              </w:rPr>
              <w:t xml:space="preserve">Błąd w wyniku nieznalezienia informacji o </w:t>
            </w:r>
            <w:r w:rsidR="006904F8">
              <w:rPr>
                <w:rFonts w:eastAsia="Arial"/>
                <w:bCs/>
                <w:szCs w:val="20"/>
              </w:rPr>
              <w:t>D</w:t>
            </w:r>
            <w:r w:rsidRPr="0073468F">
              <w:rPr>
                <w:rFonts w:eastAsia="Arial"/>
                <w:bCs/>
                <w:szCs w:val="20"/>
              </w:rPr>
              <w:t xml:space="preserve">okumencie sprzeciwu w bazie MSZ. </w:t>
            </w:r>
          </w:p>
          <w:p w14:paraId="436C6A32" w14:textId="77777777" w:rsidR="007A31EC" w:rsidRDefault="007A31EC" w:rsidP="006E2AEE">
            <w:pPr>
              <w:pStyle w:val="tabelanormalny"/>
              <w:rPr>
                <w:rFonts w:eastAsia="Arial"/>
              </w:rPr>
            </w:pPr>
          </w:p>
        </w:tc>
      </w:tr>
      <w:tr w:rsidR="007A31EC" w14:paraId="48F39BF5" w14:textId="77777777" w:rsidTr="138DC375">
        <w:tc>
          <w:tcPr>
            <w:tcW w:w="5265" w:type="dxa"/>
            <w:tcBorders>
              <w:top w:val="single" w:sz="6" w:space="0" w:color="auto"/>
              <w:left w:val="single" w:sz="6" w:space="0" w:color="auto"/>
              <w:bottom w:val="single" w:sz="6" w:space="0" w:color="auto"/>
              <w:right w:val="single" w:sz="6" w:space="0" w:color="auto"/>
            </w:tcBorders>
          </w:tcPr>
          <w:p w14:paraId="04024B26"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670990A6" w14:textId="77777777" w:rsidR="007A31EC" w:rsidRPr="6CE49C9C" w:rsidRDefault="007A31EC" w:rsidP="006E2AEE">
            <w:pPr>
              <w:pStyle w:val="tabelanormalny"/>
              <w:rPr>
                <w:rFonts w:eastAsia="Arial"/>
              </w:rPr>
            </w:pPr>
            <w:r w:rsidRPr="6CE49C9C">
              <w:rPr>
                <w:rFonts w:eastAsia="Arial"/>
              </w:rPr>
              <w:t>urn:csioz:p1:kod:minor:</w:t>
            </w:r>
            <w:r>
              <w:t xml:space="preserve"> </w:t>
            </w:r>
            <w:r w:rsidRPr="00BE3C56">
              <w:rPr>
                <w:rFonts w:eastAsia="Arial"/>
              </w:rPr>
              <w:t>NiewlasciwyTypDokumentu</w:t>
            </w:r>
          </w:p>
        </w:tc>
        <w:tc>
          <w:tcPr>
            <w:tcW w:w="1920" w:type="dxa"/>
            <w:tcBorders>
              <w:top w:val="single" w:sz="6" w:space="0" w:color="auto"/>
              <w:left w:val="single" w:sz="6" w:space="0" w:color="auto"/>
              <w:bottom w:val="single" w:sz="6" w:space="0" w:color="auto"/>
              <w:right w:val="single" w:sz="6" w:space="0" w:color="auto"/>
            </w:tcBorders>
          </w:tcPr>
          <w:p w14:paraId="74FF11B5" w14:textId="77777777" w:rsidR="007A31EC" w:rsidRPr="00BE3C56" w:rsidRDefault="007A31EC" w:rsidP="006E2AEE">
            <w:pPr>
              <w:pStyle w:val="tabelanormalny"/>
              <w:rPr>
                <w:rFonts w:eastAsia="Arial"/>
              </w:rPr>
            </w:pPr>
            <w:r w:rsidRPr="00BE3C56">
              <w:rPr>
                <w:rFonts w:eastAsia="Arial"/>
              </w:rPr>
              <w:t>Wskazany dokument nie jest informacją o dokumencie sprzeciwu</w:t>
            </w:r>
          </w:p>
        </w:tc>
        <w:tc>
          <w:tcPr>
            <w:tcW w:w="1845" w:type="dxa"/>
            <w:tcBorders>
              <w:top w:val="single" w:sz="6" w:space="0" w:color="auto"/>
              <w:left w:val="single" w:sz="6" w:space="0" w:color="auto"/>
              <w:bottom w:val="single" w:sz="6" w:space="0" w:color="auto"/>
              <w:right w:val="single" w:sz="6" w:space="0" w:color="auto"/>
            </w:tcBorders>
          </w:tcPr>
          <w:p w14:paraId="7857520C" w14:textId="77777777" w:rsidR="007A31EC" w:rsidRPr="00BE3C56" w:rsidRDefault="007A31EC" w:rsidP="0073468F">
            <w:pPr>
              <w:autoSpaceDE w:val="0"/>
              <w:autoSpaceDN w:val="0"/>
              <w:adjustRightInd w:val="0"/>
              <w:spacing w:before="0" w:after="80" w:line="240" w:lineRule="auto"/>
              <w:jc w:val="left"/>
              <w:rPr>
                <w:rFonts w:eastAsia="Arial"/>
                <w:bCs/>
                <w:szCs w:val="20"/>
              </w:rPr>
            </w:pPr>
            <w:r w:rsidRPr="00BE3C56">
              <w:rPr>
                <w:rFonts w:eastAsia="Arial"/>
                <w:bCs/>
                <w:szCs w:val="20"/>
              </w:rPr>
              <w:t>Błąd powstały w wyniku waliduj typu dokumentu w obszarze MSZ.</w:t>
            </w:r>
          </w:p>
        </w:tc>
      </w:tr>
      <w:tr w:rsidR="007A31EC" w14:paraId="12B3C0F4" w14:textId="77777777" w:rsidTr="138DC375">
        <w:tc>
          <w:tcPr>
            <w:tcW w:w="5265" w:type="dxa"/>
            <w:tcBorders>
              <w:top w:val="single" w:sz="6" w:space="0" w:color="auto"/>
              <w:left w:val="single" w:sz="6" w:space="0" w:color="auto"/>
              <w:bottom w:val="single" w:sz="6" w:space="0" w:color="auto"/>
              <w:right w:val="single" w:sz="6" w:space="0" w:color="auto"/>
            </w:tcBorders>
          </w:tcPr>
          <w:p w14:paraId="44B2DABF" w14:textId="77777777" w:rsidR="007A31EC" w:rsidRPr="00313511" w:rsidRDefault="6AEACD60" w:rsidP="006E2AEE">
            <w:pPr>
              <w:pStyle w:val="tabelanormalny"/>
              <w:rPr>
                <w:rFonts w:eastAsia="Arial"/>
                <w:lang w:val="en-US"/>
              </w:rPr>
            </w:pPr>
            <w:r w:rsidRPr="138DC375">
              <w:rPr>
                <w:rFonts w:eastAsia="Arial"/>
                <w:lang w:val="en-US"/>
              </w:rPr>
              <w:lastRenderedPageBreak/>
              <w:t>urn:csioz:p1:kod:major: Blad</w:t>
            </w:r>
          </w:p>
          <w:p w14:paraId="1C7EBBF0" w14:textId="77777777" w:rsidR="007A31EC" w:rsidRPr="6CE49C9C" w:rsidRDefault="007A31EC" w:rsidP="006E2AEE">
            <w:pPr>
              <w:pStyle w:val="tabelanormalny"/>
              <w:rPr>
                <w:rFonts w:eastAsia="Arial"/>
              </w:rPr>
            </w:pPr>
            <w:r w:rsidRPr="0109DE76">
              <w:rPr>
                <w:rFonts w:eastAsia="Arial"/>
              </w:rPr>
              <w:t>urn:csioz:p1:kod:minor: BrakUprawnien</w:t>
            </w:r>
          </w:p>
        </w:tc>
        <w:tc>
          <w:tcPr>
            <w:tcW w:w="1920" w:type="dxa"/>
            <w:tcBorders>
              <w:top w:val="single" w:sz="6" w:space="0" w:color="auto"/>
              <w:left w:val="single" w:sz="6" w:space="0" w:color="auto"/>
              <w:bottom w:val="single" w:sz="6" w:space="0" w:color="auto"/>
              <w:right w:val="single" w:sz="6" w:space="0" w:color="auto"/>
            </w:tcBorders>
          </w:tcPr>
          <w:p w14:paraId="44FCA4E7" w14:textId="77777777" w:rsidR="007A31EC" w:rsidRPr="00BE3C56" w:rsidRDefault="007A31EC" w:rsidP="006E2AEE">
            <w:pPr>
              <w:pStyle w:val="tabelanormalny"/>
              <w:rPr>
                <w:rFonts w:eastAsia="Arial"/>
              </w:rPr>
            </w:pPr>
            <w:r w:rsidRPr="00BE3C56">
              <w:rPr>
                <w:rFonts w:eastAsia="Arial"/>
              </w:rPr>
              <w:t>Informacja o dokumencie sprzeciwu może zostać wycofana tylko przez personel medyczny, którego dane przekazano w informacji o dokumencie</w:t>
            </w:r>
          </w:p>
        </w:tc>
        <w:tc>
          <w:tcPr>
            <w:tcW w:w="1845" w:type="dxa"/>
            <w:tcBorders>
              <w:top w:val="single" w:sz="6" w:space="0" w:color="auto"/>
              <w:left w:val="single" w:sz="6" w:space="0" w:color="auto"/>
              <w:bottom w:val="single" w:sz="6" w:space="0" w:color="auto"/>
              <w:right w:val="single" w:sz="6" w:space="0" w:color="auto"/>
            </w:tcBorders>
          </w:tcPr>
          <w:p w14:paraId="2B4F0D08" w14:textId="77777777" w:rsidR="007A31EC" w:rsidRPr="00BE3C56" w:rsidRDefault="007A31EC" w:rsidP="0073468F">
            <w:pPr>
              <w:autoSpaceDE w:val="0"/>
              <w:autoSpaceDN w:val="0"/>
              <w:adjustRightInd w:val="0"/>
              <w:spacing w:before="0" w:after="80" w:line="240" w:lineRule="auto"/>
              <w:jc w:val="left"/>
              <w:rPr>
                <w:rFonts w:eastAsia="Arial"/>
                <w:bCs/>
                <w:szCs w:val="20"/>
              </w:rPr>
            </w:pPr>
            <w:r w:rsidRPr="00BE3C56">
              <w:rPr>
                <w:rFonts w:eastAsia="Arial"/>
                <w:bCs/>
                <w:szCs w:val="20"/>
              </w:rPr>
              <w:t>Błąd powstały w przypadku, gdy rola użytkownika wskazany w dokumencie nie odpowiada osobie, która wywołuje operację</w:t>
            </w:r>
          </w:p>
        </w:tc>
      </w:tr>
      <w:tr w:rsidR="007A31EC" w14:paraId="004390D2" w14:textId="77777777" w:rsidTr="138DC375">
        <w:tc>
          <w:tcPr>
            <w:tcW w:w="5265" w:type="dxa"/>
            <w:tcBorders>
              <w:top w:val="single" w:sz="6" w:space="0" w:color="auto"/>
              <w:left w:val="single" w:sz="6" w:space="0" w:color="auto"/>
              <w:bottom w:val="single" w:sz="6" w:space="0" w:color="auto"/>
              <w:right w:val="single" w:sz="6" w:space="0" w:color="auto"/>
            </w:tcBorders>
          </w:tcPr>
          <w:p w14:paraId="14FE0A57" w14:textId="77777777" w:rsidR="007A31EC" w:rsidRPr="00313511" w:rsidRDefault="6AEACD60" w:rsidP="006E2AEE">
            <w:pPr>
              <w:pStyle w:val="tabelanormalny"/>
              <w:rPr>
                <w:rFonts w:eastAsia="Arial"/>
                <w:lang w:val="en-US"/>
              </w:rPr>
            </w:pPr>
            <w:r w:rsidRPr="138DC375">
              <w:rPr>
                <w:rFonts w:eastAsia="Arial"/>
                <w:lang w:val="en-US"/>
              </w:rPr>
              <w:t>urn:csioz:p1:kod:major: Blad</w:t>
            </w:r>
          </w:p>
          <w:p w14:paraId="70DF59D5" w14:textId="77777777" w:rsidR="007A31EC" w:rsidRPr="0109DE76" w:rsidRDefault="007A31EC" w:rsidP="006E2AEE">
            <w:pPr>
              <w:pStyle w:val="tabelanormalny"/>
              <w:rPr>
                <w:rFonts w:eastAsia="Arial"/>
              </w:rPr>
            </w:pPr>
            <w:r w:rsidRPr="0109DE76">
              <w:rPr>
                <w:rFonts w:eastAsia="Arial"/>
              </w:rPr>
              <w:t>urn:csioz:p1:kod:minor:</w:t>
            </w:r>
            <w:r>
              <w:t xml:space="preserve"> </w:t>
            </w:r>
            <w:r w:rsidRPr="00BE3C56">
              <w:rPr>
                <w:rFonts w:eastAsia="Arial"/>
              </w:rPr>
              <w:t>NiewlasciwyStatusDokumentu</w:t>
            </w:r>
          </w:p>
        </w:tc>
        <w:tc>
          <w:tcPr>
            <w:tcW w:w="1920" w:type="dxa"/>
            <w:tcBorders>
              <w:top w:val="single" w:sz="6" w:space="0" w:color="auto"/>
              <w:left w:val="single" w:sz="6" w:space="0" w:color="auto"/>
              <w:bottom w:val="single" w:sz="6" w:space="0" w:color="auto"/>
              <w:right w:val="single" w:sz="6" w:space="0" w:color="auto"/>
            </w:tcBorders>
          </w:tcPr>
          <w:p w14:paraId="4386435B" w14:textId="77777777" w:rsidR="007A31EC" w:rsidRPr="00BE3C56" w:rsidRDefault="007A31EC" w:rsidP="006E2AEE">
            <w:pPr>
              <w:pStyle w:val="tabelanormalny"/>
              <w:rPr>
                <w:rFonts w:eastAsia="Arial"/>
              </w:rPr>
            </w:pPr>
            <w:r w:rsidRPr="00BE3C56">
              <w:rPr>
                <w:rFonts w:eastAsia="Arial"/>
              </w:rPr>
              <w:t>Nie można wycofać informacji o dokumencie. Informacja o dokumencie posiada status inny niż złożony</w:t>
            </w:r>
          </w:p>
        </w:tc>
        <w:tc>
          <w:tcPr>
            <w:tcW w:w="1845" w:type="dxa"/>
            <w:tcBorders>
              <w:top w:val="single" w:sz="6" w:space="0" w:color="auto"/>
              <w:left w:val="single" w:sz="6" w:space="0" w:color="auto"/>
              <w:bottom w:val="single" w:sz="6" w:space="0" w:color="auto"/>
              <w:right w:val="single" w:sz="6" w:space="0" w:color="auto"/>
            </w:tcBorders>
          </w:tcPr>
          <w:p w14:paraId="10D2C105" w14:textId="77777777" w:rsidR="007A31EC" w:rsidRPr="00BE3C56" w:rsidRDefault="007A31EC" w:rsidP="0073468F">
            <w:pPr>
              <w:autoSpaceDE w:val="0"/>
              <w:autoSpaceDN w:val="0"/>
              <w:adjustRightInd w:val="0"/>
              <w:spacing w:before="0" w:after="80" w:line="240" w:lineRule="auto"/>
              <w:jc w:val="left"/>
              <w:rPr>
                <w:rFonts w:eastAsia="Arial"/>
                <w:bCs/>
                <w:szCs w:val="20"/>
              </w:rPr>
            </w:pPr>
            <w:r w:rsidRPr="00BE3C56">
              <w:rPr>
                <w:rFonts w:eastAsia="Arial"/>
                <w:bCs/>
                <w:szCs w:val="20"/>
              </w:rPr>
              <w:t>Błąd w wyniku statusu informacji o dokumencie innego niż 'ZLOZONY'.</w:t>
            </w:r>
          </w:p>
        </w:tc>
      </w:tr>
    </w:tbl>
    <w:p w14:paraId="3B177E03" w14:textId="77777777" w:rsidR="007A31EC" w:rsidRPr="0073468F" w:rsidRDefault="007A31EC" w:rsidP="007A31EC">
      <w:pPr>
        <w:rPr>
          <w:lang w:eastAsia="pl-PL"/>
        </w:rPr>
      </w:pPr>
    </w:p>
    <w:p w14:paraId="37353892" w14:textId="77777777" w:rsidR="00DA1D9D" w:rsidRDefault="00DA1D9D" w:rsidP="00C77260">
      <w:pPr>
        <w:pStyle w:val="Nagwek2"/>
      </w:pPr>
      <w:bookmarkStart w:id="145" w:name="_Toc163038517"/>
      <w:r>
        <w:t>Usługi dokumentu zgody na świadczenie medyczne</w:t>
      </w:r>
      <w:bookmarkEnd w:id="145"/>
      <w:r>
        <w:t xml:space="preserve"> </w:t>
      </w:r>
    </w:p>
    <w:p w14:paraId="0FC7FD87" w14:textId="77777777" w:rsidR="00DA1D9D" w:rsidRDefault="00DA1D9D" w:rsidP="00DA1D9D">
      <w:pPr>
        <w:spacing w:line="288" w:lineRule="auto"/>
        <w:jc w:val="left"/>
        <w:rPr>
          <w:rFonts w:eastAsia="Arial"/>
          <w:color w:val="000000" w:themeColor="text1"/>
        </w:rPr>
      </w:pPr>
      <w:r w:rsidRPr="4B1A2251">
        <w:rPr>
          <w:rFonts w:eastAsia="Arial"/>
          <w:color w:val="000000" w:themeColor="text1"/>
        </w:rPr>
        <w:t xml:space="preserve">Usługi </w:t>
      </w:r>
      <w:r>
        <w:rPr>
          <w:rFonts w:eastAsia="Arial"/>
          <w:color w:val="000000" w:themeColor="text1"/>
        </w:rPr>
        <w:t xml:space="preserve">Dokumentu zgody na świadczenie medyczne </w:t>
      </w:r>
      <w:r w:rsidRPr="4B1A2251">
        <w:rPr>
          <w:rFonts w:eastAsia="Arial"/>
          <w:color w:val="000000" w:themeColor="text1"/>
        </w:rPr>
        <w:t>grupują operacje związane z jej zapisywaniem, wyszukiwaniem, odczytywaniem</w:t>
      </w:r>
      <w:r>
        <w:rPr>
          <w:rFonts w:eastAsia="Arial"/>
          <w:color w:val="000000" w:themeColor="text1"/>
        </w:rPr>
        <w:t xml:space="preserve"> oraz wycofaniem</w:t>
      </w:r>
      <w:r w:rsidRPr="4B1A2251">
        <w:rPr>
          <w:rFonts w:eastAsia="Arial"/>
          <w:color w:val="000000" w:themeColor="text1"/>
        </w:rPr>
        <w:t xml:space="preserve">. </w:t>
      </w:r>
    </w:p>
    <w:p w14:paraId="0655EF46" w14:textId="77777777" w:rsidR="00DA1D9D" w:rsidRDefault="00DA1D9D" w:rsidP="00FE63AC">
      <w:pPr>
        <w:pStyle w:val="Nagwek3"/>
        <w:rPr>
          <w:rFonts w:eastAsia="Arial"/>
        </w:rPr>
      </w:pPr>
      <w:bookmarkStart w:id="146" w:name="_Toc163038518"/>
      <w:r>
        <w:rPr>
          <w:rFonts w:eastAsia="Arial"/>
        </w:rPr>
        <w:t>Operacja zapisInformacjiODokumencieZgody</w:t>
      </w:r>
      <w:bookmarkEnd w:id="146"/>
    </w:p>
    <w:p w14:paraId="29C911FE" w14:textId="77777777" w:rsidR="00DA1D9D" w:rsidRDefault="00DA1D9D" w:rsidP="00DA1D9D">
      <w:pPr>
        <w:rPr>
          <w:lang w:eastAsia="pl-PL"/>
        </w:rPr>
      </w:pPr>
      <w:r>
        <w:rPr>
          <w:lang w:eastAsia="pl-PL"/>
        </w:rPr>
        <w:t xml:space="preserve">Operacja pozwala na zapisanie Informacji o dokumencie zgody na świadczenie medyczne w Systemie P1 przez usługodawcę. </w:t>
      </w:r>
    </w:p>
    <w:p w14:paraId="21C414A4" w14:textId="77777777" w:rsidR="00DA1D9D" w:rsidRPr="00361F46" w:rsidRDefault="00DA1D9D" w:rsidP="00DA1D9D">
      <w:pPr>
        <w:spacing w:after="80"/>
        <w:rPr>
          <w:lang w:eastAsia="pl-PL"/>
        </w:rPr>
      </w:pPr>
      <w:r>
        <w:rPr>
          <w:lang w:eastAsia="pl-PL"/>
        </w:rPr>
        <w:lastRenderedPageBreak/>
        <w:t xml:space="preserve">Usługodawca przekazuje  zakodowaną (base64) </w:t>
      </w:r>
      <w:r w:rsidRPr="00361F46">
        <w:rPr>
          <w:lang w:eastAsia="pl-PL"/>
        </w:rPr>
        <w:t xml:space="preserve">Informację o </w:t>
      </w:r>
      <w:r>
        <w:rPr>
          <w:lang w:eastAsia="pl-PL"/>
        </w:rPr>
        <w:t>dokumencie zgody na świadczenie medyczne</w:t>
      </w:r>
      <w:r w:rsidRPr="00361F46">
        <w:rPr>
          <w:lang w:eastAsia="pl-PL"/>
        </w:rPr>
        <w:t xml:space="preserve"> w formie XML. W jednej informacji można przekazać dane dotyczące jednego dokumentu </w:t>
      </w:r>
      <w:r>
        <w:rPr>
          <w:lang w:eastAsia="pl-PL"/>
        </w:rPr>
        <w:t>zgody na świadczenie medyczne</w:t>
      </w:r>
      <w:r w:rsidRPr="00361F46">
        <w:rPr>
          <w:lang w:eastAsia="pl-PL"/>
        </w:rPr>
        <w:t xml:space="preserve">. </w:t>
      </w:r>
    </w:p>
    <w:p w14:paraId="7A58A979" w14:textId="77777777" w:rsidR="00DA1D9D" w:rsidRDefault="00DA1D9D" w:rsidP="00DA1D9D">
      <w:pPr>
        <w:rPr>
          <w:lang w:eastAsia="pl-PL"/>
        </w:rPr>
      </w:pPr>
      <w:r>
        <w:rPr>
          <w:lang w:eastAsia="pl-PL"/>
        </w:rPr>
        <w:t>Usługa zwraca parametry:</w:t>
      </w:r>
    </w:p>
    <w:p w14:paraId="366A7541" w14:textId="77777777" w:rsidR="00DA1D9D" w:rsidRDefault="00DA1D9D" w:rsidP="00DA1D9D">
      <w:pPr>
        <w:pStyle w:val="Akapitzlist"/>
        <w:numPr>
          <w:ilvl w:val="0"/>
          <w:numId w:val="50"/>
        </w:numPr>
        <w:rPr>
          <w:lang w:eastAsia="pl-PL"/>
        </w:rPr>
      </w:pPr>
      <w:r>
        <w:rPr>
          <w:lang w:eastAsia="pl-PL"/>
        </w:rPr>
        <w:t>IdentyfikatorZgody – identyfikator odpowiadający zapisanej informacji o dokumencie zgody na świadczenie medyczne w bazie danych MSZ. Parametr wymagany o typie long.</w:t>
      </w:r>
    </w:p>
    <w:p w14:paraId="2D21007A" w14:textId="77777777" w:rsidR="00DA1D9D" w:rsidRDefault="00DA1D9D" w:rsidP="00DA1D9D">
      <w:pPr>
        <w:rPr>
          <w:rFonts w:eastAsia="Arial"/>
          <w:color w:val="000000" w:themeColor="text1"/>
        </w:rPr>
      </w:pPr>
      <w:r w:rsidRPr="61FA2D78">
        <w:rPr>
          <w:rFonts w:eastAsia="Arial"/>
          <w:color w:val="000000" w:themeColor="text1"/>
        </w:rPr>
        <w:t>Zwracany jest również wynik, jako obiekt klasy WynikOperacji określający ogólny wynik wykonania operacji zapis</w:t>
      </w:r>
      <w:r>
        <w:rPr>
          <w:rFonts w:eastAsia="Arial"/>
          <w:color w:val="000000" w:themeColor="text1"/>
        </w:rPr>
        <w:t xml:space="preserve">u informacji o dokumencie zgody na świadczenie medyczne. </w:t>
      </w:r>
    </w:p>
    <w:p w14:paraId="661C1532" w14:textId="77777777" w:rsidR="00DA1D9D" w:rsidRDefault="00DA1D9D" w:rsidP="00DA1D9D">
      <w:pPr>
        <w:spacing w:line="288" w:lineRule="auto"/>
        <w:jc w:val="left"/>
        <w:rPr>
          <w:rFonts w:eastAsia="Arial"/>
          <w:color w:val="000000" w:themeColor="text1"/>
        </w:rPr>
      </w:pPr>
    </w:p>
    <w:p w14:paraId="5E6606F0" w14:textId="77777777" w:rsidR="00DA1D9D" w:rsidRDefault="00DA1D9D" w:rsidP="00DA1D9D">
      <w:pPr>
        <w:pStyle w:val="Nagwek4"/>
        <w:tabs>
          <w:tab w:val="num" w:pos="1134"/>
        </w:tabs>
        <w:rPr>
          <w:lang w:eastAsia="pl-PL"/>
        </w:rPr>
      </w:pPr>
      <w:r>
        <w:rPr>
          <w:lang w:eastAsia="pl-PL"/>
        </w:rPr>
        <w:t xml:space="preserve">Komunikaty / błędy biznesowe </w:t>
      </w:r>
    </w:p>
    <w:p w14:paraId="0B2514FC" w14:textId="626E75B0" w:rsidR="00DA1D9D" w:rsidRDefault="3B8241D0" w:rsidP="00FF666A">
      <w:pPr>
        <w:pStyle w:val="Legenda"/>
      </w:pPr>
      <w:r>
        <w:t xml:space="preserve">Tabela </w:t>
      </w:r>
      <w:r w:rsidR="4C78F7F5">
        <w:t>28</w:t>
      </w:r>
      <w:r w:rsidR="2542847C">
        <w:t xml:space="preserve"> </w:t>
      </w:r>
      <w:r>
        <w:t>Komunikaty z operacji zapisInformacjiODokumencie</w:t>
      </w:r>
      <w:r w:rsidR="6A4F9667">
        <w:t>Zgody</w:t>
      </w:r>
    </w:p>
    <w:tbl>
      <w:tblPr>
        <w:tblW w:w="0" w:type="auto"/>
        <w:tblLayout w:type="fixed"/>
        <w:tblLook w:val="04A0" w:firstRow="1" w:lastRow="0" w:firstColumn="1" w:lastColumn="0" w:noHBand="0" w:noVBand="1"/>
      </w:tblPr>
      <w:tblGrid>
        <w:gridCol w:w="5265"/>
        <w:gridCol w:w="1920"/>
        <w:gridCol w:w="1845"/>
      </w:tblGrid>
      <w:tr w:rsidR="00DA1D9D" w14:paraId="3E9AD387"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8A2BB53" w14:textId="77777777" w:rsidR="00DA1D9D" w:rsidRDefault="3B8241D0" w:rsidP="00FF666A">
            <w:pPr>
              <w:pStyle w:val="Tabelanagwekdolewej"/>
              <w:rPr>
                <w:rFonts w:eastAsia="Arial"/>
              </w:rPr>
            </w:pPr>
            <w:r w:rsidRPr="138DC37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5F92657" w14:textId="77777777" w:rsidR="00DA1D9D" w:rsidRDefault="3B8241D0" w:rsidP="00FF666A">
            <w:pPr>
              <w:pStyle w:val="Tabelanagwekdolewej"/>
              <w:rPr>
                <w:rFonts w:eastAsia="Arial"/>
                <w:color w:val="FFFFFF" w:themeColor="background1"/>
              </w:rPr>
            </w:pPr>
            <w:r w:rsidRPr="138DC37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2407A26" w14:textId="77777777" w:rsidR="00DA1D9D" w:rsidRDefault="3B8241D0" w:rsidP="00FF666A">
            <w:pPr>
              <w:pStyle w:val="Tabelanagwekdolewej"/>
              <w:rPr>
                <w:rFonts w:eastAsia="Arial"/>
              </w:rPr>
            </w:pPr>
            <w:r w:rsidRPr="138DC375">
              <w:rPr>
                <w:rFonts w:eastAsia="Arial"/>
              </w:rPr>
              <w:t>Znaczenie</w:t>
            </w:r>
          </w:p>
        </w:tc>
      </w:tr>
      <w:tr w:rsidR="00DA1D9D" w14:paraId="57D06882" w14:textId="77777777" w:rsidTr="138DC375">
        <w:tc>
          <w:tcPr>
            <w:tcW w:w="5265" w:type="dxa"/>
            <w:tcBorders>
              <w:top w:val="single" w:sz="6" w:space="0" w:color="auto"/>
              <w:left w:val="single" w:sz="6" w:space="0" w:color="auto"/>
              <w:bottom w:val="single" w:sz="6" w:space="0" w:color="auto"/>
              <w:right w:val="single" w:sz="6" w:space="0" w:color="auto"/>
            </w:tcBorders>
          </w:tcPr>
          <w:p w14:paraId="54B1C612" w14:textId="77777777" w:rsidR="00DA1D9D" w:rsidRPr="00313511" w:rsidRDefault="3B8241D0" w:rsidP="006E2AEE">
            <w:pPr>
              <w:pStyle w:val="tabelanormalny"/>
              <w:rPr>
                <w:rFonts w:eastAsia="Arial"/>
                <w:lang w:val="en-US"/>
              </w:rPr>
            </w:pPr>
            <w:r w:rsidRPr="138DC375">
              <w:rPr>
                <w:rFonts w:eastAsia="Arial"/>
                <w:lang w:val="en-US"/>
              </w:rPr>
              <w:t>urn:csioz:p1:kod:major: Sukces</w:t>
            </w:r>
          </w:p>
          <w:p w14:paraId="43088D2F" w14:textId="77777777" w:rsidR="00DA1D9D" w:rsidRDefault="00DA1D9D" w:rsidP="006E2AEE">
            <w:pPr>
              <w:pStyle w:val="tabelanormalny"/>
              <w:rPr>
                <w:rFonts w:eastAsia="Arial"/>
              </w:rPr>
            </w:pPr>
            <w:r w:rsidRPr="6CE49C9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3A1D2C73" w14:textId="77777777" w:rsidR="00DA1D9D" w:rsidRDefault="00DA1D9D" w:rsidP="006E2AEE">
            <w:pPr>
              <w:pStyle w:val="tabelanormalny"/>
              <w:rPr>
                <w:rFonts w:eastAsia="Arial"/>
              </w:rPr>
            </w:pPr>
            <w:r w:rsidRPr="0109DE76">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0C3F1298" w14:textId="77777777" w:rsidR="00DA1D9D" w:rsidRDefault="00DA1D9D" w:rsidP="006E2AEE">
            <w:pPr>
              <w:pStyle w:val="tabelanormalny"/>
            </w:pPr>
            <w:r w:rsidRPr="6CE49C9C">
              <w:rPr>
                <w:rFonts w:eastAsia="Arial"/>
              </w:rPr>
              <w:t>Zwrócono potwierdzenie</w:t>
            </w:r>
          </w:p>
          <w:p w14:paraId="6AB90A63" w14:textId="77777777" w:rsidR="00DA1D9D" w:rsidRDefault="00DA1D9D" w:rsidP="006E2AEE">
            <w:pPr>
              <w:pStyle w:val="tabelanormalny"/>
              <w:rPr>
                <w:rFonts w:eastAsia="Arial"/>
              </w:rPr>
            </w:pPr>
          </w:p>
        </w:tc>
      </w:tr>
      <w:tr w:rsidR="00DA1D9D" w14:paraId="5737D43D" w14:textId="77777777" w:rsidTr="138DC375">
        <w:tc>
          <w:tcPr>
            <w:tcW w:w="5265" w:type="dxa"/>
            <w:tcBorders>
              <w:top w:val="single" w:sz="6" w:space="0" w:color="auto"/>
              <w:left w:val="single" w:sz="6" w:space="0" w:color="auto"/>
              <w:bottom w:val="single" w:sz="6" w:space="0" w:color="auto"/>
              <w:right w:val="single" w:sz="6" w:space="0" w:color="auto"/>
            </w:tcBorders>
          </w:tcPr>
          <w:p w14:paraId="71461652" w14:textId="77777777" w:rsidR="00DA1D9D" w:rsidRPr="00313511" w:rsidRDefault="3B8241D0" w:rsidP="006E2AEE">
            <w:pPr>
              <w:pStyle w:val="tabelanormalny"/>
              <w:rPr>
                <w:rFonts w:eastAsia="Arial"/>
                <w:lang w:val="en-US"/>
              </w:rPr>
            </w:pPr>
            <w:r w:rsidRPr="138DC375">
              <w:rPr>
                <w:rFonts w:eastAsia="Arial"/>
                <w:lang w:val="en-US"/>
              </w:rPr>
              <w:t>urn:csioz:p1:kod:major: Blad</w:t>
            </w:r>
          </w:p>
          <w:p w14:paraId="28D3327D" w14:textId="77777777" w:rsidR="00DA1D9D" w:rsidRDefault="00DA1D9D" w:rsidP="006E2AEE">
            <w:pPr>
              <w:pStyle w:val="tabelanormalny"/>
              <w:rPr>
                <w:rFonts w:eastAsia="Arial"/>
              </w:rPr>
            </w:pPr>
            <w:r w:rsidRPr="6CE49C9C">
              <w:rPr>
                <w:rFonts w:eastAsia="Arial"/>
              </w:rPr>
              <w:t>urn:csioz:p1:kod:minor: BladWewnetrzny</w:t>
            </w:r>
          </w:p>
          <w:p w14:paraId="4944B210" w14:textId="77777777" w:rsidR="00DA1D9D" w:rsidRDefault="00DA1D9D"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6B6FE2AE" w14:textId="77777777" w:rsidR="00DA1D9D" w:rsidRDefault="00DA1D9D" w:rsidP="006E2AEE">
            <w:pPr>
              <w:pStyle w:val="tabelanormalny"/>
              <w:rPr>
                <w:rFonts w:eastAsia="Arial"/>
              </w:rPr>
            </w:pPr>
            <w:r w:rsidRPr="6CE49C9C">
              <w:rPr>
                <w:rFonts w:eastAsia="Arial"/>
              </w:rPr>
              <w:t>Błąd parsowania dokumentu xml, sprawdz poprawność przesyłanej struktury</w:t>
            </w:r>
          </w:p>
        </w:tc>
        <w:tc>
          <w:tcPr>
            <w:tcW w:w="1845" w:type="dxa"/>
            <w:tcBorders>
              <w:top w:val="single" w:sz="6" w:space="0" w:color="auto"/>
              <w:left w:val="single" w:sz="6" w:space="0" w:color="auto"/>
              <w:bottom w:val="single" w:sz="6" w:space="0" w:color="auto"/>
              <w:right w:val="single" w:sz="6" w:space="0" w:color="auto"/>
            </w:tcBorders>
          </w:tcPr>
          <w:p w14:paraId="3E58295E" w14:textId="77777777" w:rsidR="00DA1D9D" w:rsidRDefault="00DA1D9D" w:rsidP="006E2AEE">
            <w:pPr>
              <w:pStyle w:val="tabelanormalny"/>
              <w:rPr>
                <w:rFonts w:eastAsia="Arial"/>
              </w:rPr>
            </w:pPr>
            <w:r w:rsidRPr="6CE49C9C">
              <w:rPr>
                <w:rFonts w:eastAsia="Arial"/>
              </w:rPr>
              <w:t>Błąd w wyniku niezgodności dokumentu ze schemą</w:t>
            </w:r>
          </w:p>
        </w:tc>
      </w:tr>
      <w:tr w:rsidR="00DA1D9D" w14:paraId="496D523D" w14:textId="77777777" w:rsidTr="138DC375">
        <w:tc>
          <w:tcPr>
            <w:tcW w:w="5265" w:type="dxa"/>
            <w:tcBorders>
              <w:top w:val="single" w:sz="6" w:space="0" w:color="auto"/>
              <w:left w:val="single" w:sz="6" w:space="0" w:color="auto"/>
              <w:bottom w:val="single" w:sz="6" w:space="0" w:color="auto"/>
              <w:right w:val="single" w:sz="6" w:space="0" w:color="auto"/>
            </w:tcBorders>
          </w:tcPr>
          <w:p w14:paraId="13D600E1" w14:textId="77777777" w:rsidR="00DA1D9D" w:rsidRPr="00313511" w:rsidRDefault="3B8241D0" w:rsidP="006E2AEE">
            <w:pPr>
              <w:pStyle w:val="tabelanormalny"/>
              <w:rPr>
                <w:rFonts w:eastAsia="Arial"/>
                <w:lang w:val="en-US"/>
              </w:rPr>
            </w:pPr>
            <w:r w:rsidRPr="138DC375">
              <w:rPr>
                <w:rFonts w:eastAsia="Arial"/>
                <w:lang w:val="en-US"/>
              </w:rPr>
              <w:t>urn:csioz:p1:kod:major: Blad</w:t>
            </w:r>
          </w:p>
          <w:p w14:paraId="13EC6D9D" w14:textId="77777777" w:rsidR="00DA1D9D" w:rsidRPr="6CE49C9C" w:rsidRDefault="00DA1D9D" w:rsidP="006E2AEE">
            <w:pPr>
              <w:pStyle w:val="tabelanormalny"/>
              <w:rPr>
                <w:rFonts w:eastAsia="Arial"/>
              </w:rPr>
            </w:pPr>
            <w:r w:rsidRPr="6CE49C9C">
              <w:rPr>
                <w:rFonts w:eastAsia="Arial"/>
              </w:rPr>
              <w:t>urn:csioz:p1:kod:minor:</w:t>
            </w:r>
            <w:r>
              <w:t xml:space="preserve"> </w:t>
            </w:r>
            <w:r w:rsidRPr="00483EE2">
              <w:rPr>
                <w:rFonts w:eastAsia="Arial"/>
              </w:rPr>
              <w:t>NiezgodnoscRoliPersoneluMedycznego</w:t>
            </w:r>
          </w:p>
        </w:tc>
        <w:tc>
          <w:tcPr>
            <w:tcW w:w="1920" w:type="dxa"/>
            <w:tcBorders>
              <w:top w:val="single" w:sz="6" w:space="0" w:color="auto"/>
              <w:left w:val="single" w:sz="6" w:space="0" w:color="auto"/>
              <w:bottom w:val="single" w:sz="6" w:space="0" w:color="auto"/>
              <w:right w:val="single" w:sz="6" w:space="0" w:color="auto"/>
            </w:tcBorders>
          </w:tcPr>
          <w:p w14:paraId="7035EA83" w14:textId="77777777" w:rsidR="00DA1D9D" w:rsidRPr="6CE49C9C" w:rsidRDefault="00DA1D9D" w:rsidP="006E2AEE">
            <w:pPr>
              <w:pStyle w:val="tabelanormalny"/>
              <w:rPr>
                <w:rFonts w:eastAsia="Arial"/>
              </w:rPr>
            </w:pPr>
            <w:r>
              <w:t>Rola personelu medycznego z informacji o dokumencie nie odpowiada roli personelu z kontekstu wywołania</w:t>
            </w:r>
          </w:p>
        </w:tc>
        <w:tc>
          <w:tcPr>
            <w:tcW w:w="1845" w:type="dxa"/>
            <w:tcBorders>
              <w:top w:val="single" w:sz="6" w:space="0" w:color="auto"/>
              <w:left w:val="single" w:sz="6" w:space="0" w:color="auto"/>
              <w:bottom w:val="single" w:sz="6" w:space="0" w:color="auto"/>
              <w:right w:val="single" w:sz="6" w:space="0" w:color="auto"/>
            </w:tcBorders>
          </w:tcPr>
          <w:p w14:paraId="5F72928F" w14:textId="77777777" w:rsidR="00DA1D9D" w:rsidRPr="6CE49C9C" w:rsidRDefault="00DA1D9D" w:rsidP="006E2AEE">
            <w:pPr>
              <w:pStyle w:val="tabelanormalny"/>
              <w:rPr>
                <w:rFonts w:eastAsia="Arial"/>
              </w:rPr>
            </w:pPr>
            <w:r>
              <w:t>Błąd w wyniku zidentyfikowania</w:t>
            </w:r>
            <w:r>
              <w:rPr>
                <w:b/>
                <w:color w:val="000000"/>
              </w:rPr>
              <w:t xml:space="preserve"> </w:t>
            </w:r>
            <w:r>
              <w:t>niezgodności roli personelu medycznego.</w:t>
            </w:r>
          </w:p>
        </w:tc>
      </w:tr>
      <w:tr w:rsidR="00DA1D9D" w14:paraId="120774C4" w14:textId="77777777" w:rsidTr="138DC375">
        <w:tc>
          <w:tcPr>
            <w:tcW w:w="5265" w:type="dxa"/>
            <w:tcBorders>
              <w:top w:val="single" w:sz="6" w:space="0" w:color="auto"/>
              <w:left w:val="single" w:sz="6" w:space="0" w:color="auto"/>
              <w:bottom w:val="single" w:sz="6" w:space="0" w:color="auto"/>
              <w:right w:val="single" w:sz="6" w:space="0" w:color="auto"/>
            </w:tcBorders>
          </w:tcPr>
          <w:p w14:paraId="01F8C348" w14:textId="77777777" w:rsidR="00DA1D9D" w:rsidRPr="00313511" w:rsidRDefault="3B8241D0" w:rsidP="006E2AEE">
            <w:pPr>
              <w:pStyle w:val="tabelanormalny"/>
              <w:rPr>
                <w:rFonts w:eastAsia="Arial"/>
                <w:lang w:val="en-US"/>
              </w:rPr>
            </w:pPr>
            <w:r w:rsidRPr="138DC375">
              <w:rPr>
                <w:rFonts w:eastAsia="Arial"/>
                <w:lang w:val="en-US"/>
              </w:rPr>
              <w:t>urn:csioz:p1:kod:major: Blad</w:t>
            </w:r>
          </w:p>
          <w:p w14:paraId="3F6861D2" w14:textId="77777777" w:rsidR="00DA1D9D" w:rsidRPr="00361F46" w:rsidRDefault="00DA1D9D" w:rsidP="00361F46">
            <w:pPr>
              <w:spacing w:after="80"/>
              <w:rPr>
                <w:rFonts w:eastAsia="Arial"/>
              </w:rPr>
            </w:pPr>
            <w:r w:rsidRPr="6CE49C9C">
              <w:rPr>
                <w:rFonts w:eastAsia="Arial"/>
              </w:rPr>
              <w:lastRenderedPageBreak/>
              <w:t>urn:csioz:p1:kod:minor:</w:t>
            </w:r>
            <w:r w:rsidRPr="00361F46">
              <w:rPr>
                <w:rFonts w:eastAsia="Arial"/>
              </w:rPr>
              <w:t xml:space="preserve"> DataObowiazywaniaDoNieMozeBycWczesniejszaNizDataObowiazywaniaOd</w:t>
            </w:r>
          </w:p>
          <w:p w14:paraId="227D85C4" w14:textId="77777777" w:rsidR="00DA1D9D" w:rsidRPr="00483EE2" w:rsidRDefault="00DA1D9D"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44817DD4" w14:textId="77777777" w:rsidR="00DA1D9D" w:rsidRPr="00483EE2" w:rsidRDefault="00DA1D9D" w:rsidP="006E2AEE">
            <w:pPr>
              <w:pStyle w:val="tabelanormalny"/>
              <w:rPr>
                <w:rFonts w:eastAsia="Arial"/>
              </w:rPr>
            </w:pPr>
            <w:r w:rsidRPr="00483EE2">
              <w:rPr>
                <w:rFonts w:eastAsia="Arial"/>
              </w:rPr>
              <w:lastRenderedPageBreak/>
              <w:t xml:space="preserve">Data obowiązywania </w:t>
            </w:r>
            <w:r w:rsidRPr="00483EE2">
              <w:rPr>
                <w:rFonts w:eastAsia="Arial"/>
              </w:rPr>
              <w:lastRenderedPageBreak/>
              <w:t>do nie może być wcześniejsza niż data obowiązywania od</w:t>
            </w:r>
          </w:p>
        </w:tc>
        <w:tc>
          <w:tcPr>
            <w:tcW w:w="1845" w:type="dxa"/>
            <w:tcBorders>
              <w:top w:val="single" w:sz="6" w:space="0" w:color="auto"/>
              <w:left w:val="single" w:sz="6" w:space="0" w:color="auto"/>
              <w:bottom w:val="single" w:sz="6" w:space="0" w:color="auto"/>
              <w:right w:val="single" w:sz="6" w:space="0" w:color="auto"/>
            </w:tcBorders>
          </w:tcPr>
          <w:p w14:paraId="36C50EC0" w14:textId="77777777" w:rsidR="00DA1D9D" w:rsidRPr="00361F46" w:rsidRDefault="00DA1D9D" w:rsidP="00361F46">
            <w:pPr>
              <w:autoSpaceDE w:val="0"/>
              <w:autoSpaceDN w:val="0"/>
              <w:adjustRightInd w:val="0"/>
              <w:spacing w:before="0" w:after="80" w:line="240" w:lineRule="auto"/>
              <w:jc w:val="left"/>
              <w:rPr>
                <w:rFonts w:eastAsia="Arial"/>
              </w:rPr>
            </w:pPr>
            <w:r w:rsidRPr="00361F46">
              <w:rPr>
                <w:rFonts w:eastAsia="Arial"/>
              </w:rPr>
              <w:lastRenderedPageBreak/>
              <w:t xml:space="preserve">Błąd w wyniku przekazania w informacji o </w:t>
            </w:r>
            <w:r w:rsidRPr="00361F46">
              <w:rPr>
                <w:rFonts w:eastAsia="Arial"/>
              </w:rPr>
              <w:lastRenderedPageBreak/>
              <w:t xml:space="preserve">dokumencie </w:t>
            </w:r>
            <w:r>
              <w:rPr>
                <w:rFonts w:eastAsia="Arial"/>
              </w:rPr>
              <w:t>zgody</w:t>
            </w:r>
            <w:r w:rsidRPr="00361F46">
              <w:rPr>
                <w:rFonts w:eastAsia="Arial"/>
              </w:rPr>
              <w:t xml:space="preserve"> "data obowiązywania do" jest wcześniejsza od "daty obowiązywania od".</w:t>
            </w:r>
          </w:p>
          <w:p w14:paraId="40D3A255" w14:textId="77777777" w:rsidR="00DA1D9D" w:rsidRPr="00483EE2" w:rsidRDefault="00DA1D9D" w:rsidP="006E2AEE">
            <w:pPr>
              <w:pStyle w:val="tabelanormalny"/>
              <w:rPr>
                <w:rFonts w:eastAsia="Arial"/>
              </w:rPr>
            </w:pPr>
          </w:p>
        </w:tc>
      </w:tr>
      <w:tr w:rsidR="00DA1D9D" w14:paraId="50420E7E" w14:textId="77777777" w:rsidTr="138DC375">
        <w:tc>
          <w:tcPr>
            <w:tcW w:w="5265" w:type="dxa"/>
            <w:tcBorders>
              <w:top w:val="single" w:sz="6" w:space="0" w:color="auto"/>
              <w:left w:val="single" w:sz="6" w:space="0" w:color="auto"/>
              <w:bottom w:val="single" w:sz="6" w:space="0" w:color="auto"/>
              <w:right w:val="single" w:sz="6" w:space="0" w:color="auto"/>
            </w:tcBorders>
          </w:tcPr>
          <w:p w14:paraId="43174D88" w14:textId="77777777" w:rsidR="00DA1D9D" w:rsidRPr="00313511" w:rsidRDefault="3B8241D0" w:rsidP="006E2AEE">
            <w:pPr>
              <w:pStyle w:val="tabelanormalny"/>
              <w:rPr>
                <w:rFonts w:eastAsia="Arial"/>
                <w:lang w:val="en-US"/>
              </w:rPr>
            </w:pPr>
            <w:r w:rsidRPr="138DC375">
              <w:rPr>
                <w:rFonts w:eastAsia="Arial"/>
                <w:lang w:val="en-US"/>
              </w:rPr>
              <w:t>urn:csioz:p1:kod:major: Blad</w:t>
            </w:r>
          </w:p>
          <w:p w14:paraId="70063B70" w14:textId="77777777" w:rsidR="00DA1D9D" w:rsidRPr="00361F46" w:rsidRDefault="00DA1D9D" w:rsidP="00361F46">
            <w:pPr>
              <w:spacing w:after="80"/>
              <w:rPr>
                <w:rFonts w:eastAsia="Arial"/>
              </w:rPr>
            </w:pPr>
            <w:r w:rsidRPr="6CE49C9C">
              <w:rPr>
                <w:rFonts w:eastAsia="Arial"/>
              </w:rPr>
              <w:t>urn:csioz:p1:kod:minor:</w:t>
            </w:r>
            <w:r w:rsidRPr="00361F46">
              <w:rPr>
                <w:rFonts w:eastAsia="Arial"/>
              </w:rPr>
              <w:t xml:space="preserve"> NieprawidłowoWskazanaDataObowiazywaniaDo</w:t>
            </w:r>
          </w:p>
          <w:p w14:paraId="3A231A25" w14:textId="77777777" w:rsidR="00DA1D9D" w:rsidRPr="00483EE2" w:rsidRDefault="00DA1D9D"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6FAECAFD" w14:textId="77777777" w:rsidR="00DA1D9D" w:rsidRPr="00361F46" w:rsidRDefault="00DA1D9D" w:rsidP="00361F46">
            <w:pPr>
              <w:autoSpaceDE w:val="0"/>
              <w:autoSpaceDN w:val="0"/>
              <w:adjustRightInd w:val="0"/>
              <w:spacing w:before="0" w:after="80" w:line="240" w:lineRule="auto"/>
              <w:jc w:val="left"/>
              <w:rPr>
                <w:rFonts w:eastAsia="Arial"/>
              </w:rPr>
            </w:pPr>
            <w:r w:rsidRPr="00361F46">
              <w:rPr>
                <w:rFonts w:eastAsia="Arial"/>
              </w:rPr>
              <w:t xml:space="preserve">Dokument może obowiązywać wyłącznie w danym roku szkolnym </w:t>
            </w:r>
          </w:p>
          <w:p w14:paraId="1FAE4C0A" w14:textId="77777777" w:rsidR="00DA1D9D" w:rsidRPr="00483EE2" w:rsidRDefault="00DA1D9D"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7CA7E67C" w14:textId="77777777" w:rsidR="00DA1D9D" w:rsidRPr="00483EE2" w:rsidRDefault="00DA1D9D" w:rsidP="006E2AEE">
            <w:pPr>
              <w:pStyle w:val="tabelanormalny"/>
              <w:rPr>
                <w:rFonts w:eastAsia="Arial"/>
              </w:rPr>
            </w:pPr>
            <w:r w:rsidRPr="00361F46">
              <w:rPr>
                <w:rFonts w:eastAsia="Arial"/>
              </w:rPr>
              <w:t>Błąd w wyniku przekazana w informacji o dokumencie zgody "daty obowiązywania do" zawierającej się poza wskazanym przedziałem dat</w:t>
            </w:r>
          </w:p>
        </w:tc>
      </w:tr>
      <w:tr w:rsidR="00DA1D9D" w14:paraId="2894E0E9" w14:textId="77777777" w:rsidTr="138DC375">
        <w:tc>
          <w:tcPr>
            <w:tcW w:w="5265" w:type="dxa"/>
            <w:tcBorders>
              <w:top w:val="single" w:sz="6" w:space="0" w:color="auto"/>
              <w:left w:val="single" w:sz="6" w:space="0" w:color="auto"/>
              <w:bottom w:val="single" w:sz="6" w:space="0" w:color="auto"/>
              <w:right w:val="single" w:sz="6" w:space="0" w:color="auto"/>
            </w:tcBorders>
          </w:tcPr>
          <w:p w14:paraId="1132E3E6" w14:textId="77777777" w:rsidR="00DA1D9D" w:rsidRPr="00313511" w:rsidRDefault="3B8241D0" w:rsidP="006E2AEE">
            <w:pPr>
              <w:pStyle w:val="tabelanormalny"/>
              <w:rPr>
                <w:rFonts w:eastAsia="Arial"/>
                <w:lang w:val="en-US"/>
              </w:rPr>
            </w:pPr>
            <w:r w:rsidRPr="138DC375">
              <w:rPr>
                <w:rFonts w:eastAsia="Arial"/>
                <w:lang w:val="en-US"/>
              </w:rPr>
              <w:t>urn:csioz:p1:kod:major: Blad</w:t>
            </w:r>
          </w:p>
          <w:p w14:paraId="685DA626" w14:textId="77777777" w:rsidR="00DA1D9D" w:rsidRPr="6CE49C9C" w:rsidRDefault="00DA1D9D" w:rsidP="006E2AEE">
            <w:pPr>
              <w:pStyle w:val="tabelanormalny"/>
              <w:rPr>
                <w:rFonts w:eastAsia="Arial"/>
              </w:rPr>
            </w:pPr>
            <w:r w:rsidRPr="6CE49C9C">
              <w:rPr>
                <w:rFonts w:eastAsia="Arial"/>
              </w:rPr>
              <w:t>urn:csioz:p1:kod:minor:</w:t>
            </w:r>
            <w:r w:rsidRPr="00361F46">
              <w:rPr>
                <w:rFonts w:eastAsia="Arial"/>
              </w:rPr>
              <w:t xml:space="preserve"> </w:t>
            </w:r>
            <w:r w:rsidRPr="00483EE2">
              <w:rPr>
                <w:rFonts w:eastAsia="Arial"/>
              </w:rPr>
              <w:t>NieprawidlowyRokSzkolny</w:t>
            </w:r>
          </w:p>
        </w:tc>
        <w:tc>
          <w:tcPr>
            <w:tcW w:w="1920" w:type="dxa"/>
            <w:tcBorders>
              <w:top w:val="single" w:sz="6" w:space="0" w:color="auto"/>
              <w:left w:val="single" w:sz="6" w:space="0" w:color="auto"/>
              <w:bottom w:val="single" w:sz="6" w:space="0" w:color="auto"/>
              <w:right w:val="single" w:sz="6" w:space="0" w:color="auto"/>
            </w:tcBorders>
          </w:tcPr>
          <w:p w14:paraId="6BBBF776" w14:textId="77777777" w:rsidR="00DA1D9D" w:rsidRPr="6CE49C9C" w:rsidRDefault="00DA1D9D" w:rsidP="006E2AEE">
            <w:pPr>
              <w:pStyle w:val="tabelanormalny"/>
              <w:rPr>
                <w:rFonts w:eastAsia="Arial"/>
              </w:rPr>
            </w:pPr>
            <w:r w:rsidRPr="00483EE2">
              <w:rPr>
                <w:rFonts w:eastAsia="Arial"/>
              </w:rPr>
              <w:t>Przekazany w dokumencie rok szkolny nie odpowiada podanym datom obowiązywania.</w:t>
            </w:r>
          </w:p>
        </w:tc>
        <w:tc>
          <w:tcPr>
            <w:tcW w:w="1845" w:type="dxa"/>
            <w:tcBorders>
              <w:top w:val="single" w:sz="6" w:space="0" w:color="auto"/>
              <w:left w:val="single" w:sz="6" w:space="0" w:color="auto"/>
              <w:bottom w:val="single" w:sz="6" w:space="0" w:color="auto"/>
              <w:right w:val="single" w:sz="6" w:space="0" w:color="auto"/>
            </w:tcBorders>
          </w:tcPr>
          <w:p w14:paraId="25116D25" w14:textId="77777777" w:rsidR="00DA1D9D" w:rsidRPr="6CE49C9C" w:rsidRDefault="00DA1D9D" w:rsidP="006E2AEE">
            <w:pPr>
              <w:pStyle w:val="tabelanormalny"/>
              <w:rPr>
                <w:rFonts w:eastAsia="Arial"/>
              </w:rPr>
            </w:pPr>
            <w:r w:rsidRPr="00483EE2">
              <w:rPr>
                <w:rFonts w:eastAsia="Arial"/>
              </w:rPr>
              <w:t>Błąd w wyniku wykrycia nieprawidłowości przekazanego w komunikacie roku szkolnego</w:t>
            </w:r>
          </w:p>
        </w:tc>
      </w:tr>
      <w:tr w:rsidR="00DA1D9D" w14:paraId="5CD408EB" w14:textId="77777777" w:rsidTr="138DC375">
        <w:tc>
          <w:tcPr>
            <w:tcW w:w="5265" w:type="dxa"/>
            <w:tcBorders>
              <w:top w:val="single" w:sz="6" w:space="0" w:color="auto"/>
              <w:left w:val="single" w:sz="6" w:space="0" w:color="auto"/>
              <w:bottom w:val="single" w:sz="6" w:space="0" w:color="auto"/>
              <w:right w:val="single" w:sz="6" w:space="0" w:color="auto"/>
            </w:tcBorders>
          </w:tcPr>
          <w:p w14:paraId="72851485" w14:textId="77777777" w:rsidR="00DA1D9D" w:rsidRPr="00313511" w:rsidRDefault="3B8241D0" w:rsidP="006E2AEE">
            <w:pPr>
              <w:pStyle w:val="tabelanormalny"/>
              <w:rPr>
                <w:rFonts w:eastAsia="Arial"/>
                <w:lang w:val="en-US"/>
              </w:rPr>
            </w:pPr>
            <w:r w:rsidRPr="138DC375">
              <w:rPr>
                <w:rFonts w:eastAsia="Arial"/>
                <w:lang w:val="en-US"/>
              </w:rPr>
              <w:t>urn:csioz:p1:kod:major: Blad</w:t>
            </w:r>
          </w:p>
          <w:p w14:paraId="76713643" w14:textId="77777777" w:rsidR="00DA1D9D" w:rsidRPr="00361F46" w:rsidRDefault="00DA1D9D" w:rsidP="00361F46">
            <w:pPr>
              <w:spacing w:after="80"/>
              <w:rPr>
                <w:rFonts w:eastAsia="Arial"/>
                <w:bCs/>
                <w:szCs w:val="20"/>
              </w:rPr>
            </w:pPr>
            <w:r w:rsidRPr="00483EE2">
              <w:rPr>
                <w:rFonts w:eastAsia="Arial"/>
                <w:bCs/>
                <w:szCs w:val="20"/>
              </w:rPr>
              <w:t>urn:csioz:p1:kod:minor:</w:t>
            </w:r>
            <w:r w:rsidRPr="00361F46">
              <w:rPr>
                <w:rFonts w:eastAsia="Arial"/>
                <w:bCs/>
                <w:szCs w:val="20"/>
              </w:rPr>
              <w:t xml:space="preserve"> </w:t>
            </w:r>
            <w:r w:rsidRPr="00C8586B">
              <w:rPr>
                <w:rFonts w:eastAsia="Arial"/>
                <w:bCs/>
                <w:szCs w:val="20"/>
              </w:rPr>
              <w:t>InformacjaODokumencieZgodyZostalaJuzPrzekazana</w:t>
            </w:r>
          </w:p>
          <w:p w14:paraId="703BA398" w14:textId="77777777" w:rsidR="00DA1D9D" w:rsidRPr="6CE49C9C" w:rsidRDefault="00DA1D9D"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3AFFF6C7" w14:textId="77777777" w:rsidR="00DA1D9D" w:rsidRPr="6CE49C9C" w:rsidRDefault="00DA1D9D" w:rsidP="006E2AEE">
            <w:pPr>
              <w:pStyle w:val="tabelanormalny"/>
              <w:rPr>
                <w:rFonts w:eastAsia="Arial"/>
              </w:rPr>
            </w:pPr>
            <w:r w:rsidRPr="00361F46">
              <w:rPr>
                <w:rFonts w:eastAsia="Arial"/>
              </w:rPr>
              <w:t>Informacja o dokumencie zgody na świadczenie medyczne została już wcześniej przekazana.</w:t>
            </w:r>
          </w:p>
        </w:tc>
        <w:tc>
          <w:tcPr>
            <w:tcW w:w="1845" w:type="dxa"/>
            <w:tcBorders>
              <w:top w:val="single" w:sz="6" w:space="0" w:color="auto"/>
              <w:left w:val="single" w:sz="6" w:space="0" w:color="auto"/>
              <w:bottom w:val="single" w:sz="6" w:space="0" w:color="auto"/>
              <w:right w:val="single" w:sz="6" w:space="0" w:color="auto"/>
            </w:tcBorders>
          </w:tcPr>
          <w:p w14:paraId="08AB142D" w14:textId="77777777" w:rsidR="00DA1D9D" w:rsidRPr="00361F46" w:rsidRDefault="00DA1D9D" w:rsidP="006E2AEE">
            <w:pPr>
              <w:pStyle w:val="tabelanormalny"/>
              <w:rPr>
                <w:rFonts w:eastAsia="Arial"/>
              </w:rPr>
            </w:pPr>
            <w:r w:rsidRPr="00361F46">
              <w:rPr>
                <w:rFonts w:eastAsia="Arial"/>
              </w:rPr>
              <w:t xml:space="preserve">Błąd w wyniku znalezienia informacji o dokumencie zgody w bazie MSZ. </w:t>
            </w:r>
          </w:p>
          <w:p w14:paraId="2631BAB2" w14:textId="77777777" w:rsidR="00DA1D9D" w:rsidRPr="6CE49C9C" w:rsidRDefault="00DA1D9D" w:rsidP="006E2AEE">
            <w:pPr>
              <w:pStyle w:val="tabelanormalny"/>
              <w:rPr>
                <w:rFonts w:eastAsia="Arial"/>
              </w:rPr>
            </w:pPr>
          </w:p>
        </w:tc>
      </w:tr>
    </w:tbl>
    <w:p w14:paraId="4D66F96F" w14:textId="77777777" w:rsidR="00DA1D9D" w:rsidRPr="00361F46" w:rsidRDefault="00DA1D9D" w:rsidP="00DA1D9D">
      <w:pPr>
        <w:rPr>
          <w:lang w:eastAsia="pl-PL"/>
        </w:rPr>
      </w:pPr>
    </w:p>
    <w:p w14:paraId="17E20BFC" w14:textId="6F4F9C1A" w:rsidR="00203B42" w:rsidRDefault="00203B42" w:rsidP="00FE63AC">
      <w:pPr>
        <w:pStyle w:val="Nagwek3"/>
        <w:rPr>
          <w:lang w:eastAsia="pl-PL"/>
        </w:rPr>
      </w:pPr>
      <w:bookmarkStart w:id="147" w:name="_Toc163038519"/>
      <w:r>
        <w:rPr>
          <w:lang w:eastAsia="pl-PL"/>
        </w:rPr>
        <w:lastRenderedPageBreak/>
        <w:t>Operacja wyszukajDokumentZgody</w:t>
      </w:r>
      <w:bookmarkEnd w:id="147"/>
    </w:p>
    <w:p w14:paraId="55F289E1" w14:textId="77777777" w:rsidR="00203B42" w:rsidRDefault="00203B42" w:rsidP="00203B42">
      <w:pPr>
        <w:rPr>
          <w:lang w:eastAsia="pl-PL"/>
        </w:rPr>
      </w:pPr>
      <w:r w:rsidRPr="00A76718">
        <w:rPr>
          <w:lang w:eastAsia="pl-PL"/>
        </w:rPr>
        <w:t xml:space="preserve">Operacja pozwala na wyszukanie w Systemie P1 dokumentów </w:t>
      </w:r>
      <w:r>
        <w:rPr>
          <w:lang w:eastAsia="pl-PL"/>
        </w:rPr>
        <w:t>zgody na świadczenie medyczne</w:t>
      </w:r>
      <w:r w:rsidRPr="00A76718">
        <w:rPr>
          <w:lang w:eastAsia="pl-PL"/>
        </w:rPr>
        <w:t xml:space="preserve"> zgodnie z podanymi kryteriami wyszukiwania.</w:t>
      </w:r>
    </w:p>
    <w:p w14:paraId="54A05394" w14:textId="77777777" w:rsidR="00203B42" w:rsidRPr="00361F46" w:rsidRDefault="00203B42" w:rsidP="00203B42">
      <w:pPr>
        <w:spacing w:line="288" w:lineRule="auto"/>
        <w:rPr>
          <w:rFonts w:eastAsia="Arial"/>
        </w:rPr>
      </w:pPr>
      <w:r w:rsidRPr="563CBB95">
        <w:rPr>
          <w:rFonts w:eastAsia="Arial"/>
          <w:color w:val="000000" w:themeColor="text1"/>
        </w:rPr>
        <w:t xml:space="preserve">Usługodawca podaje kryteria wyszukania dokumentów oraz parametry sortowania </w:t>
      </w:r>
      <w:r>
        <w:br/>
      </w:r>
      <w:r w:rsidRPr="563CBB95">
        <w:rPr>
          <w:rFonts w:eastAsia="Arial"/>
          <w:color w:val="000000" w:themeColor="text1"/>
        </w:rPr>
        <w:t>i stronicowania wyników wyszukiwania.</w:t>
      </w:r>
    </w:p>
    <w:p w14:paraId="25B3429D" w14:textId="77777777" w:rsidR="00203B42" w:rsidRDefault="00203B42" w:rsidP="00203B42">
      <w:pPr>
        <w:rPr>
          <w:lang w:eastAsia="pl-PL"/>
        </w:rPr>
      </w:pPr>
      <w:r>
        <w:rPr>
          <w:lang w:eastAsia="pl-PL"/>
        </w:rPr>
        <w:t xml:space="preserve">Usługodawca może zdefiniować jedno lub wiele kryteriów wyszukiwania jednocześnie. </w:t>
      </w:r>
    </w:p>
    <w:p w14:paraId="690F3F73" w14:textId="77777777" w:rsidR="00203B42" w:rsidRDefault="00203B42" w:rsidP="00203B42">
      <w:pPr>
        <w:rPr>
          <w:lang w:eastAsia="pl-PL"/>
        </w:rPr>
      </w:pPr>
      <w:r>
        <w:rPr>
          <w:lang w:eastAsia="pl-PL"/>
        </w:rPr>
        <w:t>W wyniku wyszukania znajda się informacje o dokumentach spełniające jednocześnie wszystkie wyspecyfikowane kryteria.</w:t>
      </w:r>
    </w:p>
    <w:p w14:paraId="09020462" w14:textId="77777777" w:rsidR="00203B42" w:rsidRDefault="00203B42" w:rsidP="00203B42">
      <w:pPr>
        <w:spacing w:line="288" w:lineRule="auto"/>
        <w:rPr>
          <w:rFonts w:eastAsia="Arial"/>
          <w:szCs w:val="22"/>
        </w:rPr>
      </w:pPr>
      <w:r w:rsidRPr="6CE49C9C">
        <w:rPr>
          <w:rFonts w:eastAsia="Arial"/>
          <w:color w:val="000000" w:themeColor="text1"/>
          <w:szCs w:val="22"/>
        </w:rPr>
        <w:t>Dopuszczalne dla operacji kryteria to:</w:t>
      </w:r>
    </w:p>
    <w:p w14:paraId="2D6EE2C4" w14:textId="77777777" w:rsidR="00203B42" w:rsidRDefault="00203B42" w:rsidP="00203B42">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dataWyst</w:t>
      </w:r>
      <w:r>
        <w:rPr>
          <w:rFonts w:ascii="Arial" w:eastAsia="Arial" w:hAnsi="Arial" w:cs="Arial"/>
          <w:color w:val="000000" w:themeColor="text1"/>
        </w:rPr>
        <w:t>a</w:t>
      </w:r>
      <w:r w:rsidRPr="563CBB95">
        <w:rPr>
          <w:rFonts w:ascii="Arial" w:eastAsia="Arial" w:hAnsi="Arial" w:cs="Arial"/>
          <w:color w:val="000000" w:themeColor="text1"/>
        </w:rPr>
        <w:t>wieniaOd dataWyst</w:t>
      </w:r>
      <w:r>
        <w:rPr>
          <w:rFonts w:ascii="Arial" w:eastAsia="Arial" w:hAnsi="Arial" w:cs="Arial"/>
          <w:color w:val="000000" w:themeColor="text1"/>
        </w:rPr>
        <w:t>a</w:t>
      </w:r>
      <w:r w:rsidRPr="563CBB95">
        <w:rPr>
          <w:rFonts w:ascii="Arial" w:eastAsia="Arial" w:hAnsi="Arial" w:cs="Arial"/>
          <w:color w:val="000000" w:themeColor="text1"/>
        </w:rPr>
        <w:t>wieniaDo - określają przedział dla wartości daty wystawienia dokumentu, w formacie RRRR-MM-DD HH:MM:SS. Przedział otwarty lewostronnie. Dopuszczalne jest zdefiniowanie tylko jednej granicy przedziału. Parametry niewymagane o typie</w:t>
      </w:r>
      <w:r w:rsidRPr="563CBB95">
        <w:rPr>
          <w:rFonts w:ascii="Arial" w:eastAsia="Arial" w:hAnsi="Arial" w:cs="Arial"/>
          <w:color w:val="FF0000"/>
        </w:rPr>
        <w:t xml:space="preserve"> </w:t>
      </w:r>
      <w:r w:rsidRPr="563CBB95">
        <w:rPr>
          <w:rFonts w:ascii="Arial" w:eastAsia="Arial" w:hAnsi="Arial" w:cs="Arial"/>
          <w:color w:val="000000" w:themeColor="text1"/>
        </w:rPr>
        <w:t>date;</w:t>
      </w:r>
    </w:p>
    <w:p w14:paraId="11FE57C4" w14:textId="77777777" w:rsidR="00203B42" w:rsidRDefault="00203B42" w:rsidP="00203B42">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identyfikatorUcznia - identyfikator OID ucznia o formacie root i extension:</w:t>
      </w:r>
    </w:p>
    <w:p w14:paraId="6579B685" w14:textId="77777777" w:rsidR="00203B42" w:rsidRDefault="00203B42" w:rsidP="00203B42">
      <w:pPr>
        <w:pStyle w:val="Akapitzlist"/>
        <w:numPr>
          <w:ilvl w:val="1"/>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IdUczniaOidRoot – parametr wymagany o typie string</w:t>
      </w:r>
    </w:p>
    <w:p w14:paraId="095BEEA0" w14:textId="77777777" w:rsidR="00203B42" w:rsidRDefault="00203B42" w:rsidP="00203B42">
      <w:pPr>
        <w:pStyle w:val="Akapitzlist"/>
        <w:numPr>
          <w:ilvl w:val="1"/>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IdUczniaOidExt – parametr wymagany o typie string</w:t>
      </w:r>
    </w:p>
    <w:p w14:paraId="26DE2F97" w14:textId="77777777" w:rsidR="00203B42" w:rsidRDefault="00203B42" w:rsidP="00203B42">
      <w:pPr>
        <w:spacing w:line="288" w:lineRule="auto"/>
        <w:ind w:left="720"/>
        <w:rPr>
          <w:rFonts w:eastAsia="Arial"/>
          <w:color w:val="000000" w:themeColor="text1"/>
        </w:rPr>
      </w:pPr>
      <w:r w:rsidRPr="563CBB95">
        <w:rPr>
          <w:rFonts w:eastAsia="Arial"/>
          <w:color w:val="000000" w:themeColor="text1"/>
        </w:rPr>
        <w:t>gdzie:</w:t>
      </w:r>
    </w:p>
    <w:p w14:paraId="34D487ED" w14:textId="77777777" w:rsidR="00203B42" w:rsidRDefault="00203B42" w:rsidP="00203B42">
      <w:pPr>
        <w:pStyle w:val="Akapitzlist"/>
        <w:numPr>
          <w:ilvl w:val="0"/>
          <w:numId w:val="14"/>
        </w:numPr>
        <w:spacing w:line="288" w:lineRule="auto"/>
        <w:ind w:left="1080" w:hanging="450"/>
        <w:rPr>
          <w:rFonts w:ascii="Arial" w:eastAsia="Arial" w:hAnsi="Arial" w:cs="Arial"/>
          <w:color w:val="000000" w:themeColor="text1"/>
        </w:rPr>
      </w:pPr>
      <w:r w:rsidRPr="563CBB95">
        <w:rPr>
          <w:rFonts w:ascii="Arial" w:eastAsia="Arial" w:hAnsi="Arial" w:cs="Arial"/>
          <w:color w:val="000000" w:themeColor="text1"/>
        </w:rPr>
        <w:t>w przypadku PESEL root = 2.16.840.1.113883.3.4424.1.1.616 ext = PESEL pacjenta</w:t>
      </w:r>
    </w:p>
    <w:p w14:paraId="586F614B" w14:textId="77777777" w:rsidR="00203B42" w:rsidRDefault="00203B42" w:rsidP="00203B42">
      <w:pPr>
        <w:pStyle w:val="Akapitzlist"/>
        <w:numPr>
          <w:ilvl w:val="0"/>
          <w:numId w:val="14"/>
        </w:numPr>
        <w:ind w:left="1080" w:hanging="450"/>
        <w:rPr>
          <w:rFonts w:ascii="Arial" w:eastAsia="Arial" w:hAnsi="Arial" w:cs="Arial"/>
          <w:color w:val="000000" w:themeColor="text1"/>
        </w:rPr>
      </w:pPr>
      <w:r w:rsidRPr="563CBB95">
        <w:rPr>
          <w:rFonts w:ascii="Arial" w:eastAsia="Arial" w:hAnsi="Arial" w:cs="Arial"/>
          <w:color w:val="000000" w:themeColor="text1"/>
        </w:rPr>
        <w:t>w przypadku paszportu root = 2.16.840.1.113883.4.330.(kod kraju) ext = seria i numer paszportu</w:t>
      </w:r>
    </w:p>
    <w:p w14:paraId="43F45E0D" w14:textId="77777777" w:rsidR="00203B42" w:rsidRDefault="00203B42" w:rsidP="00203B42">
      <w:pPr>
        <w:pStyle w:val="Akapitzlist"/>
        <w:numPr>
          <w:ilvl w:val="0"/>
          <w:numId w:val="14"/>
        </w:numPr>
        <w:ind w:left="1080" w:hanging="450"/>
        <w:rPr>
          <w:rFonts w:ascii="Arial" w:eastAsia="Arial" w:hAnsi="Arial" w:cs="Arial"/>
          <w:color w:val="000000" w:themeColor="text1"/>
        </w:rPr>
      </w:pPr>
      <w:r w:rsidRPr="563CBB95">
        <w:rPr>
          <w:rFonts w:ascii="Arial" w:eastAsia="Arial" w:hAnsi="Arial" w:cs="Arial"/>
          <w:color w:val="000000" w:themeColor="text1"/>
        </w:rPr>
        <w:t>w przypadku innego dokumentu stwierdzającego tożsamość pacjenta root = OID rodzaju dokumentu tożsamości ext = seria i numer innego dokumentu stwierdzającego tożsamość</w:t>
      </w:r>
    </w:p>
    <w:p w14:paraId="10C8F078" w14:textId="77777777" w:rsidR="00203B42" w:rsidRDefault="00203B42" w:rsidP="00203B42">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statusDokumentu - status dokumentu przedstawiający status dokumentu </w:t>
      </w:r>
      <w:r>
        <w:rPr>
          <w:rFonts w:ascii="Arial" w:eastAsia="Arial" w:hAnsi="Arial" w:cs="Arial"/>
          <w:color w:val="000000" w:themeColor="text1"/>
        </w:rPr>
        <w:t xml:space="preserve">zgody na świadczenie medyczne </w:t>
      </w:r>
      <w:r w:rsidRPr="563CBB95">
        <w:rPr>
          <w:rFonts w:ascii="Arial" w:eastAsia="Arial" w:hAnsi="Arial" w:cs="Arial"/>
          <w:color w:val="000000" w:themeColor="text1"/>
        </w:rPr>
        <w:t xml:space="preserve">w systemie P1. Dopuszczalne wartości: </w:t>
      </w:r>
      <w:r>
        <w:rPr>
          <w:rFonts w:ascii="Arial" w:eastAsia="Arial" w:hAnsi="Arial" w:cs="Arial"/>
          <w:color w:val="000000" w:themeColor="text1"/>
        </w:rPr>
        <w:t>ZLOZONY, WYCOFANY</w:t>
      </w:r>
      <w:r w:rsidRPr="563CBB95">
        <w:rPr>
          <w:rFonts w:ascii="Arial" w:eastAsia="Arial" w:hAnsi="Arial" w:cs="Arial"/>
          <w:color w:val="000000" w:themeColor="text1"/>
        </w:rPr>
        <w:t>. Parametr niewymagany o typie string.</w:t>
      </w:r>
    </w:p>
    <w:p w14:paraId="07BDD39C" w14:textId="77777777" w:rsidR="00203B42" w:rsidRDefault="00203B42" w:rsidP="00203B42">
      <w:pPr>
        <w:pStyle w:val="Akapitzlist"/>
        <w:numPr>
          <w:ilvl w:val="0"/>
          <w:numId w:val="15"/>
        </w:numPr>
        <w:spacing w:line="288" w:lineRule="auto"/>
        <w:rPr>
          <w:rFonts w:ascii="Arial" w:eastAsia="Arial" w:hAnsi="Arial" w:cs="Arial"/>
          <w:color w:val="000000" w:themeColor="text1"/>
        </w:rPr>
      </w:pPr>
      <w:r w:rsidRPr="563CBB95">
        <w:rPr>
          <w:rFonts w:ascii="Arial" w:eastAsia="Arial" w:hAnsi="Arial" w:cs="Arial"/>
          <w:color w:val="000000" w:themeColor="text1"/>
        </w:rPr>
        <w:t>parametryStronicowania - przyjmuje typ klasy ParametryStronicowaniaMT. Parametr niewymagany.</w:t>
      </w:r>
    </w:p>
    <w:p w14:paraId="186BBB00" w14:textId="77777777" w:rsidR="00203B42" w:rsidRPr="00361F46" w:rsidRDefault="00203B42" w:rsidP="00203B42">
      <w:pPr>
        <w:spacing w:line="288" w:lineRule="auto"/>
        <w:rPr>
          <w:rFonts w:eastAsia="Arial"/>
          <w:color w:val="000000" w:themeColor="text1"/>
        </w:rPr>
      </w:pPr>
      <w:r w:rsidRPr="00361F46">
        <w:rPr>
          <w:rFonts w:eastAsia="Arial"/>
          <w:color w:val="000000" w:themeColor="text1"/>
        </w:rPr>
        <w:t xml:space="preserve">Parametry stronicowania wyszukiwania pozwalają na pobieranie wyników wyszukania porcjami. Usługodawca określa tu rozmiar porcji danych i numer porcji danych, które mają być </w:t>
      </w:r>
      <w:r w:rsidRPr="00361F46">
        <w:rPr>
          <w:rFonts w:eastAsia="Arial"/>
          <w:color w:val="000000" w:themeColor="text1"/>
        </w:rPr>
        <w:lastRenderedPageBreak/>
        <w:t xml:space="preserve">zwrócone przez funkcję. Dodatkowo podaje też informacje o sortowaniu wyników - kierunek sortowania oraz opcjonalnie atrybut, po którym ma się odbywać sortowanie. </w:t>
      </w:r>
    </w:p>
    <w:p w14:paraId="77F1B2BB" w14:textId="77777777" w:rsidR="00203B42" w:rsidRPr="00361F46" w:rsidRDefault="00203B42" w:rsidP="00203B42">
      <w:pPr>
        <w:spacing w:line="288" w:lineRule="auto"/>
        <w:rPr>
          <w:rFonts w:eastAsia="Arial"/>
          <w:color w:val="000000" w:themeColor="text1"/>
        </w:rPr>
      </w:pPr>
      <w:r w:rsidRPr="00361F46">
        <w:rPr>
          <w:rFonts w:eastAsia="Arial"/>
          <w:color w:val="000000" w:themeColor="text1"/>
        </w:rPr>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14:paraId="0E62B7EF" w14:textId="77777777" w:rsidR="00203B42" w:rsidRPr="00361F46" w:rsidRDefault="00203B42" w:rsidP="00203B42">
      <w:pPr>
        <w:spacing w:line="288" w:lineRule="auto"/>
        <w:rPr>
          <w:rFonts w:eastAsia="Arial"/>
          <w:color w:val="000000" w:themeColor="text1"/>
        </w:rPr>
      </w:pPr>
      <w:r w:rsidRPr="00361F46">
        <w:rPr>
          <w:rFonts w:eastAsia="Arial"/>
          <w:color w:val="000000" w:themeColor="text1"/>
        </w:rPr>
        <w:t xml:space="preserve">W odpowiedzi system zwróci zestaw informacji o odnalezionych </w:t>
      </w:r>
      <w:r>
        <w:rPr>
          <w:rFonts w:eastAsia="Arial"/>
          <w:color w:val="000000" w:themeColor="text1"/>
        </w:rPr>
        <w:t xml:space="preserve">Dokumentach zgody na świadczenie medyczne </w:t>
      </w:r>
      <w:r w:rsidRPr="00361F46">
        <w:rPr>
          <w:rFonts w:eastAsia="Arial"/>
          <w:color w:val="000000" w:themeColor="text1"/>
        </w:rPr>
        <w:t>zgodnie z parametrami wyszukania i parametrami stronicowania podanymi przez usługodawcę. Dla każdego dokumentu zwracane są wartości wszystkich atrybutów, których wartości mogą być podane w kryteriach wyszukiwania dla operacji.</w:t>
      </w:r>
      <w:r w:rsidRPr="000C4A71">
        <w:rPr>
          <w:rFonts w:eastAsia="Arial"/>
        </w:rPr>
        <w:t xml:space="preserve"> </w:t>
      </w:r>
    </w:p>
    <w:p w14:paraId="7C36F302" w14:textId="77777777" w:rsidR="00203B42" w:rsidRDefault="00203B42" w:rsidP="00203B42">
      <w:pPr>
        <w:spacing w:line="288" w:lineRule="auto"/>
        <w:rPr>
          <w:rFonts w:eastAsia="Arial"/>
          <w:color w:val="000000" w:themeColor="text1"/>
        </w:rPr>
      </w:pPr>
      <w:r w:rsidRPr="00361F46">
        <w:rPr>
          <w:rFonts w:eastAsia="Arial"/>
          <w:color w:val="000000" w:themeColor="text1"/>
        </w:rPr>
        <w:t>Usługa zwraca parametry:</w:t>
      </w:r>
    </w:p>
    <w:p w14:paraId="631593DA" w14:textId="77777777" w:rsidR="00203B42" w:rsidRDefault="00203B42" w:rsidP="00203B42">
      <w:pPr>
        <w:pStyle w:val="Akapitzlist"/>
        <w:numPr>
          <w:ilvl w:val="0"/>
          <w:numId w:val="13"/>
        </w:numPr>
        <w:spacing w:line="288" w:lineRule="auto"/>
        <w:rPr>
          <w:rFonts w:ascii="Arial" w:eastAsia="Arial" w:hAnsi="Arial" w:cs="Arial"/>
          <w:color w:val="000000" w:themeColor="text1"/>
        </w:rPr>
      </w:pPr>
      <w:r>
        <w:rPr>
          <w:rFonts w:ascii="Arial" w:eastAsia="Arial" w:hAnsi="Arial" w:cs="Arial"/>
          <w:color w:val="000000" w:themeColor="text1"/>
        </w:rPr>
        <w:t xml:space="preserve">daneZgody – string </w:t>
      </w:r>
    </w:p>
    <w:p w14:paraId="4DD60369" w14:textId="77777777" w:rsidR="00203B42" w:rsidRDefault="00203B42" w:rsidP="00203B42">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dokumenty</w:t>
      </w:r>
      <w:r>
        <w:rPr>
          <w:rFonts w:ascii="Arial" w:eastAsia="Arial" w:hAnsi="Arial" w:cs="Arial"/>
          <w:color w:val="000000" w:themeColor="text1"/>
        </w:rPr>
        <w:t>Zgody</w:t>
      </w:r>
      <w:r w:rsidRPr="563CBB95">
        <w:rPr>
          <w:rFonts w:ascii="Arial" w:eastAsia="Arial" w:hAnsi="Arial" w:cs="Arial"/>
          <w:color w:val="000000" w:themeColor="text1"/>
        </w:rPr>
        <w:t>– referuje do klasy</w:t>
      </w:r>
      <w:r>
        <w:rPr>
          <w:rFonts w:ascii="Arial" w:eastAsia="Arial" w:hAnsi="Arial" w:cs="Arial"/>
          <w:color w:val="000000" w:themeColor="text1"/>
        </w:rPr>
        <w:t xml:space="preserve"> DokumentyZgodyNaSwiadczenieMed</w:t>
      </w:r>
      <w:r w:rsidRPr="563CBB95">
        <w:rPr>
          <w:rFonts w:ascii="Arial" w:eastAsia="Arial" w:hAnsi="Arial" w:cs="Arial"/>
          <w:color w:val="000000" w:themeColor="text1"/>
        </w:rPr>
        <w:t>, która przechowuje atrybuty:</w:t>
      </w:r>
    </w:p>
    <w:p w14:paraId="264DBE98" w14:textId="77777777" w:rsidR="00203B42" w:rsidRPr="0094351A" w:rsidRDefault="00203B42" w:rsidP="00203B42">
      <w:pPr>
        <w:pStyle w:val="Akapitzlist"/>
        <w:numPr>
          <w:ilvl w:val="1"/>
          <w:numId w:val="13"/>
        </w:numPr>
        <w:spacing w:line="288" w:lineRule="auto"/>
        <w:rPr>
          <w:rFonts w:eastAsia="Arial"/>
          <w:color w:val="000000" w:themeColor="text1"/>
        </w:rPr>
      </w:pPr>
      <w:r w:rsidRPr="0094351A">
        <w:rPr>
          <w:rFonts w:ascii="Arial" w:eastAsia="Arial" w:hAnsi="Arial" w:cs="Arial"/>
          <w:color w:val="000000" w:themeColor="text1"/>
        </w:rPr>
        <w:t>identyfikator</w:t>
      </w:r>
      <w:r>
        <w:rPr>
          <w:rFonts w:ascii="Arial" w:eastAsia="Arial" w:hAnsi="Arial" w:cs="Arial"/>
          <w:color w:val="000000" w:themeColor="text1"/>
        </w:rPr>
        <w:t>Zgody</w:t>
      </w:r>
      <w:r w:rsidRPr="0094351A">
        <w:rPr>
          <w:rFonts w:ascii="Arial" w:eastAsia="Arial" w:hAnsi="Arial" w:cs="Arial"/>
          <w:color w:val="000000" w:themeColor="text1"/>
        </w:rPr>
        <w:t xml:space="preserve"> – identyfikator </w:t>
      </w:r>
      <w:r>
        <w:rPr>
          <w:rFonts w:ascii="Arial" w:eastAsia="Arial" w:hAnsi="Arial" w:cs="Arial"/>
          <w:color w:val="000000" w:themeColor="text1"/>
        </w:rPr>
        <w:t>D</w:t>
      </w:r>
      <w:r w:rsidRPr="0094351A">
        <w:rPr>
          <w:rFonts w:ascii="Arial" w:eastAsia="Arial" w:hAnsi="Arial" w:cs="Arial"/>
          <w:color w:val="000000" w:themeColor="text1"/>
        </w:rPr>
        <w:t xml:space="preserve">okumentu sprzeciwu. </w:t>
      </w:r>
      <w:r w:rsidRPr="563CBB95">
        <w:rPr>
          <w:rFonts w:ascii="Arial" w:eastAsia="Arial" w:hAnsi="Arial" w:cs="Arial"/>
          <w:color w:val="000000" w:themeColor="text1"/>
        </w:rPr>
        <w:t>Parametr niewymagany o typie long;</w:t>
      </w:r>
    </w:p>
    <w:p w14:paraId="0F9592D5" w14:textId="77777777" w:rsidR="00203B42" w:rsidRPr="0094351A" w:rsidRDefault="00203B42" w:rsidP="00203B42">
      <w:pPr>
        <w:pStyle w:val="Akapitzlist"/>
        <w:numPr>
          <w:ilvl w:val="1"/>
          <w:numId w:val="13"/>
        </w:numPr>
        <w:spacing w:line="288" w:lineRule="auto"/>
        <w:rPr>
          <w:rFonts w:eastAsia="Arial"/>
          <w:color w:val="000000" w:themeColor="text1"/>
        </w:rPr>
      </w:pPr>
      <w:r w:rsidRPr="0094351A">
        <w:rPr>
          <w:rFonts w:ascii="Arial" w:eastAsia="Arial" w:hAnsi="Arial" w:cs="Arial"/>
          <w:color w:val="000000" w:themeColor="text1"/>
        </w:rPr>
        <w:t xml:space="preserve">typDokumentu - </w:t>
      </w:r>
      <w:r w:rsidRPr="563CBB95">
        <w:rPr>
          <w:rFonts w:ascii="Arial" w:eastAsia="Arial" w:hAnsi="Arial" w:cs="Arial"/>
          <w:color w:val="000000" w:themeColor="text1"/>
        </w:rPr>
        <w:t xml:space="preserve">parametr określa typ </w:t>
      </w:r>
      <w:r>
        <w:rPr>
          <w:rFonts w:ascii="Arial" w:eastAsia="Arial" w:hAnsi="Arial" w:cs="Arial"/>
          <w:color w:val="000000" w:themeColor="text1"/>
        </w:rPr>
        <w:t>D</w:t>
      </w:r>
      <w:r w:rsidRPr="0094351A">
        <w:rPr>
          <w:rFonts w:ascii="Arial" w:eastAsia="Arial" w:hAnsi="Arial" w:cs="Arial"/>
          <w:color w:val="000000" w:themeColor="text1"/>
        </w:rPr>
        <w:t xml:space="preserve">okumentu </w:t>
      </w:r>
      <w:r>
        <w:rPr>
          <w:rFonts w:ascii="Arial" w:eastAsia="Arial" w:hAnsi="Arial" w:cs="Arial"/>
          <w:color w:val="000000" w:themeColor="text1"/>
        </w:rPr>
        <w:t>zgody</w:t>
      </w:r>
      <w:r w:rsidRPr="563CBB95">
        <w:rPr>
          <w:rFonts w:ascii="Arial" w:eastAsia="Arial" w:hAnsi="Arial" w:cs="Arial"/>
          <w:color w:val="000000" w:themeColor="text1"/>
        </w:rPr>
        <w:t xml:space="preserve"> referując do klasy</w:t>
      </w:r>
      <w:r w:rsidRPr="0094351A">
        <w:rPr>
          <w:rFonts w:ascii="Arial" w:eastAsia="Arial" w:hAnsi="Arial" w:cs="Arial"/>
          <w:color w:val="000000" w:themeColor="text1"/>
        </w:rPr>
        <w:t xml:space="preserve"> DokumentSprzeciwu</w:t>
      </w:r>
      <w:r>
        <w:rPr>
          <w:rFonts w:ascii="Arial" w:eastAsia="Arial" w:hAnsi="Arial" w:cs="Arial"/>
          <w:color w:val="000000" w:themeColor="text1"/>
        </w:rPr>
        <w:t xml:space="preserve"> -d</w:t>
      </w:r>
      <w:r w:rsidRPr="0094351A">
        <w:rPr>
          <w:rFonts w:ascii="Arial" w:eastAsia="Arial" w:hAnsi="Arial" w:cs="Arial"/>
          <w:color w:val="000000" w:themeColor="text1"/>
        </w:rPr>
        <w:t xml:space="preserve">opuszczalne wartości: </w:t>
      </w:r>
      <w:r w:rsidRPr="00361F46">
        <w:rPr>
          <w:rFonts w:ascii="Arial" w:eastAsia="Arial" w:hAnsi="Arial" w:cs="Arial"/>
          <w:color w:val="000000" w:themeColor="text1"/>
        </w:rPr>
        <w:t xml:space="preserve">DOKUMENT_ELEKTRONICZNY - dla </w:t>
      </w:r>
      <w:r>
        <w:rPr>
          <w:rFonts w:ascii="Arial" w:eastAsia="Arial" w:hAnsi="Arial" w:cs="Arial"/>
          <w:color w:val="000000" w:themeColor="text1"/>
        </w:rPr>
        <w:t>D</w:t>
      </w:r>
      <w:r w:rsidRPr="00361F46">
        <w:rPr>
          <w:rFonts w:ascii="Arial" w:eastAsia="Arial" w:hAnsi="Arial" w:cs="Arial"/>
          <w:color w:val="000000" w:themeColor="text1"/>
        </w:rPr>
        <w:t xml:space="preserve">okumentu </w:t>
      </w:r>
      <w:r>
        <w:rPr>
          <w:rFonts w:ascii="Arial" w:eastAsia="Arial" w:hAnsi="Arial" w:cs="Arial"/>
          <w:color w:val="000000" w:themeColor="text1"/>
        </w:rPr>
        <w:t>zgody na świadczenie medyczne</w:t>
      </w:r>
      <w:r w:rsidRPr="00361F46">
        <w:rPr>
          <w:rFonts w:ascii="Arial" w:eastAsia="Arial" w:hAnsi="Arial" w:cs="Arial"/>
          <w:color w:val="000000" w:themeColor="text1"/>
        </w:rPr>
        <w:t xml:space="preserve">, INFORMACJA_O_ZLOZONYM_DOKUMENCIE - dla informacji o </w:t>
      </w:r>
      <w:r>
        <w:rPr>
          <w:rFonts w:ascii="Arial" w:eastAsia="Arial" w:hAnsi="Arial" w:cs="Arial"/>
          <w:color w:val="000000" w:themeColor="text1"/>
        </w:rPr>
        <w:t>D</w:t>
      </w:r>
      <w:r w:rsidRPr="00361F46">
        <w:rPr>
          <w:rFonts w:ascii="Arial" w:eastAsia="Arial" w:hAnsi="Arial" w:cs="Arial"/>
          <w:color w:val="000000" w:themeColor="text1"/>
        </w:rPr>
        <w:t xml:space="preserve">okumencie </w:t>
      </w:r>
      <w:r>
        <w:rPr>
          <w:rFonts w:ascii="Arial" w:eastAsia="Arial" w:hAnsi="Arial" w:cs="Arial"/>
          <w:color w:val="000000" w:themeColor="text1"/>
        </w:rPr>
        <w:t>zgody na świadczenie medyczne</w:t>
      </w:r>
      <w:r w:rsidRPr="0094351A">
        <w:rPr>
          <w:rFonts w:ascii="Arial" w:eastAsia="Arial" w:hAnsi="Arial" w:cs="Arial"/>
          <w:color w:val="000000" w:themeColor="text1"/>
        </w:rPr>
        <w:t>. Parametr o typie text;</w:t>
      </w:r>
    </w:p>
    <w:p w14:paraId="782E9F09" w14:textId="77777777" w:rsidR="00203B42" w:rsidRPr="0094351A" w:rsidRDefault="00203B42" w:rsidP="00203B42">
      <w:pPr>
        <w:pStyle w:val="Akapitzlist"/>
        <w:numPr>
          <w:ilvl w:val="1"/>
          <w:numId w:val="13"/>
        </w:numPr>
        <w:spacing w:line="288" w:lineRule="auto"/>
        <w:rPr>
          <w:rFonts w:eastAsia="Arial"/>
          <w:color w:val="000000" w:themeColor="text1"/>
        </w:rPr>
      </w:pPr>
      <w:r w:rsidRPr="0094351A">
        <w:rPr>
          <w:rFonts w:ascii="Arial" w:eastAsia="Arial" w:hAnsi="Arial" w:cs="Arial"/>
          <w:color w:val="000000" w:themeColor="text1"/>
        </w:rPr>
        <w:t xml:space="preserve">statusDokumentu  - status dokumentu. </w:t>
      </w:r>
      <w:r w:rsidRPr="00361F46">
        <w:rPr>
          <w:rFonts w:ascii="Arial" w:eastAsia="Arial" w:hAnsi="Arial" w:cs="Arial"/>
          <w:color w:val="000000" w:themeColor="text1"/>
        </w:rPr>
        <w:t xml:space="preserve">Dopuszczalne wartości: ZLOZONY, WTCOFANY. </w:t>
      </w:r>
      <w:r w:rsidRPr="0094351A">
        <w:rPr>
          <w:rFonts w:ascii="Arial" w:eastAsia="Arial" w:hAnsi="Arial" w:cs="Arial"/>
          <w:color w:val="000000" w:themeColor="text1"/>
        </w:rPr>
        <w:t>Parametr o typie string;</w:t>
      </w:r>
    </w:p>
    <w:p w14:paraId="2F981C2C" w14:textId="77777777" w:rsidR="00203B42" w:rsidRPr="0094351A" w:rsidRDefault="00203B42" w:rsidP="00203B42">
      <w:pPr>
        <w:pStyle w:val="Akapitzlist"/>
        <w:numPr>
          <w:ilvl w:val="1"/>
          <w:numId w:val="13"/>
        </w:numPr>
        <w:spacing w:line="288" w:lineRule="auto"/>
        <w:rPr>
          <w:rFonts w:eastAsia="Arial"/>
          <w:color w:val="000000" w:themeColor="text1"/>
        </w:rPr>
      </w:pPr>
      <w:r w:rsidRPr="0094351A">
        <w:rPr>
          <w:rFonts w:ascii="Arial" w:eastAsia="Arial" w:hAnsi="Arial" w:cs="Arial"/>
          <w:color w:val="000000" w:themeColor="text1"/>
        </w:rPr>
        <w:t>dataWystawienia – data wystawienia dokumentu. Parametr o typie date;</w:t>
      </w:r>
    </w:p>
    <w:p w14:paraId="797DA038" w14:textId="77777777" w:rsidR="00203B42" w:rsidRPr="0094351A" w:rsidRDefault="00203B42" w:rsidP="00203B42">
      <w:pPr>
        <w:pStyle w:val="Akapitzlist"/>
        <w:numPr>
          <w:ilvl w:val="1"/>
          <w:numId w:val="13"/>
        </w:numPr>
        <w:spacing w:line="288" w:lineRule="auto"/>
        <w:rPr>
          <w:rFonts w:eastAsia="Arial"/>
          <w:color w:val="000000" w:themeColor="text1"/>
        </w:rPr>
      </w:pPr>
      <w:r w:rsidRPr="0094351A">
        <w:rPr>
          <w:rFonts w:ascii="Arial" w:eastAsia="Arial" w:hAnsi="Arial" w:cs="Arial"/>
          <w:color w:val="000000" w:themeColor="text1"/>
        </w:rPr>
        <w:t xml:space="preserve">dataObowiazywaniaOd dataObowiazywaniaDo - </w:t>
      </w:r>
      <w:r w:rsidRPr="00361F46">
        <w:rPr>
          <w:rFonts w:ascii="Arial" w:eastAsia="Arial" w:hAnsi="Arial" w:cs="Arial"/>
          <w:color w:val="000000" w:themeColor="text1"/>
        </w:rPr>
        <w:t>określają przedział dla wartości daty wystawienia dokumentu, w formacie RRRR-MM-DD HH:MM:SS. Przedział otwarty lewostronnie. Dopuszczalne jest zdefiniowanie tylko jednej granicy przedziału. Parametry niewymagane o typie date</w:t>
      </w:r>
      <w:r w:rsidRPr="0094351A">
        <w:rPr>
          <w:rFonts w:ascii="Arial" w:eastAsia="Arial" w:hAnsi="Arial" w:cs="Arial"/>
          <w:color w:val="000000" w:themeColor="text1"/>
        </w:rPr>
        <w:t xml:space="preserve"> </w:t>
      </w:r>
    </w:p>
    <w:p w14:paraId="6378752F" w14:textId="77777777" w:rsidR="00203B42" w:rsidRDefault="00203B42" w:rsidP="00203B42">
      <w:pPr>
        <w:pStyle w:val="Akapitzlist"/>
        <w:numPr>
          <w:ilvl w:val="0"/>
          <w:numId w:val="13"/>
        </w:numPr>
        <w:spacing w:line="288" w:lineRule="auto"/>
        <w:rPr>
          <w:rFonts w:ascii="Arial" w:eastAsia="Arial" w:hAnsi="Arial" w:cs="Arial"/>
          <w:color w:val="000000" w:themeColor="text1"/>
        </w:rPr>
      </w:pPr>
      <w:r>
        <w:rPr>
          <w:rFonts w:ascii="Arial" w:eastAsia="Arial" w:hAnsi="Arial" w:cs="Arial"/>
          <w:color w:val="000000" w:themeColor="text1"/>
        </w:rPr>
        <w:t xml:space="preserve">informacjaODokumencieZgody – </w:t>
      </w:r>
    </w:p>
    <w:p w14:paraId="1F347B32" w14:textId="77777777" w:rsidR="00203B42" w:rsidRPr="00361F46" w:rsidRDefault="00203B42" w:rsidP="00203B42">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 xml:space="preserve">identyfikator - </w:t>
      </w:r>
      <w:r w:rsidRPr="0094351A">
        <w:rPr>
          <w:rFonts w:ascii="Arial" w:eastAsia="Arial" w:hAnsi="Arial" w:cs="Arial"/>
          <w:color w:val="000000" w:themeColor="text1"/>
        </w:rPr>
        <w:t xml:space="preserve">Identyfikator </w:t>
      </w:r>
      <w:r>
        <w:rPr>
          <w:rFonts w:ascii="Arial" w:eastAsia="Arial" w:hAnsi="Arial" w:cs="Arial"/>
          <w:color w:val="000000" w:themeColor="text1"/>
        </w:rPr>
        <w:t>Dokumentu zgody</w:t>
      </w:r>
      <w:r w:rsidRPr="0094351A">
        <w:rPr>
          <w:rFonts w:ascii="Arial" w:eastAsia="Arial" w:hAnsi="Arial" w:cs="Arial"/>
          <w:color w:val="000000" w:themeColor="text1"/>
        </w:rPr>
        <w:t xml:space="preserve">w tabeli przechowywującej wszystkie </w:t>
      </w:r>
      <w:r>
        <w:rPr>
          <w:rFonts w:ascii="Arial" w:eastAsia="Arial" w:hAnsi="Arial" w:cs="Arial"/>
          <w:color w:val="000000" w:themeColor="text1"/>
        </w:rPr>
        <w:t>D</w:t>
      </w:r>
      <w:r w:rsidRPr="0094351A">
        <w:rPr>
          <w:rFonts w:ascii="Arial" w:eastAsia="Arial" w:hAnsi="Arial" w:cs="Arial"/>
          <w:color w:val="000000" w:themeColor="text1"/>
        </w:rPr>
        <w:t>okumenty</w:t>
      </w:r>
      <w:r>
        <w:rPr>
          <w:rFonts w:ascii="Arial" w:eastAsia="Arial" w:hAnsi="Arial" w:cs="Arial"/>
          <w:color w:val="000000" w:themeColor="text1"/>
        </w:rPr>
        <w:t xml:space="preserve"> zgody</w:t>
      </w:r>
      <w:r w:rsidRPr="0094351A">
        <w:rPr>
          <w:rFonts w:ascii="Arial" w:eastAsia="Arial" w:hAnsi="Arial" w:cs="Arial"/>
          <w:color w:val="000000" w:themeColor="text1"/>
        </w:rPr>
        <w:t xml:space="preserve">  i informacje o </w:t>
      </w:r>
      <w:r>
        <w:rPr>
          <w:rFonts w:ascii="Arial" w:eastAsia="Arial" w:hAnsi="Arial" w:cs="Arial"/>
          <w:color w:val="000000" w:themeColor="text1"/>
        </w:rPr>
        <w:t>D</w:t>
      </w:r>
      <w:r w:rsidRPr="0094351A">
        <w:rPr>
          <w:rFonts w:ascii="Arial" w:eastAsia="Arial" w:hAnsi="Arial" w:cs="Arial"/>
          <w:color w:val="000000" w:themeColor="text1"/>
        </w:rPr>
        <w:t xml:space="preserve">okumencie </w:t>
      </w:r>
      <w:r>
        <w:rPr>
          <w:rFonts w:ascii="Arial" w:eastAsia="Arial" w:hAnsi="Arial" w:cs="Arial"/>
          <w:color w:val="000000" w:themeColor="text1"/>
        </w:rPr>
        <w:t xml:space="preserve">zgody. </w:t>
      </w:r>
      <w:r w:rsidRPr="563CBB95">
        <w:rPr>
          <w:rFonts w:ascii="Arial" w:eastAsia="Arial" w:hAnsi="Arial" w:cs="Arial"/>
          <w:color w:val="000000" w:themeColor="text1"/>
        </w:rPr>
        <w:t>Parametr niewymagany o typie long;</w:t>
      </w:r>
      <w:r w:rsidRPr="00361F46">
        <w:rPr>
          <w:rFonts w:ascii="Arial" w:eastAsia="Arial" w:hAnsi="Arial" w:cs="Arial"/>
          <w:color w:val="000000" w:themeColor="text1"/>
        </w:rPr>
        <w:t xml:space="preserve">dataObowiazywaniaOd dataObowiazywaniaDo - określają przedział dla wartości daty wystawienia dokumentu, w formacie RRRR-MM-DD HH:MM:SS. Przedział otwarty lewostronnie. Dopuszczalne jest zdefiniowanie tylko jednej granicy przedziału. Parametry niewymagane o typie date </w:t>
      </w:r>
    </w:p>
    <w:p w14:paraId="3B66EEF4" w14:textId="77777777" w:rsidR="00203B42" w:rsidRDefault="00203B42" w:rsidP="00203B42">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lastRenderedPageBreak/>
        <w:t>dataWystawienia</w:t>
      </w:r>
      <w:r w:rsidRPr="0006499C">
        <w:rPr>
          <w:rFonts w:ascii="Arial" w:eastAsia="Arial" w:hAnsi="Arial" w:cs="Arial"/>
          <w:color w:val="000000" w:themeColor="text1"/>
        </w:rPr>
        <w:t>– data wystawienia dokumentu. Parametr o typie date;</w:t>
      </w:r>
      <w:r>
        <w:rPr>
          <w:rFonts w:ascii="Arial" w:eastAsia="Arial" w:hAnsi="Arial" w:cs="Arial"/>
          <w:color w:val="000000" w:themeColor="text1"/>
        </w:rPr>
        <w:t xml:space="preserve">idPersoneluMedycznegoExt </w:t>
      </w:r>
      <w:r w:rsidRPr="00BE03E4">
        <w:rPr>
          <w:rFonts w:ascii="Arial" w:eastAsia="Arial" w:hAnsi="Arial" w:cs="Arial"/>
          <w:color w:val="000000" w:themeColor="text1"/>
        </w:rPr>
        <w:t>- typ identyfikatora personelu medycznego extension. Parametr wymagalny o typie string;</w:t>
      </w:r>
    </w:p>
    <w:p w14:paraId="76E9CC8C" w14:textId="77777777" w:rsidR="00203B42" w:rsidRDefault="00203B42" w:rsidP="00203B42">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 xml:space="preserve">idPersoneluMedycznegoRoot - </w:t>
      </w:r>
      <w:r w:rsidRPr="00BE03E4">
        <w:rPr>
          <w:rFonts w:ascii="Arial" w:eastAsia="Arial" w:hAnsi="Arial" w:cs="Arial"/>
          <w:color w:val="000000" w:themeColor="text1"/>
        </w:rPr>
        <w:t>typ identyfikatora personelu medycznego root. Parametr wymagalny o typie string;</w:t>
      </w:r>
    </w:p>
    <w:p w14:paraId="025902C3" w14:textId="77777777" w:rsidR="00203B42" w:rsidRPr="00361F46" w:rsidRDefault="00203B42" w:rsidP="00203B42">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imiePersoneluMedycznego – imię Personelu medycznego. Parametr o typie text;</w:t>
      </w:r>
    </w:p>
    <w:p w14:paraId="2BCB9589" w14:textId="77777777" w:rsidR="00203B42" w:rsidRPr="00361F46" w:rsidRDefault="00203B42" w:rsidP="00203B42">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nazwiskoPersoneluMedycznego – nazwisko Personelu medycznego. Parametr o typie text;</w:t>
      </w:r>
    </w:p>
    <w:p w14:paraId="3C346012" w14:textId="77777777" w:rsidR="00203B42" w:rsidRPr="00361F46" w:rsidRDefault="00203B42" w:rsidP="00203B42">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placowkaOswiaty – nazwa placówki oświaty. Parametr o typie text;</w:t>
      </w:r>
    </w:p>
    <w:p w14:paraId="40565EF7" w14:textId="77777777" w:rsidR="00203B42" w:rsidRPr="00361F46" w:rsidRDefault="00203B42" w:rsidP="00203B42">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rolaPersoneluMedycznego – rola personelu medycznego. Parametr o typie text;</w:t>
      </w:r>
    </w:p>
    <w:p w14:paraId="4C860E0F" w14:textId="77777777" w:rsidR="00203B42" w:rsidRDefault="00203B42" w:rsidP="00203B42">
      <w:pPr>
        <w:pStyle w:val="Akapitzlist"/>
        <w:numPr>
          <w:ilvl w:val="1"/>
          <w:numId w:val="13"/>
        </w:numPr>
        <w:spacing w:line="288" w:lineRule="auto"/>
        <w:rPr>
          <w:rFonts w:ascii="Arial" w:eastAsia="Arial" w:hAnsi="Arial" w:cs="Arial"/>
          <w:color w:val="000000" w:themeColor="text1"/>
        </w:rPr>
      </w:pPr>
      <w:r>
        <w:rPr>
          <w:rFonts w:ascii="Arial" w:eastAsia="Arial" w:hAnsi="Arial" w:cs="Arial"/>
          <w:color w:val="000000" w:themeColor="text1"/>
        </w:rPr>
        <w:t xml:space="preserve">statusDokumentu </w:t>
      </w:r>
      <w:r w:rsidRPr="0006499C">
        <w:rPr>
          <w:rFonts w:ascii="Arial" w:eastAsia="Arial" w:hAnsi="Arial" w:cs="Arial"/>
          <w:color w:val="000000" w:themeColor="text1"/>
        </w:rPr>
        <w:t>- status dokumentu. Dopuszczalne wartości: ZLOZONY, WTCOFANY. Parametr o typie string;</w:t>
      </w:r>
    </w:p>
    <w:p w14:paraId="4DD6379B" w14:textId="77777777" w:rsidR="00203B42" w:rsidRDefault="00203B42" w:rsidP="00203B42">
      <w:pPr>
        <w:pStyle w:val="Akapitzlist"/>
        <w:numPr>
          <w:ilvl w:val="1"/>
          <w:numId w:val="13"/>
        </w:numPr>
        <w:spacing w:line="288" w:lineRule="auto"/>
        <w:jc w:val="left"/>
        <w:rPr>
          <w:rFonts w:ascii="Arial" w:eastAsia="Arial" w:hAnsi="Arial" w:cs="Arial"/>
          <w:color w:val="000000" w:themeColor="text1"/>
        </w:rPr>
      </w:pPr>
      <w:r>
        <w:rPr>
          <w:rFonts w:ascii="Arial" w:eastAsia="Arial" w:hAnsi="Arial" w:cs="Arial"/>
          <w:color w:val="000000" w:themeColor="text1"/>
        </w:rPr>
        <w:t>typDokumentu - d</w:t>
      </w:r>
      <w:r w:rsidRPr="0006499C">
        <w:rPr>
          <w:rFonts w:ascii="Arial" w:eastAsia="Arial" w:hAnsi="Arial" w:cs="Arial"/>
          <w:color w:val="000000" w:themeColor="text1"/>
        </w:rPr>
        <w:t xml:space="preserve">opuszczalne wartości: DOKUMENT_ELEKTRONICZNY - dla </w:t>
      </w:r>
      <w:r>
        <w:rPr>
          <w:rFonts w:ascii="Arial" w:eastAsia="Arial" w:hAnsi="Arial" w:cs="Arial"/>
          <w:color w:val="000000" w:themeColor="text1"/>
        </w:rPr>
        <w:t>D</w:t>
      </w:r>
      <w:r w:rsidRPr="0006499C">
        <w:rPr>
          <w:rFonts w:ascii="Arial" w:eastAsia="Arial" w:hAnsi="Arial" w:cs="Arial"/>
          <w:color w:val="000000" w:themeColor="text1"/>
        </w:rPr>
        <w:t xml:space="preserve">okumentu </w:t>
      </w:r>
      <w:r>
        <w:rPr>
          <w:rFonts w:ascii="Arial" w:eastAsia="Arial" w:hAnsi="Arial" w:cs="Arial"/>
          <w:color w:val="000000" w:themeColor="text1"/>
        </w:rPr>
        <w:t>zgody</w:t>
      </w:r>
      <w:r w:rsidRPr="0006499C">
        <w:rPr>
          <w:rFonts w:ascii="Arial" w:eastAsia="Arial" w:hAnsi="Arial" w:cs="Arial"/>
          <w:color w:val="000000" w:themeColor="text1"/>
        </w:rPr>
        <w:t xml:space="preserve">, INFORMACJA_O_ZLOZONYM_DOKUMENCIE - dla informacji o </w:t>
      </w:r>
      <w:r>
        <w:rPr>
          <w:rFonts w:ascii="Arial" w:eastAsia="Arial" w:hAnsi="Arial" w:cs="Arial"/>
          <w:color w:val="000000" w:themeColor="text1"/>
        </w:rPr>
        <w:t>D</w:t>
      </w:r>
      <w:r w:rsidRPr="0006499C">
        <w:rPr>
          <w:rFonts w:ascii="Arial" w:eastAsia="Arial" w:hAnsi="Arial" w:cs="Arial"/>
          <w:color w:val="000000" w:themeColor="text1"/>
        </w:rPr>
        <w:t xml:space="preserve">okumencie </w:t>
      </w:r>
      <w:r>
        <w:rPr>
          <w:rFonts w:ascii="Arial" w:eastAsia="Arial" w:hAnsi="Arial" w:cs="Arial"/>
          <w:color w:val="000000" w:themeColor="text1"/>
        </w:rPr>
        <w:t>zgody</w:t>
      </w:r>
      <w:r w:rsidRPr="0006499C">
        <w:rPr>
          <w:rFonts w:ascii="Arial" w:eastAsia="Arial" w:hAnsi="Arial" w:cs="Arial"/>
          <w:color w:val="000000" w:themeColor="text1"/>
        </w:rPr>
        <w:t>. Parametr o typie text;</w:t>
      </w:r>
    </w:p>
    <w:p w14:paraId="2E200D33" w14:textId="77777777" w:rsidR="00203B42" w:rsidRDefault="00203B42" w:rsidP="00203B42">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liczbaRek – określa liczbę dostępnych rekordów dla przekazanych kryteriów wyszukiwania. </w:t>
      </w:r>
    </w:p>
    <w:p w14:paraId="1EA739D7" w14:textId="77777777" w:rsidR="00203B42" w:rsidRPr="006B26AD" w:rsidRDefault="00203B42" w:rsidP="00203B42">
      <w:pPr>
        <w:pStyle w:val="Akapitzlist"/>
        <w:numPr>
          <w:ilvl w:val="0"/>
          <w:numId w:val="13"/>
        </w:numPr>
        <w:spacing w:line="288" w:lineRule="auto"/>
        <w:rPr>
          <w:rFonts w:ascii="Arial" w:eastAsia="Arial" w:hAnsi="Arial" w:cs="Arial"/>
          <w:color w:val="000000" w:themeColor="text1"/>
        </w:rPr>
      </w:pPr>
      <w:r w:rsidRPr="563CBB95">
        <w:rPr>
          <w:rFonts w:ascii="Arial" w:eastAsia="Arial" w:hAnsi="Arial" w:cs="Arial"/>
          <w:color w:val="000000" w:themeColor="text1"/>
        </w:rPr>
        <w:t xml:space="preserve">numerStrony - określa numer pobieranej strony. Numeracja stron od 0. </w:t>
      </w:r>
    </w:p>
    <w:p w14:paraId="1062BE8E" w14:textId="77777777" w:rsidR="00203B42" w:rsidRDefault="00203B42" w:rsidP="00203B42"/>
    <w:p w14:paraId="37351212" w14:textId="77777777" w:rsidR="00203B42" w:rsidRDefault="00203B42" w:rsidP="00203B42">
      <w:pPr>
        <w:spacing w:line="288" w:lineRule="auto"/>
        <w:rPr>
          <w:rFonts w:eastAsia="Arial"/>
          <w:color w:val="000000" w:themeColor="text1"/>
        </w:rPr>
      </w:pPr>
      <w:r w:rsidRPr="563CBB95">
        <w:rPr>
          <w:rFonts w:eastAsia="Arial"/>
          <w:color w:val="000000" w:themeColor="text1"/>
        </w:rPr>
        <w:t xml:space="preserve">Zwracany jest obiekt klasy WynikOperacji określający ogólny wynik wykonania operacji wyszukaj </w:t>
      </w:r>
      <w:r>
        <w:rPr>
          <w:rFonts w:eastAsia="Arial"/>
          <w:color w:val="000000" w:themeColor="text1"/>
        </w:rPr>
        <w:t xml:space="preserve">dokument sprzeciwu. </w:t>
      </w:r>
    </w:p>
    <w:p w14:paraId="0A031722" w14:textId="77777777" w:rsidR="00203B42" w:rsidRDefault="00203B42" w:rsidP="00203B42">
      <w:pPr>
        <w:spacing w:line="288" w:lineRule="auto"/>
        <w:rPr>
          <w:rFonts w:eastAsia="Arial"/>
          <w:color w:val="000000" w:themeColor="text1"/>
        </w:rPr>
      </w:pPr>
    </w:p>
    <w:p w14:paraId="339B179E" w14:textId="77777777" w:rsidR="00203B42" w:rsidRDefault="00203B42" w:rsidP="00203B42">
      <w:pPr>
        <w:pStyle w:val="Nagwek4"/>
        <w:tabs>
          <w:tab w:val="num" w:pos="1134"/>
        </w:tabs>
        <w:rPr>
          <w:lang w:eastAsia="pl-PL"/>
        </w:rPr>
      </w:pPr>
      <w:r>
        <w:rPr>
          <w:lang w:eastAsia="pl-PL"/>
        </w:rPr>
        <w:t xml:space="preserve">Komunikaty / błędy biznesowe </w:t>
      </w:r>
    </w:p>
    <w:p w14:paraId="5FE5DEF0" w14:textId="399CD72D" w:rsidR="00203B42" w:rsidRDefault="5063B416" w:rsidP="00FF666A">
      <w:pPr>
        <w:pStyle w:val="Legenda"/>
      </w:pPr>
      <w:r>
        <w:t xml:space="preserve">Tabela </w:t>
      </w:r>
      <w:r w:rsidR="4C78F7F5">
        <w:t>29</w:t>
      </w:r>
      <w:r w:rsidR="2542847C">
        <w:t xml:space="preserve"> </w:t>
      </w:r>
      <w:r>
        <w:t>Komunikaty z operacji wyszukajDokumentyZgody</w:t>
      </w:r>
    </w:p>
    <w:tbl>
      <w:tblPr>
        <w:tblW w:w="0" w:type="auto"/>
        <w:tblLayout w:type="fixed"/>
        <w:tblLook w:val="04A0" w:firstRow="1" w:lastRow="0" w:firstColumn="1" w:lastColumn="0" w:noHBand="0" w:noVBand="1"/>
      </w:tblPr>
      <w:tblGrid>
        <w:gridCol w:w="5265"/>
        <w:gridCol w:w="1920"/>
        <w:gridCol w:w="1845"/>
      </w:tblGrid>
      <w:tr w:rsidR="00203B42" w14:paraId="63838943"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0A69587" w14:textId="77777777" w:rsidR="00203B42" w:rsidRDefault="5063B416" w:rsidP="00FF666A">
            <w:pPr>
              <w:pStyle w:val="Tabelanagwekdolewej"/>
              <w:rPr>
                <w:rFonts w:eastAsia="Arial"/>
              </w:rPr>
            </w:pPr>
            <w:r w:rsidRPr="138DC37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1C30494" w14:textId="77777777" w:rsidR="00203B42" w:rsidRDefault="5063B416" w:rsidP="00FF666A">
            <w:pPr>
              <w:pStyle w:val="Tabelanagwekdolewej"/>
              <w:rPr>
                <w:rFonts w:eastAsia="Arial"/>
                <w:color w:val="FFFFFF" w:themeColor="background1"/>
              </w:rPr>
            </w:pPr>
            <w:r w:rsidRPr="138DC37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119385DF" w14:textId="77777777" w:rsidR="00203B42" w:rsidRDefault="5063B416" w:rsidP="00FF666A">
            <w:pPr>
              <w:pStyle w:val="Tabelanagwekdolewej"/>
              <w:rPr>
                <w:rFonts w:eastAsia="Arial"/>
              </w:rPr>
            </w:pPr>
            <w:r w:rsidRPr="138DC375">
              <w:rPr>
                <w:rFonts w:eastAsia="Arial"/>
              </w:rPr>
              <w:t>Znaczenie</w:t>
            </w:r>
          </w:p>
        </w:tc>
      </w:tr>
      <w:tr w:rsidR="00203B42" w14:paraId="1A11B097" w14:textId="77777777" w:rsidTr="138DC375">
        <w:tc>
          <w:tcPr>
            <w:tcW w:w="5265" w:type="dxa"/>
            <w:tcBorders>
              <w:top w:val="single" w:sz="6" w:space="0" w:color="auto"/>
              <w:left w:val="single" w:sz="6" w:space="0" w:color="auto"/>
              <w:bottom w:val="single" w:sz="6" w:space="0" w:color="auto"/>
              <w:right w:val="single" w:sz="6" w:space="0" w:color="auto"/>
            </w:tcBorders>
          </w:tcPr>
          <w:p w14:paraId="4835B398" w14:textId="77777777" w:rsidR="00203B42" w:rsidRPr="00313511" w:rsidRDefault="5063B416" w:rsidP="006E2AEE">
            <w:pPr>
              <w:pStyle w:val="tabelanormalny"/>
              <w:rPr>
                <w:rFonts w:eastAsia="Arial"/>
                <w:lang w:val="en-US"/>
              </w:rPr>
            </w:pPr>
            <w:r w:rsidRPr="138DC375">
              <w:rPr>
                <w:rFonts w:eastAsia="Arial"/>
                <w:lang w:val="en-US"/>
              </w:rPr>
              <w:t>urn:csioz:p1:kod:major: Sukces</w:t>
            </w:r>
          </w:p>
          <w:p w14:paraId="4F37A968" w14:textId="77777777" w:rsidR="00203B42" w:rsidRDefault="00203B42" w:rsidP="006E2AEE">
            <w:pPr>
              <w:pStyle w:val="tabelanormalny"/>
              <w:rPr>
                <w:rFonts w:eastAsia="Arial"/>
              </w:rPr>
            </w:pPr>
            <w:r w:rsidRPr="6CE49C9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256AD6CC" w14:textId="77777777" w:rsidR="00203B42" w:rsidRDefault="00203B42" w:rsidP="006E2AEE">
            <w:pPr>
              <w:pStyle w:val="tabelanormalny"/>
              <w:rPr>
                <w:rFonts w:eastAsia="Arial"/>
              </w:rPr>
            </w:pPr>
            <w:r w:rsidRPr="0109DE76">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0EBF05B0" w14:textId="77777777" w:rsidR="00203B42" w:rsidRDefault="00203B42" w:rsidP="006E2AEE">
            <w:pPr>
              <w:pStyle w:val="tabelanormalny"/>
            </w:pPr>
            <w:r w:rsidRPr="6CE49C9C">
              <w:rPr>
                <w:rFonts w:eastAsia="Arial"/>
              </w:rPr>
              <w:t>Zwrócono potwierdzenie</w:t>
            </w:r>
          </w:p>
          <w:p w14:paraId="5149DF8B" w14:textId="77777777" w:rsidR="00203B42" w:rsidRDefault="00203B42" w:rsidP="006E2AEE">
            <w:pPr>
              <w:pStyle w:val="tabelanormalny"/>
              <w:rPr>
                <w:rFonts w:eastAsia="Arial"/>
              </w:rPr>
            </w:pPr>
          </w:p>
        </w:tc>
      </w:tr>
      <w:tr w:rsidR="00203B42" w14:paraId="7580823A" w14:textId="77777777" w:rsidTr="138DC375">
        <w:tc>
          <w:tcPr>
            <w:tcW w:w="5265" w:type="dxa"/>
            <w:tcBorders>
              <w:top w:val="single" w:sz="6" w:space="0" w:color="auto"/>
              <w:left w:val="single" w:sz="6" w:space="0" w:color="auto"/>
              <w:bottom w:val="single" w:sz="6" w:space="0" w:color="auto"/>
              <w:right w:val="single" w:sz="6" w:space="0" w:color="auto"/>
            </w:tcBorders>
          </w:tcPr>
          <w:p w14:paraId="33B04335" w14:textId="77777777" w:rsidR="00203B42" w:rsidRPr="00313511" w:rsidRDefault="5063B416" w:rsidP="006E2AEE">
            <w:pPr>
              <w:pStyle w:val="tabelanormalny"/>
              <w:rPr>
                <w:rFonts w:eastAsia="Arial"/>
                <w:lang w:val="en-US"/>
              </w:rPr>
            </w:pPr>
            <w:r w:rsidRPr="138DC375">
              <w:rPr>
                <w:rFonts w:eastAsia="Arial"/>
                <w:lang w:val="en-US"/>
              </w:rPr>
              <w:t>urn:csioz:p1:kod:major: Blad</w:t>
            </w:r>
          </w:p>
          <w:p w14:paraId="0C0F247E" w14:textId="77777777" w:rsidR="00203B42" w:rsidRDefault="00203B42" w:rsidP="006E2AEE">
            <w:pPr>
              <w:pStyle w:val="tabelanormalny"/>
              <w:rPr>
                <w:rFonts w:eastAsia="Arial"/>
              </w:rPr>
            </w:pPr>
            <w:r w:rsidRPr="6CE49C9C">
              <w:rPr>
                <w:rFonts w:eastAsia="Arial"/>
              </w:rPr>
              <w:t xml:space="preserve">urn:csioz:p1:kod:minor: </w:t>
            </w:r>
            <w:r w:rsidRPr="005E5DC0">
              <w:rPr>
                <w:rFonts w:eastAsia="Arial"/>
              </w:rPr>
              <w:t>NieznanyStatusDokumentu</w:t>
            </w:r>
          </w:p>
          <w:p w14:paraId="3BF7C041" w14:textId="77777777" w:rsidR="00203B42" w:rsidRDefault="00203B42"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2A974638" w14:textId="77777777" w:rsidR="00203B42" w:rsidRPr="00BE03E4" w:rsidRDefault="00203B42" w:rsidP="00BE03E4">
            <w:pPr>
              <w:autoSpaceDE w:val="0"/>
              <w:autoSpaceDN w:val="0"/>
              <w:adjustRightInd w:val="0"/>
              <w:spacing w:before="0" w:after="80" w:line="240" w:lineRule="auto"/>
              <w:jc w:val="left"/>
              <w:rPr>
                <w:rFonts w:eastAsia="Arial"/>
                <w:bCs/>
                <w:szCs w:val="20"/>
              </w:rPr>
            </w:pPr>
            <w:r w:rsidRPr="00BE03E4">
              <w:rPr>
                <w:rFonts w:eastAsia="Arial"/>
                <w:bCs/>
                <w:szCs w:val="20"/>
              </w:rPr>
              <w:t>Nieznany status dokumentu</w:t>
            </w:r>
          </w:p>
          <w:p w14:paraId="086DAC90" w14:textId="77777777" w:rsidR="00203B42" w:rsidRDefault="00203B42"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7281B819" w14:textId="77777777" w:rsidR="00203B42" w:rsidRDefault="00203B42" w:rsidP="006E2AEE">
            <w:pPr>
              <w:pStyle w:val="tabelanormalny"/>
              <w:rPr>
                <w:rFonts w:eastAsia="Arial"/>
              </w:rPr>
            </w:pPr>
            <w:r>
              <w:t xml:space="preserve">Błąd w wyniku przekazania w żądaniu statusu dokumentu </w:t>
            </w:r>
            <w:r>
              <w:lastRenderedPageBreak/>
              <w:t>niewystępującego w enum</w:t>
            </w:r>
          </w:p>
        </w:tc>
      </w:tr>
      <w:tr w:rsidR="00203B42" w14:paraId="096E2DE5" w14:textId="77777777" w:rsidTr="138DC375">
        <w:tc>
          <w:tcPr>
            <w:tcW w:w="5265" w:type="dxa"/>
            <w:tcBorders>
              <w:top w:val="single" w:sz="6" w:space="0" w:color="auto"/>
              <w:left w:val="single" w:sz="6" w:space="0" w:color="auto"/>
              <w:bottom w:val="single" w:sz="6" w:space="0" w:color="auto"/>
              <w:right w:val="single" w:sz="6" w:space="0" w:color="auto"/>
            </w:tcBorders>
          </w:tcPr>
          <w:p w14:paraId="5E10E1AE" w14:textId="77777777" w:rsidR="00203B42" w:rsidRPr="00313511" w:rsidRDefault="5063B416" w:rsidP="006E2AEE">
            <w:pPr>
              <w:pStyle w:val="tabelanormalny"/>
              <w:rPr>
                <w:rFonts w:eastAsia="Arial"/>
                <w:lang w:val="en-US"/>
              </w:rPr>
            </w:pPr>
            <w:r w:rsidRPr="138DC375">
              <w:rPr>
                <w:rFonts w:eastAsia="Arial"/>
                <w:lang w:val="en-US"/>
              </w:rPr>
              <w:t>urn:csioz:p1:kod:major: Blad</w:t>
            </w:r>
          </w:p>
          <w:p w14:paraId="48AEBEBB" w14:textId="77777777" w:rsidR="00203B42" w:rsidRPr="6CE49C9C" w:rsidRDefault="00203B42" w:rsidP="006E2AEE">
            <w:pPr>
              <w:pStyle w:val="tabelanormalny"/>
              <w:rPr>
                <w:rFonts w:eastAsia="Arial"/>
              </w:rPr>
            </w:pPr>
            <w:r w:rsidRPr="6CE49C9C">
              <w:rPr>
                <w:rFonts w:eastAsia="Arial"/>
              </w:rPr>
              <w:t>urn:csioz:p1:kod:minor:</w:t>
            </w:r>
            <w:r>
              <w:t xml:space="preserve"> </w:t>
            </w:r>
            <w:r w:rsidRPr="00B07C92">
              <w:rPr>
                <w:rFonts w:eastAsia="Arial"/>
              </w:rPr>
              <w:t>DataWczesniejszaNizDataSystemowa</w:t>
            </w:r>
          </w:p>
        </w:tc>
        <w:tc>
          <w:tcPr>
            <w:tcW w:w="1920" w:type="dxa"/>
            <w:tcBorders>
              <w:top w:val="single" w:sz="6" w:space="0" w:color="auto"/>
              <w:left w:val="single" w:sz="6" w:space="0" w:color="auto"/>
              <w:bottom w:val="single" w:sz="6" w:space="0" w:color="auto"/>
              <w:right w:val="single" w:sz="6" w:space="0" w:color="auto"/>
            </w:tcBorders>
          </w:tcPr>
          <w:p w14:paraId="72D7E2B3" w14:textId="77777777" w:rsidR="00203B42" w:rsidRPr="6CE49C9C" w:rsidRDefault="00203B42" w:rsidP="006E2AEE">
            <w:pPr>
              <w:pStyle w:val="tabelanormalny"/>
              <w:rPr>
                <w:rFonts w:eastAsia="Arial"/>
              </w:rPr>
            </w:pPr>
            <w:r w:rsidRPr="00B07C92">
              <w:rPr>
                <w:rFonts w:eastAsia="Arial"/>
              </w:rPr>
              <w:t>Data wcześniejsza niż data systemowa (nie może być użyta data przyszła)</w:t>
            </w:r>
          </w:p>
        </w:tc>
        <w:tc>
          <w:tcPr>
            <w:tcW w:w="1845" w:type="dxa"/>
            <w:tcBorders>
              <w:top w:val="single" w:sz="6" w:space="0" w:color="auto"/>
              <w:left w:val="single" w:sz="6" w:space="0" w:color="auto"/>
              <w:bottom w:val="single" w:sz="6" w:space="0" w:color="auto"/>
              <w:right w:val="single" w:sz="6" w:space="0" w:color="auto"/>
            </w:tcBorders>
          </w:tcPr>
          <w:p w14:paraId="5F20D3E7" w14:textId="77777777" w:rsidR="00203B42" w:rsidRPr="6CE49C9C" w:rsidRDefault="00203B42" w:rsidP="006E2AEE">
            <w:pPr>
              <w:pStyle w:val="tabelanormalny"/>
              <w:rPr>
                <w:rFonts w:eastAsia="Arial"/>
              </w:rPr>
            </w:pPr>
            <w:r w:rsidRPr="00B07C92">
              <w:rPr>
                <w:rFonts w:eastAsia="Arial"/>
              </w:rPr>
              <w:t>Błąd w przypadku przekazania w kryteriach wyszukiwania "daty od" lub "daty do", która jest wcześniejsza niż data systemowa.</w:t>
            </w:r>
          </w:p>
        </w:tc>
      </w:tr>
      <w:tr w:rsidR="00203B42" w14:paraId="41BB4864" w14:textId="77777777" w:rsidTr="138DC375">
        <w:tc>
          <w:tcPr>
            <w:tcW w:w="5265" w:type="dxa"/>
            <w:tcBorders>
              <w:top w:val="single" w:sz="6" w:space="0" w:color="auto"/>
              <w:left w:val="single" w:sz="6" w:space="0" w:color="auto"/>
              <w:bottom w:val="single" w:sz="6" w:space="0" w:color="auto"/>
              <w:right w:val="single" w:sz="6" w:space="0" w:color="auto"/>
            </w:tcBorders>
          </w:tcPr>
          <w:p w14:paraId="62E37006" w14:textId="77777777" w:rsidR="00203B42" w:rsidRPr="00313511" w:rsidRDefault="5063B416" w:rsidP="006E2AEE">
            <w:pPr>
              <w:pStyle w:val="tabelanormalny"/>
              <w:rPr>
                <w:rFonts w:eastAsia="Arial"/>
                <w:lang w:val="en-US"/>
              </w:rPr>
            </w:pPr>
            <w:r w:rsidRPr="138DC375">
              <w:rPr>
                <w:rFonts w:eastAsia="Arial"/>
                <w:lang w:val="en-US"/>
              </w:rPr>
              <w:t>urn:csioz:p1:kod:major: Blad</w:t>
            </w:r>
          </w:p>
          <w:p w14:paraId="4A4D7B1C" w14:textId="77777777" w:rsidR="00203B42" w:rsidRPr="6CE49C9C" w:rsidRDefault="00203B42" w:rsidP="006E2AEE">
            <w:pPr>
              <w:pStyle w:val="tabelanormalny"/>
              <w:rPr>
                <w:rFonts w:eastAsia="Arial"/>
              </w:rPr>
            </w:pPr>
            <w:r w:rsidRPr="6CE49C9C">
              <w:rPr>
                <w:rFonts w:eastAsia="Arial"/>
              </w:rPr>
              <w:t>urn:csioz:p1:kod:minor:</w:t>
            </w:r>
            <w:r>
              <w:t xml:space="preserve"> </w:t>
            </w:r>
            <w:r w:rsidRPr="00B07C92">
              <w:rPr>
                <w:rFonts w:eastAsia="Arial"/>
              </w:rPr>
              <w:t>DataDoNieMozeBycWczesniejszaNizDataOd</w:t>
            </w:r>
          </w:p>
        </w:tc>
        <w:tc>
          <w:tcPr>
            <w:tcW w:w="1920" w:type="dxa"/>
            <w:tcBorders>
              <w:top w:val="single" w:sz="6" w:space="0" w:color="auto"/>
              <w:left w:val="single" w:sz="6" w:space="0" w:color="auto"/>
              <w:bottom w:val="single" w:sz="6" w:space="0" w:color="auto"/>
              <w:right w:val="single" w:sz="6" w:space="0" w:color="auto"/>
            </w:tcBorders>
          </w:tcPr>
          <w:p w14:paraId="1978AE5A" w14:textId="77777777" w:rsidR="00203B42" w:rsidRPr="00BE03E4" w:rsidRDefault="00203B42" w:rsidP="006E2AEE">
            <w:pPr>
              <w:pStyle w:val="tabelanormalny"/>
              <w:rPr>
                <w:rFonts w:eastAsia="Arial"/>
              </w:rPr>
            </w:pPr>
            <w:r w:rsidRPr="00BE03E4">
              <w:rPr>
                <w:rFonts w:eastAsia="Arial"/>
              </w:rPr>
              <w:t>Data do nie może być wcześniejsza niż data od</w:t>
            </w:r>
          </w:p>
          <w:p w14:paraId="45C5699E" w14:textId="77777777" w:rsidR="00203B42" w:rsidRPr="6CE49C9C" w:rsidRDefault="00203B42"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4171B1B5" w14:textId="77777777" w:rsidR="00203B42" w:rsidRPr="6CE49C9C" w:rsidRDefault="00203B42" w:rsidP="006E2AEE">
            <w:pPr>
              <w:pStyle w:val="tabelanormalny"/>
              <w:rPr>
                <w:rFonts w:eastAsia="Arial"/>
              </w:rPr>
            </w:pPr>
            <w:r>
              <w:t>Błąd w przypadku przekazania w kryteriach wyszukiwania "daty do" wcześniejszej niż "daty od".</w:t>
            </w:r>
          </w:p>
        </w:tc>
      </w:tr>
      <w:tr w:rsidR="00203B42" w14:paraId="1C7A357B" w14:textId="77777777" w:rsidTr="138DC375">
        <w:tc>
          <w:tcPr>
            <w:tcW w:w="5265" w:type="dxa"/>
            <w:tcBorders>
              <w:top w:val="single" w:sz="6" w:space="0" w:color="auto"/>
              <w:left w:val="single" w:sz="6" w:space="0" w:color="auto"/>
              <w:bottom w:val="single" w:sz="6" w:space="0" w:color="auto"/>
              <w:right w:val="single" w:sz="6" w:space="0" w:color="auto"/>
            </w:tcBorders>
          </w:tcPr>
          <w:p w14:paraId="48D503C9" w14:textId="77777777" w:rsidR="00203B42" w:rsidRPr="00313511" w:rsidRDefault="5063B416" w:rsidP="006E2AEE">
            <w:pPr>
              <w:pStyle w:val="tabelanormalny"/>
              <w:rPr>
                <w:rFonts w:eastAsia="Arial"/>
                <w:lang w:val="en-US"/>
              </w:rPr>
            </w:pPr>
            <w:r w:rsidRPr="138DC375">
              <w:rPr>
                <w:rFonts w:eastAsia="Arial"/>
                <w:lang w:val="en-US"/>
              </w:rPr>
              <w:t>urn:csioz:p1:kod:major: Blad</w:t>
            </w:r>
          </w:p>
          <w:p w14:paraId="2EFF1F98" w14:textId="77777777" w:rsidR="00203B42" w:rsidRPr="6CE49C9C" w:rsidRDefault="00203B42" w:rsidP="006E2AEE">
            <w:pPr>
              <w:pStyle w:val="tabelanormalny"/>
              <w:rPr>
                <w:rFonts w:eastAsia="Arial"/>
              </w:rPr>
            </w:pPr>
            <w:r w:rsidRPr="6CE49C9C">
              <w:rPr>
                <w:rFonts w:eastAsia="Arial"/>
              </w:rPr>
              <w:t>urn:csioz:p1:kod:minor:</w:t>
            </w:r>
            <w:r>
              <w:t xml:space="preserve"> N</w:t>
            </w:r>
            <w:r w:rsidRPr="00B07C92">
              <w:rPr>
                <w:rFonts w:eastAsia="Arial"/>
              </w:rPr>
              <w:t>iepoprawneParametryStronicowaniaRozmiarStrony</w:t>
            </w:r>
          </w:p>
        </w:tc>
        <w:tc>
          <w:tcPr>
            <w:tcW w:w="1920" w:type="dxa"/>
            <w:tcBorders>
              <w:top w:val="single" w:sz="6" w:space="0" w:color="auto"/>
              <w:left w:val="single" w:sz="6" w:space="0" w:color="auto"/>
              <w:bottom w:val="single" w:sz="6" w:space="0" w:color="auto"/>
              <w:right w:val="single" w:sz="6" w:space="0" w:color="auto"/>
            </w:tcBorders>
          </w:tcPr>
          <w:p w14:paraId="0C6BE170" w14:textId="77777777" w:rsidR="00203B42" w:rsidRPr="6CE49C9C" w:rsidRDefault="00203B42" w:rsidP="006E2AEE">
            <w:pPr>
              <w:pStyle w:val="tabelanormalny"/>
              <w:rPr>
                <w:rFonts w:eastAsia="Arial"/>
              </w:rPr>
            </w:pPr>
            <w:r w:rsidRPr="00B07C92">
              <w:rPr>
                <w:rFonts w:eastAsia="Arial"/>
              </w:rPr>
              <w:t>Podano zbyt duży rozmiar strony w parametrach stronicowania</w:t>
            </w:r>
          </w:p>
        </w:tc>
        <w:tc>
          <w:tcPr>
            <w:tcW w:w="1845" w:type="dxa"/>
            <w:tcBorders>
              <w:top w:val="single" w:sz="6" w:space="0" w:color="auto"/>
              <w:left w:val="single" w:sz="6" w:space="0" w:color="auto"/>
              <w:bottom w:val="single" w:sz="6" w:space="0" w:color="auto"/>
              <w:right w:val="single" w:sz="6" w:space="0" w:color="auto"/>
            </w:tcBorders>
          </w:tcPr>
          <w:p w14:paraId="21B449A6" w14:textId="77777777" w:rsidR="00203B42" w:rsidRPr="6CE49C9C" w:rsidRDefault="00203B42" w:rsidP="006E2AEE">
            <w:pPr>
              <w:pStyle w:val="tabelanormalny"/>
              <w:rPr>
                <w:rFonts w:eastAsia="Arial"/>
              </w:rPr>
            </w:pPr>
            <w:r w:rsidRPr="00B07C92">
              <w:rPr>
                <w:rFonts w:eastAsia="Arial"/>
              </w:rPr>
              <w:t>Błąd w wyniku podania zbyt dużego rozmiaru strony w parametrach stronicowania.</w:t>
            </w:r>
          </w:p>
        </w:tc>
      </w:tr>
      <w:tr w:rsidR="00203B42" w14:paraId="5585DF54" w14:textId="77777777" w:rsidTr="138DC375">
        <w:tc>
          <w:tcPr>
            <w:tcW w:w="5265" w:type="dxa"/>
            <w:tcBorders>
              <w:top w:val="single" w:sz="6" w:space="0" w:color="auto"/>
              <w:left w:val="single" w:sz="6" w:space="0" w:color="auto"/>
              <w:bottom w:val="single" w:sz="6" w:space="0" w:color="auto"/>
              <w:right w:val="single" w:sz="6" w:space="0" w:color="auto"/>
            </w:tcBorders>
          </w:tcPr>
          <w:p w14:paraId="176270CD" w14:textId="77777777" w:rsidR="00203B42" w:rsidRPr="00313511" w:rsidRDefault="5063B416" w:rsidP="006E2AEE">
            <w:pPr>
              <w:pStyle w:val="tabelanormalny"/>
              <w:rPr>
                <w:rFonts w:eastAsia="Arial"/>
                <w:lang w:val="en-US"/>
              </w:rPr>
            </w:pPr>
            <w:r w:rsidRPr="138DC375">
              <w:rPr>
                <w:rFonts w:eastAsia="Arial"/>
                <w:lang w:val="en-US"/>
              </w:rPr>
              <w:t>urn:csioz:p1:kod:major: Blad</w:t>
            </w:r>
          </w:p>
          <w:p w14:paraId="368E1608" w14:textId="77777777" w:rsidR="00203B42" w:rsidRPr="00361F46" w:rsidRDefault="00203B42" w:rsidP="006E2AEE">
            <w:pPr>
              <w:pStyle w:val="tabelanormalny"/>
              <w:rPr>
                <w:rFonts w:eastAsia="Arial"/>
                <w:b/>
              </w:rPr>
            </w:pPr>
            <w:r w:rsidRPr="6CE49C9C">
              <w:rPr>
                <w:rFonts w:eastAsia="Arial"/>
              </w:rPr>
              <w:t>urn:csioz:p1:kod:minor:</w:t>
            </w:r>
            <w:r>
              <w:t xml:space="preserve"> </w:t>
            </w:r>
            <w:r w:rsidRPr="00B07C92">
              <w:rPr>
                <w:rFonts w:eastAsia="Arial"/>
              </w:rPr>
              <w:t>NiepoprawneParametryStronicowaniaKierunekSortowania</w:t>
            </w:r>
          </w:p>
        </w:tc>
        <w:tc>
          <w:tcPr>
            <w:tcW w:w="1920" w:type="dxa"/>
            <w:tcBorders>
              <w:top w:val="single" w:sz="6" w:space="0" w:color="auto"/>
              <w:left w:val="single" w:sz="6" w:space="0" w:color="auto"/>
              <w:bottom w:val="single" w:sz="6" w:space="0" w:color="auto"/>
              <w:right w:val="single" w:sz="6" w:space="0" w:color="auto"/>
            </w:tcBorders>
          </w:tcPr>
          <w:p w14:paraId="03EFF52B" w14:textId="77777777" w:rsidR="00203B42" w:rsidRPr="6CE49C9C" w:rsidRDefault="00203B42" w:rsidP="006E2AEE">
            <w:pPr>
              <w:pStyle w:val="tabelanormalny"/>
              <w:rPr>
                <w:rFonts w:eastAsia="Arial"/>
              </w:rPr>
            </w:pPr>
            <w:r w:rsidRPr="00B07C92">
              <w:rPr>
                <w:rFonts w:eastAsia="Arial"/>
              </w:rPr>
              <w:t>Podano niepoprawny kierunek sortowania w parametrach stronicowania</w:t>
            </w:r>
          </w:p>
        </w:tc>
        <w:tc>
          <w:tcPr>
            <w:tcW w:w="1845" w:type="dxa"/>
            <w:tcBorders>
              <w:top w:val="single" w:sz="6" w:space="0" w:color="auto"/>
              <w:left w:val="single" w:sz="6" w:space="0" w:color="auto"/>
              <w:bottom w:val="single" w:sz="6" w:space="0" w:color="auto"/>
              <w:right w:val="single" w:sz="6" w:space="0" w:color="auto"/>
            </w:tcBorders>
          </w:tcPr>
          <w:p w14:paraId="279D384E" w14:textId="77777777" w:rsidR="00203B42" w:rsidRPr="6CE49C9C" w:rsidRDefault="00203B42" w:rsidP="006E2AEE">
            <w:pPr>
              <w:pStyle w:val="tabelanormalny"/>
              <w:rPr>
                <w:rFonts w:eastAsia="Arial"/>
              </w:rPr>
            </w:pPr>
            <w:r w:rsidRPr="00B07C92">
              <w:rPr>
                <w:rFonts w:eastAsia="Arial"/>
              </w:rPr>
              <w:t>Błąd w wyniku podania niepoprawnego kierunku w parametrach stronicowania.</w:t>
            </w:r>
          </w:p>
        </w:tc>
      </w:tr>
      <w:tr w:rsidR="00203B42" w14:paraId="55E3F305" w14:textId="77777777" w:rsidTr="138DC375">
        <w:tc>
          <w:tcPr>
            <w:tcW w:w="5265" w:type="dxa"/>
            <w:tcBorders>
              <w:top w:val="single" w:sz="6" w:space="0" w:color="auto"/>
              <w:left w:val="single" w:sz="6" w:space="0" w:color="auto"/>
              <w:bottom w:val="single" w:sz="6" w:space="0" w:color="auto"/>
              <w:right w:val="single" w:sz="6" w:space="0" w:color="auto"/>
            </w:tcBorders>
          </w:tcPr>
          <w:p w14:paraId="0BD56EF0" w14:textId="77777777" w:rsidR="00203B42" w:rsidRPr="00313511" w:rsidRDefault="5063B416" w:rsidP="006E2AEE">
            <w:pPr>
              <w:pStyle w:val="tabelanormalny"/>
              <w:rPr>
                <w:rFonts w:eastAsia="Arial"/>
                <w:lang w:val="en-US"/>
              </w:rPr>
            </w:pPr>
            <w:r w:rsidRPr="138DC375">
              <w:rPr>
                <w:rFonts w:eastAsia="Arial"/>
                <w:lang w:val="en-US"/>
              </w:rPr>
              <w:t>urn:csioz:p1:kod:major: Blad</w:t>
            </w:r>
          </w:p>
          <w:p w14:paraId="160DA35D" w14:textId="77777777" w:rsidR="00203B42" w:rsidRPr="00BE03E4" w:rsidRDefault="00203B42" w:rsidP="00BE03E4">
            <w:pPr>
              <w:spacing w:after="80"/>
              <w:rPr>
                <w:rFonts w:eastAsia="Arial"/>
                <w:bCs/>
                <w:szCs w:val="20"/>
              </w:rPr>
            </w:pPr>
            <w:r w:rsidRPr="00F31D96">
              <w:rPr>
                <w:rFonts w:eastAsia="Arial"/>
                <w:bCs/>
                <w:szCs w:val="20"/>
              </w:rPr>
              <w:t>urn:csioz:p1:kod:minor:</w:t>
            </w:r>
            <w:r w:rsidRPr="00BE03E4">
              <w:rPr>
                <w:rFonts w:eastAsia="Arial"/>
                <w:bCs/>
                <w:szCs w:val="20"/>
              </w:rPr>
              <w:t xml:space="preserve"> BrakIdDepersonalizacji</w:t>
            </w:r>
          </w:p>
          <w:p w14:paraId="2440E6C7" w14:textId="77777777" w:rsidR="00203B42" w:rsidRPr="6CE49C9C" w:rsidRDefault="00203B42"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68E21869" w14:textId="77777777" w:rsidR="00203B42" w:rsidRPr="00BE03E4" w:rsidRDefault="00203B42" w:rsidP="00BE03E4">
            <w:pPr>
              <w:autoSpaceDE w:val="0"/>
              <w:autoSpaceDN w:val="0"/>
              <w:adjustRightInd w:val="0"/>
              <w:spacing w:before="0" w:after="80" w:line="240" w:lineRule="auto"/>
              <w:jc w:val="left"/>
              <w:rPr>
                <w:rFonts w:eastAsia="Arial"/>
                <w:bCs/>
                <w:szCs w:val="20"/>
              </w:rPr>
            </w:pPr>
            <w:r w:rsidRPr="00BE03E4">
              <w:rPr>
                <w:rFonts w:eastAsia="Arial"/>
                <w:bCs/>
                <w:szCs w:val="20"/>
              </w:rPr>
              <w:t>Brak danych depersonalizacji</w:t>
            </w:r>
          </w:p>
          <w:p w14:paraId="44CF7638" w14:textId="77777777" w:rsidR="00203B42" w:rsidRPr="6CE49C9C" w:rsidRDefault="00203B42"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65F728C5" w14:textId="77777777" w:rsidR="00203B42" w:rsidRPr="6CE49C9C" w:rsidRDefault="00203B42" w:rsidP="006E2AEE">
            <w:pPr>
              <w:pStyle w:val="tabelanormalny"/>
              <w:rPr>
                <w:rFonts w:eastAsia="Arial"/>
              </w:rPr>
            </w:pPr>
            <w:r w:rsidRPr="00BE03E4">
              <w:rPr>
                <w:rFonts w:eastAsia="Arial"/>
              </w:rPr>
              <w:t xml:space="preserve">Błąd w wyniku wystąpienia błędu przy pobieraniu </w:t>
            </w:r>
            <w:r w:rsidRPr="00BE03E4">
              <w:rPr>
                <w:rFonts w:eastAsia="Arial"/>
              </w:rPr>
              <w:lastRenderedPageBreak/>
              <w:t>identyfikatora depersonalizacji</w:t>
            </w:r>
          </w:p>
        </w:tc>
      </w:tr>
      <w:tr w:rsidR="00203B42" w14:paraId="45E6F2A8" w14:textId="77777777" w:rsidTr="138DC375">
        <w:tc>
          <w:tcPr>
            <w:tcW w:w="5265" w:type="dxa"/>
            <w:tcBorders>
              <w:top w:val="single" w:sz="6" w:space="0" w:color="auto"/>
              <w:left w:val="single" w:sz="6" w:space="0" w:color="auto"/>
              <w:bottom w:val="single" w:sz="6" w:space="0" w:color="auto"/>
              <w:right w:val="single" w:sz="6" w:space="0" w:color="auto"/>
            </w:tcBorders>
          </w:tcPr>
          <w:p w14:paraId="24EEDE69" w14:textId="77777777" w:rsidR="00203B42" w:rsidRPr="00313511" w:rsidRDefault="5063B416" w:rsidP="006E2AEE">
            <w:pPr>
              <w:pStyle w:val="tabelanormalny"/>
              <w:rPr>
                <w:rFonts w:eastAsia="Arial"/>
                <w:lang w:val="en-US"/>
              </w:rPr>
            </w:pPr>
            <w:r w:rsidRPr="138DC375">
              <w:rPr>
                <w:rFonts w:eastAsia="Arial"/>
                <w:lang w:val="en-US"/>
              </w:rPr>
              <w:t>urn:csioz:p1:kod:major: Blad</w:t>
            </w:r>
          </w:p>
          <w:p w14:paraId="7AD72294" w14:textId="77777777" w:rsidR="00203B42" w:rsidRPr="6CE49C9C" w:rsidRDefault="00203B42" w:rsidP="006E2AEE">
            <w:pPr>
              <w:pStyle w:val="tabelanormalny"/>
              <w:rPr>
                <w:rFonts w:eastAsia="Arial"/>
              </w:rPr>
            </w:pPr>
            <w:r w:rsidRPr="6CE49C9C">
              <w:rPr>
                <w:rFonts w:eastAsia="Arial"/>
              </w:rPr>
              <w:t>urn:csioz:p1:kod:minor:</w:t>
            </w:r>
            <w:r w:rsidRPr="00BE03E4">
              <w:rPr>
                <w:rFonts w:eastAsia="Arial"/>
              </w:rPr>
              <w:t xml:space="preserve"> </w:t>
            </w:r>
            <w:r w:rsidRPr="00B07C92">
              <w:rPr>
                <w:rFonts w:eastAsia="Arial"/>
              </w:rPr>
              <w:t>NiezgodnoscIdetyfikatoraDokumentuZIdentyfikatoremKontekstu</w:t>
            </w:r>
          </w:p>
        </w:tc>
        <w:tc>
          <w:tcPr>
            <w:tcW w:w="1920" w:type="dxa"/>
            <w:tcBorders>
              <w:top w:val="single" w:sz="6" w:space="0" w:color="auto"/>
              <w:left w:val="single" w:sz="6" w:space="0" w:color="auto"/>
              <w:bottom w:val="single" w:sz="6" w:space="0" w:color="auto"/>
              <w:right w:val="single" w:sz="6" w:space="0" w:color="auto"/>
            </w:tcBorders>
          </w:tcPr>
          <w:p w14:paraId="2A569010" w14:textId="77777777" w:rsidR="00203B42" w:rsidRPr="6CE49C9C" w:rsidRDefault="00203B42" w:rsidP="006E2AEE">
            <w:pPr>
              <w:pStyle w:val="tabelanormalny"/>
              <w:rPr>
                <w:rFonts w:eastAsia="Arial"/>
              </w:rPr>
            </w:pPr>
            <w:r w:rsidRPr="00BE03E4">
              <w:rPr>
                <w:rFonts w:eastAsia="Arial"/>
              </w:rPr>
              <w:t>Id użytkownika z kontekstu wywołania jest niezgodny z id przypisanym do dokumentu</w:t>
            </w:r>
          </w:p>
        </w:tc>
        <w:tc>
          <w:tcPr>
            <w:tcW w:w="1845" w:type="dxa"/>
            <w:tcBorders>
              <w:top w:val="single" w:sz="6" w:space="0" w:color="auto"/>
              <w:left w:val="single" w:sz="6" w:space="0" w:color="auto"/>
              <w:bottom w:val="single" w:sz="6" w:space="0" w:color="auto"/>
              <w:right w:val="single" w:sz="6" w:space="0" w:color="auto"/>
            </w:tcBorders>
          </w:tcPr>
          <w:p w14:paraId="55E178DF" w14:textId="77777777" w:rsidR="00203B42" w:rsidRPr="00BE03E4" w:rsidRDefault="00203B42" w:rsidP="00BE03E4">
            <w:pPr>
              <w:autoSpaceDE w:val="0"/>
              <w:autoSpaceDN w:val="0"/>
              <w:adjustRightInd w:val="0"/>
              <w:spacing w:before="0" w:after="80" w:line="240" w:lineRule="auto"/>
              <w:jc w:val="left"/>
              <w:rPr>
                <w:rFonts w:eastAsia="Arial"/>
                <w:bCs/>
                <w:szCs w:val="20"/>
              </w:rPr>
            </w:pPr>
            <w:r w:rsidRPr="00BE03E4">
              <w:rPr>
                <w:rFonts w:eastAsia="Arial"/>
                <w:bCs/>
                <w:szCs w:val="20"/>
              </w:rPr>
              <w:t>Błąd w wyniku niezgodności identyfikatora dokumentu z identyfikatorem z kontekstu wywołującego usługę.</w:t>
            </w:r>
          </w:p>
        </w:tc>
      </w:tr>
    </w:tbl>
    <w:p w14:paraId="47F7E33C" w14:textId="77777777" w:rsidR="00203B42" w:rsidRDefault="00203B42" w:rsidP="00203B42">
      <w:pPr>
        <w:pStyle w:val="Akapitzlist"/>
        <w:numPr>
          <w:ilvl w:val="0"/>
          <w:numId w:val="51"/>
        </w:numPr>
        <w:rPr>
          <w:rFonts w:ascii="Arial" w:eastAsia="Arial" w:hAnsi="Arial" w:cs="Arial"/>
          <w:b/>
          <w:bCs/>
          <w:color w:val="17365D" w:themeColor="text2" w:themeShade="BF"/>
          <w:sz w:val="24"/>
        </w:rPr>
      </w:pPr>
      <w:r w:rsidRPr="563CBB95">
        <w:rPr>
          <w:rFonts w:ascii="Arial" w:eastAsia="Arial" w:hAnsi="Arial" w:cs="Arial"/>
          <w:b/>
          <w:bCs/>
          <w:color w:val="17365D" w:themeColor="text2" w:themeShade="BF"/>
          <w:sz w:val="24"/>
        </w:rPr>
        <w:t xml:space="preserve">Komunikaty / błędy techniczne </w:t>
      </w:r>
    </w:p>
    <w:p w14:paraId="0BD54439" w14:textId="2D2A7969" w:rsidR="00203B42" w:rsidRDefault="5063B416" w:rsidP="00203B42">
      <w:pPr>
        <w:ind w:left="705" w:hanging="705"/>
      </w:pPr>
      <w:r w:rsidRPr="138DC375">
        <w:rPr>
          <w:rFonts w:eastAsia="Arial"/>
          <w:b/>
          <w:bCs/>
          <w:color w:val="1F497D" w:themeColor="text2"/>
          <w:sz w:val="20"/>
          <w:szCs w:val="20"/>
        </w:rPr>
        <w:t xml:space="preserve">Tabela </w:t>
      </w:r>
      <w:r w:rsidR="4C78F7F5" w:rsidRPr="138DC375">
        <w:rPr>
          <w:rFonts w:eastAsia="Arial"/>
          <w:b/>
          <w:bCs/>
          <w:color w:val="1F497D" w:themeColor="text2"/>
          <w:sz w:val="20"/>
          <w:szCs w:val="20"/>
        </w:rPr>
        <w:t>30</w:t>
      </w:r>
      <w:r w:rsidR="2542847C" w:rsidRPr="138DC375">
        <w:rPr>
          <w:rFonts w:eastAsia="Arial"/>
          <w:b/>
          <w:bCs/>
          <w:color w:val="FF0000"/>
          <w:sz w:val="20"/>
          <w:szCs w:val="20"/>
        </w:rPr>
        <w:t xml:space="preserve"> </w:t>
      </w:r>
      <w:r w:rsidRPr="138DC375">
        <w:rPr>
          <w:rFonts w:eastAsia="Arial"/>
          <w:b/>
          <w:bCs/>
          <w:color w:val="1F497D" w:themeColor="text2"/>
          <w:sz w:val="20"/>
          <w:szCs w:val="20"/>
        </w:rPr>
        <w:t>Komunikaty z operacji wyszukajDokument</w:t>
      </w:r>
      <w:r w:rsidR="6A4F9667" w:rsidRPr="138DC375">
        <w:rPr>
          <w:rFonts w:eastAsia="Arial"/>
          <w:b/>
          <w:bCs/>
          <w:color w:val="1F497D" w:themeColor="text2"/>
          <w:sz w:val="20"/>
          <w:szCs w:val="20"/>
        </w:rPr>
        <w:t>yZgody</w:t>
      </w:r>
      <w:r w:rsidRPr="138DC375">
        <w:rPr>
          <w:rFonts w:eastAsia="Arial"/>
          <w:b/>
          <w:bCs/>
          <w:color w:val="1F497D" w:themeColor="text2"/>
          <w:sz w:val="20"/>
          <w:szCs w:val="20"/>
        </w:rPr>
        <w:t xml:space="preserve">  </w:t>
      </w:r>
    </w:p>
    <w:tbl>
      <w:tblPr>
        <w:tblW w:w="0" w:type="auto"/>
        <w:tblLayout w:type="fixed"/>
        <w:tblLook w:val="04A0" w:firstRow="1" w:lastRow="0" w:firstColumn="1" w:lastColumn="0" w:noHBand="0" w:noVBand="1"/>
      </w:tblPr>
      <w:tblGrid>
        <w:gridCol w:w="5265"/>
        <w:gridCol w:w="1920"/>
        <w:gridCol w:w="1845"/>
      </w:tblGrid>
      <w:tr w:rsidR="00203B42" w14:paraId="70A8267B" w14:textId="77777777" w:rsidTr="138DC375">
        <w:tc>
          <w:tcPr>
            <w:tcW w:w="526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FA706DE" w14:textId="77777777" w:rsidR="00203B42" w:rsidRDefault="00203B42" w:rsidP="00BE03E4">
            <w:pPr>
              <w:jc w:val="center"/>
            </w:pPr>
            <w:r w:rsidRPr="563CBB95">
              <w:rPr>
                <w:rFonts w:eastAsia="Arial"/>
                <w:b/>
                <w:bCs/>
                <w:color w:val="FFFFFF" w:themeColor="background1"/>
                <w:sz w:val="20"/>
                <w:szCs w:val="20"/>
              </w:rPr>
              <w:t xml:space="preserve">Kod komunikatu / błędu  </w:t>
            </w:r>
          </w:p>
        </w:tc>
        <w:tc>
          <w:tcPr>
            <w:tcW w:w="1920"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5BF230E" w14:textId="77777777" w:rsidR="00203B42" w:rsidRDefault="00203B42" w:rsidP="00BE03E4">
            <w:pPr>
              <w:jc w:val="center"/>
            </w:pPr>
            <w:r w:rsidRPr="563CBB95">
              <w:rPr>
                <w:rFonts w:eastAsia="Arial"/>
                <w:b/>
                <w:bCs/>
                <w:color w:val="FFFFFF" w:themeColor="background1"/>
                <w:sz w:val="20"/>
                <w:szCs w:val="20"/>
              </w:rPr>
              <w:t xml:space="preserve">Opis słowny </w:t>
            </w:r>
          </w:p>
        </w:tc>
        <w:tc>
          <w:tcPr>
            <w:tcW w:w="184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0B09099" w14:textId="77777777" w:rsidR="00203B42" w:rsidRDefault="00203B42" w:rsidP="00BE03E4">
            <w:pPr>
              <w:jc w:val="center"/>
            </w:pPr>
            <w:r w:rsidRPr="563CBB95">
              <w:rPr>
                <w:rFonts w:eastAsia="Arial"/>
                <w:b/>
                <w:bCs/>
                <w:color w:val="FFFFFF" w:themeColor="background1"/>
                <w:sz w:val="20"/>
                <w:szCs w:val="20"/>
              </w:rPr>
              <w:t xml:space="preserve">Znaczenie </w:t>
            </w:r>
          </w:p>
        </w:tc>
      </w:tr>
      <w:tr w:rsidR="00203B42" w14:paraId="27991869" w14:textId="77777777" w:rsidTr="138DC375">
        <w:tc>
          <w:tcPr>
            <w:tcW w:w="5265" w:type="dxa"/>
            <w:tcBorders>
              <w:top w:val="single" w:sz="8" w:space="0" w:color="auto"/>
              <w:left w:val="single" w:sz="8" w:space="0" w:color="auto"/>
              <w:bottom w:val="single" w:sz="8" w:space="0" w:color="auto"/>
              <w:right w:val="single" w:sz="8" w:space="0" w:color="auto"/>
            </w:tcBorders>
          </w:tcPr>
          <w:p w14:paraId="7DD921E9" w14:textId="77777777" w:rsidR="00203B42" w:rsidRDefault="00203B42" w:rsidP="00BE03E4">
            <w:r w:rsidRPr="563CBB95">
              <w:rPr>
                <w:rFonts w:eastAsia="Arial"/>
                <w:b/>
                <w:bCs/>
                <w:color w:val="000000" w:themeColor="text1"/>
                <w:szCs w:val="22"/>
              </w:rPr>
              <w:t>urn:csioz:p1:kod:major: BladWewnetrzny</w:t>
            </w:r>
            <w:r w:rsidRPr="563CBB95">
              <w:rPr>
                <w:rFonts w:eastAsia="Arial"/>
                <w:color w:val="000000" w:themeColor="text1"/>
                <w:szCs w:val="22"/>
              </w:rPr>
              <w:t xml:space="preserve"> </w:t>
            </w:r>
          </w:p>
          <w:p w14:paraId="0DF6D0C6" w14:textId="77777777" w:rsidR="00203B42" w:rsidRPr="00313511" w:rsidRDefault="5063B416" w:rsidP="00BE03E4">
            <w:pPr>
              <w:rPr>
                <w:lang w:val="en-US"/>
              </w:rPr>
            </w:pPr>
            <w:r w:rsidRPr="138DC375">
              <w:rPr>
                <w:rFonts w:eastAsia="Arial"/>
                <w:b/>
                <w:bCs/>
                <w:color w:val="000000" w:themeColor="text1"/>
                <w:lang w:val="en-US"/>
              </w:rPr>
              <w:t>urn:csioz:p1:kod:minor: null</w:t>
            </w:r>
            <w:r w:rsidRPr="138DC375">
              <w:rPr>
                <w:rFonts w:eastAsia="Arial"/>
                <w:color w:val="000000" w:themeColor="text1"/>
                <w:lang w:val="en-US"/>
              </w:rPr>
              <w:t xml:space="preserve"> </w:t>
            </w:r>
          </w:p>
          <w:p w14:paraId="50B3E969" w14:textId="77777777" w:rsidR="00203B42" w:rsidRPr="00313511" w:rsidRDefault="5063B416" w:rsidP="00BE03E4">
            <w:pPr>
              <w:rPr>
                <w:lang w:val="en-US"/>
              </w:rPr>
            </w:pPr>
            <w:r w:rsidRPr="138DC375">
              <w:rPr>
                <w:rFonts w:eastAsia="Arial"/>
                <w:color w:val="000000" w:themeColor="text1"/>
                <w:lang w:val="en-US"/>
              </w:rPr>
              <w:t xml:space="preserve"> </w:t>
            </w:r>
          </w:p>
        </w:tc>
        <w:tc>
          <w:tcPr>
            <w:tcW w:w="1920" w:type="dxa"/>
            <w:tcBorders>
              <w:top w:val="single" w:sz="8" w:space="0" w:color="auto"/>
              <w:left w:val="single" w:sz="8" w:space="0" w:color="auto"/>
              <w:bottom w:val="single" w:sz="8" w:space="0" w:color="auto"/>
              <w:right w:val="single" w:sz="8" w:space="0" w:color="auto"/>
            </w:tcBorders>
          </w:tcPr>
          <w:p w14:paraId="210E44CD" w14:textId="77777777" w:rsidR="00203B42" w:rsidRDefault="00203B42" w:rsidP="00BE03E4">
            <w:r w:rsidRPr="563CBB95">
              <w:rPr>
                <w:rFonts w:eastAsia="Arial"/>
                <w:color w:val="000000" w:themeColor="text1"/>
                <w:szCs w:val="22"/>
              </w:rPr>
              <w:t xml:space="preserve">Błąd wewnętrzny </w:t>
            </w:r>
          </w:p>
        </w:tc>
        <w:tc>
          <w:tcPr>
            <w:tcW w:w="1845" w:type="dxa"/>
            <w:tcBorders>
              <w:top w:val="single" w:sz="8" w:space="0" w:color="auto"/>
              <w:left w:val="single" w:sz="8" w:space="0" w:color="auto"/>
              <w:bottom w:val="single" w:sz="8" w:space="0" w:color="auto"/>
              <w:right w:val="single" w:sz="8" w:space="0" w:color="auto"/>
            </w:tcBorders>
          </w:tcPr>
          <w:p w14:paraId="3B723647" w14:textId="77777777" w:rsidR="00203B42" w:rsidRDefault="00203B42" w:rsidP="00BE03E4">
            <w:r w:rsidRPr="563CBB95">
              <w:rPr>
                <w:rFonts w:eastAsia="Arial"/>
                <w:color w:val="000000" w:themeColor="text1"/>
                <w:szCs w:val="22"/>
              </w:rPr>
              <w:t>Wystąpił nieoczekiwany błąd wewnętrzny SAZ</w:t>
            </w:r>
          </w:p>
        </w:tc>
      </w:tr>
    </w:tbl>
    <w:p w14:paraId="374A4D16" w14:textId="77777777" w:rsidR="00203B42" w:rsidRDefault="00203B42" w:rsidP="00203B42">
      <w:pPr>
        <w:spacing w:line="288" w:lineRule="auto"/>
        <w:rPr>
          <w:rFonts w:eastAsia="Arial"/>
          <w:color w:val="000000" w:themeColor="text1"/>
        </w:rPr>
      </w:pPr>
    </w:p>
    <w:p w14:paraId="2738C449" w14:textId="77777777" w:rsidR="009959F8" w:rsidRDefault="009959F8" w:rsidP="00FE63AC">
      <w:pPr>
        <w:pStyle w:val="Nagwek3"/>
        <w:rPr>
          <w:rFonts w:eastAsia="Arial"/>
        </w:rPr>
      </w:pPr>
      <w:bookmarkStart w:id="148" w:name="_Toc163038520"/>
      <w:r>
        <w:rPr>
          <w:rFonts w:eastAsia="Arial"/>
        </w:rPr>
        <w:t>Operacja odczytDokumentuZgody</w:t>
      </w:r>
      <w:bookmarkEnd w:id="148"/>
    </w:p>
    <w:p w14:paraId="47CEF272" w14:textId="77777777" w:rsidR="009959F8" w:rsidRPr="0095610F" w:rsidRDefault="009959F8" w:rsidP="009959F8">
      <w:pPr>
        <w:rPr>
          <w:rFonts w:eastAsia="Arial"/>
        </w:rPr>
      </w:pPr>
      <w:r w:rsidRPr="0095610F">
        <w:rPr>
          <w:rFonts w:eastAsia="Arial"/>
        </w:rPr>
        <w:t xml:space="preserve">Operacja pozwala na odczytanie w Systemie P1 wskazanego identyfikatora </w:t>
      </w:r>
      <w:r>
        <w:rPr>
          <w:rFonts w:eastAsia="Arial"/>
        </w:rPr>
        <w:t>informacji Dokumentu zgody na świadczenie medyczne.</w:t>
      </w:r>
    </w:p>
    <w:p w14:paraId="6937D5A8" w14:textId="77777777" w:rsidR="009959F8" w:rsidRDefault="009959F8" w:rsidP="009959F8">
      <w:pPr>
        <w:rPr>
          <w:rFonts w:eastAsia="Arial"/>
        </w:rPr>
      </w:pPr>
      <w:r w:rsidRPr="0095610F">
        <w:rPr>
          <w:rFonts w:eastAsia="Arial"/>
        </w:rPr>
        <w:t>Usługodawca w zapytaniu przekazuje identyfikator OID dokumentu, który ma zostać odczytany.</w:t>
      </w:r>
    </w:p>
    <w:p w14:paraId="1E0C6A7F" w14:textId="77777777" w:rsidR="009959F8" w:rsidRDefault="009959F8" w:rsidP="009959F8">
      <w:pPr>
        <w:rPr>
          <w:rFonts w:eastAsia="Arial"/>
        </w:rPr>
      </w:pPr>
      <w:r w:rsidRPr="0095610F">
        <w:rPr>
          <w:rFonts w:eastAsia="Arial"/>
        </w:rPr>
        <w:t xml:space="preserve">W odpowiedzi do Usługodawcy zwracana jest </w:t>
      </w:r>
      <w:r>
        <w:rPr>
          <w:lang w:eastAsia="pl-PL"/>
        </w:rPr>
        <w:t>zakodowana (base64)</w:t>
      </w:r>
      <w:r w:rsidRPr="0095610F">
        <w:rPr>
          <w:rFonts w:eastAsia="Arial"/>
        </w:rPr>
        <w:t xml:space="preserve"> </w:t>
      </w:r>
      <w:r>
        <w:rPr>
          <w:rFonts w:eastAsia="Arial"/>
        </w:rPr>
        <w:t xml:space="preserve">Dokument zgody na świadczenie medyczne. </w:t>
      </w:r>
    </w:p>
    <w:p w14:paraId="5D5E4328" w14:textId="77777777" w:rsidR="009959F8" w:rsidRPr="0095610F" w:rsidRDefault="009959F8" w:rsidP="009959F8">
      <w:pPr>
        <w:rPr>
          <w:rFonts w:eastAsia="Arial"/>
        </w:rPr>
      </w:pPr>
    </w:p>
    <w:p w14:paraId="04433824" w14:textId="77777777" w:rsidR="009959F8" w:rsidRDefault="009959F8" w:rsidP="009959F8">
      <w:pPr>
        <w:rPr>
          <w:rFonts w:eastAsia="Arial"/>
        </w:rPr>
      </w:pPr>
      <w:r w:rsidRPr="0095610F">
        <w:rPr>
          <w:rFonts w:eastAsia="Arial"/>
        </w:rPr>
        <w:t>Odpowiedź do Usługodawcy zawiera również obiekt klasy WynikOperacji, który określa ogólny wynik wykonania operacji odczytu dokumentu.</w:t>
      </w:r>
    </w:p>
    <w:p w14:paraId="21CD720E" w14:textId="77777777" w:rsidR="009959F8" w:rsidRDefault="009959F8" w:rsidP="009959F8">
      <w:pPr>
        <w:pStyle w:val="Nagwek4"/>
        <w:tabs>
          <w:tab w:val="num" w:pos="1134"/>
        </w:tabs>
        <w:rPr>
          <w:lang w:eastAsia="pl-PL"/>
        </w:rPr>
      </w:pPr>
      <w:r>
        <w:rPr>
          <w:lang w:eastAsia="pl-PL"/>
        </w:rPr>
        <w:lastRenderedPageBreak/>
        <w:t xml:space="preserve">Komunikaty / błędy biznesowe </w:t>
      </w:r>
    </w:p>
    <w:p w14:paraId="619D46AB" w14:textId="7269311F" w:rsidR="009959F8" w:rsidRDefault="60DAF296" w:rsidP="00FF666A">
      <w:pPr>
        <w:pStyle w:val="Legenda"/>
      </w:pPr>
      <w:r>
        <w:t xml:space="preserve">Tabela </w:t>
      </w:r>
      <w:r w:rsidR="4C78F7F5">
        <w:t>31</w:t>
      </w:r>
      <w:r w:rsidR="2542847C" w:rsidRPr="138DC375">
        <w:rPr>
          <w:color w:val="FF0000"/>
        </w:rPr>
        <w:t xml:space="preserve"> </w:t>
      </w:r>
      <w:r>
        <w:t>Komunikaty z operacji odczytDokumentuZgody</w:t>
      </w:r>
    </w:p>
    <w:tbl>
      <w:tblPr>
        <w:tblW w:w="0" w:type="auto"/>
        <w:tblLayout w:type="fixed"/>
        <w:tblLook w:val="04A0" w:firstRow="1" w:lastRow="0" w:firstColumn="1" w:lastColumn="0" w:noHBand="0" w:noVBand="1"/>
      </w:tblPr>
      <w:tblGrid>
        <w:gridCol w:w="5265"/>
        <w:gridCol w:w="1920"/>
        <w:gridCol w:w="1845"/>
      </w:tblGrid>
      <w:tr w:rsidR="009959F8" w14:paraId="3DB6AA98"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69AD082D" w14:textId="77777777" w:rsidR="009959F8" w:rsidRDefault="60DAF296" w:rsidP="00FF666A">
            <w:pPr>
              <w:pStyle w:val="Tabelanagwekdolewej"/>
              <w:rPr>
                <w:rFonts w:eastAsia="Arial"/>
              </w:rPr>
            </w:pPr>
            <w:r w:rsidRPr="138DC37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E1FA26E" w14:textId="77777777" w:rsidR="009959F8" w:rsidRDefault="60DAF296" w:rsidP="00FF666A">
            <w:pPr>
              <w:pStyle w:val="Tabelanagwekdolewej"/>
              <w:rPr>
                <w:rFonts w:eastAsia="Arial"/>
                <w:color w:val="FFFFFF" w:themeColor="background1"/>
              </w:rPr>
            </w:pPr>
            <w:r w:rsidRPr="138DC37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EA72803" w14:textId="77777777" w:rsidR="009959F8" w:rsidRDefault="60DAF296" w:rsidP="00FF666A">
            <w:pPr>
              <w:pStyle w:val="Tabelanagwekdolewej"/>
              <w:rPr>
                <w:rFonts w:eastAsia="Arial"/>
              </w:rPr>
            </w:pPr>
            <w:r w:rsidRPr="138DC375">
              <w:rPr>
                <w:rFonts w:eastAsia="Arial"/>
              </w:rPr>
              <w:t>Znaczenie</w:t>
            </w:r>
          </w:p>
        </w:tc>
      </w:tr>
      <w:tr w:rsidR="009959F8" w14:paraId="62891C38" w14:textId="77777777" w:rsidTr="138DC375">
        <w:tc>
          <w:tcPr>
            <w:tcW w:w="5265" w:type="dxa"/>
            <w:tcBorders>
              <w:top w:val="single" w:sz="6" w:space="0" w:color="auto"/>
              <w:left w:val="single" w:sz="6" w:space="0" w:color="auto"/>
              <w:bottom w:val="single" w:sz="6" w:space="0" w:color="auto"/>
              <w:right w:val="single" w:sz="6" w:space="0" w:color="auto"/>
            </w:tcBorders>
          </w:tcPr>
          <w:p w14:paraId="23BB6934" w14:textId="77777777" w:rsidR="009959F8" w:rsidRPr="00313511" w:rsidRDefault="60DAF296" w:rsidP="006E2AEE">
            <w:pPr>
              <w:pStyle w:val="tabelanormalny"/>
              <w:rPr>
                <w:rFonts w:eastAsia="Arial"/>
                <w:lang w:val="en-US"/>
              </w:rPr>
            </w:pPr>
            <w:r w:rsidRPr="138DC375">
              <w:rPr>
                <w:rFonts w:eastAsia="Arial"/>
                <w:lang w:val="en-US"/>
              </w:rPr>
              <w:t>urn:csioz:p1:kod:major: Sukces</w:t>
            </w:r>
          </w:p>
          <w:p w14:paraId="67BFBD84" w14:textId="77777777" w:rsidR="009959F8" w:rsidRDefault="009959F8" w:rsidP="006E2AEE">
            <w:pPr>
              <w:pStyle w:val="tabelanormalny"/>
              <w:rPr>
                <w:rFonts w:eastAsia="Arial"/>
              </w:rPr>
            </w:pPr>
            <w:r w:rsidRPr="6CE49C9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41D651B0" w14:textId="77777777" w:rsidR="009959F8" w:rsidRDefault="009959F8" w:rsidP="006E2AEE">
            <w:pPr>
              <w:pStyle w:val="tabelanormalny"/>
              <w:rPr>
                <w:rFonts w:eastAsia="Arial"/>
              </w:rPr>
            </w:pPr>
            <w:r w:rsidRPr="0109DE76">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56089385" w14:textId="77777777" w:rsidR="009959F8" w:rsidRDefault="009959F8" w:rsidP="006E2AEE">
            <w:pPr>
              <w:pStyle w:val="tabelanormalny"/>
            </w:pPr>
            <w:r w:rsidRPr="6CE49C9C">
              <w:rPr>
                <w:rFonts w:eastAsia="Arial"/>
              </w:rPr>
              <w:t>Zwrócono potwierdzenie</w:t>
            </w:r>
            <w:r>
              <w:rPr>
                <w:rFonts w:eastAsia="Arial"/>
              </w:rPr>
              <w:t xml:space="preserve"> dla dokumentu zgody</w:t>
            </w:r>
          </w:p>
          <w:p w14:paraId="22103334" w14:textId="77777777" w:rsidR="009959F8" w:rsidRDefault="009959F8" w:rsidP="006E2AEE">
            <w:pPr>
              <w:pStyle w:val="tabelanormalny"/>
              <w:rPr>
                <w:rFonts w:eastAsia="Arial"/>
              </w:rPr>
            </w:pPr>
          </w:p>
        </w:tc>
      </w:tr>
      <w:tr w:rsidR="009959F8" w14:paraId="751FDD88" w14:textId="77777777" w:rsidTr="138DC375">
        <w:tc>
          <w:tcPr>
            <w:tcW w:w="5265" w:type="dxa"/>
            <w:tcBorders>
              <w:top w:val="single" w:sz="6" w:space="0" w:color="auto"/>
              <w:left w:val="single" w:sz="6" w:space="0" w:color="auto"/>
              <w:bottom w:val="single" w:sz="6" w:space="0" w:color="auto"/>
              <w:right w:val="single" w:sz="6" w:space="0" w:color="auto"/>
            </w:tcBorders>
          </w:tcPr>
          <w:p w14:paraId="410C7160" w14:textId="77777777" w:rsidR="009959F8" w:rsidRPr="00313511" w:rsidRDefault="60DAF296" w:rsidP="006E2AEE">
            <w:pPr>
              <w:pStyle w:val="tabelanormalny"/>
              <w:rPr>
                <w:rFonts w:eastAsia="Arial"/>
                <w:lang w:val="en-US"/>
              </w:rPr>
            </w:pPr>
            <w:r w:rsidRPr="138DC375">
              <w:rPr>
                <w:rFonts w:eastAsia="Arial"/>
                <w:lang w:val="en-US"/>
              </w:rPr>
              <w:t>urn:csioz:p1:kod:major: Sukces</w:t>
            </w:r>
          </w:p>
          <w:p w14:paraId="15665255" w14:textId="77777777" w:rsidR="009959F8" w:rsidRPr="6CE49C9C" w:rsidRDefault="009959F8" w:rsidP="006E2AEE">
            <w:pPr>
              <w:pStyle w:val="tabelanormalny"/>
              <w:rPr>
                <w:rFonts w:eastAsia="Arial"/>
              </w:rPr>
            </w:pPr>
            <w:r w:rsidRPr="6CE49C9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11715448" w14:textId="77777777" w:rsidR="009959F8" w:rsidRPr="0109DE76" w:rsidRDefault="009959F8" w:rsidP="006E2AEE">
            <w:pPr>
              <w:pStyle w:val="tabelanormalny"/>
              <w:rPr>
                <w:rFonts w:eastAsia="Arial"/>
              </w:rPr>
            </w:pPr>
            <w:r>
              <w:t>Dokument w postaci papierowej został złożony u Pielęgniarki/Higienistki szkolnej w szkole &lt;placówka oświaty&gt;</w:t>
            </w:r>
          </w:p>
        </w:tc>
        <w:tc>
          <w:tcPr>
            <w:tcW w:w="1845" w:type="dxa"/>
            <w:tcBorders>
              <w:top w:val="single" w:sz="6" w:space="0" w:color="auto"/>
              <w:left w:val="single" w:sz="6" w:space="0" w:color="auto"/>
              <w:bottom w:val="single" w:sz="6" w:space="0" w:color="auto"/>
              <w:right w:val="single" w:sz="6" w:space="0" w:color="auto"/>
            </w:tcBorders>
          </w:tcPr>
          <w:p w14:paraId="43BB19FC" w14:textId="77777777" w:rsidR="009959F8" w:rsidRDefault="009959F8" w:rsidP="006E2AEE">
            <w:pPr>
              <w:pStyle w:val="tabelanormalny"/>
            </w:pPr>
            <w:r w:rsidRPr="6CE49C9C">
              <w:rPr>
                <w:rFonts w:eastAsia="Arial"/>
              </w:rPr>
              <w:t>Zwrócono potwierdzenie</w:t>
            </w:r>
            <w:r>
              <w:rPr>
                <w:rFonts w:eastAsia="Arial"/>
              </w:rPr>
              <w:t xml:space="preserve"> dla informacji o dokumencie zgody na świadczenie medyczne.</w:t>
            </w:r>
          </w:p>
          <w:p w14:paraId="7BE0AB7D" w14:textId="77777777" w:rsidR="009959F8" w:rsidRPr="6CE49C9C" w:rsidRDefault="009959F8" w:rsidP="006E2AEE">
            <w:pPr>
              <w:pStyle w:val="tabelanormalny"/>
              <w:rPr>
                <w:rFonts w:eastAsia="Arial"/>
              </w:rPr>
            </w:pPr>
          </w:p>
        </w:tc>
      </w:tr>
      <w:tr w:rsidR="009959F8" w14:paraId="59BD1464" w14:textId="77777777" w:rsidTr="138DC375">
        <w:tc>
          <w:tcPr>
            <w:tcW w:w="5265" w:type="dxa"/>
            <w:tcBorders>
              <w:top w:val="single" w:sz="6" w:space="0" w:color="auto"/>
              <w:left w:val="single" w:sz="6" w:space="0" w:color="auto"/>
              <w:bottom w:val="single" w:sz="6" w:space="0" w:color="auto"/>
              <w:right w:val="single" w:sz="6" w:space="0" w:color="auto"/>
            </w:tcBorders>
          </w:tcPr>
          <w:p w14:paraId="6282A5D0" w14:textId="77777777" w:rsidR="009959F8" w:rsidRPr="00313511" w:rsidRDefault="60DAF296" w:rsidP="006E2AEE">
            <w:pPr>
              <w:pStyle w:val="tabelanormalny"/>
              <w:rPr>
                <w:rFonts w:eastAsia="Arial"/>
                <w:lang w:val="en-US"/>
              </w:rPr>
            </w:pPr>
            <w:r w:rsidRPr="138DC375">
              <w:rPr>
                <w:rFonts w:eastAsia="Arial"/>
                <w:lang w:val="en-US"/>
              </w:rPr>
              <w:t>urn:csioz:p1:kod:major: Blad</w:t>
            </w:r>
          </w:p>
          <w:p w14:paraId="491FFCB2" w14:textId="77777777" w:rsidR="009959F8" w:rsidRDefault="009959F8" w:rsidP="006E2AEE">
            <w:pPr>
              <w:pStyle w:val="tabelanormalny"/>
              <w:rPr>
                <w:rFonts w:eastAsia="Arial"/>
              </w:rPr>
            </w:pPr>
            <w:r w:rsidRPr="6CE49C9C">
              <w:rPr>
                <w:rFonts w:eastAsia="Arial"/>
              </w:rPr>
              <w:t>urn:csioz:p1:kod:minor:</w:t>
            </w:r>
            <w:r>
              <w:t xml:space="preserve"> </w:t>
            </w:r>
            <w:r w:rsidRPr="000F1F10">
              <w:t>Blad.BrakDokumentuZgodyNaSwiadczenieMedyczne</w:t>
            </w:r>
          </w:p>
          <w:p w14:paraId="6B2E1439" w14:textId="77777777" w:rsidR="009959F8" w:rsidRDefault="009959F8"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61CACD8F" w14:textId="77777777" w:rsidR="009959F8" w:rsidRPr="00600420" w:rsidRDefault="009959F8" w:rsidP="00BE03E4">
            <w:pPr>
              <w:autoSpaceDE w:val="0"/>
              <w:autoSpaceDN w:val="0"/>
              <w:adjustRightInd w:val="0"/>
              <w:spacing w:before="0" w:after="80" w:line="240" w:lineRule="auto"/>
              <w:jc w:val="left"/>
              <w:rPr>
                <w:rFonts w:ascii="Calibri" w:eastAsia="Calibri" w:hAnsi="Calibri" w:cs="Calibri"/>
                <w:sz w:val="20"/>
                <w:szCs w:val="20"/>
                <w:lang w:eastAsia="pl-PL"/>
              </w:rPr>
            </w:pPr>
            <w:r>
              <w:t>Nie znaleziono dokumentu zgody na świadczenie medyczne o podanym identyfikatorze</w:t>
            </w:r>
          </w:p>
          <w:p w14:paraId="3C3CD4B8" w14:textId="77777777" w:rsidR="009959F8" w:rsidRDefault="009959F8" w:rsidP="006E2AEE">
            <w:pPr>
              <w:pStyle w:val="tabelanormalny"/>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04B974A8" w14:textId="77777777" w:rsidR="009959F8" w:rsidRPr="00037556" w:rsidRDefault="009959F8" w:rsidP="00BE03E4">
            <w:pPr>
              <w:autoSpaceDE w:val="0"/>
              <w:autoSpaceDN w:val="0"/>
              <w:adjustRightInd w:val="0"/>
              <w:spacing w:before="0" w:after="80" w:line="240" w:lineRule="auto"/>
              <w:jc w:val="left"/>
              <w:rPr>
                <w:rFonts w:eastAsia="Arial"/>
              </w:rPr>
            </w:pPr>
            <w:r>
              <w:t>Błąd wynikający z nieznalezienia w bazie danych dokumentu zgody na świadczenie medyczne o danym identyfikatorze</w:t>
            </w:r>
          </w:p>
        </w:tc>
      </w:tr>
      <w:tr w:rsidR="009959F8" w14:paraId="47B40186" w14:textId="77777777" w:rsidTr="138DC375">
        <w:tc>
          <w:tcPr>
            <w:tcW w:w="5265" w:type="dxa"/>
            <w:tcBorders>
              <w:top w:val="single" w:sz="6" w:space="0" w:color="auto"/>
              <w:left w:val="single" w:sz="6" w:space="0" w:color="auto"/>
              <w:bottom w:val="single" w:sz="6" w:space="0" w:color="auto"/>
              <w:right w:val="single" w:sz="6" w:space="0" w:color="auto"/>
            </w:tcBorders>
          </w:tcPr>
          <w:p w14:paraId="45C4257B" w14:textId="77777777" w:rsidR="009959F8" w:rsidRPr="00313511" w:rsidRDefault="60DAF296" w:rsidP="006E2AEE">
            <w:pPr>
              <w:pStyle w:val="tabelanormalny"/>
              <w:rPr>
                <w:rFonts w:eastAsia="Arial"/>
                <w:lang w:val="en-US"/>
              </w:rPr>
            </w:pPr>
            <w:r w:rsidRPr="138DC375">
              <w:rPr>
                <w:rFonts w:eastAsia="Arial"/>
                <w:lang w:val="en-US"/>
              </w:rPr>
              <w:t>urn:csioz:p1:kod:major: Blad</w:t>
            </w:r>
          </w:p>
          <w:p w14:paraId="10DEC1C5" w14:textId="77777777" w:rsidR="009959F8" w:rsidRPr="6CE49C9C" w:rsidRDefault="009959F8" w:rsidP="006E2AEE">
            <w:pPr>
              <w:pStyle w:val="tabelanormalny"/>
              <w:rPr>
                <w:rFonts w:eastAsia="Arial"/>
              </w:rPr>
            </w:pPr>
            <w:r w:rsidRPr="6CE49C9C">
              <w:rPr>
                <w:rFonts w:eastAsia="Arial"/>
              </w:rPr>
              <w:t>urn:csioz:p1:kod:minor:</w:t>
            </w:r>
            <w:r>
              <w:t xml:space="preserve"> </w:t>
            </w:r>
            <w:r w:rsidRPr="00037556">
              <w:rPr>
                <w:rFonts w:eastAsia="Arial"/>
              </w:rPr>
              <w:t>NiepoprawneParametryZadania</w:t>
            </w:r>
          </w:p>
        </w:tc>
        <w:tc>
          <w:tcPr>
            <w:tcW w:w="1920" w:type="dxa"/>
            <w:tcBorders>
              <w:top w:val="single" w:sz="6" w:space="0" w:color="auto"/>
              <w:left w:val="single" w:sz="6" w:space="0" w:color="auto"/>
              <w:bottom w:val="single" w:sz="6" w:space="0" w:color="auto"/>
              <w:right w:val="single" w:sz="6" w:space="0" w:color="auto"/>
            </w:tcBorders>
          </w:tcPr>
          <w:p w14:paraId="4CBC4D20" w14:textId="77777777" w:rsidR="009959F8" w:rsidRPr="00600420" w:rsidRDefault="009959F8" w:rsidP="00BE03E4">
            <w:pPr>
              <w:autoSpaceDE w:val="0"/>
              <w:autoSpaceDN w:val="0"/>
              <w:adjustRightInd w:val="0"/>
              <w:spacing w:before="0" w:after="80" w:line="240" w:lineRule="auto"/>
              <w:jc w:val="left"/>
              <w:rPr>
                <w:rFonts w:ascii="Calibri" w:eastAsia="Calibri" w:hAnsi="Calibri" w:cs="Calibri"/>
                <w:sz w:val="20"/>
                <w:szCs w:val="20"/>
                <w:lang w:eastAsia="pl-PL"/>
              </w:rPr>
            </w:pPr>
            <w:r w:rsidRPr="00BE03E4">
              <w:rPr>
                <w:rFonts w:eastAsia="Arial"/>
                <w:bCs/>
                <w:szCs w:val="20"/>
              </w:rPr>
              <w:t>Niepoprawne parametry w żądaniu</w:t>
            </w:r>
          </w:p>
        </w:tc>
        <w:tc>
          <w:tcPr>
            <w:tcW w:w="1845" w:type="dxa"/>
            <w:tcBorders>
              <w:top w:val="single" w:sz="6" w:space="0" w:color="auto"/>
              <w:left w:val="single" w:sz="6" w:space="0" w:color="auto"/>
              <w:bottom w:val="single" w:sz="6" w:space="0" w:color="auto"/>
              <w:right w:val="single" w:sz="6" w:space="0" w:color="auto"/>
            </w:tcBorders>
          </w:tcPr>
          <w:p w14:paraId="6EE7A50E" w14:textId="77777777" w:rsidR="009959F8" w:rsidRPr="0073468F" w:rsidRDefault="009959F8" w:rsidP="00BE03E4">
            <w:pPr>
              <w:autoSpaceDE w:val="0"/>
              <w:autoSpaceDN w:val="0"/>
              <w:adjustRightInd w:val="0"/>
              <w:spacing w:before="0" w:after="80" w:line="240" w:lineRule="auto"/>
              <w:jc w:val="left"/>
              <w:rPr>
                <w:rFonts w:eastAsia="Arial"/>
                <w:bCs/>
                <w:szCs w:val="20"/>
              </w:rPr>
            </w:pPr>
            <w:r>
              <w:t>Błąd w wyniku niepoprawnego żądania zapisu dokumentu zgody</w:t>
            </w:r>
          </w:p>
        </w:tc>
      </w:tr>
      <w:tr w:rsidR="009959F8" w14:paraId="37B8660E" w14:textId="77777777" w:rsidTr="138DC375">
        <w:tc>
          <w:tcPr>
            <w:tcW w:w="5265" w:type="dxa"/>
            <w:tcBorders>
              <w:top w:val="single" w:sz="6" w:space="0" w:color="auto"/>
              <w:left w:val="single" w:sz="6" w:space="0" w:color="auto"/>
              <w:bottom w:val="single" w:sz="6" w:space="0" w:color="auto"/>
              <w:right w:val="single" w:sz="6" w:space="0" w:color="auto"/>
            </w:tcBorders>
          </w:tcPr>
          <w:p w14:paraId="1586DD4B" w14:textId="77777777" w:rsidR="009959F8" w:rsidRPr="00313511" w:rsidRDefault="60DAF296" w:rsidP="006E2AEE">
            <w:pPr>
              <w:pStyle w:val="tabelanormalny"/>
              <w:rPr>
                <w:rFonts w:eastAsia="Arial"/>
                <w:lang w:val="en-US"/>
              </w:rPr>
            </w:pPr>
            <w:r w:rsidRPr="138DC375">
              <w:rPr>
                <w:rFonts w:eastAsia="Arial"/>
                <w:lang w:val="en-US"/>
              </w:rPr>
              <w:t>urn:csioz:p1:kod:major: Blad</w:t>
            </w:r>
          </w:p>
          <w:p w14:paraId="71E433A6" w14:textId="77777777" w:rsidR="009959F8" w:rsidRPr="00BE03E4" w:rsidRDefault="009959F8" w:rsidP="00BE03E4">
            <w:pPr>
              <w:spacing w:after="80"/>
              <w:rPr>
                <w:rFonts w:eastAsia="Arial"/>
              </w:rPr>
            </w:pPr>
            <w:r w:rsidRPr="6CE49C9C">
              <w:rPr>
                <w:rFonts w:eastAsia="Arial"/>
              </w:rPr>
              <w:t>urn:csioz:p1:kod:minor:</w:t>
            </w:r>
            <w:r w:rsidRPr="00BE03E4">
              <w:rPr>
                <w:rFonts w:eastAsia="Arial"/>
              </w:rPr>
              <w:t xml:space="preserve"> BrakIdDepersonalizacji</w:t>
            </w:r>
          </w:p>
          <w:p w14:paraId="5A9E6A5A" w14:textId="77777777" w:rsidR="009959F8" w:rsidRPr="000F1F10" w:rsidRDefault="009959F8"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0A62F310" w14:textId="77777777" w:rsidR="009959F8" w:rsidRPr="00BE03E4" w:rsidRDefault="009959F8" w:rsidP="00BE03E4">
            <w:pPr>
              <w:autoSpaceDE w:val="0"/>
              <w:autoSpaceDN w:val="0"/>
              <w:adjustRightInd w:val="0"/>
              <w:spacing w:before="0" w:after="80" w:line="240" w:lineRule="auto"/>
              <w:jc w:val="left"/>
              <w:rPr>
                <w:rFonts w:eastAsia="Arial"/>
              </w:rPr>
            </w:pPr>
            <w:r w:rsidRPr="00BE03E4">
              <w:rPr>
                <w:rFonts w:eastAsia="Arial"/>
              </w:rPr>
              <w:t>Brak danych depersonalizacji</w:t>
            </w:r>
          </w:p>
          <w:p w14:paraId="111363AA" w14:textId="77777777" w:rsidR="009959F8" w:rsidRPr="00BE03E4" w:rsidRDefault="009959F8" w:rsidP="00BE03E4">
            <w:pPr>
              <w:autoSpaceDE w:val="0"/>
              <w:autoSpaceDN w:val="0"/>
              <w:adjustRightInd w:val="0"/>
              <w:spacing w:before="0" w:after="80" w:line="240" w:lineRule="auto"/>
              <w:jc w:val="left"/>
              <w:rPr>
                <w:rFonts w:eastAsia="Arial"/>
              </w:rPr>
            </w:pPr>
          </w:p>
        </w:tc>
        <w:tc>
          <w:tcPr>
            <w:tcW w:w="1845" w:type="dxa"/>
            <w:tcBorders>
              <w:top w:val="single" w:sz="6" w:space="0" w:color="auto"/>
              <w:left w:val="single" w:sz="6" w:space="0" w:color="auto"/>
              <w:bottom w:val="single" w:sz="6" w:space="0" w:color="auto"/>
              <w:right w:val="single" w:sz="6" w:space="0" w:color="auto"/>
            </w:tcBorders>
          </w:tcPr>
          <w:p w14:paraId="2FE322BC" w14:textId="77777777" w:rsidR="009959F8" w:rsidRPr="000F1F10" w:rsidRDefault="009959F8" w:rsidP="00BE03E4">
            <w:pPr>
              <w:autoSpaceDE w:val="0"/>
              <w:autoSpaceDN w:val="0"/>
              <w:adjustRightInd w:val="0"/>
              <w:spacing w:before="0" w:after="80" w:line="240" w:lineRule="auto"/>
              <w:jc w:val="left"/>
              <w:rPr>
                <w:rFonts w:eastAsia="Arial"/>
              </w:rPr>
            </w:pPr>
            <w:r w:rsidRPr="00BE03E4">
              <w:rPr>
                <w:rFonts w:eastAsia="Arial"/>
              </w:rPr>
              <w:t>Błąd w wyniku wystąpienia błędu przy pobieraniu identyfikatora depersonalizacji.</w:t>
            </w:r>
          </w:p>
        </w:tc>
      </w:tr>
      <w:tr w:rsidR="009959F8" w14:paraId="6BFF4F03" w14:textId="77777777" w:rsidTr="138DC375">
        <w:tc>
          <w:tcPr>
            <w:tcW w:w="5265" w:type="dxa"/>
            <w:tcBorders>
              <w:top w:val="single" w:sz="6" w:space="0" w:color="auto"/>
              <w:left w:val="single" w:sz="6" w:space="0" w:color="auto"/>
              <w:bottom w:val="single" w:sz="6" w:space="0" w:color="auto"/>
              <w:right w:val="single" w:sz="6" w:space="0" w:color="auto"/>
            </w:tcBorders>
          </w:tcPr>
          <w:p w14:paraId="3830062C" w14:textId="77777777" w:rsidR="009959F8" w:rsidRPr="00313511" w:rsidRDefault="60DAF296" w:rsidP="006E2AEE">
            <w:pPr>
              <w:pStyle w:val="tabelanormalny"/>
              <w:rPr>
                <w:rFonts w:eastAsia="Arial"/>
                <w:lang w:val="en-US"/>
              </w:rPr>
            </w:pPr>
            <w:r w:rsidRPr="138DC375">
              <w:rPr>
                <w:rFonts w:eastAsia="Arial"/>
                <w:lang w:val="en-US"/>
              </w:rPr>
              <w:t>urn:csioz:p1:kod:major: Blad</w:t>
            </w:r>
          </w:p>
          <w:p w14:paraId="25698CB8" w14:textId="77777777" w:rsidR="009959F8" w:rsidRPr="000F1F10" w:rsidRDefault="009959F8" w:rsidP="006E2AEE">
            <w:pPr>
              <w:pStyle w:val="tabelanormalny"/>
              <w:rPr>
                <w:rFonts w:eastAsia="Arial"/>
              </w:rPr>
            </w:pPr>
            <w:r w:rsidRPr="6CE49C9C">
              <w:rPr>
                <w:rFonts w:eastAsia="Arial"/>
              </w:rPr>
              <w:lastRenderedPageBreak/>
              <w:t>urn:csioz:p1:kod:minor:</w:t>
            </w:r>
            <w:r>
              <w:t xml:space="preserve"> </w:t>
            </w:r>
            <w:r w:rsidRPr="000F1F10">
              <w:rPr>
                <w:rFonts w:eastAsia="Arial"/>
              </w:rPr>
              <w:t>NiezgodnoscIdetyfikatoraDokumentuZIdentyfikatoremKontekstu</w:t>
            </w:r>
          </w:p>
        </w:tc>
        <w:tc>
          <w:tcPr>
            <w:tcW w:w="1920" w:type="dxa"/>
            <w:tcBorders>
              <w:top w:val="single" w:sz="6" w:space="0" w:color="auto"/>
              <w:left w:val="single" w:sz="6" w:space="0" w:color="auto"/>
              <w:bottom w:val="single" w:sz="6" w:space="0" w:color="auto"/>
              <w:right w:val="single" w:sz="6" w:space="0" w:color="auto"/>
            </w:tcBorders>
          </w:tcPr>
          <w:p w14:paraId="5D48344D" w14:textId="77777777" w:rsidR="009959F8" w:rsidRPr="000F1F10" w:rsidRDefault="009959F8" w:rsidP="00BE03E4">
            <w:pPr>
              <w:autoSpaceDE w:val="0"/>
              <w:autoSpaceDN w:val="0"/>
              <w:adjustRightInd w:val="0"/>
              <w:spacing w:before="0" w:after="80" w:line="240" w:lineRule="auto"/>
              <w:jc w:val="left"/>
              <w:rPr>
                <w:rFonts w:eastAsia="Arial"/>
              </w:rPr>
            </w:pPr>
            <w:r w:rsidRPr="000F1F10">
              <w:rPr>
                <w:rFonts w:eastAsia="Arial"/>
              </w:rPr>
              <w:lastRenderedPageBreak/>
              <w:t xml:space="preserve">Id użytkownika z kontekstu </w:t>
            </w:r>
            <w:r w:rsidRPr="000F1F10">
              <w:rPr>
                <w:rFonts w:eastAsia="Arial"/>
              </w:rPr>
              <w:lastRenderedPageBreak/>
              <w:t>wywołania jest niezgodny z id przypisanym do dokumentu</w:t>
            </w:r>
          </w:p>
        </w:tc>
        <w:tc>
          <w:tcPr>
            <w:tcW w:w="1845" w:type="dxa"/>
            <w:tcBorders>
              <w:top w:val="single" w:sz="6" w:space="0" w:color="auto"/>
              <w:left w:val="single" w:sz="6" w:space="0" w:color="auto"/>
              <w:bottom w:val="single" w:sz="6" w:space="0" w:color="auto"/>
              <w:right w:val="single" w:sz="6" w:space="0" w:color="auto"/>
            </w:tcBorders>
          </w:tcPr>
          <w:p w14:paraId="360B566C" w14:textId="77777777" w:rsidR="009959F8" w:rsidRPr="000F1F10" w:rsidRDefault="009959F8" w:rsidP="00BE03E4">
            <w:pPr>
              <w:autoSpaceDE w:val="0"/>
              <w:autoSpaceDN w:val="0"/>
              <w:adjustRightInd w:val="0"/>
              <w:spacing w:before="0" w:after="80" w:line="240" w:lineRule="auto"/>
              <w:jc w:val="left"/>
              <w:rPr>
                <w:rFonts w:eastAsia="Arial"/>
              </w:rPr>
            </w:pPr>
            <w:r w:rsidRPr="000F1F10">
              <w:rPr>
                <w:rFonts w:eastAsia="Arial"/>
              </w:rPr>
              <w:lastRenderedPageBreak/>
              <w:t xml:space="preserve">Błąd w wyniku niezgodności </w:t>
            </w:r>
            <w:r w:rsidRPr="000F1F10">
              <w:rPr>
                <w:rFonts w:eastAsia="Arial"/>
              </w:rPr>
              <w:lastRenderedPageBreak/>
              <w:t>identyfikatora dokumentu z identyfikatorem z kontekstu wywołującego usługę.</w:t>
            </w:r>
          </w:p>
        </w:tc>
      </w:tr>
    </w:tbl>
    <w:p w14:paraId="3C8727DE" w14:textId="77777777" w:rsidR="009959F8" w:rsidRDefault="009959F8" w:rsidP="009959F8">
      <w:pPr>
        <w:pStyle w:val="Akapitzlist"/>
        <w:numPr>
          <w:ilvl w:val="0"/>
          <w:numId w:val="52"/>
        </w:numPr>
        <w:rPr>
          <w:rFonts w:ascii="Arial" w:eastAsia="Arial" w:hAnsi="Arial" w:cs="Arial"/>
          <w:b/>
          <w:bCs/>
          <w:color w:val="17365D" w:themeColor="text2" w:themeShade="BF"/>
          <w:sz w:val="24"/>
        </w:rPr>
      </w:pPr>
      <w:r w:rsidRPr="563CBB95">
        <w:rPr>
          <w:rFonts w:ascii="Arial" w:eastAsia="Arial" w:hAnsi="Arial" w:cs="Arial"/>
          <w:b/>
          <w:bCs/>
          <w:color w:val="17365D" w:themeColor="text2" w:themeShade="BF"/>
          <w:sz w:val="24"/>
        </w:rPr>
        <w:t xml:space="preserve">Komunikaty / błędy techniczne </w:t>
      </w:r>
    </w:p>
    <w:p w14:paraId="28113A34" w14:textId="13C31D11" w:rsidR="009959F8" w:rsidRDefault="60DAF296" w:rsidP="138DC375">
      <w:pPr>
        <w:ind w:left="705" w:hanging="705"/>
        <w:rPr>
          <w:rFonts w:eastAsia="Arial"/>
          <w:b/>
          <w:bCs/>
          <w:color w:val="1F497D" w:themeColor="text2"/>
          <w:sz w:val="20"/>
          <w:szCs w:val="20"/>
        </w:rPr>
      </w:pPr>
      <w:r w:rsidRPr="138DC375">
        <w:rPr>
          <w:rFonts w:eastAsia="Arial"/>
          <w:b/>
          <w:bCs/>
          <w:color w:val="1F497D" w:themeColor="text2"/>
          <w:sz w:val="20"/>
          <w:szCs w:val="20"/>
        </w:rPr>
        <w:t xml:space="preserve">Tabela </w:t>
      </w:r>
      <w:r w:rsidR="4C78F7F5" w:rsidRPr="138DC375">
        <w:rPr>
          <w:rFonts w:eastAsia="Arial"/>
          <w:b/>
          <w:bCs/>
          <w:color w:val="1F497D" w:themeColor="text2"/>
          <w:sz w:val="20"/>
          <w:szCs w:val="20"/>
        </w:rPr>
        <w:t>32</w:t>
      </w:r>
      <w:r w:rsidR="2542847C" w:rsidRPr="138DC375">
        <w:rPr>
          <w:rFonts w:eastAsia="Arial"/>
          <w:b/>
          <w:bCs/>
          <w:color w:val="FF0000"/>
          <w:sz w:val="20"/>
          <w:szCs w:val="20"/>
        </w:rPr>
        <w:t xml:space="preserve"> </w:t>
      </w:r>
      <w:r w:rsidRPr="138DC375">
        <w:rPr>
          <w:rFonts w:eastAsia="Arial"/>
          <w:b/>
          <w:bCs/>
          <w:color w:val="1F497D" w:themeColor="text2"/>
          <w:sz w:val="20"/>
          <w:szCs w:val="20"/>
        </w:rPr>
        <w:t>Komunikaty z operacji odczytDokumentuZgody</w:t>
      </w:r>
    </w:p>
    <w:tbl>
      <w:tblPr>
        <w:tblW w:w="0" w:type="auto"/>
        <w:tblLayout w:type="fixed"/>
        <w:tblLook w:val="04A0" w:firstRow="1" w:lastRow="0" w:firstColumn="1" w:lastColumn="0" w:noHBand="0" w:noVBand="1"/>
      </w:tblPr>
      <w:tblGrid>
        <w:gridCol w:w="5265"/>
        <w:gridCol w:w="1920"/>
        <w:gridCol w:w="1845"/>
      </w:tblGrid>
      <w:tr w:rsidR="009959F8" w14:paraId="28F6F97A" w14:textId="77777777" w:rsidTr="138DC375">
        <w:tc>
          <w:tcPr>
            <w:tcW w:w="526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7F2AC77" w14:textId="77777777" w:rsidR="009959F8" w:rsidRDefault="009959F8" w:rsidP="00BE03E4">
            <w:pPr>
              <w:jc w:val="center"/>
            </w:pPr>
            <w:r w:rsidRPr="563CBB95">
              <w:rPr>
                <w:rFonts w:eastAsia="Arial"/>
                <w:b/>
                <w:bCs/>
                <w:color w:val="FFFFFF" w:themeColor="background1"/>
                <w:sz w:val="20"/>
                <w:szCs w:val="20"/>
              </w:rPr>
              <w:t xml:space="preserve">Kod komunikatu / błędu  </w:t>
            </w:r>
          </w:p>
        </w:tc>
        <w:tc>
          <w:tcPr>
            <w:tcW w:w="1920"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3CF2752" w14:textId="77777777" w:rsidR="009959F8" w:rsidRDefault="009959F8" w:rsidP="00BE03E4">
            <w:pPr>
              <w:jc w:val="center"/>
            </w:pPr>
            <w:r w:rsidRPr="563CBB95">
              <w:rPr>
                <w:rFonts w:eastAsia="Arial"/>
                <w:b/>
                <w:bCs/>
                <w:color w:val="FFFFFF" w:themeColor="background1"/>
                <w:sz w:val="20"/>
                <w:szCs w:val="20"/>
              </w:rPr>
              <w:t xml:space="preserve">Opis słowny </w:t>
            </w:r>
          </w:p>
        </w:tc>
        <w:tc>
          <w:tcPr>
            <w:tcW w:w="1845"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D2469AD" w14:textId="77777777" w:rsidR="009959F8" w:rsidRDefault="009959F8" w:rsidP="00BE03E4">
            <w:pPr>
              <w:jc w:val="center"/>
            </w:pPr>
            <w:r w:rsidRPr="563CBB95">
              <w:rPr>
                <w:rFonts w:eastAsia="Arial"/>
                <w:b/>
                <w:bCs/>
                <w:color w:val="FFFFFF" w:themeColor="background1"/>
                <w:sz w:val="20"/>
                <w:szCs w:val="20"/>
              </w:rPr>
              <w:t xml:space="preserve">Znaczenie </w:t>
            </w:r>
          </w:p>
        </w:tc>
      </w:tr>
      <w:tr w:rsidR="009959F8" w14:paraId="3D2F6BD6" w14:textId="77777777" w:rsidTr="138DC375">
        <w:tc>
          <w:tcPr>
            <w:tcW w:w="5265" w:type="dxa"/>
            <w:tcBorders>
              <w:top w:val="single" w:sz="8" w:space="0" w:color="auto"/>
              <w:left w:val="single" w:sz="8" w:space="0" w:color="auto"/>
              <w:bottom w:val="single" w:sz="8" w:space="0" w:color="auto"/>
              <w:right w:val="single" w:sz="8" w:space="0" w:color="auto"/>
            </w:tcBorders>
          </w:tcPr>
          <w:p w14:paraId="25CD78E4" w14:textId="77777777" w:rsidR="009959F8" w:rsidRDefault="009959F8" w:rsidP="00BE03E4">
            <w:r w:rsidRPr="563CBB95">
              <w:rPr>
                <w:rFonts w:eastAsia="Arial"/>
                <w:b/>
                <w:bCs/>
                <w:color w:val="000000" w:themeColor="text1"/>
                <w:szCs w:val="22"/>
              </w:rPr>
              <w:t>urn:csioz:p1:kod:major: BladWewnetrzny</w:t>
            </w:r>
            <w:r w:rsidRPr="563CBB95">
              <w:rPr>
                <w:rFonts w:eastAsia="Arial"/>
                <w:color w:val="000000" w:themeColor="text1"/>
                <w:szCs w:val="22"/>
              </w:rPr>
              <w:t xml:space="preserve"> </w:t>
            </w:r>
          </w:p>
          <w:p w14:paraId="56A385D0" w14:textId="77777777" w:rsidR="009959F8" w:rsidRPr="00313511" w:rsidRDefault="60DAF296" w:rsidP="00BE03E4">
            <w:pPr>
              <w:rPr>
                <w:lang w:val="en-US"/>
              </w:rPr>
            </w:pPr>
            <w:r w:rsidRPr="138DC375">
              <w:rPr>
                <w:rFonts w:eastAsia="Arial"/>
                <w:b/>
                <w:bCs/>
                <w:color w:val="000000" w:themeColor="text1"/>
                <w:lang w:val="en-US"/>
              </w:rPr>
              <w:t>urn:csioz:p1:kod:minor: null</w:t>
            </w:r>
            <w:r w:rsidRPr="138DC375">
              <w:rPr>
                <w:rFonts w:eastAsia="Arial"/>
                <w:color w:val="000000" w:themeColor="text1"/>
                <w:lang w:val="en-US"/>
              </w:rPr>
              <w:t xml:space="preserve"> </w:t>
            </w:r>
          </w:p>
          <w:p w14:paraId="5A51653C" w14:textId="77777777" w:rsidR="009959F8" w:rsidRPr="00313511" w:rsidRDefault="60DAF296" w:rsidP="00BE03E4">
            <w:pPr>
              <w:rPr>
                <w:lang w:val="en-US"/>
              </w:rPr>
            </w:pPr>
            <w:r w:rsidRPr="138DC375">
              <w:rPr>
                <w:rFonts w:eastAsia="Arial"/>
                <w:color w:val="000000" w:themeColor="text1"/>
                <w:lang w:val="en-US"/>
              </w:rPr>
              <w:t xml:space="preserve"> </w:t>
            </w:r>
          </w:p>
        </w:tc>
        <w:tc>
          <w:tcPr>
            <w:tcW w:w="1920" w:type="dxa"/>
            <w:tcBorders>
              <w:top w:val="single" w:sz="8" w:space="0" w:color="auto"/>
              <w:left w:val="single" w:sz="8" w:space="0" w:color="auto"/>
              <w:bottom w:val="single" w:sz="8" w:space="0" w:color="auto"/>
              <w:right w:val="single" w:sz="8" w:space="0" w:color="auto"/>
            </w:tcBorders>
          </w:tcPr>
          <w:p w14:paraId="7FA5A57B" w14:textId="77777777" w:rsidR="009959F8" w:rsidRDefault="009959F8" w:rsidP="00BE03E4">
            <w:r w:rsidRPr="563CBB95">
              <w:rPr>
                <w:rFonts w:eastAsia="Arial"/>
                <w:color w:val="000000" w:themeColor="text1"/>
                <w:szCs w:val="22"/>
              </w:rPr>
              <w:t xml:space="preserve">Błąd wewnętrzny </w:t>
            </w:r>
          </w:p>
        </w:tc>
        <w:tc>
          <w:tcPr>
            <w:tcW w:w="1845" w:type="dxa"/>
            <w:tcBorders>
              <w:top w:val="single" w:sz="8" w:space="0" w:color="auto"/>
              <w:left w:val="single" w:sz="8" w:space="0" w:color="auto"/>
              <w:bottom w:val="single" w:sz="8" w:space="0" w:color="auto"/>
              <w:right w:val="single" w:sz="8" w:space="0" w:color="auto"/>
            </w:tcBorders>
          </w:tcPr>
          <w:p w14:paraId="10CA5519" w14:textId="77777777" w:rsidR="009959F8" w:rsidRDefault="009959F8" w:rsidP="00BE03E4">
            <w:r w:rsidRPr="563CBB95">
              <w:rPr>
                <w:rFonts w:eastAsia="Arial"/>
                <w:color w:val="000000" w:themeColor="text1"/>
                <w:szCs w:val="22"/>
              </w:rPr>
              <w:t>Wystąpił nieoczekiwany błąd wewnętrzny SAZ</w:t>
            </w:r>
          </w:p>
        </w:tc>
      </w:tr>
    </w:tbl>
    <w:p w14:paraId="5F48BCB8" w14:textId="77777777" w:rsidR="009959F8" w:rsidRPr="00703EA1" w:rsidRDefault="009959F8" w:rsidP="009959F8">
      <w:pPr>
        <w:rPr>
          <w:rFonts w:eastAsia="Arial"/>
        </w:rPr>
      </w:pPr>
    </w:p>
    <w:p w14:paraId="39623EC5" w14:textId="080A7FD6" w:rsidR="00D65052" w:rsidRDefault="7618BF06" w:rsidP="00FE63AC">
      <w:pPr>
        <w:pStyle w:val="Nagwek3"/>
        <w:rPr>
          <w:lang w:eastAsia="pl-PL"/>
        </w:rPr>
      </w:pPr>
      <w:bookmarkStart w:id="149" w:name="_Toc163038521"/>
      <w:r w:rsidRPr="138DC375">
        <w:rPr>
          <w:lang w:eastAsia="pl-PL"/>
        </w:rPr>
        <w:t xml:space="preserve">Operacja </w:t>
      </w:r>
      <w:r w:rsidR="175141A3" w:rsidRPr="138DC375">
        <w:rPr>
          <w:lang w:eastAsia="pl-PL"/>
        </w:rPr>
        <w:t>wycofanieInformacjiDokumentZgodyNaSwiadczenieMedyczne</w:t>
      </w:r>
      <w:bookmarkEnd w:id="149"/>
    </w:p>
    <w:p w14:paraId="090ED96C" w14:textId="77777777" w:rsidR="00D65052" w:rsidRDefault="00D65052" w:rsidP="00D65052">
      <w:pPr>
        <w:tabs>
          <w:tab w:val="num" w:pos="851"/>
        </w:tabs>
      </w:pPr>
      <w:r>
        <w:t xml:space="preserve">Operacja pozwala na wycofanie w Systemie P1 wskazanego </w:t>
      </w:r>
      <w:r w:rsidRPr="61FA2D78">
        <w:rPr>
          <w:color w:val="000000" w:themeColor="text1"/>
        </w:rPr>
        <w:t xml:space="preserve">identyfikatora </w:t>
      </w:r>
      <w:r>
        <w:rPr>
          <w:color w:val="000000" w:themeColor="text1"/>
        </w:rPr>
        <w:t>informacji o Dokumencie zgody na świadczenie medyczne</w:t>
      </w:r>
      <w:r w:rsidRPr="61FA2D78">
        <w:rPr>
          <w:color w:val="000000" w:themeColor="text1"/>
        </w:rPr>
        <w:t>.</w:t>
      </w:r>
    </w:p>
    <w:p w14:paraId="19B7AD26" w14:textId="77777777" w:rsidR="00D65052" w:rsidRDefault="7618BF06" w:rsidP="138DC375">
      <w:pPr>
        <w:spacing w:line="288" w:lineRule="auto"/>
        <w:rPr>
          <w:rFonts w:eastAsia="Arial"/>
          <w:color w:val="000000" w:themeColor="text1"/>
        </w:rPr>
      </w:pPr>
      <w:r w:rsidRPr="138DC375">
        <w:rPr>
          <w:rFonts w:eastAsia="Arial"/>
          <w:color w:val="000000" w:themeColor="text1"/>
        </w:rPr>
        <w:t>Usługodawca przekazuje identyfikator Dokumentu zgody, który ma być wycofany.</w:t>
      </w:r>
    </w:p>
    <w:p w14:paraId="0EC7881D" w14:textId="3F74A1B1" w:rsidR="00FE63AC" w:rsidRDefault="175141A3" w:rsidP="138DC375">
      <w:pPr>
        <w:spacing w:line="288" w:lineRule="auto"/>
        <w:rPr>
          <w:rFonts w:eastAsia="Arial"/>
          <w:color w:val="000000" w:themeColor="text1"/>
        </w:rPr>
      </w:pPr>
      <w:r w:rsidRPr="138DC375">
        <w:rPr>
          <w:rFonts w:eastAsia="Arial"/>
          <w:color w:val="000000" w:themeColor="text1"/>
        </w:rPr>
        <w:t>Opcjonalnie może zostać wskazana data wycofania</w:t>
      </w:r>
      <w:r w:rsidR="7EDE2949" w:rsidRPr="138DC375">
        <w:rPr>
          <w:rFonts w:eastAsia="Arial"/>
          <w:color w:val="000000" w:themeColor="text1"/>
        </w:rPr>
        <w:t>, która musi być w przedziale dat obowiązywania w informacji o dokumencie zgody i nie może być późniejsza</w:t>
      </w:r>
      <w:r w:rsidR="5AEAABCD" w:rsidRPr="138DC375">
        <w:rPr>
          <w:rFonts w:eastAsia="Arial"/>
          <w:color w:val="000000" w:themeColor="text1"/>
        </w:rPr>
        <w:t xml:space="preserve"> niż aktualna data. Domyślnie (brak wskazania daty wycofania) jest interpretowana jako aktualna data.</w:t>
      </w:r>
    </w:p>
    <w:p w14:paraId="367A4506" w14:textId="77777777" w:rsidR="00D65052" w:rsidRDefault="00D65052" w:rsidP="00D65052">
      <w:pPr>
        <w:spacing w:line="288" w:lineRule="auto"/>
        <w:rPr>
          <w:rFonts w:eastAsia="Arial"/>
          <w:color w:val="FF0000"/>
          <w:szCs w:val="22"/>
        </w:rPr>
      </w:pPr>
      <w:r>
        <w:rPr>
          <w:rFonts w:eastAsia="Arial"/>
          <w:color w:val="000000" w:themeColor="text1"/>
          <w:szCs w:val="22"/>
        </w:rPr>
        <w:t xml:space="preserve">W odpowiedzi do Usługodawcy zwracany jest identyfikator informacji o Dokumencie zgody który został anulowany. </w:t>
      </w:r>
      <w:r w:rsidRPr="61FA2D78">
        <w:rPr>
          <w:rFonts w:eastAsia="Arial"/>
          <w:color w:val="000000" w:themeColor="text1"/>
        </w:rPr>
        <w:t xml:space="preserve">Wykonanie funkcji powoduje także zmianę statusu </w:t>
      </w:r>
      <w:r>
        <w:rPr>
          <w:rFonts w:eastAsia="Arial"/>
          <w:color w:val="000000" w:themeColor="text1"/>
        </w:rPr>
        <w:t xml:space="preserve">informacji o </w:t>
      </w:r>
      <w:r w:rsidRPr="61FA2D78">
        <w:rPr>
          <w:rFonts w:eastAsia="Arial"/>
          <w:color w:val="000000" w:themeColor="text1"/>
        </w:rPr>
        <w:t>dokumenc</w:t>
      </w:r>
      <w:r>
        <w:rPr>
          <w:rFonts w:eastAsia="Arial"/>
          <w:color w:val="000000" w:themeColor="text1"/>
        </w:rPr>
        <w:t>ie sprzeciwu</w:t>
      </w:r>
      <w:r w:rsidRPr="61FA2D78">
        <w:rPr>
          <w:rFonts w:eastAsia="Arial"/>
          <w:color w:val="000000" w:themeColor="text1"/>
        </w:rPr>
        <w:t xml:space="preserve"> z </w:t>
      </w:r>
      <w:r>
        <w:rPr>
          <w:rFonts w:eastAsia="Arial"/>
          <w:color w:val="000000" w:themeColor="text1"/>
        </w:rPr>
        <w:t xml:space="preserve">ZLOZONY </w:t>
      </w:r>
      <w:r w:rsidRPr="61FA2D78">
        <w:rPr>
          <w:rFonts w:eastAsia="Arial"/>
          <w:color w:val="000000" w:themeColor="text1"/>
        </w:rPr>
        <w:t xml:space="preserve">na </w:t>
      </w:r>
      <w:r>
        <w:rPr>
          <w:rFonts w:eastAsia="Arial"/>
          <w:color w:val="000000" w:themeColor="text1"/>
        </w:rPr>
        <w:t>WYCOFANY</w:t>
      </w:r>
      <w:r w:rsidRPr="61FA2D78">
        <w:rPr>
          <w:rFonts w:eastAsia="Arial"/>
          <w:color w:val="000000" w:themeColor="text1"/>
        </w:rPr>
        <w:t>.</w:t>
      </w:r>
    </w:p>
    <w:p w14:paraId="0BB6D631" w14:textId="77777777" w:rsidR="00D65052" w:rsidRPr="00703EA1" w:rsidRDefault="00D65052" w:rsidP="00D65052">
      <w:pPr>
        <w:rPr>
          <w:rFonts w:eastAsia="Arial"/>
        </w:rPr>
      </w:pPr>
      <w:r w:rsidRPr="0095610F">
        <w:rPr>
          <w:rFonts w:eastAsia="Arial"/>
        </w:rPr>
        <w:t>Odpowiedź do Usługodawcy zawiera również obiekt klasy WynikOperacji, który określa ogólny wynik wykonania</w:t>
      </w:r>
      <w:r>
        <w:rPr>
          <w:rFonts w:eastAsia="Arial"/>
        </w:rPr>
        <w:t xml:space="preserve"> operacji</w:t>
      </w:r>
      <w:r w:rsidRPr="0095610F">
        <w:rPr>
          <w:rFonts w:eastAsia="Arial"/>
        </w:rPr>
        <w:t xml:space="preserve"> </w:t>
      </w:r>
      <w:r>
        <w:rPr>
          <w:rFonts w:eastAsia="Arial"/>
        </w:rPr>
        <w:t>wycofania</w:t>
      </w:r>
      <w:r w:rsidRPr="0095610F">
        <w:rPr>
          <w:rFonts w:eastAsia="Arial"/>
        </w:rPr>
        <w:t xml:space="preserve"> </w:t>
      </w:r>
      <w:r>
        <w:rPr>
          <w:rFonts w:eastAsia="Arial"/>
        </w:rPr>
        <w:t>informacji o D</w:t>
      </w:r>
      <w:r w:rsidRPr="0095610F">
        <w:rPr>
          <w:rFonts w:eastAsia="Arial"/>
        </w:rPr>
        <w:t>okumen</w:t>
      </w:r>
      <w:r>
        <w:rPr>
          <w:rFonts w:eastAsia="Arial"/>
        </w:rPr>
        <w:t>cie zgody na świadczenie medyczne</w:t>
      </w:r>
      <w:r w:rsidRPr="0095610F">
        <w:rPr>
          <w:rFonts w:eastAsia="Arial"/>
        </w:rPr>
        <w:t>.</w:t>
      </w:r>
    </w:p>
    <w:p w14:paraId="0043D592" w14:textId="77777777" w:rsidR="00D65052" w:rsidRDefault="00D65052" w:rsidP="00D65052">
      <w:pPr>
        <w:pStyle w:val="Nagwek4"/>
        <w:tabs>
          <w:tab w:val="num" w:pos="1134"/>
        </w:tabs>
        <w:rPr>
          <w:lang w:eastAsia="pl-PL"/>
        </w:rPr>
      </w:pPr>
      <w:r>
        <w:rPr>
          <w:lang w:eastAsia="pl-PL"/>
        </w:rPr>
        <w:lastRenderedPageBreak/>
        <w:t xml:space="preserve">Komunikaty / błędy biznesowe </w:t>
      </w:r>
    </w:p>
    <w:p w14:paraId="4564E541" w14:textId="702CEBB1" w:rsidR="00D65052" w:rsidRDefault="7618BF06" w:rsidP="00FF666A">
      <w:pPr>
        <w:pStyle w:val="Legenda"/>
      </w:pPr>
      <w:r>
        <w:t xml:space="preserve">Tabela </w:t>
      </w:r>
      <w:r w:rsidR="4C78F7F5">
        <w:t>33</w:t>
      </w:r>
      <w:r w:rsidR="2542847C" w:rsidRPr="138DC375">
        <w:rPr>
          <w:color w:val="FF0000"/>
        </w:rPr>
        <w:t xml:space="preserve"> </w:t>
      </w:r>
      <w:r>
        <w:t xml:space="preserve">Komunikaty z operacji </w:t>
      </w:r>
      <w:r w:rsidR="50BDEB0F">
        <w:t>wycofanieInformacjiDokumentZgodyNaSwiadczenieMedyczne</w:t>
      </w:r>
    </w:p>
    <w:tbl>
      <w:tblPr>
        <w:tblW w:w="0" w:type="auto"/>
        <w:tblLayout w:type="fixed"/>
        <w:tblLook w:val="04A0" w:firstRow="1" w:lastRow="0" w:firstColumn="1" w:lastColumn="0" w:noHBand="0" w:noVBand="1"/>
      </w:tblPr>
      <w:tblGrid>
        <w:gridCol w:w="5265"/>
        <w:gridCol w:w="1920"/>
        <w:gridCol w:w="1845"/>
      </w:tblGrid>
      <w:tr w:rsidR="00D65052" w14:paraId="4F81B766" w14:textId="77777777" w:rsidTr="138DC375">
        <w:tc>
          <w:tcPr>
            <w:tcW w:w="526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4ABBD6B1" w14:textId="77777777" w:rsidR="00D65052" w:rsidRDefault="7618BF06" w:rsidP="00FF666A">
            <w:pPr>
              <w:pStyle w:val="Tabelanagwekdolewej"/>
              <w:rPr>
                <w:rFonts w:eastAsia="Arial"/>
              </w:rPr>
            </w:pPr>
            <w:r w:rsidRPr="138DC375">
              <w:rPr>
                <w:rFonts w:eastAsia="Arial"/>
              </w:rPr>
              <w:t xml:space="preserve">Kod komunikatu / błędu </w:t>
            </w:r>
          </w:p>
        </w:tc>
        <w:tc>
          <w:tcPr>
            <w:tcW w:w="192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232811A1" w14:textId="77777777" w:rsidR="00D65052" w:rsidRDefault="7618BF06" w:rsidP="00FF666A">
            <w:pPr>
              <w:pStyle w:val="Tabelanagwekdolewej"/>
              <w:rPr>
                <w:rFonts w:eastAsia="Arial"/>
                <w:color w:val="FFFFFF" w:themeColor="background1"/>
              </w:rPr>
            </w:pPr>
            <w:r w:rsidRPr="138DC375">
              <w:rPr>
                <w:rFonts w:eastAsia="Arial"/>
              </w:rPr>
              <w:t>Opis słowny</w:t>
            </w:r>
          </w:p>
        </w:tc>
        <w:tc>
          <w:tcPr>
            <w:tcW w:w="184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53391259" w14:textId="77777777" w:rsidR="00D65052" w:rsidRDefault="7618BF06" w:rsidP="00FF666A">
            <w:pPr>
              <w:pStyle w:val="Tabelanagwekdolewej"/>
              <w:rPr>
                <w:rFonts w:eastAsia="Arial"/>
              </w:rPr>
            </w:pPr>
            <w:r w:rsidRPr="138DC375">
              <w:rPr>
                <w:rFonts w:eastAsia="Arial"/>
              </w:rPr>
              <w:t>Znaczenie</w:t>
            </w:r>
          </w:p>
        </w:tc>
      </w:tr>
      <w:tr w:rsidR="00D65052" w14:paraId="559E30D4" w14:textId="77777777" w:rsidTr="138DC375">
        <w:tc>
          <w:tcPr>
            <w:tcW w:w="5265" w:type="dxa"/>
            <w:tcBorders>
              <w:top w:val="single" w:sz="6" w:space="0" w:color="auto"/>
              <w:left w:val="single" w:sz="6" w:space="0" w:color="auto"/>
              <w:bottom w:val="single" w:sz="6" w:space="0" w:color="auto"/>
              <w:right w:val="single" w:sz="6" w:space="0" w:color="auto"/>
            </w:tcBorders>
          </w:tcPr>
          <w:p w14:paraId="3E65A071" w14:textId="77777777" w:rsidR="00D65052" w:rsidRPr="00313511" w:rsidRDefault="7618BF06" w:rsidP="006E2AEE">
            <w:pPr>
              <w:pStyle w:val="tabelanormalny"/>
              <w:rPr>
                <w:rFonts w:eastAsia="Arial"/>
                <w:lang w:val="en-US"/>
              </w:rPr>
            </w:pPr>
            <w:r w:rsidRPr="138DC375">
              <w:rPr>
                <w:rFonts w:eastAsia="Arial"/>
                <w:lang w:val="en-US"/>
              </w:rPr>
              <w:t>urn:csioz:p1:kod:major: Sukces</w:t>
            </w:r>
          </w:p>
          <w:p w14:paraId="5BC8E777" w14:textId="77777777" w:rsidR="00D65052" w:rsidRDefault="00D65052" w:rsidP="006E2AEE">
            <w:pPr>
              <w:pStyle w:val="tabelanormalny"/>
              <w:rPr>
                <w:rFonts w:eastAsia="Arial"/>
              </w:rPr>
            </w:pPr>
            <w:r w:rsidRPr="6CE49C9C">
              <w:rPr>
                <w:rFonts w:eastAsia="Arial"/>
              </w:rPr>
              <w:t>urn:csioz:p1:kod:minor: Sukces</w:t>
            </w:r>
          </w:p>
        </w:tc>
        <w:tc>
          <w:tcPr>
            <w:tcW w:w="1920" w:type="dxa"/>
            <w:tcBorders>
              <w:top w:val="single" w:sz="6" w:space="0" w:color="auto"/>
              <w:left w:val="single" w:sz="6" w:space="0" w:color="auto"/>
              <w:bottom w:val="single" w:sz="6" w:space="0" w:color="auto"/>
              <w:right w:val="single" w:sz="6" w:space="0" w:color="auto"/>
            </w:tcBorders>
          </w:tcPr>
          <w:p w14:paraId="4564A6F5" w14:textId="77777777" w:rsidR="00D65052" w:rsidRDefault="00D65052" w:rsidP="006E2AEE">
            <w:pPr>
              <w:pStyle w:val="tabelanormalny"/>
              <w:rPr>
                <w:rFonts w:eastAsia="Arial"/>
              </w:rPr>
            </w:pPr>
            <w:r w:rsidRPr="0109DE76">
              <w:rPr>
                <w:rFonts w:eastAsia="Arial"/>
              </w:rPr>
              <w:t>Operacja wykonana prawidłowo</w:t>
            </w:r>
          </w:p>
        </w:tc>
        <w:tc>
          <w:tcPr>
            <w:tcW w:w="1845" w:type="dxa"/>
            <w:tcBorders>
              <w:top w:val="single" w:sz="6" w:space="0" w:color="auto"/>
              <w:left w:val="single" w:sz="6" w:space="0" w:color="auto"/>
              <w:bottom w:val="single" w:sz="6" w:space="0" w:color="auto"/>
              <w:right w:val="single" w:sz="6" w:space="0" w:color="auto"/>
            </w:tcBorders>
          </w:tcPr>
          <w:p w14:paraId="4165DFF8" w14:textId="77777777" w:rsidR="00D65052" w:rsidRDefault="00D65052" w:rsidP="006E2AEE">
            <w:pPr>
              <w:pStyle w:val="tabelanormalny"/>
            </w:pPr>
            <w:r w:rsidRPr="6CE49C9C">
              <w:rPr>
                <w:rFonts w:eastAsia="Arial"/>
              </w:rPr>
              <w:t>Zwrócono potwierdzenie</w:t>
            </w:r>
          </w:p>
          <w:p w14:paraId="7C4DF433" w14:textId="77777777" w:rsidR="00D65052" w:rsidRDefault="00D65052" w:rsidP="006E2AEE">
            <w:pPr>
              <w:pStyle w:val="tabelanormalny"/>
              <w:rPr>
                <w:rFonts w:eastAsia="Arial"/>
              </w:rPr>
            </w:pPr>
          </w:p>
        </w:tc>
      </w:tr>
      <w:tr w:rsidR="00D65052" w14:paraId="03A1AF7C" w14:textId="77777777" w:rsidTr="138DC375">
        <w:tc>
          <w:tcPr>
            <w:tcW w:w="5265" w:type="dxa"/>
            <w:tcBorders>
              <w:top w:val="single" w:sz="6" w:space="0" w:color="auto"/>
              <w:left w:val="single" w:sz="6" w:space="0" w:color="auto"/>
              <w:bottom w:val="single" w:sz="6" w:space="0" w:color="auto"/>
              <w:right w:val="single" w:sz="6" w:space="0" w:color="auto"/>
            </w:tcBorders>
          </w:tcPr>
          <w:p w14:paraId="30C408DD" w14:textId="77777777" w:rsidR="00D65052" w:rsidRPr="00313511" w:rsidRDefault="7618BF06" w:rsidP="006E2AEE">
            <w:pPr>
              <w:pStyle w:val="tabelanormalny"/>
              <w:rPr>
                <w:rFonts w:eastAsia="Arial"/>
                <w:lang w:val="en-US"/>
              </w:rPr>
            </w:pPr>
            <w:r w:rsidRPr="138DC375">
              <w:rPr>
                <w:rFonts w:eastAsia="Arial"/>
                <w:lang w:val="en-US"/>
              </w:rPr>
              <w:t>urn:csioz:p1:kod:major: Blad</w:t>
            </w:r>
          </w:p>
          <w:p w14:paraId="6B94C393" w14:textId="77777777" w:rsidR="00D65052" w:rsidRPr="009B7D6D" w:rsidRDefault="00D65052" w:rsidP="00BE03E4">
            <w:pPr>
              <w:spacing w:after="80"/>
              <w:rPr>
                <w:rFonts w:ascii="Calibri" w:eastAsia="Calibri" w:hAnsi="Calibri" w:cs="Calibri"/>
                <w:sz w:val="20"/>
                <w:szCs w:val="20"/>
                <w:lang w:eastAsia="pl-PL"/>
              </w:rPr>
            </w:pPr>
            <w:r w:rsidRPr="6CE49C9C">
              <w:rPr>
                <w:rFonts w:eastAsia="Arial"/>
              </w:rPr>
              <w:t xml:space="preserve">urn:csioz:p1:kod:minor: </w:t>
            </w:r>
            <w:r w:rsidRPr="00BE03E4">
              <w:rPr>
                <w:rFonts w:eastAsia="Arial"/>
                <w:bCs/>
                <w:szCs w:val="20"/>
              </w:rPr>
              <w:t>BrakInformacjiODokumencieZgody</w:t>
            </w:r>
          </w:p>
          <w:p w14:paraId="451FCE92" w14:textId="77777777" w:rsidR="00D65052" w:rsidRDefault="00D65052" w:rsidP="006E2AEE">
            <w:pPr>
              <w:pStyle w:val="tabelanormalny"/>
              <w:rPr>
                <w:rFonts w:eastAsia="Arial"/>
              </w:rPr>
            </w:pPr>
          </w:p>
          <w:p w14:paraId="70448DBA" w14:textId="77777777" w:rsidR="00D65052" w:rsidRDefault="00D65052" w:rsidP="006E2AEE">
            <w:pPr>
              <w:pStyle w:val="tabelanormalny"/>
              <w:rPr>
                <w:rFonts w:eastAsia="Arial"/>
              </w:rPr>
            </w:pPr>
          </w:p>
        </w:tc>
        <w:tc>
          <w:tcPr>
            <w:tcW w:w="1920" w:type="dxa"/>
            <w:tcBorders>
              <w:top w:val="single" w:sz="6" w:space="0" w:color="auto"/>
              <w:left w:val="single" w:sz="6" w:space="0" w:color="auto"/>
              <w:bottom w:val="single" w:sz="6" w:space="0" w:color="auto"/>
              <w:right w:val="single" w:sz="6" w:space="0" w:color="auto"/>
            </w:tcBorders>
          </w:tcPr>
          <w:p w14:paraId="10FE1ED8" w14:textId="77777777" w:rsidR="00D65052" w:rsidRPr="009B7D6D" w:rsidRDefault="00D65052" w:rsidP="00BE03E4">
            <w:pPr>
              <w:autoSpaceDE w:val="0"/>
              <w:autoSpaceDN w:val="0"/>
              <w:adjustRightInd w:val="0"/>
              <w:spacing w:before="0" w:after="80" w:line="240" w:lineRule="auto"/>
              <w:jc w:val="left"/>
              <w:rPr>
                <w:rFonts w:eastAsia="Arial"/>
                <w:bCs/>
                <w:szCs w:val="20"/>
              </w:rPr>
            </w:pPr>
            <w:r w:rsidRPr="00BE03E4">
              <w:rPr>
                <w:rFonts w:eastAsia="Arial"/>
                <w:bCs/>
                <w:szCs w:val="20"/>
              </w:rPr>
              <w:t xml:space="preserve"> </w:t>
            </w:r>
            <w:r w:rsidRPr="009B7D6D">
              <w:rPr>
                <w:rFonts w:eastAsia="Arial"/>
                <w:bCs/>
                <w:szCs w:val="20"/>
              </w:rPr>
              <w:t>Nie znaleziono informacji o dokumencie zgody o podanym identyfikatorze</w:t>
            </w:r>
          </w:p>
        </w:tc>
        <w:tc>
          <w:tcPr>
            <w:tcW w:w="1845" w:type="dxa"/>
            <w:tcBorders>
              <w:top w:val="single" w:sz="6" w:space="0" w:color="auto"/>
              <w:left w:val="single" w:sz="6" w:space="0" w:color="auto"/>
              <w:bottom w:val="single" w:sz="6" w:space="0" w:color="auto"/>
              <w:right w:val="single" w:sz="6" w:space="0" w:color="auto"/>
            </w:tcBorders>
          </w:tcPr>
          <w:p w14:paraId="7FF20B1F" w14:textId="77777777" w:rsidR="00D65052" w:rsidRPr="009B7D6D" w:rsidRDefault="00D65052" w:rsidP="00BE03E4">
            <w:pPr>
              <w:autoSpaceDE w:val="0"/>
              <w:autoSpaceDN w:val="0"/>
              <w:adjustRightInd w:val="0"/>
              <w:spacing w:before="0" w:after="80" w:line="240" w:lineRule="auto"/>
              <w:jc w:val="left"/>
              <w:rPr>
                <w:rFonts w:eastAsia="Arial"/>
                <w:bCs/>
                <w:szCs w:val="20"/>
              </w:rPr>
            </w:pPr>
            <w:r w:rsidRPr="00BE03E4">
              <w:rPr>
                <w:rFonts w:eastAsia="Arial"/>
                <w:bCs/>
                <w:szCs w:val="20"/>
              </w:rPr>
              <w:t xml:space="preserve">Błąd w wyniku nieznalezienia informacji o dokumencie zgody w bazie MSZ. </w:t>
            </w:r>
          </w:p>
        </w:tc>
      </w:tr>
      <w:tr w:rsidR="00D65052" w14:paraId="6B3188F0" w14:textId="77777777" w:rsidTr="138DC375">
        <w:tc>
          <w:tcPr>
            <w:tcW w:w="5265" w:type="dxa"/>
            <w:tcBorders>
              <w:top w:val="single" w:sz="6" w:space="0" w:color="auto"/>
              <w:left w:val="single" w:sz="6" w:space="0" w:color="auto"/>
              <w:bottom w:val="single" w:sz="6" w:space="0" w:color="auto"/>
              <w:right w:val="single" w:sz="6" w:space="0" w:color="auto"/>
            </w:tcBorders>
          </w:tcPr>
          <w:p w14:paraId="6CD5C80A" w14:textId="77777777" w:rsidR="00D65052" w:rsidRPr="00313511" w:rsidRDefault="7618BF06" w:rsidP="006E2AEE">
            <w:pPr>
              <w:pStyle w:val="tabelanormalny"/>
              <w:rPr>
                <w:rFonts w:eastAsia="Arial"/>
                <w:lang w:val="en-US"/>
              </w:rPr>
            </w:pPr>
            <w:r w:rsidRPr="138DC375">
              <w:rPr>
                <w:rFonts w:eastAsia="Arial"/>
                <w:lang w:val="en-US"/>
              </w:rPr>
              <w:t>urn:csioz:p1:kod:major: Blad</w:t>
            </w:r>
          </w:p>
          <w:p w14:paraId="606816FA" w14:textId="77777777" w:rsidR="00D65052" w:rsidRPr="6CE49C9C" w:rsidRDefault="00D65052" w:rsidP="006E2AEE">
            <w:pPr>
              <w:pStyle w:val="tabelanormalny"/>
              <w:rPr>
                <w:rFonts w:eastAsia="Arial"/>
              </w:rPr>
            </w:pPr>
            <w:r w:rsidRPr="6CE49C9C">
              <w:rPr>
                <w:rFonts w:eastAsia="Arial"/>
              </w:rPr>
              <w:t>urn:csioz:p1:kod:minor:</w:t>
            </w:r>
            <w:r>
              <w:t xml:space="preserve"> </w:t>
            </w:r>
            <w:r w:rsidRPr="00BE3C56">
              <w:rPr>
                <w:rFonts w:eastAsia="Arial"/>
              </w:rPr>
              <w:t>NiewlasciwyTypDokumentu</w:t>
            </w:r>
          </w:p>
        </w:tc>
        <w:tc>
          <w:tcPr>
            <w:tcW w:w="1920" w:type="dxa"/>
            <w:tcBorders>
              <w:top w:val="single" w:sz="6" w:space="0" w:color="auto"/>
              <w:left w:val="single" w:sz="6" w:space="0" w:color="auto"/>
              <w:bottom w:val="single" w:sz="6" w:space="0" w:color="auto"/>
              <w:right w:val="single" w:sz="6" w:space="0" w:color="auto"/>
            </w:tcBorders>
          </w:tcPr>
          <w:p w14:paraId="14464BAA" w14:textId="77777777" w:rsidR="00D65052" w:rsidRPr="00BE3C56" w:rsidRDefault="00D65052" w:rsidP="006E2AEE">
            <w:pPr>
              <w:pStyle w:val="tabelanormalny"/>
              <w:rPr>
                <w:rFonts w:eastAsia="Arial"/>
              </w:rPr>
            </w:pPr>
            <w:r>
              <w:t>Wskazany dokument nie jest informacją o dokumencie zgody na świadczenie medyczne</w:t>
            </w:r>
          </w:p>
        </w:tc>
        <w:tc>
          <w:tcPr>
            <w:tcW w:w="1845" w:type="dxa"/>
            <w:tcBorders>
              <w:top w:val="single" w:sz="6" w:space="0" w:color="auto"/>
              <w:left w:val="single" w:sz="6" w:space="0" w:color="auto"/>
              <w:bottom w:val="single" w:sz="6" w:space="0" w:color="auto"/>
              <w:right w:val="single" w:sz="6" w:space="0" w:color="auto"/>
            </w:tcBorders>
          </w:tcPr>
          <w:p w14:paraId="67D1803D" w14:textId="77777777" w:rsidR="00D65052" w:rsidRPr="00BE3C56" w:rsidRDefault="00D65052" w:rsidP="00BE03E4">
            <w:pPr>
              <w:autoSpaceDE w:val="0"/>
              <w:autoSpaceDN w:val="0"/>
              <w:adjustRightInd w:val="0"/>
              <w:spacing w:before="0" w:after="80" w:line="240" w:lineRule="auto"/>
              <w:jc w:val="left"/>
              <w:rPr>
                <w:rFonts w:eastAsia="Arial"/>
                <w:bCs/>
                <w:szCs w:val="20"/>
              </w:rPr>
            </w:pPr>
            <w:r w:rsidRPr="00BE3C56">
              <w:rPr>
                <w:rFonts w:eastAsia="Arial"/>
                <w:bCs/>
                <w:szCs w:val="20"/>
              </w:rPr>
              <w:t>Błąd powstały w wyniku waliduj typu dokumentu w obszarze MSZ.</w:t>
            </w:r>
          </w:p>
        </w:tc>
      </w:tr>
      <w:tr w:rsidR="00D65052" w14:paraId="610D8316" w14:textId="77777777" w:rsidTr="138DC375">
        <w:tc>
          <w:tcPr>
            <w:tcW w:w="5265" w:type="dxa"/>
            <w:tcBorders>
              <w:top w:val="single" w:sz="6" w:space="0" w:color="auto"/>
              <w:left w:val="single" w:sz="6" w:space="0" w:color="auto"/>
              <w:bottom w:val="single" w:sz="6" w:space="0" w:color="auto"/>
              <w:right w:val="single" w:sz="6" w:space="0" w:color="auto"/>
            </w:tcBorders>
          </w:tcPr>
          <w:p w14:paraId="665F44CA" w14:textId="77777777" w:rsidR="00D65052" w:rsidRPr="00313511" w:rsidRDefault="7618BF06" w:rsidP="006E2AEE">
            <w:pPr>
              <w:pStyle w:val="tabelanormalny"/>
              <w:rPr>
                <w:rFonts w:eastAsia="Arial"/>
                <w:lang w:val="en-US"/>
              </w:rPr>
            </w:pPr>
            <w:r w:rsidRPr="138DC375">
              <w:rPr>
                <w:rFonts w:eastAsia="Arial"/>
                <w:lang w:val="en-US"/>
              </w:rPr>
              <w:t>urn:csioz:p1:kod:major: Blad</w:t>
            </w:r>
          </w:p>
          <w:p w14:paraId="6FDEDEE8" w14:textId="77777777" w:rsidR="00D65052" w:rsidRPr="6CE49C9C" w:rsidRDefault="00D65052" w:rsidP="006E2AEE">
            <w:pPr>
              <w:pStyle w:val="tabelanormalny"/>
              <w:rPr>
                <w:rFonts w:eastAsia="Arial"/>
              </w:rPr>
            </w:pPr>
            <w:r w:rsidRPr="0109DE76">
              <w:rPr>
                <w:rFonts w:eastAsia="Arial"/>
              </w:rPr>
              <w:t>urn:csioz:p1:kod:minor: BrakUprawnien</w:t>
            </w:r>
          </w:p>
        </w:tc>
        <w:tc>
          <w:tcPr>
            <w:tcW w:w="1920" w:type="dxa"/>
            <w:tcBorders>
              <w:top w:val="single" w:sz="6" w:space="0" w:color="auto"/>
              <w:left w:val="single" w:sz="6" w:space="0" w:color="auto"/>
              <w:bottom w:val="single" w:sz="6" w:space="0" w:color="auto"/>
              <w:right w:val="single" w:sz="6" w:space="0" w:color="auto"/>
            </w:tcBorders>
          </w:tcPr>
          <w:p w14:paraId="541A6F34" w14:textId="77777777" w:rsidR="00D65052" w:rsidRPr="00BE3C56" w:rsidRDefault="00D65052" w:rsidP="006E2AEE">
            <w:pPr>
              <w:pStyle w:val="tabelanormalny"/>
              <w:rPr>
                <w:rFonts w:eastAsia="Arial"/>
              </w:rPr>
            </w:pPr>
            <w:r>
              <w:t>Informacja o dokumencie zgody na świadczenie medyczne może zostać wycofana tylko przez personel medyczny, którego dane przekazano w  informacji o dokumencie</w:t>
            </w:r>
          </w:p>
        </w:tc>
        <w:tc>
          <w:tcPr>
            <w:tcW w:w="1845" w:type="dxa"/>
            <w:tcBorders>
              <w:top w:val="single" w:sz="6" w:space="0" w:color="auto"/>
              <w:left w:val="single" w:sz="6" w:space="0" w:color="auto"/>
              <w:bottom w:val="single" w:sz="6" w:space="0" w:color="auto"/>
              <w:right w:val="single" w:sz="6" w:space="0" w:color="auto"/>
            </w:tcBorders>
          </w:tcPr>
          <w:p w14:paraId="152900B9" w14:textId="77777777" w:rsidR="00D65052" w:rsidRPr="00BE3C56" w:rsidRDefault="00D65052" w:rsidP="00BE03E4">
            <w:pPr>
              <w:autoSpaceDE w:val="0"/>
              <w:autoSpaceDN w:val="0"/>
              <w:adjustRightInd w:val="0"/>
              <w:spacing w:before="0" w:after="80" w:line="240" w:lineRule="auto"/>
              <w:jc w:val="left"/>
              <w:rPr>
                <w:rFonts w:eastAsia="Arial"/>
                <w:bCs/>
                <w:szCs w:val="20"/>
              </w:rPr>
            </w:pPr>
            <w:r w:rsidRPr="00BE3C56">
              <w:rPr>
                <w:rFonts w:eastAsia="Arial"/>
                <w:bCs/>
                <w:szCs w:val="20"/>
              </w:rPr>
              <w:t>Błąd powstały w przypadku, gdy rola użytkownika wskazany w dokumencie nie odpowiada osobie, która wywołuje operację</w:t>
            </w:r>
          </w:p>
        </w:tc>
      </w:tr>
      <w:tr w:rsidR="00D65052" w14:paraId="6FFC3C0A" w14:textId="77777777" w:rsidTr="138DC375">
        <w:tc>
          <w:tcPr>
            <w:tcW w:w="5265" w:type="dxa"/>
            <w:tcBorders>
              <w:top w:val="single" w:sz="6" w:space="0" w:color="auto"/>
              <w:left w:val="single" w:sz="6" w:space="0" w:color="auto"/>
              <w:bottom w:val="single" w:sz="6" w:space="0" w:color="auto"/>
              <w:right w:val="single" w:sz="6" w:space="0" w:color="auto"/>
            </w:tcBorders>
          </w:tcPr>
          <w:p w14:paraId="5E6AC093" w14:textId="77777777" w:rsidR="00D65052" w:rsidRPr="00313511" w:rsidRDefault="7618BF06" w:rsidP="006E2AEE">
            <w:pPr>
              <w:pStyle w:val="tabelanormalny"/>
              <w:rPr>
                <w:rFonts w:eastAsia="Arial"/>
                <w:lang w:val="en-US"/>
              </w:rPr>
            </w:pPr>
            <w:r w:rsidRPr="138DC375">
              <w:rPr>
                <w:rFonts w:eastAsia="Arial"/>
                <w:lang w:val="en-US"/>
              </w:rPr>
              <w:t>urn:csioz:p1:kod:major: Blad</w:t>
            </w:r>
          </w:p>
          <w:p w14:paraId="406AC296" w14:textId="77777777" w:rsidR="00D65052" w:rsidRPr="0109DE76" w:rsidRDefault="00D65052" w:rsidP="006E2AEE">
            <w:pPr>
              <w:pStyle w:val="tabelanormalny"/>
              <w:rPr>
                <w:rFonts w:eastAsia="Arial"/>
              </w:rPr>
            </w:pPr>
            <w:r w:rsidRPr="0109DE76">
              <w:rPr>
                <w:rFonts w:eastAsia="Arial"/>
              </w:rPr>
              <w:t>urn:csioz:p1:kod:minor:</w:t>
            </w:r>
            <w:r>
              <w:t xml:space="preserve"> </w:t>
            </w:r>
            <w:r w:rsidRPr="00BE3C56">
              <w:rPr>
                <w:rFonts w:eastAsia="Arial"/>
              </w:rPr>
              <w:t>NiewlasciwyStatusDokumentu</w:t>
            </w:r>
          </w:p>
        </w:tc>
        <w:tc>
          <w:tcPr>
            <w:tcW w:w="1920" w:type="dxa"/>
            <w:tcBorders>
              <w:top w:val="single" w:sz="6" w:space="0" w:color="auto"/>
              <w:left w:val="single" w:sz="6" w:space="0" w:color="auto"/>
              <w:bottom w:val="single" w:sz="6" w:space="0" w:color="auto"/>
              <w:right w:val="single" w:sz="6" w:space="0" w:color="auto"/>
            </w:tcBorders>
          </w:tcPr>
          <w:p w14:paraId="5AB7BFA5" w14:textId="77777777" w:rsidR="00D65052" w:rsidRPr="00BE3C56" w:rsidRDefault="00D65052" w:rsidP="006E2AEE">
            <w:pPr>
              <w:pStyle w:val="tabelanormalny"/>
              <w:rPr>
                <w:rFonts w:eastAsia="Arial"/>
              </w:rPr>
            </w:pPr>
            <w:r w:rsidRPr="00BE3C56">
              <w:rPr>
                <w:rFonts w:eastAsia="Arial"/>
              </w:rPr>
              <w:t xml:space="preserve">Nie można wycofać informacji o </w:t>
            </w:r>
            <w:r w:rsidRPr="00BE3C56">
              <w:rPr>
                <w:rFonts w:eastAsia="Arial"/>
              </w:rPr>
              <w:lastRenderedPageBreak/>
              <w:t>dokumencie. Informacja o dokumencie posiada status inny niż złożony</w:t>
            </w:r>
          </w:p>
        </w:tc>
        <w:tc>
          <w:tcPr>
            <w:tcW w:w="1845" w:type="dxa"/>
            <w:tcBorders>
              <w:top w:val="single" w:sz="6" w:space="0" w:color="auto"/>
              <w:left w:val="single" w:sz="6" w:space="0" w:color="auto"/>
              <w:bottom w:val="single" w:sz="6" w:space="0" w:color="auto"/>
              <w:right w:val="single" w:sz="6" w:space="0" w:color="auto"/>
            </w:tcBorders>
          </w:tcPr>
          <w:p w14:paraId="563FFDE6" w14:textId="77777777" w:rsidR="00D65052" w:rsidRPr="00BE3C56" w:rsidRDefault="00D65052" w:rsidP="00BE03E4">
            <w:pPr>
              <w:autoSpaceDE w:val="0"/>
              <w:autoSpaceDN w:val="0"/>
              <w:adjustRightInd w:val="0"/>
              <w:spacing w:before="0" w:after="80" w:line="240" w:lineRule="auto"/>
              <w:jc w:val="left"/>
              <w:rPr>
                <w:rFonts w:eastAsia="Arial"/>
                <w:bCs/>
                <w:szCs w:val="20"/>
              </w:rPr>
            </w:pPr>
            <w:r w:rsidRPr="00BE3C56">
              <w:rPr>
                <w:rFonts w:eastAsia="Arial"/>
                <w:bCs/>
                <w:szCs w:val="20"/>
              </w:rPr>
              <w:lastRenderedPageBreak/>
              <w:t xml:space="preserve">Błąd w wyniku statusu informacji o dokumencie </w:t>
            </w:r>
            <w:r w:rsidRPr="00BE3C56">
              <w:rPr>
                <w:rFonts w:eastAsia="Arial"/>
                <w:bCs/>
                <w:szCs w:val="20"/>
              </w:rPr>
              <w:lastRenderedPageBreak/>
              <w:t>innego niż 'ZLOZONY'.</w:t>
            </w:r>
          </w:p>
        </w:tc>
      </w:tr>
    </w:tbl>
    <w:p w14:paraId="63975A61" w14:textId="638EB2DC" w:rsidR="6CE49C9C" w:rsidRDefault="6CE49C9C" w:rsidP="563CBB95"/>
    <w:p w14:paraId="323FD503" w14:textId="6EC4E275" w:rsidR="00E46697" w:rsidRDefault="75E8AF25">
      <w:pPr>
        <w:pStyle w:val="Nagwek1"/>
        <w:spacing w:line="288" w:lineRule="auto"/>
      </w:pPr>
      <w:bookmarkStart w:id="150" w:name="_Toc501107062"/>
      <w:bookmarkStart w:id="151" w:name="_Toc1402504"/>
      <w:bookmarkStart w:id="152" w:name="_Toc49411675"/>
      <w:bookmarkStart w:id="153" w:name="_Toc121491361"/>
      <w:bookmarkStart w:id="154" w:name="_Toc482117445"/>
      <w:bookmarkStart w:id="155" w:name="_Toc487462012"/>
      <w:bookmarkStart w:id="156" w:name="_Toc163038522"/>
      <w:r>
        <w:lastRenderedPageBreak/>
        <w:t xml:space="preserve">Diagramy stanów </w:t>
      </w:r>
      <w:bookmarkEnd w:id="150"/>
      <w:bookmarkEnd w:id="151"/>
      <w:bookmarkEnd w:id="152"/>
      <w:r w:rsidR="000B1D1E">
        <w:t>dokumentów</w:t>
      </w:r>
      <w:bookmarkEnd w:id="153"/>
      <w:bookmarkEnd w:id="156"/>
    </w:p>
    <w:p w14:paraId="123086B0" w14:textId="1EA46681" w:rsidR="00A57CE6" w:rsidRDefault="00703D74" w:rsidP="00A57CE6">
      <w:r>
        <w:t>Diagram stanów dla dokumentu karty profilaktycznego badania ucznia</w:t>
      </w:r>
    </w:p>
    <w:p w14:paraId="23FD28D9" w14:textId="494C9AC5" w:rsidR="00703D74" w:rsidRDefault="00703D74" w:rsidP="00A57CE6"/>
    <w:p w14:paraId="6F096F2F" w14:textId="77777777" w:rsidR="006139AA" w:rsidRDefault="006139AA" w:rsidP="00A57CE6">
      <w:pPr>
        <w:rPr>
          <w:noProof/>
        </w:rPr>
      </w:pPr>
    </w:p>
    <w:p w14:paraId="02FACBF1" w14:textId="527BB632" w:rsidR="00A0422C" w:rsidRDefault="00A0422C" w:rsidP="00A57CE6">
      <w:r>
        <w:rPr>
          <w:noProof/>
        </w:rPr>
        <w:drawing>
          <wp:inline distT="0" distB="0" distL="0" distR="0" wp14:anchorId="74AE61B6" wp14:editId="6B154C18">
            <wp:extent cx="5760720" cy="42386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3">
                      <a:extLst>
                        <a:ext uri="{28A0092B-C50C-407E-A947-70E740481C1C}">
                          <a14:useLocalDpi xmlns:a14="http://schemas.microsoft.com/office/drawing/2010/main" val="0"/>
                        </a:ext>
                      </a:extLst>
                    </a:blip>
                    <a:srcRect b="18098"/>
                    <a:stretch/>
                  </pic:blipFill>
                  <pic:spPr bwMode="auto">
                    <a:xfrm>
                      <a:off x="0" y="0"/>
                      <a:ext cx="5760720" cy="4238625"/>
                    </a:xfrm>
                    <a:prstGeom prst="rect">
                      <a:avLst/>
                    </a:prstGeom>
                    <a:ln>
                      <a:noFill/>
                    </a:ln>
                    <a:extLst>
                      <a:ext uri="{53640926-AAD7-44D8-BBD7-CCE9431645EC}">
                        <a14:shadowObscured xmlns:a14="http://schemas.microsoft.com/office/drawing/2010/main"/>
                      </a:ext>
                    </a:extLst>
                  </pic:spPr>
                </pic:pic>
              </a:graphicData>
            </a:graphic>
          </wp:inline>
        </w:drawing>
      </w:r>
    </w:p>
    <w:p w14:paraId="2F90B43F" w14:textId="563E67E1" w:rsidR="006139AA" w:rsidRDefault="006139AA" w:rsidP="006139AA">
      <w:r>
        <w:t xml:space="preserve">Diagram stanów dla </w:t>
      </w:r>
      <w:r w:rsidR="00F04EC7">
        <w:t>D</w:t>
      </w:r>
      <w:r>
        <w:t xml:space="preserve">okumentu sprzeciwu/informacji o </w:t>
      </w:r>
      <w:r w:rsidR="00F04EC7">
        <w:t>D</w:t>
      </w:r>
      <w:r>
        <w:t xml:space="preserve">okumencie sprzeciwu </w:t>
      </w:r>
    </w:p>
    <w:p w14:paraId="5D5FB34B" w14:textId="77777777" w:rsidR="006139AA" w:rsidRDefault="006139AA" w:rsidP="006139AA">
      <w:r>
        <w:rPr>
          <w:noProof/>
        </w:rPr>
        <w:lastRenderedPageBreak/>
        <w:drawing>
          <wp:inline distT="0" distB="0" distL="0" distR="0" wp14:anchorId="0F814A3F" wp14:editId="6E0A1199">
            <wp:extent cx="5760720" cy="4914900"/>
            <wp:effectExtent l="0" t="0" r="0" b="0"/>
            <wp:docPr id="2" name="Obraz 2"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diagram&#10;&#10;Opis wygenerowany automatycznie"/>
                    <pic:cNvPicPr/>
                  </pic:nvPicPr>
                  <pic:blipFill rotWithShape="1">
                    <a:blip r:embed="rId14">
                      <a:extLst>
                        <a:ext uri="{28A0092B-C50C-407E-A947-70E740481C1C}">
                          <a14:useLocalDpi xmlns:a14="http://schemas.microsoft.com/office/drawing/2010/main" val="0"/>
                        </a:ext>
                      </a:extLst>
                    </a:blip>
                    <a:srcRect b="19917"/>
                    <a:stretch/>
                  </pic:blipFill>
                  <pic:spPr bwMode="auto">
                    <a:xfrm>
                      <a:off x="0" y="0"/>
                      <a:ext cx="5760720" cy="4914900"/>
                    </a:xfrm>
                    <a:prstGeom prst="rect">
                      <a:avLst/>
                    </a:prstGeom>
                    <a:ln>
                      <a:noFill/>
                    </a:ln>
                    <a:extLst>
                      <a:ext uri="{53640926-AAD7-44D8-BBD7-CCE9431645EC}">
                        <a14:shadowObscured xmlns:a14="http://schemas.microsoft.com/office/drawing/2010/main"/>
                      </a:ext>
                    </a:extLst>
                  </pic:spPr>
                </pic:pic>
              </a:graphicData>
            </a:graphic>
          </wp:inline>
        </w:drawing>
      </w:r>
    </w:p>
    <w:p w14:paraId="3B6E3F5B" w14:textId="77777777" w:rsidR="006139AA" w:rsidRPr="00A57CE6" w:rsidRDefault="006139AA" w:rsidP="006139AA"/>
    <w:p w14:paraId="68A32D13" w14:textId="154AA45D" w:rsidR="00AD313E" w:rsidRDefault="00AD313E" w:rsidP="00AD313E">
      <w:r>
        <w:t>Diagram stanów dla Dokumentu zgody/informacji o Dokumencie zgody</w:t>
      </w:r>
    </w:p>
    <w:p w14:paraId="3A1AAE46" w14:textId="2619B1FE" w:rsidR="00AD313E" w:rsidRDefault="00F177A1" w:rsidP="00AD313E">
      <w:r>
        <w:rPr>
          <w:noProof/>
        </w:rPr>
        <w:lastRenderedPageBreak/>
        <w:drawing>
          <wp:inline distT="0" distB="0" distL="0" distR="0" wp14:anchorId="42CE2B93" wp14:editId="1F806046">
            <wp:extent cx="5760720" cy="58959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rotWithShape="1">
                    <a:blip r:embed="rId15">
                      <a:extLst>
                        <a:ext uri="{28A0092B-C50C-407E-A947-70E740481C1C}">
                          <a14:useLocalDpi xmlns:a14="http://schemas.microsoft.com/office/drawing/2010/main" val="0"/>
                        </a:ext>
                      </a:extLst>
                    </a:blip>
                    <a:srcRect b="20259"/>
                    <a:stretch/>
                  </pic:blipFill>
                  <pic:spPr bwMode="auto">
                    <a:xfrm>
                      <a:off x="0" y="0"/>
                      <a:ext cx="5760720" cy="5895975"/>
                    </a:xfrm>
                    <a:prstGeom prst="rect">
                      <a:avLst/>
                    </a:prstGeom>
                    <a:ln>
                      <a:noFill/>
                    </a:ln>
                    <a:extLst>
                      <a:ext uri="{53640926-AAD7-44D8-BBD7-CCE9431645EC}">
                        <a14:shadowObscured xmlns:a14="http://schemas.microsoft.com/office/drawing/2010/main"/>
                      </a:ext>
                    </a:extLst>
                  </pic:spPr>
                </pic:pic>
              </a:graphicData>
            </a:graphic>
          </wp:inline>
        </w:drawing>
      </w:r>
    </w:p>
    <w:p w14:paraId="5F01532A" w14:textId="77777777" w:rsidR="006139AA" w:rsidRPr="00A57CE6" w:rsidRDefault="006139AA" w:rsidP="00A57CE6"/>
    <w:p w14:paraId="076E861A" w14:textId="51900D1B" w:rsidR="00E46697" w:rsidRPr="00C93E94" w:rsidRDefault="75E8AF25">
      <w:pPr>
        <w:pStyle w:val="Nagwek1"/>
        <w:spacing w:line="288" w:lineRule="auto"/>
      </w:pPr>
      <w:bookmarkStart w:id="157" w:name="_Toc501107067"/>
      <w:bookmarkStart w:id="158" w:name="_Toc1402509"/>
      <w:bookmarkStart w:id="159" w:name="_Toc49411680"/>
      <w:bookmarkStart w:id="160" w:name="_Toc121491362"/>
      <w:bookmarkStart w:id="161" w:name="_Toc163038523"/>
      <w:r>
        <w:lastRenderedPageBreak/>
        <w:t>Adresy usług</w:t>
      </w:r>
      <w:bookmarkEnd w:id="154"/>
      <w:bookmarkEnd w:id="155"/>
      <w:bookmarkEnd w:id="157"/>
      <w:bookmarkEnd w:id="158"/>
      <w:bookmarkEnd w:id="159"/>
      <w:bookmarkEnd w:id="160"/>
      <w:bookmarkEnd w:id="161"/>
    </w:p>
    <w:p w14:paraId="361B5888" w14:textId="77777777" w:rsidR="00E46697" w:rsidRPr="00C93E94" w:rsidRDefault="00E46697" w:rsidP="00911709">
      <w:pPr>
        <w:spacing w:line="288" w:lineRule="auto"/>
      </w:pPr>
      <w:r w:rsidRPr="00C93E94">
        <w:t>Adres usług środowiska integracyjnego systemu P1 zostanie udostępniony Wnioskodawcy na etapie obsługi wniosku o nadanie uprawnień do środowiska integracyjnego systemu P1.</w:t>
      </w:r>
    </w:p>
    <w:p w14:paraId="52201F04" w14:textId="7E3D853F" w:rsidR="00E46697" w:rsidRPr="00C93E94" w:rsidRDefault="75E8AF25">
      <w:pPr>
        <w:pStyle w:val="Nagwek1"/>
        <w:spacing w:line="288" w:lineRule="auto"/>
      </w:pPr>
      <w:bookmarkStart w:id="162" w:name="_Toc484171487"/>
      <w:bookmarkStart w:id="163" w:name="_Toc484171630"/>
      <w:bookmarkStart w:id="164" w:name="_Toc484172085"/>
      <w:bookmarkStart w:id="165" w:name="_Toc484171488"/>
      <w:bookmarkStart w:id="166" w:name="_Toc484171631"/>
      <w:bookmarkStart w:id="167" w:name="_Toc484172086"/>
      <w:bookmarkStart w:id="168" w:name="_Toc484083271"/>
      <w:bookmarkStart w:id="169" w:name="_Toc484089060"/>
      <w:bookmarkStart w:id="170" w:name="_Toc487462013"/>
      <w:bookmarkStart w:id="171" w:name="_Toc501107068"/>
      <w:bookmarkStart w:id="172" w:name="_Toc1402510"/>
      <w:bookmarkStart w:id="173" w:name="_Toc49411681"/>
      <w:bookmarkStart w:id="174" w:name="_Toc121491363"/>
      <w:bookmarkStart w:id="175" w:name="_Toc163038524"/>
      <w:bookmarkEnd w:id="162"/>
      <w:bookmarkEnd w:id="163"/>
      <w:bookmarkEnd w:id="164"/>
      <w:bookmarkEnd w:id="165"/>
      <w:bookmarkEnd w:id="166"/>
      <w:bookmarkEnd w:id="167"/>
      <w:bookmarkEnd w:id="168"/>
      <w:bookmarkEnd w:id="169"/>
      <w:r>
        <w:lastRenderedPageBreak/>
        <w:t>Opis WSDL</w:t>
      </w:r>
      <w:bookmarkEnd w:id="170"/>
      <w:bookmarkEnd w:id="171"/>
      <w:bookmarkEnd w:id="172"/>
      <w:bookmarkEnd w:id="173"/>
      <w:bookmarkEnd w:id="174"/>
      <w:bookmarkEnd w:id="175"/>
    </w:p>
    <w:p w14:paraId="3552AC7A" w14:textId="7A8AE83E" w:rsidR="00E46697" w:rsidRPr="00C93E94" w:rsidRDefault="5C4CF3EA" w:rsidP="00C77260">
      <w:pPr>
        <w:pStyle w:val="Nagwek2"/>
      </w:pPr>
      <w:bookmarkStart w:id="176" w:name="_Toc487462014"/>
      <w:bookmarkStart w:id="177" w:name="_Toc501107069"/>
      <w:bookmarkStart w:id="178" w:name="_Toc1402511"/>
      <w:bookmarkStart w:id="179" w:name="_Toc49411682"/>
      <w:bookmarkStart w:id="180" w:name="_Toc121491364"/>
      <w:bookmarkStart w:id="181" w:name="_Toc163038525"/>
      <w:r>
        <w:t>Zasady wersjonowania</w:t>
      </w:r>
      <w:bookmarkEnd w:id="176"/>
      <w:bookmarkEnd w:id="177"/>
      <w:bookmarkEnd w:id="178"/>
      <w:bookmarkEnd w:id="179"/>
      <w:bookmarkEnd w:id="180"/>
      <w:bookmarkEnd w:id="181"/>
    </w:p>
    <w:p w14:paraId="3FAF9DDC" w14:textId="77777777" w:rsidR="00E46697" w:rsidRPr="00C93E94" w:rsidRDefault="6E59DD72" w:rsidP="00911709">
      <w:pPr>
        <w:spacing w:line="288" w:lineRule="auto"/>
      </w:pPr>
      <w:r>
        <w:t>Wersja WSDL i XSD jest określona w przestrzeni nazw (</w:t>
      </w:r>
      <w:r w:rsidRPr="6854993C">
        <w:rPr>
          <w:i/>
          <w:iCs/>
        </w:rPr>
        <w:t>namespace</w:t>
      </w:r>
      <w:r>
        <w:t xml:space="preserve">). Numer wersji zawiera datę utworzenia wersji, np. v20170602.  Każdy plik WSDL i XSD jest wersjonowany. Informacja o wprowadzonych zmianach jest zapisana jako komentarz na początku pliku. </w:t>
      </w:r>
    </w:p>
    <w:p w14:paraId="7614C9C9" w14:textId="2D5145BA" w:rsidR="531077F9" w:rsidRDefault="531077F9" w:rsidP="6854993C">
      <w:pPr>
        <w:pStyle w:val="Nagwek2"/>
      </w:pPr>
      <w:bookmarkStart w:id="182" w:name="_Toc163038526"/>
      <w:r>
        <w:t>Udostępnione pliki WSDL</w:t>
      </w:r>
      <w:bookmarkEnd w:id="182"/>
    </w:p>
    <w:p w14:paraId="5CC49DD7" w14:textId="43060ADA" w:rsidR="531077F9" w:rsidRDefault="4B30B237" w:rsidP="6854993C">
      <w:pPr>
        <w:rPr>
          <w:rFonts w:eastAsia="Arial"/>
          <w:b/>
          <w:bCs/>
          <w:color w:val="1F497D" w:themeColor="text2"/>
          <w:sz w:val="20"/>
          <w:szCs w:val="20"/>
        </w:rPr>
      </w:pPr>
      <w:r w:rsidRPr="6854993C">
        <w:rPr>
          <w:rFonts w:eastAsia="Arial"/>
          <w:szCs w:val="22"/>
        </w:rPr>
        <w:t>Specyfikacja usług systemu P1 w zakresie IPOM stanowi załącznik do dokumentacji integracyjnej. Specyfikacja składa się z zestawu plików. Opis zawartości tych plików opisuje</w:t>
      </w:r>
      <w:r w:rsidR="00FF666A">
        <w:rPr>
          <w:rFonts w:eastAsia="Arial"/>
          <w:szCs w:val="22"/>
        </w:rPr>
        <w:t xml:space="preserve"> Tabela 3.</w:t>
      </w:r>
    </w:p>
    <w:p w14:paraId="6DD53856" w14:textId="669ECBFF" w:rsidR="00FF666A" w:rsidRDefault="00FF666A" w:rsidP="00FF666A">
      <w:pPr>
        <w:pStyle w:val="Legenda"/>
      </w:pPr>
      <w:r>
        <w:t xml:space="preserve">Tabela </w:t>
      </w:r>
      <w:r>
        <w:fldChar w:fldCharType="begin"/>
      </w:r>
      <w:r>
        <w:instrText xml:space="preserve"> SEQ Tabela \* ARABIC </w:instrText>
      </w:r>
      <w:r>
        <w:fldChar w:fldCharType="separate"/>
      </w:r>
      <w:r w:rsidR="0087327E">
        <w:rPr>
          <w:noProof/>
        </w:rPr>
        <w:t>3</w:t>
      </w:r>
      <w:r>
        <w:fldChar w:fldCharType="end"/>
      </w:r>
      <w:r>
        <w:t xml:space="preserve">. </w:t>
      </w:r>
      <w:r w:rsidRPr="004F1457">
        <w:t>Opis zawartości plików WSDL i XSD</w:t>
      </w:r>
    </w:p>
    <w:tbl>
      <w:tblPr>
        <w:tblW w:w="9004" w:type="dxa"/>
        <w:tblInd w:w="105" w:type="dxa"/>
        <w:tblLayout w:type="fixed"/>
        <w:tblLook w:val="04A0" w:firstRow="1" w:lastRow="0" w:firstColumn="1" w:lastColumn="0" w:noHBand="0" w:noVBand="1"/>
      </w:tblPr>
      <w:tblGrid>
        <w:gridCol w:w="4370"/>
        <w:gridCol w:w="4634"/>
      </w:tblGrid>
      <w:tr w:rsidR="6854993C" w14:paraId="7BFB87EA" w14:textId="77777777" w:rsidTr="00FF666A">
        <w:trPr>
          <w:trHeight w:val="300"/>
        </w:trPr>
        <w:tc>
          <w:tcPr>
            <w:tcW w:w="4370" w:type="dxa"/>
            <w:tcBorders>
              <w:top w:val="single" w:sz="18" w:space="0" w:color="7F7F7F" w:themeColor="text1" w:themeTint="80"/>
              <w:left w:val="single" w:sz="18" w:space="0" w:color="7F7F7F" w:themeColor="text1" w:themeTint="80"/>
              <w:bottom w:val="single" w:sz="8" w:space="0" w:color="7F7F7F" w:themeColor="text1" w:themeTint="80"/>
              <w:right w:val="single" w:sz="8" w:space="0" w:color="7F7F7F" w:themeColor="text1" w:themeTint="80"/>
            </w:tcBorders>
            <w:shd w:val="clear" w:color="auto" w:fill="17365D" w:themeFill="text2" w:themeFillShade="BF"/>
            <w:tcMar>
              <w:left w:w="108" w:type="dxa"/>
              <w:right w:w="108" w:type="dxa"/>
            </w:tcMar>
          </w:tcPr>
          <w:p w14:paraId="43B5AE96" w14:textId="77ACBF36" w:rsidR="6854993C" w:rsidRDefault="6854993C" w:rsidP="6854993C">
            <w:pPr>
              <w:spacing w:before="48" w:after="48" w:line="288" w:lineRule="auto"/>
              <w:rPr>
                <w:rFonts w:eastAsia="Arial"/>
                <w:b/>
                <w:bCs/>
                <w:color w:val="FFFFFF" w:themeColor="background1"/>
                <w:sz w:val="20"/>
                <w:szCs w:val="20"/>
              </w:rPr>
            </w:pPr>
            <w:r w:rsidRPr="6854993C">
              <w:rPr>
                <w:rFonts w:eastAsia="Arial"/>
                <w:b/>
                <w:bCs/>
                <w:color w:val="FFFFFF" w:themeColor="background1"/>
                <w:sz w:val="20"/>
                <w:szCs w:val="20"/>
              </w:rPr>
              <w:t>Nazwa pliku</w:t>
            </w:r>
          </w:p>
        </w:tc>
        <w:tc>
          <w:tcPr>
            <w:tcW w:w="4634" w:type="dxa"/>
            <w:tcBorders>
              <w:top w:val="single" w:sz="18" w:space="0" w:color="7F7F7F" w:themeColor="text1" w:themeTint="80"/>
              <w:left w:val="single" w:sz="8" w:space="0" w:color="7F7F7F" w:themeColor="text1" w:themeTint="80"/>
              <w:bottom w:val="single" w:sz="8" w:space="0" w:color="7F7F7F" w:themeColor="text1" w:themeTint="80"/>
              <w:right w:val="single" w:sz="18" w:space="0" w:color="7F7F7F" w:themeColor="text1" w:themeTint="80"/>
            </w:tcBorders>
            <w:shd w:val="clear" w:color="auto" w:fill="17365D" w:themeFill="text2" w:themeFillShade="BF"/>
            <w:tcMar>
              <w:left w:w="108" w:type="dxa"/>
              <w:right w:w="108" w:type="dxa"/>
            </w:tcMar>
          </w:tcPr>
          <w:p w14:paraId="3687BA5D" w14:textId="36E92593" w:rsidR="6854993C" w:rsidRDefault="6854993C" w:rsidP="6854993C">
            <w:pPr>
              <w:spacing w:before="48" w:after="48" w:line="288" w:lineRule="auto"/>
              <w:rPr>
                <w:rFonts w:eastAsia="Arial"/>
                <w:b/>
                <w:bCs/>
                <w:color w:val="FFFFFF" w:themeColor="background1"/>
                <w:sz w:val="20"/>
                <w:szCs w:val="20"/>
              </w:rPr>
            </w:pPr>
            <w:r w:rsidRPr="6854993C">
              <w:rPr>
                <w:rFonts w:eastAsia="Arial"/>
                <w:b/>
                <w:bCs/>
                <w:color w:val="FFFFFF" w:themeColor="background1"/>
                <w:sz w:val="20"/>
                <w:szCs w:val="20"/>
              </w:rPr>
              <w:t>Zawartość pliku</w:t>
            </w:r>
          </w:p>
        </w:tc>
      </w:tr>
      <w:tr w:rsidR="6854993C" w14:paraId="2F62DA70" w14:textId="77777777" w:rsidTr="00FF666A">
        <w:trPr>
          <w:trHeight w:val="300"/>
        </w:trPr>
        <w:tc>
          <w:tcPr>
            <w:tcW w:w="4370" w:type="dxa"/>
            <w:tcBorders>
              <w:top w:val="single" w:sz="8" w:space="0" w:color="7F7F7F" w:themeColor="text1" w:themeTint="80"/>
              <w:left w:val="single" w:sz="18" w:space="0" w:color="7F7F7F" w:themeColor="text1" w:themeTint="80"/>
              <w:bottom w:val="single" w:sz="8" w:space="0" w:color="7F7F7F" w:themeColor="text1" w:themeTint="80"/>
              <w:right w:val="single" w:sz="8" w:space="0" w:color="7F7F7F" w:themeColor="text1" w:themeTint="80"/>
            </w:tcBorders>
            <w:tcMar>
              <w:left w:w="108" w:type="dxa"/>
              <w:right w:w="108" w:type="dxa"/>
            </w:tcMar>
          </w:tcPr>
          <w:p w14:paraId="3745DD7F" w14:textId="6C9CE287" w:rsidR="6854993C" w:rsidRDefault="6854993C" w:rsidP="6854993C">
            <w:pPr>
              <w:shd w:val="clear" w:color="auto" w:fill="FFFFFF" w:themeFill="background1"/>
              <w:spacing w:before="40" w:after="40" w:line="288" w:lineRule="auto"/>
              <w:rPr>
                <w:rFonts w:eastAsia="Arial"/>
                <w:color w:val="000000" w:themeColor="text1"/>
                <w:szCs w:val="22"/>
              </w:rPr>
            </w:pPr>
            <w:r w:rsidRPr="6854993C">
              <w:rPr>
                <w:rFonts w:eastAsia="Arial"/>
                <w:color w:val="000000" w:themeColor="text1"/>
                <w:szCs w:val="22"/>
              </w:rPr>
              <w:t xml:space="preserve">wspolne.xsd </w:t>
            </w:r>
          </w:p>
        </w:tc>
        <w:tc>
          <w:tcPr>
            <w:tcW w:w="4634" w:type="dxa"/>
            <w:tcBorders>
              <w:top w:val="single" w:sz="8" w:space="0" w:color="7F7F7F" w:themeColor="text1" w:themeTint="80"/>
              <w:left w:val="single" w:sz="8" w:space="0" w:color="7F7F7F" w:themeColor="text1" w:themeTint="80"/>
              <w:bottom w:val="single" w:sz="8" w:space="0" w:color="7F7F7F" w:themeColor="text1" w:themeTint="80"/>
              <w:right w:val="single" w:sz="18" w:space="0" w:color="7F7F7F" w:themeColor="text1" w:themeTint="80"/>
            </w:tcBorders>
            <w:tcMar>
              <w:left w:w="108" w:type="dxa"/>
              <w:right w:w="108" w:type="dxa"/>
            </w:tcMar>
          </w:tcPr>
          <w:p w14:paraId="224187ED" w14:textId="0C49C29E" w:rsidR="6854993C" w:rsidRDefault="6854993C" w:rsidP="6854993C">
            <w:pPr>
              <w:shd w:val="clear" w:color="auto" w:fill="FFFFFF" w:themeFill="background1"/>
              <w:spacing w:before="40" w:after="40" w:line="288" w:lineRule="auto"/>
              <w:rPr>
                <w:rFonts w:eastAsia="Arial"/>
                <w:color w:val="000000" w:themeColor="text1"/>
                <w:szCs w:val="22"/>
              </w:rPr>
            </w:pPr>
            <w:r w:rsidRPr="6854993C">
              <w:rPr>
                <w:rFonts w:eastAsia="Arial"/>
                <w:color w:val="000000" w:themeColor="text1"/>
                <w:szCs w:val="22"/>
              </w:rPr>
              <w:t>Podstawowe typy danych</w:t>
            </w:r>
          </w:p>
        </w:tc>
      </w:tr>
      <w:tr w:rsidR="6854993C" w14:paraId="57CF2806" w14:textId="77777777" w:rsidTr="00FF666A">
        <w:trPr>
          <w:trHeight w:val="300"/>
        </w:trPr>
        <w:tc>
          <w:tcPr>
            <w:tcW w:w="4370" w:type="dxa"/>
            <w:tcBorders>
              <w:top w:val="single" w:sz="8" w:space="0" w:color="7F7F7F" w:themeColor="text1" w:themeTint="80"/>
              <w:left w:val="single" w:sz="18" w:space="0" w:color="7F7F7F" w:themeColor="text1" w:themeTint="80"/>
              <w:bottom w:val="single" w:sz="8" w:space="0" w:color="7F7F7F" w:themeColor="text1" w:themeTint="80"/>
              <w:right w:val="single" w:sz="8" w:space="0" w:color="7F7F7F" w:themeColor="text1" w:themeTint="80"/>
            </w:tcBorders>
            <w:tcMar>
              <w:left w:w="108" w:type="dxa"/>
              <w:right w:w="108" w:type="dxa"/>
            </w:tcMar>
          </w:tcPr>
          <w:p w14:paraId="6C7512AA" w14:textId="4901D872" w:rsidR="6854993C" w:rsidRDefault="6854993C" w:rsidP="6854993C">
            <w:pPr>
              <w:shd w:val="clear" w:color="auto" w:fill="FFFFFF" w:themeFill="background1"/>
              <w:spacing w:before="40" w:after="40" w:line="288" w:lineRule="auto"/>
              <w:rPr>
                <w:rFonts w:eastAsia="Arial"/>
                <w:color w:val="000000" w:themeColor="text1"/>
                <w:szCs w:val="22"/>
              </w:rPr>
            </w:pPr>
            <w:r w:rsidRPr="6854993C">
              <w:rPr>
                <w:rFonts w:eastAsia="Arial"/>
                <w:color w:val="000000" w:themeColor="text1"/>
                <w:szCs w:val="22"/>
              </w:rPr>
              <w:t xml:space="preserve">wyjatki.xsd </w:t>
            </w:r>
          </w:p>
        </w:tc>
        <w:tc>
          <w:tcPr>
            <w:tcW w:w="4634" w:type="dxa"/>
            <w:tcBorders>
              <w:top w:val="single" w:sz="8" w:space="0" w:color="7F7F7F" w:themeColor="text1" w:themeTint="80"/>
              <w:left w:val="single" w:sz="8" w:space="0" w:color="7F7F7F" w:themeColor="text1" w:themeTint="80"/>
              <w:bottom w:val="single" w:sz="8" w:space="0" w:color="7F7F7F" w:themeColor="text1" w:themeTint="80"/>
              <w:right w:val="single" w:sz="18" w:space="0" w:color="7F7F7F" w:themeColor="text1" w:themeTint="80"/>
            </w:tcBorders>
            <w:tcMar>
              <w:left w:w="108" w:type="dxa"/>
              <w:right w:w="108" w:type="dxa"/>
            </w:tcMar>
          </w:tcPr>
          <w:p w14:paraId="34733A27" w14:textId="5D87C7BD" w:rsidR="6854993C" w:rsidRDefault="6854993C" w:rsidP="6854993C">
            <w:pPr>
              <w:shd w:val="clear" w:color="auto" w:fill="FFFFFF" w:themeFill="background1"/>
              <w:spacing w:before="40" w:after="40" w:line="288" w:lineRule="auto"/>
              <w:rPr>
                <w:rFonts w:eastAsia="Arial"/>
                <w:color w:val="000000" w:themeColor="text1"/>
                <w:szCs w:val="22"/>
              </w:rPr>
            </w:pPr>
            <w:r w:rsidRPr="6854993C">
              <w:rPr>
                <w:rFonts w:eastAsia="Arial"/>
                <w:color w:val="000000" w:themeColor="text1"/>
                <w:szCs w:val="22"/>
              </w:rPr>
              <w:t>Typy danych dotyczące błędów zwracanych przez system P1</w:t>
            </w:r>
          </w:p>
        </w:tc>
      </w:tr>
      <w:tr w:rsidR="6854993C" w14:paraId="0269B3F6" w14:textId="77777777" w:rsidTr="00FF666A">
        <w:trPr>
          <w:trHeight w:val="300"/>
        </w:trPr>
        <w:tc>
          <w:tcPr>
            <w:tcW w:w="4370" w:type="dxa"/>
            <w:tcBorders>
              <w:top w:val="single" w:sz="8" w:space="0" w:color="7F7F7F" w:themeColor="text1" w:themeTint="80"/>
              <w:left w:val="single" w:sz="18" w:space="0" w:color="7F7F7F" w:themeColor="text1" w:themeTint="80"/>
              <w:bottom w:val="single" w:sz="8" w:space="0" w:color="7F7F7F" w:themeColor="text1" w:themeTint="80"/>
              <w:right w:val="single" w:sz="8" w:space="0" w:color="7F7F7F" w:themeColor="text1" w:themeTint="80"/>
            </w:tcBorders>
            <w:tcMar>
              <w:left w:w="108" w:type="dxa"/>
              <w:right w:w="108" w:type="dxa"/>
            </w:tcMar>
          </w:tcPr>
          <w:p w14:paraId="157F4891" w14:textId="44B73F37" w:rsidR="6854993C" w:rsidRDefault="6854993C" w:rsidP="6854993C">
            <w:pPr>
              <w:shd w:val="clear" w:color="auto" w:fill="FFFFFF" w:themeFill="background1"/>
              <w:spacing w:before="40" w:after="40" w:line="288" w:lineRule="auto"/>
              <w:rPr>
                <w:rFonts w:eastAsia="Arial"/>
                <w:color w:val="000000" w:themeColor="text1"/>
                <w:szCs w:val="22"/>
              </w:rPr>
            </w:pPr>
            <w:r w:rsidRPr="6854993C">
              <w:rPr>
                <w:rFonts w:eastAsia="Arial"/>
                <w:color w:val="000000" w:themeColor="text1"/>
                <w:szCs w:val="22"/>
              </w:rPr>
              <w:t xml:space="preserve">kontekst.xsd </w:t>
            </w:r>
          </w:p>
        </w:tc>
        <w:tc>
          <w:tcPr>
            <w:tcW w:w="4634" w:type="dxa"/>
            <w:tcBorders>
              <w:top w:val="single" w:sz="8" w:space="0" w:color="7F7F7F" w:themeColor="text1" w:themeTint="80"/>
              <w:left w:val="single" w:sz="8" w:space="0" w:color="7F7F7F" w:themeColor="text1" w:themeTint="80"/>
              <w:bottom w:val="single" w:sz="8" w:space="0" w:color="7F7F7F" w:themeColor="text1" w:themeTint="80"/>
              <w:right w:val="single" w:sz="18" w:space="0" w:color="7F7F7F" w:themeColor="text1" w:themeTint="80"/>
            </w:tcBorders>
            <w:tcMar>
              <w:left w:w="108" w:type="dxa"/>
              <w:right w:w="108" w:type="dxa"/>
            </w:tcMar>
          </w:tcPr>
          <w:p w14:paraId="30E1DB6C" w14:textId="32C7BB25" w:rsidR="6854993C" w:rsidRDefault="6854993C" w:rsidP="6854993C">
            <w:pPr>
              <w:shd w:val="clear" w:color="auto" w:fill="FFFFFF" w:themeFill="background1"/>
              <w:spacing w:before="40" w:after="40" w:line="288" w:lineRule="auto"/>
              <w:rPr>
                <w:rFonts w:eastAsia="Arial"/>
                <w:color w:val="000000" w:themeColor="text1"/>
                <w:szCs w:val="22"/>
              </w:rPr>
            </w:pPr>
            <w:r w:rsidRPr="6854993C">
              <w:rPr>
                <w:rFonts w:eastAsia="Arial"/>
                <w:color w:val="000000" w:themeColor="text1"/>
                <w:szCs w:val="22"/>
              </w:rPr>
              <w:t>Typy danych dotyczące kontekstu wywołania</w:t>
            </w:r>
          </w:p>
        </w:tc>
      </w:tr>
      <w:tr w:rsidR="6854993C" w14:paraId="6A5BCD80" w14:textId="77777777" w:rsidTr="00FF666A">
        <w:trPr>
          <w:trHeight w:val="300"/>
        </w:trPr>
        <w:tc>
          <w:tcPr>
            <w:tcW w:w="4370" w:type="dxa"/>
            <w:tcBorders>
              <w:top w:val="single" w:sz="8" w:space="0" w:color="7F7F7F" w:themeColor="text1" w:themeTint="80"/>
              <w:left w:val="single" w:sz="18" w:space="0" w:color="7F7F7F" w:themeColor="text1" w:themeTint="80"/>
              <w:bottom w:val="single" w:sz="8" w:space="0" w:color="7F7F7F" w:themeColor="text1" w:themeTint="80"/>
              <w:right w:val="single" w:sz="8" w:space="0" w:color="7F7F7F" w:themeColor="text1" w:themeTint="80"/>
            </w:tcBorders>
            <w:tcMar>
              <w:left w:w="108" w:type="dxa"/>
              <w:right w:w="108" w:type="dxa"/>
            </w:tcMar>
          </w:tcPr>
          <w:p w14:paraId="2CD14D93" w14:textId="30550C5D" w:rsidR="6854993C" w:rsidRDefault="00FF666A" w:rsidP="6854993C">
            <w:pPr>
              <w:shd w:val="clear" w:color="auto" w:fill="FFFFFF" w:themeFill="background1"/>
              <w:spacing w:before="40" w:after="40" w:line="288" w:lineRule="auto"/>
              <w:rPr>
                <w:rFonts w:eastAsia="Arial"/>
                <w:color w:val="000000" w:themeColor="text1"/>
                <w:szCs w:val="22"/>
              </w:rPr>
            </w:pPr>
            <w:r w:rsidRPr="00FF666A">
              <w:rPr>
                <w:rFonts w:eastAsia="Arial"/>
                <w:color w:val="000000" w:themeColor="text1"/>
                <w:szCs w:val="22"/>
              </w:rPr>
              <w:t>medycyna-szkolna.xsd</w:t>
            </w:r>
          </w:p>
        </w:tc>
        <w:tc>
          <w:tcPr>
            <w:tcW w:w="4634" w:type="dxa"/>
            <w:tcBorders>
              <w:top w:val="single" w:sz="8" w:space="0" w:color="7F7F7F" w:themeColor="text1" w:themeTint="80"/>
              <w:left w:val="single" w:sz="8" w:space="0" w:color="7F7F7F" w:themeColor="text1" w:themeTint="80"/>
              <w:bottom w:val="single" w:sz="8" w:space="0" w:color="7F7F7F" w:themeColor="text1" w:themeTint="80"/>
              <w:right w:val="single" w:sz="18" w:space="0" w:color="7F7F7F" w:themeColor="text1" w:themeTint="80"/>
            </w:tcBorders>
            <w:tcMar>
              <w:left w:w="108" w:type="dxa"/>
              <w:right w:w="108" w:type="dxa"/>
            </w:tcMar>
          </w:tcPr>
          <w:p w14:paraId="27269A60" w14:textId="45757ACB" w:rsidR="6854993C" w:rsidRDefault="6854993C" w:rsidP="6854993C">
            <w:pPr>
              <w:shd w:val="clear" w:color="auto" w:fill="FFFFFF" w:themeFill="background1"/>
              <w:spacing w:before="40" w:after="40" w:line="288" w:lineRule="auto"/>
              <w:rPr>
                <w:rFonts w:eastAsia="Arial"/>
                <w:color w:val="000000" w:themeColor="text1"/>
                <w:szCs w:val="22"/>
              </w:rPr>
            </w:pPr>
            <w:r w:rsidRPr="6854993C">
              <w:rPr>
                <w:rFonts w:eastAsia="Arial"/>
                <w:color w:val="000000" w:themeColor="text1"/>
                <w:szCs w:val="22"/>
              </w:rPr>
              <w:t xml:space="preserve">Typy danych specyficzne dla usług </w:t>
            </w:r>
            <w:r w:rsidR="00FF666A">
              <w:rPr>
                <w:rFonts w:eastAsia="Arial"/>
                <w:color w:val="000000" w:themeColor="text1"/>
                <w:szCs w:val="22"/>
              </w:rPr>
              <w:t>MSZ</w:t>
            </w:r>
          </w:p>
        </w:tc>
      </w:tr>
      <w:tr w:rsidR="00FF666A" w14:paraId="00F3A28D" w14:textId="77777777" w:rsidTr="00FF666A">
        <w:trPr>
          <w:trHeight w:val="300"/>
          <w:ins w:id="183" w:author="Autor"/>
        </w:trPr>
        <w:tc>
          <w:tcPr>
            <w:tcW w:w="4370" w:type="dxa"/>
            <w:tcBorders>
              <w:top w:val="single" w:sz="8" w:space="0" w:color="7F7F7F" w:themeColor="text1" w:themeTint="80"/>
              <w:left w:val="single" w:sz="18" w:space="0" w:color="7F7F7F" w:themeColor="text1" w:themeTint="80"/>
              <w:bottom w:val="single" w:sz="8" w:space="0" w:color="7F7F7F" w:themeColor="text1" w:themeTint="80"/>
              <w:right w:val="single" w:sz="8" w:space="0" w:color="7F7F7F" w:themeColor="text1" w:themeTint="80"/>
            </w:tcBorders>
            <w:tcMar>
              <w:left w:w="108" w:type="dxa"/>
              <w:right w:w="108" w:type="dxa"/>
            </w:tcMar>
          </w:tcPr>
          <w:p w14:paraId="1DDBECEC" w14:textId="49EA0A46" w:rsidR="00FF666A" w:rsidRPr="00FF666A" w:rsidRDefault="00FF666A" w:rsidP="6854993C">
            <w:pPr>
              <w:shd w:val="clear" w:color="auto" w:fill="FFFFFF" w:themeFill="background1"/>
              <w:spacing w:before="40" w:after="40" w:line="288" w:lineRule="auto"/>
              <w:rPr>
                <w:ins w:id="184" w:author="Autor"/>
                <w:rFonts w:eastAsia="Arial"/>
                <w:color w:val="000000" w:themeColor="text1"/>
                <w:szCs w:val="22"/>
              </w:rPr>
            </w:pPr>
            <w:ins w:id="185" w:author="Autor">
              <w:r w:rsidRPr="00FF666A">
                <w:rPr>
                  <w:rFonts w:eastAsia="Arial"/>
                  <w:color w:val="000000" w:themeColor="text1"/>
                  <w:szCs w:val="22"/>
                </w:rPr>
                <w:t>stronicowanie.xsd</w:t>
              </w:r>
            </w:ins>
          </w:p>
        </w:tc>
        <w:tc>
          <w:tcPr>
            <w:tcW w:w="4634" w:type="dxa"/>
            <w:tcBorders>
              <w:top w:val="single" w:sz="8" w:space="0" w:color="7F7F7F" w:themeColor="text1" w:themeTint="80"/>
              <w:left w:val="single" w:sz="8" w:space="0" w:color="7F7F7F" w:themeColor="text1" w:themeTint="80"/>
              <w:bottom w:val="single" w:sz="8" w:space="0" w:color="7F7F7F" w:themeColor="text1" w:themeTint="80"/>
              <w:right w:val="single" w:sz="18" w:space="0" w:color="7F7F7F" w:themeColor="text1" w:themeTint="80"/>
            </w:tcBorders>
            <w:tcMar>
              <w:left w:w="108" w:type="dxa"/>
              <w:right w:w="108" w:type="dxa"/>
            </w:tcMar>
          </w:tcPr>
          <w:p w14:paraId="191CCD10" w14:textId="3931B1C9" w:rsidR="00FF666A" w:rsidRPr="6854993C" w:rsidRDefault="00FF666A" w:rsidP="6854993C">
            <w:pPr>
              <w:shd w:val="clear" w:color="auto" w:fill="FFFFFF" w:themeFill="background1"/>
              <w:spacing w:before="40" w:after="40" w:line="288" w:lineRule="auto"/>
              <w:rPr>
                <w:ins w:id="186" w:author="Autor"/>
                <w:rFonts w:eastAsia="Arial"/>
                <w:color w:val="000000" w:themeColor="text1"/>
                <w:szCs w:val="22"/>
              </w:rPr>
            </w:pPr>
            <w:ins w:id="187" w:author="Autor">
              <w:r w:rsidRPr="00FF666A">
                <w:rPr>
                  <w:rFonts w:eastAsia="Arial"/>
                  <w:color w:val="000000" w:themeColor="text1"/>
                  <w:szCs w:val="22"/>
                </w:rPr>
                <w:t>Bazowy typ dla stronicowania.</w:t>
              </w:r>
            </w:ins>
          </w:p>
        </w:tc>
      </w:tr>
      <w:tr w:rsidR="6854993C" w14:paraId="0CA870CA" w14:textId="77777777" w:rsidTr="00FF666A">
        <w:trPr>
          <w:trHeight w:val="300"/>
        </w:trPr>
        <w:tc>
          <w:tcPr>
            <w:tcW w:w="4370" w:type="dxa"/>
            <w:tcBorders>
              <w:top w:val="single" w:sz="8" w:space="0" w:color="7F7F7F" w:themeColor="text1" w:themeTint="80"/>
              <w:left w:val="single" w:sz="18" w:space="0" w:color="7F7F7F" w:themeColor="text1" w:themeTint="80"/>
              <w:bottom w:val="single" w:sz="18" w:space="0" w:color="7F7F7F" w:themeColor="text1" w:themeTint="80"/>
              <w:right w:val="single" w:sz="8" w:space="0" w:color="7F7F7F" w:themeColor="text1" w:themeTint="80"/>
            </w:tcBorders>
            <w:tcMar>
              <w:left w:w="108" w:type="dxa"/>
              <w:right w:w="108" w:type="dxa"/>
            </w:tcMar>
          </w:tcPr>
          <w:p w14:paraId="5E78F7DB" w14:textId="57A48A4B" w:rsidR="6854993C" w:rsidRDefault="00FF666A" w:rsidP="6854993C">
            <w:pPr>
              <w:shd w:val="clear" w:color="auto" w:fill="FFFFFF" w:themeFill="background1"/>
              <w:spacing w:before="40" w:after="40" w:line="288" w:lineRule="auto"/>
              <w:rPr>
                <w:rFonts w:eastAsia="Arial"/>
                <w:color w:val="000000" w:themeColor="text1"/>
                <w:szCs w:val="22"/>
              </w:rPr>
            </w:pPr>
            <w:ins w:id="188" w:author="Autor">
              <w:r w:rsidRPr="00FF666A">
                <w:rPr>
                  <w:rFonts w:eastAsia="Arial"/>
                  <w:color w:val="000000" w:themeColor="text1"/>
                  <w:szCs w:val="22"/>
                </w:rPr>
                <w:t>ObslugaMedycynaSzkolnaWS.wsdl</w:t>
              </w:r>
            </w:ins>
          </w:p>
        </w:tc>
        <w:tc>
          <w:tcPr>
            <w:tcW w:w="4634" w:type="dxa"/>
            <w:tcBorders>
              <w:top w:val="single" w:sz="8" w:space="0" w:color="7F7F7F" w:themeColor="text1" w:themeTint="80"/>
              <w:left w:val="single" w:sz="8" w:space="0" w:color="7F7F7F" w:themeColor="text1" w:themeTint="80"/>
              <w:bottom w:val="single" w:sz="18" w:space="0" w:color="7F7F7F" w:themeColor="text1" w:themeTint="80"/>
              <w:right w:val="single" w:sz="18" w:space="0" w:color="7F7F7F" w:themeColor="text1" w:themeTint="80"/>
            </w:tcBorders>
            <w:tcMar>
              <w:left w:w="108" w:type="dxa"/>
              <w:right w:w="108" w:type="dxa"/>
            </w:tcMar>
          </w:tcPr>
          <w:p w14:paraId="73046C52" w14:textId="338C05B6" w:rsidR="6854993C" w:rsidRDefault="6854993C" w:rsidP="6854993C">
            <w:pPr>
              <w:shd w:val="clear" w:color="auto" w:fill="FFFFFF" w:themeFill="background1"/>
              <w:spacing w:before="40" w:after="40" w:line="288" w:lineRule="auto"/>
              <w:rPr>
                <w:rFonts w:eastAsia="Arial"/>
                <w:color w:val="000000" w:themeColor="text1"/>
                <w:szCs w:val="22"/>
              </w:rPr>
            </w:pPr>
            <w:r w:rsidRPr="6854993C">
              <w:rPr>
                <w:rFonts w:eastAsia="Arial"/>
                <w:color w:val="000000" w:themeColor="text1"/>
                <w:szCs w:val="22"/>
              </w:rPr>
              <w:t xml:space="preserve">Definicja usług i operacji dla usługodawców, dotyczących dokumentów </w:t>
            </w:r>
            <w:r w:rsidR="00FF666A">
              <w:rPr>
                <w:rFonts w:eastAsia="Arial"/>
                <w:color w:val="000000" w:themeColor="text1"/>
                <w:szCs w:val="22"/>
              </w:rPr>
              <w:t>Medycyny Szkolne</w:t>
            </w:r>
            <w:r w:rsidRPr="6854993C">
              <w:rPr>
                <w:rFonts w:eastAsia="Arial"/>
                <w:color w:val="000000" w:themeColor="text1"/>
                <w:szCs w:val="22"/>
              </w:rPr>
              <w:t xml:space="preserve">j, główne elementy komunikatów wymienianych za pomocą usług sieciowych </w:t>
            </w:r>
          </w:p>
        </w:tc>
      </w:tr>
    </w:tbl>
    <w:p w14:paraId="7C6A9669" w14:textId="7276806E" w:rsidR="77765E8E" w:rsidRDefault="77765E8E" w:rsidP="6854993C">
      <w:pPr>
        <w:rPr>
          <w:rFonts w:eastAsia="Arial"/>
          <w:szCs w:val="22"/>
        </w:rPr>
      </w:pPr>
      <w:r w:rsidRPr="6854993C">
        <w:rPr>
          <w:rFonts w:eastAsia="Arial"/>
          <w:szCs w:val="22"/>
        </w:rPr>
        <w:t>Pliki WSDL i XSD są zawarte w załączniku nr 2.</w:t>
      </w:r>
    </w:p>
    <w:p w14:paraId="0023E4EA" w14:textId="32328BBA" w:rsidR="00E46697" w:rsidRPr="00C93E94" w:rsidRDefault="75E8AF25">
      <w:pPr>
        <w:pStyle w:val="Nagwek1"/>
        <w:spacing w:line="288" w:lineRule="auto"/>
      </w:pPr>
      <w:bookmarkStart w:id="189" w:name="_Toc487462016"/>
      <w:bookmarkStart w:id="190" w:name="_Toc501107071"/>
      <w:bookmarkStart w:id="191" w:name="_Toc1402513"/>
      <w:bookmarkStart w:id="192" w:name="_Toc49411684"/>
      <w:bookmarkStart w:id="193" w:name="_Toc121491365"/>
      <w:bookmarkStart w:id="194" w:name="_Toc163038527"/>
      <w:r>
        <w:lastRenderedPageBreak/>
        <w:t>Dane testowe</w:t>
      </w:r>
      <w:bookmarkEnd w:id="189"/>
      <w:bookmarkEnd w:id="190"/>
      <w:bookmarkEnd w:id="191"/>
      <w:bookmarkEnd w:id="192"/>
      <w:bookmarkEnd w:id="193"/>
      <w:bookmarkEnd w:id="194"/>
    </w:p>
    <w:p w14:paraId="7C119987" w14:textId="77777777" w:rsidR="00E46697" w:rsidRPr="00C93E94" w:rsidRDefault="00E46697" w:rsidP="00911709">
      <w:pPr>
        <w:spacing w:line="288" w:lineRule="auto"/>
      </w:pPr>
      <w:r w:rsidRPr="00C93E94">
        <w:t>W środowisku integracyjnym dostępne są dane umożliwiające przeprowadzenie testów systemu P1</w:t>
      </w:r>
      <w:r w:rsidR="005F7CD7">
        <w:t xml:space="preserve"> </w:t>
      </w:r>
      <w:r w:rsidRPr="00C93E94">
        <w:t>w zakresie usług zapisu i odczytu recepty. Tam gdzie to będzie możliwe (dane publicznie dostępne) testy będą przeprowadzane na danych produkcyjnych np. Rejestr Leków.  Środowisko integracyjne jest zasilone danymi testowymi z zakresu:</w:t>
      </w:r>
    </w:p>
    <w:p w14:paraId="4A3BDCE9" w14:textId="77777777" w:rsidR="00E46697" w:rsidRPr="00C93E94" w:rsidRDefault="00E46697">
      <w:pPr>
        <w:pStyle w:val="Akapitzlist"/>
        <w:numPr>
          <w:ilvl w:val="0"/>
          <w:numId w:val="41"/>
        </w:numPr>
        <w:spacing w:line="288" w:lineRule="auto"/>
        <w:rPr>
          <w:rFonts w:ascii="Arial" w:hAnsi="Arial" w:cs="Arial"/>
        </w:rPr>
      </w:pPr>
      <w:r w:rsidRPr="00C93E94">
        <w:rPr>
          <w:rFonts w:ascii="Arial" w:hAnsi="Arial" w:cs="Arial"/>
        </w:rPr>
        <w:t xml:space="preserve">rejestrów medycznych, </w:t>
      </w:r>
    </w:p>
    <w:p w14:paraId="7596AB16" w14:textId="77777777" w:rsidR="00E46697" w:rsidRPr="00C93E94" w:rsidRDefault="00E46697">
      <w:pPr>
        <w:pStyle w:val="Akapitzlist"/>
        <w:numPr>
          <w:ilvl w:val="0"/>
          <w:numId w:val="41"/>
        </w:numPr>
        <w:spacing w:line="288" w:lineRule="auto"/>
        <w:rPr>
          <w:rFonts w:ascii="Arial" w:hAnsi="Arial" w:cs="Arial"/>
        </w:rPr>
      </w:pPr>
      <w:r w:rsidRPr="00C93E94">
        <w:rPr>
          <w:rFonts w:ascii="Arial" w:hAnsi="Arial" w:cs="Arial"/>
        </w:rPr>
        <w:t xml:space="preserve">testowych identyfikatorów Usługodawców, </w:t>
      </w:r>
    </w:p>
    <w:p w14:paraId="302E6008" w14:textId="77777777" w:rsidR="00E46697" w:rsidRPr="00C93E94" w:rsidRDefault="00E46697">
      <w:pPr>
        <w:pStyle w:val="Akapitzlist"/>
        <w:numPr>
          <w:ilvl w:val="0"/>
          <w:numId w:val="41"/>
        </w:numPr>
        <w:spacing w:line="288" w:lineRule="auto"/>
        <w:rPr>
          <w:rFonts w:ascii="Arial" w:hAnsi="Arial" w:cs="Arial"/>
        </w:rPr>
      </w:pPr>
      <w:r w:rsidRPr="00C93E94">
        <w:rPr>
          <w:rFonts w:ascii="Arial" w:hAnsi="Arial" w:cs="Arial"/>
        </w:rPr>
        <w:t>testowych identyfikatorów PESEL.</w:t>
      </w:r>
    </w:p>
    <w:p w14:paraId="7E26E240" w14:textId="77777777" w:rsidR="00E46697" w:rsidRPr="00C93E94" w:rsidRDefault="00E46697" w:rsidP="00911709">
      <w:pPr>
        <w:spacing w:line="288" w:lineRule="auto"/>
      </w:pPr>
    </w:p>
    <w:p w14:paraId="34C2BF2A" w14:textId="77777777" w:rsidR="00E46697" w:rsidRPr="00C93E94" w:rsidRDefault="00E46697" w:rsidP="00911709">
      <w:pPr>
        <w:spacing w:line="288" w:lineRule="auto"/>
        <w:rPr>
          <w:i/>
        </w:rPr>
      </w:pPr>
      <w:r w:rsidRPr="00C93E94">
        <w:t xml:space="preserve">Przykładowe dane testowe są udostępnione Wnioskodawcy na etapie obsługi wniosku </w:t>
      </w:r>
      <w:r w:rsidRPr="00C93E94">
        <w:br/>
        <w:t xml:space="preserve">o nadanie uprawnień do środowiska integracyjnego systemu P1. </w:t>
      </w:r>
    </w:p>
    <w:p w14:paraId="2E2C894C" w14:textId="6A3237A0" w:rsidR="00E46697" w:rsidRPr="00C93E94" w:rsidRDefault="00E46697" w:rsidP="00911709">
      <w:pPr>
        <w:pStyle w:val="Tekstkomentarza"/>
        <w:spacing w:line="288" w:lineRule="auto"/>
        <w:rPr>
          <w:u w:val="single"/>
        </w:rPr>
      </w:pPr>
      <w:r w:rsidRPr="00C93E94">
        <w:rPr>
          <w:b/>
        </w:rPr>
        <w:t>Uwaga:</w:t>
      </w:r>
      <w:r w:rsidRPr="00C93E94">
        <w:t xml:space="preserve"> </w:t>
      </w:r>
      <w:r w:rsidRPr="00C93E94">
        <w:rPr>
          <w:u w:val="single"/>
        </w:rPr>
        <w:t xml:space="preserve">Zastosowanie innych danych testowych niż przekazane przez </w:t>
      </w:r>
      <w:r w:rsidR="007D5944">
        <w:rPr>
          <w:u w:val="single"/>
        </w:rPr>
        <w:t>C</w:t>
      </w:r>
      <w:r w:rsidR="00025E37">
        <w:rPr>
          <w:u w:val="single"/>
        </w:rPr>
        <w:t>e</w:t>
      </w:r>
      <w:r w:rsidR="007D5944">
        <w:rPr>
          <w:u w:val="single"/>
        </w:rPr>
        <w:t>Z</w:t>
      </w:r>
      <w:r w:rsidRPr="00C93E94">
        <w:rPr>
          <w:u w:val="single"/>
        </w:rPr>
        <w:t xml:space="preserve"> spowoduje, że system P1 może zwrócić błąd wykonania operacji. Jednoczenie należy mieć na uwadze, iż środowisko integracyjne systemu P1 nie jest przeznaczone do przetwarzania danych osobowych, danych medycznych czy innych danych wrażliwych.  </w:t>
      </w:r>
    </w:p>
    <w:p w14:paraId="7D9BF6AE" w14:textId="77777777" w:rsidR="00E46697" w:rsidRPr="00C93E94" w:rsidRDefault="00E46697" w:rsidP="00911709">
      <w:pPr>
        <w:spacing w:line="288" w:lineRule="auto"/>
      </w:pPr>
    </w:p>
    <w:p w14:paraId="63537BC0" w14:textId="77777777" w:rsidR="00E46697" w:rsidRPr="00C93E94" w:rsidRDefault="00E46697" w:rsidP="00911709">
      <w:pPr>
        <w:spacing w:line="288" w:lineRule="auto"/>
      </w:pPr>
    </w:p>
    <w:p w14:paraId="14BF6F69" w14:textId="70BC835C" w:rsidR="00E46697" w:rsidRPr="00C93E94" w:rsidRDefault="75E8AF25">
      <w:pPr>
        <w:pStyle w:val="Nagwek1"/>
        <w:spacing w:line="288" w:lineRule="auto"/>
      </w:pPr>
      <w:bookmarkStart w:id="195" w:name="_Toc487462017"/>
      <w:bookmarkStart w:id="196" w:name="_Toc501107072"/>
      <w:bookmarkStart w:id="197" w:name="_Toc1402514"/>
      <w:bookmarkStart w:id="198" w:name="_Toc49411685"/>
      <w:bookmarkStart w:id="199" w:name="_Toc121491366"/>
      <w:bookmarkStart w:id="200" w:name="_Toc163038528"/>
      <w:r>
        <w:lastRenderedPageBreak/>
        <w:t>Procedury</w:t>
      </w:r>
      <w:bookmarkEnd w:id="195"/>
      <w:bookmarkEnd w:id="196"/>
      <w:bookmarkEnd w:id="197"/>
      <w:bookmarkEnd w:id="198"/>
      <w:bookmarkEnd w:id="199"/>
      <w:bookmarkEnd w:id="200"/>
    </w:p>
    <w:p w14:paraId="0F21CFE3" w14:textId="7B47023A" w:rsidR="00E46697" w:rsidRPr="00C93E94" w:rsidRDefault="5C4CF3EA" w:rsidP="00C77260">
      <w:pPr>
        <w:pStyle w:val="Nagwek2"/>
      </w:pPr>
      <w:bookmarkStart w:id="201" w:name="_Ref484079659"/>
      <w:bookmarkStart w:id="202" w:name="_Toc487462018"/>
      <w:bookmarkStart w:id="203" w:name="_Toc501107073"/>
      <w:bookmarkStart w:id="204" w:name="_Toc1402515"/>
      <w:bookmarkStart w:id="205" w:name="_Toc49411686"/>
      <w:bookmarkStart w:id="206" w:name="_Toc121491367"/>
      <w:bookmarkStart w:id="207" w:name="_Toc163038529"/>
      <w:r>
        <w:t>Procedura nadania uprawnień Usługodawcy</w:t>
      </w:r>
      <w:bookmarkEnd w:id="201"/>
      <w:bookmarkEnd w:id="202"/>
      <w:bookmarkEnd w:id="203"/>
      <w:bookmarkEnd w:id="204"/>
      <w:bookmarkEnd w:id="205"/>
      <w:bookmarkEnd w:id="206"/>
      <w:bookmarkEnd w:id="207"/>
    </w:p>
    <w:p w14:paraId="1F30E88C" w14:textId="77777777" w:rsidR="00E46697" w:rsidRPr="00C93E94" w:rsidRDefault="00E46697" w:rsidP="00911709">
      <w:pPr>
        <w:spacing w:line="288" w:lineRule="auto"/>
        <w:rPr>
          <w:szCs w:val="22"/>
        </w:rPr>
      </w:pPr>
      <w:r w:rsidRPr="00C93E94">
        <w:rPr>
          <w:szCs w:val="22"/>
        </w:rPr>
        <w:t>Korzystanie ze środowiska integracyjnego wymaga posiadania uprawnień Usługodawcy w systemie P1. Ich uzyskanie jest realizowane zgodnie  z poniższą procedurą:</w:t>
      </w:r>
    </w:p>
    <w:p w14:paraId="3255F55D" w14:textId="7C50C81A" w:rsidR="00E46697" w:rsidRPr="00C93E94" w:rsidRDefault="00E46697">
      <w:pPr>
        <w:pStyle w:val="Akapitzlist"/>
        <w:numPr>
          <w:ilvl w:val="0"/>
          <w:numId w:val="37"/>
        </w:numPr>
        <w:spacing w:line="288" w:lineRule="auto"/>
        <w:rPr>
          <w:rFonts w:ascii="Arial" w:hAnsi="Arial" w:cs="Arial"/>
          <w:szCs w:val="22"/>
        </w:rPr>
      </w:pPr>
      <w:r w:rsidRPr="00C93E94">
        <w:rPr>
          <w:rFonts w:ascii="Arial" w:hAnsi="Arial" w:cs="Arial"/>
          <w:szCs w:val="22"/>
        </w:rPr>
        <w:t xml:space="preserve">Wypełnienie przed Wnioskodawcę wniosku o nadanie uprawnień zgodnie z udostępnionym przez </w:t>
      </w:r>
      <w:r w:rsidR="007D5944">
        <w:rPr>
          <w:rFonts w:ascii="Arial" w:hAnsi="Arial" w:cs="Arial"/>
          <w:szCs w:val="22"/>
        </w:rPr>
        <w:t>C</w:t>
      </w:r>
      <w:r w:rsidR="00DA3D25">
        <w:rPr>
          <w:rFonts w:ascii="Arial" w:hAnsi="Arial" w:cs="Arial"/>
          <w:szCs w:val="22"/>
        </w:rPr>
        <w:t>e</w:t>
      </w:r>
      <w:r w:rsidR="007D5944">
        <w:rPr>
          <w:rFonts w:ascii="Arial" w:hAnsi="Arial" w:cs="Arial"/>
          <w:szCs w:val="22"/>
        </w:rPr>
        <w:t>Z</w:t>
      </w:r>
      <w:r w:rsidRPr="00C93E94">
        <w:rPr>
          <w:rFonts w:ascii="Arial" w:hAnsi="Arial" w:cs="Arial"/>
          <w:szCs w:val="22"/>
        </w:rPr>
        <w:t xml:space="preserve"> szablonem. </w:t>
      </w:r>
    </w:p>
    <w:p w14:paraId="26B2B499" w14:textId="16561918" w:rsidR="00E46697" w:rsidRPr="00C93E94" w:rsidRDefault="00E46697">
      <w:pPr>
        <w:pStyle w:val="Akapitzlist"/>
        <w:numPr>
          <w:ilvl w:val="0"/>
          <w:numId w:val="37"/>
        </w:numPr>
        <w:spacing w:line="288" w:lineRule="auto"/>
        <w:rPr>
          <w:rFonts w:ascii="Arial" w:hAnsi="Arial" w:cs="Arial"/>
          <w:b/>
          <w:sz w:val="12"/>
          <w:szCs w:val="12"/>
        </w:rPr>
      </w:pPr>
      <w:r w:rsidRPr="00C93E94">
        <w:rPr>
          <w:rFonts w:ascii="Arial" w:hAnsi="Arial" w:cs="Arial"/>
          <w:szCs w:val="22"/>
        </w:rPr>
        <w:t xml:space="preserve">Przekazanie skanu podpisanego wniosku lub podpisanego elektronicznie wniosku na adres </w:t>
      </w:r>
      <w:r w:rsidRPr="00C93E94">
        <w:rPr>
          <w:rFonts w:ascii="Arial" w:hAnsi="Arial" w:cs="Arial"/>
          <w:b/>
        </w:rPr>
        <w:t>integracja_P1@c</w:t>
      </w:r>
      <w:r w:rsidR="007D5944">
        <w:rPr>
          <w:rFonts w:ascii="Arial" w:hAnsi="Arial" w:cs="Arial"/>
          <w:b/>
        </w:rPr>
        <w:t>e</w:t>
      </w:r>
      <w:r w:rsidRPr="00C93E94">
        <w:rPr>
          <w:rFonts w:ascii="Arial" w:hAnsi="Arial" w:cs="Arial"/>
          <w:b/>
        </w:rPr>
        <w:t>z.gov.pl</w:t>
      </w:r>
      <w:r w:rsidRPr="00C93E94">
        <w:rPr>
          <w:rFonts w:ascii="Arial" w:hAnsi="Arial" w:cs="Arial"/>
          <w:szCs w:val="22"/>
        </w:rPr>
        <w:t>.</w:t>
      </w:r>
    </w:p>
    <w:p w14:paraId="30C713D2" w14:textId="3319FE59" w:rsidR="00E46697" w:rsidRPr="00C93E94" w:rsidRDefault="00E46697">
      <w:pPr>
        <w:pStyle w:val="Akapitzlist"/>
        <w:numPr>
          <w:ilvl w:val="0"/>
          <w:numId w:val="37"/>
        </w:numPr>
        <w:spacing w:line="288" w:lineRule="auto"/>
        <w:rPr>
          <w:rFonts w:ascii="Arial" w:hAnsi="Arial" w:cs="Arial"/>
        </w:rPr>
      </w:pPr>
      <w:r w:rsidRPr="0C5B0ADB">
        <w:rPr>
          <w:rFonts w:ascii="Arial" w:hAnsi="Arial" w:cs="Arial"/>
        </w:rPr>
        <w:t xml:space="preserve">Weryfikacja wniosku przez </w:t>
      </w:r>
      <w:r w:rsidR="007D5944">
        <w:rPr>
          <w:rFonts w:ascii="Arial" w:hAnsi="Arial" w:cs="Arial"/>
        </w:rPr>
        <w:t>C</w:t>
      </w:r>
      <w:r w:rsidR="00A73964">
        <w:rPr>
          <w:rFonts w:ascii="Arial" w:hAnsi="Arial" w:cs="Arial"/>
        </w:rPr>
        <w:t>e</w:t>
      </w:r>
      <w:r w:rsidR="007D5944">
        <w:rPr>
          <w:rFonts w:ascii="Arial" w:hAnsi="Arial" w:cs="Arial"/>
        </w:rPr>
        <w:t>Z</w:t>
      </w:r>
      <w:r w:rsidRPr="0C5B0ADB">
        <w:rPr>
          <w:rStyle w:val="Odwoanieprzypisudolnego"/>
          <w:rFonts w:ascii="Arial" w:hAnsi="Arial" w:cs="Arial"/>
        </w:rPr>
        <w:footnoteReference w:id="6"/>
      </w:r>
      <w:r w:rsidRPr="0C5B0ADB">
        <w:rPr>
          <w:rFonts w:ascii="Arial" w:hAnsi="Arial" w:cs="Arial"/>
        </w:rPr>
        <w:t>:</w:t>
      </w:r>
    </w:p>
    <w:p w14:paraId="605028A4" w14:textId="77777777" w:rsidR="00E46697" w:rsidRPr="00C93E94" w:rsidRDefault="00E46697" w:rsidP="00911709">
      <w:pPr>
        <w:pStyle w:val="Akapitzlist"/>
        <w:spacing w:line="288" w:lineRule="auto"/>
        <w:rPr>
          <w:rFonts w:ascii="Arial" w:hAnsi="Arial" w:cs="Arial"/>
          <w:szCs w:val="22"/>
        </w:rPr>
      </w:pPr>
      <w:r w:rsidRPr="00C93E94">
        <w:rPr>
          <w:rFonts w:ascii="Arial" w:hAnsi="Arial" w:cs="Arial"/>
          <w:szCs w:val="22"/>
        </w:rPr>
        <w:t xml:space="preserve">A.  </w:t>
      </w:r>
      <w:r w:rsidRPr="00C93E94">
        <w:rPr>
          <w:rFonts w:ascii="Arial" w:hAnsi="Arial" w:cs="Arial"/>
          <w:i/>
          <w:szCs w:val="22"/>
        </w:rPr>
        <w:t>Pozytywna</w:t>
      </w:r>
      <w:r w:rsidRPr="00C93E94">
        <w:rPr>
          <w:rFonts w:ascii="Arial" w:hAnsi="Arial" w:cs="Arial"/>
          <w:szCs w:val="22"/>
        </w:rPr>
        <w:t xml:space="preserve"> – przekazanie wniosku do realizacji;</w:t>
      </w:r>
    </w:p>
    <w:p w14:paraId="7E34151C" w14:textId="77777777" w:rsidR="00E46697" w:rsidRPr="00C93E94" w:rsidRDefault="00E46697" w:rsidP="00911709">
      <w:pPr>
        <w:pStyle w:val="Akapitzlist"/>
        <w:spacing w:line="288" w:lineRule="auto"/>
        <w:rPr>
          <w:rFonts w:ascii="Arial" w:hAnsi="Arial" w:cs="Arial"/>
          <w:szCs w:val="22"/>
        </w:rPr>
      </w:pPr>
      <w:r w:rsidRPr="00C93E94">
        <w:rPr>
          <w:rFonts w:ascii="Arial" w:hAnsi="Arial" w:cs="Arial"/>
          <w:szCs w:val="22"/>
        </w:rPr>
        <w:t xml:space="preserve">B. </w:t>
      </w:r>
      <w:r w:rsidRPr="00C93E94">
        <w:rPr>
          <w:rFonts w:ascii="Arial" w:hAnsi="Arial" w:cs="Arial"/>
          <w:i/>
          <w:szCs w:val="22"/>
        </w:rPr>
        <w:t>Negatywna</w:t>
      </w:r>
      <w:r w:rsidRPr="00C93E94">
        <w:rPr>
          <w:rFonts w:ascii="Arial" w:hAnsi="Arial" w:cs="Arial"/>
          <w:szCs w:val="22"/>
        </w:rPr>
        <w:t xml:space="preserve"> – poinformowanie Wnioskodawcy o konieczności poprawienia wniosku.</w:t>
      </w:r>
    </w:p>
    <w:p w14:paraId="2F1AC4D7" w14:textId="262164A1" w:rsidR="00E46697" w:rsidRPr="00C93E94" w:rsidRDefault="00E46697">
      <w:pPr>
        <w:pStyle w:val="Akapitzlist"/>
        <w:numPr>
          <w:ilvl w:val="0"/>
          <w:numId w:val="37"/>
        </w:numPr>
        <w:spacing w:line="288" w:lineRule="auto"/>
        <w:rPr>
          <w:rFonts w:ascii="Arial" w:hAnsi="Arial" w:cs="Arial"/>
          <w:szCs w:val="22"/>
        </w:rPr>
      </w:pPr>
      <w:r w:rsidRPr="00C93E94">
        <w:rPr>
          <w:rFonts w:ascii="Arial" w:hAnsi="Arial" w:cs="Arial"/>
          <w:szCs w:val="22"/>
        </w:rPr>
        <w:t xml:space="preserve">Przesłanie przez </w:t>
      </w:r>
      <w:r w:rsidR="007D5944">
        <w:rPr>
          <w:rFonts w:ascii="Arial" w:hAnsi="Arial" w:cs="Arial"/>
          <w:szCs w:val="22"/>
        </w:rPr>
        <w:t>C</w:t>
      </w:r>
      <w:r w:rsidR="00A73964">
        <w:rPr>
          <w:rFonts w:ascii="Arial" w:hAnsi="Arial" w:cs="Arial"/>
          <w:szCs w:val="22"/>
        </w:rPr>
        <w:t>e</w:t>
      </w:r>
      <w:r w:rsidR="007D5944">
        <w:rPr>
          <w:rFonts w:ascii="Arial" w:hAnsi="Arial" w:cs="Arial"/>
          <w:szCs w:val="22"/>
        </w:rPr>
        <w:t>Z</w:t>
      </w:r>
      <w:r w:rsidRPr="00C93E94">
        <w:rPr>
          <w:rFonts w:ascii="Arial" w:hAnsi="Arial" w:cs="Arial"/>
          <w:szCs w:val="22"/>
        </w:rPr>
        <w:t xml:space="preserve"> na email wskazany we wniosku danych uwierzytelniających oraz innych istotnych informacji związanych ze środowiskiem integracyjnym P1.</w:t>
      </w:r>
    </w:p>
    <w:p w14:paraId="30FE34B6" w14:textId="223ABD0B" w:rsidR="00E46697" w:rsidRPr="00C93E94" w:rsidRDefault="00E46697">
      <w:pPr>
        <w:pStyle w:val="Akapitzlist"/>
        <w:numPr>
          <w:ilvl w:val="0"/>
          <w:numId w:val="37"/>
        </w:numPr>
        <w:spacing w:line="288" w:lineRule="auto"/>
        <w:rPr>
          <w:rFonts w:ascii="Arial" w:hAnsi="Arial" w:cs="Arial"/>
          <w:szCs w:val="22"/>
        </w:rPr>
      </w:pPr>
      <w:r w:rsidRPr="00C93E94">
        <w:rPr>
          <w:rFonts w:ascii="Arial" w:hAnsi="Arial" w:cs="Arial"/>
          <w:szCs w:val="22"/>
        </w:rPr>
        <w:t xml:space="preserve">Przesłanie przez </w:t>
      </w:r>
      <w:r w:rsidR="007D5944">
        <w:rPr>
          <w:rFonts w:ascii="Arial" w:hAnsi="Arial" w:cs="Arial"/>
          <w:szCs w:val="22"/>
        </w:rPr>
        <w:t>C</w:t>
      </w:r>
      <w:r w:rsidR="00A73964">
        <w:rPr>
          <w:rFonts w:ascii="Arial" w:hAnsi="Arial" w:cs="Arial"/>
          <w:szCs w:val="22"/>
        </w:rPr>
        <w:t>e</w:t>
      </w:r>
      <w:r w:rsidR="007D5944">
        <w:rPr>
          <w:rFonts w:ascii="Arial" w:hAnsi="Arial" w:cs="Arial"/>
          <w:szCs w:val="22"/>
        </w:rPr>
        <w:t>Z</w:t>
      </w:r>
      <w:r w:rsidRPr="00C93E94">
        <w:rPr>
          <w:rFonts w:ascii="Arial" w:hAnsi="Arial" w:cs="Arial"/>
          <w:szCs w:val="22"/>
        </w:rPr>
        <w:t xml:space="preserve"> na numer komórkowy wskazany we wniosku SMS-a z hasłami do danych uwierzytelniających.</w:t>
      </w:r>
    </w:p>
    <w:p w14:paraId="23390455" w14:textId="525220B2" w:rsidR="00E46697" w:rsidRPr="00C93E94" w:rsidRDefault="00E46697">
      <w:pPr>
        <w:pStyle w:val="Akapitzlist"/>
        <w:numPr>
          <w:ilvl w:val="0"/>
          <w:numId w:val="37"/>
        </w:numPr>
        <w:spacing w:line="288" w:lineRule="auto"/>
        <w:rPr>
          <w:rFonts w:ascii="Arial" w:hAnsi="Arial" w:cs="Arial"/>
          <w:szCs w:val="22"/>
        </w:rPr>
      </w:pPr>
      <w:r w:rsidRPr="00C93E94">
        <w:rPr>
          <w:rFonts w:ascii="Arial" w:hAnsi="Arial" w:cs="Arial"/>
        </w:rPr>
        <w:t xml:space="preserve">Udostępnienie przez </w:t>
      </w:r>
      <w:r w:rsidR="007D5944">
        <w:rPr>
          <w:rFonts w:ascii="Arial" w:hAnsi="Arial" w:cs="Arial"/>
        </w:rPr>
        <w:t>C</w:t>
      </w:r>
      <w:r w:rsidR="00A73964">
        <w:rPr>
          <w:rFonts w:ascii="Arial" w:hAnsi="Arial" w:cs="Arial"/>
        </w:rPr>
        <w:t>e</w:t>
      </w:r>
      <w:r w:rsidR="007D5944">
        <w:rPr>
          <w:rFonts w:ascii="Arial" w:hAnsi="Arial" w:cs="Arial"/>
        </w:rPr>
        <w:t>Z</w:t>
      </w:r>
      <w:r w:rsidRPr="00C93E94">
        <w:rPr>
          <w:rFonts w:ascii="Arial" w:hAnsi="Arial" w:cs="Arial"/>
        </w:rPr>
        <w:t xml:space="preserve"> przykładowych komunikatów żądań i odpowiedzi wraz z zestawem danych testowych.</w:t>
      </w:r>
    </w:p>
    <w:p w14:paraId="5D67FF07" w14:textId="77777777" w:rsidR="00E46697" w:rsidRPr="00C93E94" w:rsidRDefault="00E46697">
      <w:pPr>
        <w:pStyle w:val="Akapitzlist"/>
        <w:numPr>
          <w:ilvl w:val="0"/>
          <w:numId w:val="37"/>
        </w:numPr>
        <w:spacing w:line="288" w:lineRule="auto"/>
        <w:rPr>
          <w:rFonts w:ascii="Arial" w:hAnsi="Arial" w:cs="Arial"/>
          <w:szCs w:val="22"/>
        </w:rPr>
      </w:pPr>
      <w:r w:rsidRPr="00C93E94">
        <w:rPr>
          <w:rFonts w:ascii="Arial" w:hAnsi="Arial" w:cs="Arial"/>
          <w:szCs w:val="22"/>
        </w:rPr>
        <w:t>Skonfigurowanie przez Wnioskodawcę połączenia z systemem P1 w oparciu o otrzymane certyfikaty.</w:t>
      </w:r>
    </w:p>
    <w:p w14:paraId="79AF9AB0" w14:textId="68411144" w:rsidR="00E46697" w:rsidRPr="00C93E94" w:rsidRDefault="5C4CF3EA" w:rsidP="00C77260">
      <w:pPr>
        <w:pStyle w:val="Nagwek2"/>
      </w:pPr>
      <w:bookmarkStart w:id="208" w:name="_Toc487462019"/>
      <w:bookmarkStart w:id="209" w:name="_Toc501107074"/>
      <w:bookmarkStart w:id="210" w:name="_Toc1402516"/>
      <w:bookmarkStart w:id="211" w:name="_Toc49411687"/>
      <w:bookmarkStart w:id="212" w:name="_Toc121491368"/>
      <w:bookmarkStart w:id="213" w:name="_Toc163038530"/>
      <w:r>
        <w:t>Sposób zgłaszania błędów i zagadnień</w:t>
      </w:r>
      <w:bookmarkEnd w:id="208"/>
      <w:bookmarkEnd w:id="209"/>
      <w:bookmarkEnd w:id="210"/>
      <w:bookmarkEnd w:id="211"/>
      <w:bookmarkEnd w:id="212"/>
      <w:bookmarkEnd w:id="213"/>
    </w:p>
    <w:p w14:paraId="60CE4866" w14:textId="7BE5243D" w:rsidR="00E46697" w:rsidRPr="00C93E94" w:rsidRDefault="00E46697" w:rsidP="00911709">
      <w:pPr>
        <w:spacing w:line="288" w:lineRule="auto"/>
        <w:rPr>
          <w:lang w:eastAsia="pl-PL"/>
        </w:rPr>
      </w:pPr>
      <w:r w:rsidRPr="00C93E94">
        <w:rPr>
          <w:lang w:eastAsia="pl-PL"/>
        </w:rPr>
        <w:t xml:space="preserve">W przypadku problemów z działaniem usług systemu P1 lub potrzebą uzyskania dodatkowych informacji niezbędnych do realizacji integracji, istnieje możliwość zgłoszenia błędu/zagadnienia do </w:t>
      </w:r>
      <w:r w:rsidR="007D5944">
        <w:rPr>
          <w:lang w:eastAsia="pl-PL"/>
        </w:rPr>
        <w:t>C</w:t>
      </w:r>
      <w:r w:rsidR="00A73964">
        <w:rPr>
          <w:lang w:eastAsia="pl-PL"/>
        </w:rPr>
        <w:t>e</w:t>
      </w:r>
      <w:r w:rsidR="007D5944">
        <w:rPr>
          <w:lang w:eastAsia="pl-PL"/>
        </w:rPr>
        <w:t>Z</w:t>
      </w:r>
      <w:r w:rsidRPr="00C93E94">
        <w:rPr>
          <w:lang w:eastAsia="pl-PL"/>
        </w:rPr>
        <w:t xml:space="preserve">. W tym celu należy przesłać zgłoszenie drogą elektroniczną na adres: </w:t>
      </w:r>
      <w:r w:rsidRPr="00C93E94">
        <w:rPr>
          <w:b/>
          <w:lang w:eastAsia="pl-PL"/>
        </w:rPr>
        <w:t>integracja_P1@</w:t>
      </w:r>
      <w:r w:rsidR="007D5944">
        <w:rPr>
          <w:b/>
          <w:lang w:eastAsia="pl-PL"/>
        </w:rPr>
        <w:t>cez</w:t>
      </w:r>
      <w:r w:rsidRPr="00C93E94">
        <w:rPr>
          <w:b/>
          <w:lang w:eastAsia="pl-PL"/>
        </w:rPr>
        <w:t>.gov.pl</w:t>
      </w:r>
      <w:r w:rsidRPr="00C93E94">
        <w:rPr>
          <w:lang w:eastAsia="pl-PL"/>
        </w:rPr>
        <w:t>, przy czym zakres zgłoszenia powinien obejmować informacje umożliwiające jego sprawną obsługę, tj. co najmniej:</w:t>
      </w:r>
    </w:p>
    <w:p w14:paraId="64BC51A3" w14:textId="77777777" w:rsidR="00E46697" w:rsidRPr="00C93E94" w:rsidRDefault="00E46697" w:rsidP="00911709">
      <w:pPr>
        <w:spacing w:line="288" w:lineRule="auto"/>
        <w:rPr>
          <w:lang w:eastAsia="pl-PL"/>
        </w:rPr>
      </w:pPr>
      <w:r w:rsidRPr="00C93E94">
        <w:rPr>
          <w:b/>
          <w:lang w:eastAsia="pl-PL"/>
        </w:rPr>
        <w:t>W przypadku zgłoszenia błędu</w:t>
      </w:r>
      <w:r w:rsidRPr="00C93E94">
        <w:rPr>
          <w:lang w:eastAsia="pl-PL"/>
        </w:rPr>
        <w:t>:</w:t>
      </w:r>
    </w:p>
    <w:p w14:paraId="2794B93A" w14:textId="6C9B3B3C" w:rsidR="00E46697" w:rsidRPr="00C93E94" w:rsidRDefault="00E46697">
      <w:pPr>
        <w:pStyle w:val="Akapitzlist"/>
        <w:numPr>
          <w:ilvl w:val="0"/>
          <w:numId w:val="39"/>
        </w:numPr>
        <w:spacing w:line="288" w:lineRule="auto"/>
        <w:rPr>
          <w:rFonts w:ascii="Arial" w:hAnsi="Arial" w:cs="Arial"/>
          <w:szCs w:val="22"/>
        </w:rPr>
      </w:pPr>
      <w:r w:rsidRPr="00C93E94">
        <w:rPr>
          <w:rFonts w:ascii="Arial" w:hAnsi="Arial" w:cs="Arial"/>
          <w:szCs w:val="22"/>
        </w:rPr>
        <w:lastRenderedPageBreak/>
        <w:t xml:space="preserve">Dane kontaktowe (nazwa podmiotu wraz z otrzymanym z </w:t>
      </w:r>
      <w:r w:rsidR="007D5944">
        <w:rPr>
          <w:rFonts w:ascii="Arial" w:hAnsi="Arial" w:cs="Arial"/>
          <w:szCs w:val="22"/>
        </w:rPr>
        <w:t>CeZ</w:t>
      </w:r>
      <w:r w:rsidRPr="00C93E94">
        <w:rPr>
          <w:rFonts w:ascii="Arial" w:hAnsi="Arial" w:cs="Arial"/>
          <w:szCs w:val="22"/>
        </w:rPr>
        <w:t xml:space="preserve"> numerem Wnioskodawcy, imię i nazwisko zgłaszającego oraz adres e-mail, nr telefonu).</w:t>
      </w:r>
    </w:p>
    <w:p w14:paraId="0F92A5D6" w14:textId="77777777" w:rsidR="00E46697" w:rsidRPr="00C93E94" w:rsidRDefault="00E46697">
      <w:pPr>
        <w:pStyle w:val="Akapitzlist"/>
        <w:numPr>
          <w:ilvl w:val="0"/>
          <w:numId w:val="39"/>
        </w:numPr>
        <w:spacing w:line="288" w:lineRule="auto"/>
        <w:rPr>
          <w:rFonts w:ascii="Arial" w:hAnsi="Arial" w:cs="Arial"/>
          <w:szCs w:val="22"/>
        </w:rPr>
      </w:pPr>
      <w:r w:rsidRPr="00C93E94">
        <w:rPr>
          <w:rFonts w:ascii="Arial" w:hAnsi="Arial" w:cs="Arial"/>
          <w:szCs w:val="22"/>
        </w:rPr>
        <w:t>Czas wystąpienia błędu: datę, godzinę.</w:t>
      </w:r>
    </w:p>
    <w:p w14:paraId="07F0CC53" w14:textId="77777777" w:rsidR="00E46697" w:rsidRPr="00C93E94" w:rsidRDefault="00E46697">
      <w:pPr>
        <w:pStyle w:val="Akapitzlist"/>
        <w:numPr>
          <w:ilvl w:val="0"/>
          <w:numId w:val="39"/>
        </w:numPr>
        <w:spacing w:line="288" w:lineRule="auto"/>
        <w:rPr>
          <w:rFonts w:ascii="Arial" w:hAnsi="Arial" w:cs="Arial"/>
          <w:szCs w:val="22"/>
        </w:rPr>
      </w:pPr>
      <w:r w:rsidRPr="00C93E94">
        <w:rPr>
          <w:rFonts w:ascii="Arial" w:hAnsi="Arial" w:cs="Arial"/>
          <w:szCs w:val="22"/>
        </w:rPr>
        <w:t>Miejsce wystąpienia błędu (np. nazwa operacji).</w:t>
      </w:r>
    </w:p>
    <w:p w14:paraId="3BDB4DDD" w14:textId="77777777" w:rsidR="00E46697" w:rsidRPr="00C93E94" w:rsidRDefault="00E46697">
      <w:pPr>
        <w:pStyle w:val="Akapitzlist"/>
        <w:numPr>
          <w:ilvl w:val="0"/>
          <w:numId w:val="39"/>
        </w:numPr>
        <w:spacing w:line="288" w:lineRule="auto"/>
        <w:rPr>
          <w:rFonts w:ascii="Arial" w:hAnsi="Arial" w:cs="Arial"/>
          <w:szCs w:val="22"/>
        </w:rPr>
      </w:pPr>
      <w:r w:rsidRPr="00C93E94">
        <w:rPr>
          <w:rFonts w:ascii="Arial" w:hAnsi="Arial" w:cs="Arial"/>
          <w:szCs w:val="22"/>
        </w:rPr>
        <w:t>Szczegółowy opis sytuacji, która wywołuje błąd.</w:t>
      </w:r>
    </w:p>
    <w:p w14:paraId="6746FC96" w14:textId="77777777" w:rsidR="00E46697" w:rsidRPr="00C93E94" w:rsidRDefault="00E46697">
      <w:pPr>
        <w:pStyle w:val="Akapitzlist"/>
        <w:numPr>
          <w:ilvl w:val="0"/>
          <w:numId w:val="39"/>
        </w:numPr>
        <w:spacing w:line="288" w:lineRule="auto"/>
        <w:rPr>
          <w:rFonts w:ascii="Arial" w:hAnsi="Arial" w:cs="Arial"/>
          <w:szCs w:val="22"/>
        </w:rPr>
      </w:pPr>
      <w:r w:rsidRPr="00C93E94">
        <w:rPr>
          <w:rFonts w:ascii="Arial" w:hAnsi="Arial" w:cs="Arial"/>
          <w:szCs w:val="22"/>
        </w:rPr>
        <w:t>Załącznik z treścią żądania wysłanego do P1.</w:t>
      </w:r>
    </w:p>
    <w:p w14:paraId="2954F683" w14:textId="77777777" w:rsidR="00E46697" w:rsidRPr="00C93E94" w:rsidRDefault="00E46697">
      <w:pPr>
        <w:pStyle w:val="Akapitzlist"/>
        <w:numPr>
          <w:ilvl w:val="0"/>
          <w:numId w:val="39"/>
        </w:numPr>
        <w:spacing w:line="288" w:lineRule="auto"/>
        <w:rPr>
          <w:rFonts w:ascii="Arial" w:hAnsi="Arial" w:cs="Arial"/>
          <w:szCs w:val="22"/>
        </w:rPr>
      </w:pPr>
      <w:r w:rsidRPr="00C93E94">
        <w:rPr>
          <w:rFonts w:ascii="Arial" w:hAnsi="Arial" w:cs="Arial"/>
          <w:szCs w:val="22"/>
        </w:rPr>
        <w:t>Załącznik z treścią odpowiedzi otrzymanej od P1.</w:t>
      </w:r>
    </w:p>
    <w:p w14:paraId="3B81C845" w14:textId="77777777" w:rsidR="00E46697" w:rsidRPr="00C93E94" w:rsidRDefault="00E46697">
      <w:pPr>
        <w:pStyle w:val="Akapitzlist"/>
        <w:numPr>
          <w:ilvl w:val="0"/>
          <w:numId w:val="39"/>
        </w:numPr>
        <w:spacing w:line="288" w:lineRule="auto"/>
        <w:rPr>
          <w:rFonts w:ascii="Arial" w:hAnsi="Arial" w:cs="Arial"/>
          <w:szCs w:val="22"/>
        </w:rPr>
      </w:pPr>
      <w:r w:rsidRPr="00C93E94">
        <w:rPr>
          <w:rFonts w:ascii="Arial" w:hAnsi="Arial" w:cs="Arial"/>
          <w:szCs w:val="22"/>
        </w:rPr>
        <w:t>Pliki logów, inne załączniki (maksymalna wielkość załączników to 6MB).</w:t>
      </w:r>
    </w:p>
    <w:p w14:paraId="7CECE03F" w14:textId="77777777" w:rsidR="00E46697" w:rsidRPr="00C93E94" w:rsidRDefault="00E46697" w:rsidP="00911709">
      <w:pPr>
        <w:spacing w:line="288" w:lineRule="auto"/>
        <w:rPr>
          <w:b/>
          <w:lang w:eastAsia="pl-PL"/>
        </w:rPr>
      </w:pPr>
    </w:p>
    <w:p w14:paraId="2663C148" w14:textId="77777777" w:rsidR="00E46697" w:rsidRPr="00C93E94" w:rsidRDefault="00E46697" w:rsidP="00911709">
      <w:pPr>
        <w:spacing w:line="288" w:lineRule="auto"/>
        <w:rPr>
          <w:lang w:eastAsia="pl-PL"/>
        </w:rPr>
      </w:pPr>
      <w:r w:rsidRPr="00C93E94">
        <w:rPr>
          <w:b/>
          <w:lang w:eastAsia="pl-PL"/>
        </w:rPr>
        <w:t>W przypadku zgłoszenia zapytania</w:t>
      </w:r>
      <w:r w:rsidRPr="00C93E94">
        <w:rPr>
          <w:lang w:eastAsia="pl-PL"/>
        </w:rPr>
        <w:t>:</w:t>
      </w:r>
    </w:p>
    <w:p w14:paraId="5BFAAC50" w14:textId="77777777" w:rsidR="00E46697" w:rsidRPr="00C93E94" w:rsidRDefault="00E46697">
      <w:pPr>
        <w:pStyle w:val="Akapitzlist"/>
        <w:numPr>
          <w:ilvl w:val="0"/>
          <w:numId w:val="40"/>
        </w:numPr>
        <w:spacing w:line="288" w:lineRule="auto"/>
        <w:rPr>
          <w:rFonts w:ascii="Arial" w:hAnsi="Arial" w:cs="Arial"/>
          <w:szCs w:val="22"/>
        </w:rPr>
      </w:pPr>
      <w:r w:rsidRPr="00C93E94">
        <w:rPr>
          <w:rFonts w:ascii="Arial" w:hAnsi="Arial" w:cs="Arial"/>
          <w:szCs w:val="22"/>
        </w:rPr>
        <w:t>Dane kontaktowe (nazwa podmiotu, imię i nazwisko zgłaszającego oraz, adres e-mail, nr telefonu).</w:t>
      </w:r>
    </w:p>
    <w:p w14:paraId="3AB16C01" w14:textId="77777777" w:rsidR="00E46697" w:rsidRPr="00C93E94" w:rsidRDefault="00E46697">
      <w:pPr>
        <w:pStyle w:val="Akapitzlist"/>
        <w:numPr>
          <w:ilvl w:val="0"/>
          <w:numId w:val="40"/>
        </w:numPr>
        <w:spacing w:line="288" w:lineRule="auto"/>
        <w:rPr>
          <w:rFonts w:ascii="Arial" w:hAnsi="Arial" w:cs="Arial"/>
          <w:szCs w:val="22"/>
        </w:rPr>
      </w:pPr>
      <w:r w:rsidRPr="00C93E94">
        <w:rPr>
          <w:rFonts w:ascii="Arial" w:hAnsi="Arial" w:cs="Arial"/>
          <w:szCs w:val="22"/>
        </w:rPr>
        <w:t>Szczegółowy opis zagadnienia.</w:t>
      </w:r>
    </w:p>
    <w:p w14:paraId="43892E44" w14:textId="77777777" w:rsidR="00E46697" w:rsidRPr="00C93E94" w:rsidRDefault="00E46697">
      <w:pPr>
        <w:pStyle w:val="Akapitzlist"/>
        <w:numPr>
          <w:ilvl w:val="0"/>
          <w:numId w:val="40"/>
        </w:numPr>
        <w:spacing w:line="288" w:lineRule="auto"/>
        <w:rPr>
          <w:rFonts w:ascii="Arial" w:hAnsi="Arial" w:cs="Arial"/>
          <w:szCs w:val="22"/>
        </w:rPr>
      </w:pPr>
      <w:r w:rsidRPr="00C93E94">
        <w:rPr>
          <w:rFonts w:ascii="Arial" w:hAnsi="Arial" w:cs="Arial"/>
          <w:szCs w:val="22"/>
        </w:rPr>
        <w:t>Opcjonalnie załączniki (maksymalna wielkość załączników to 6MB).</w:t>
      </w:r>
    </w:p>
    <w:p w14:paraId="00C0C09F" w14:textId="77777777" w:rsidR="00E46697" w:rsidRPr="00C93E94" w:rsidRDefault="00E46697" w:rsidP="00911709">
      <w:pPr>
        <w:spacing w:line="288" w:lineRule="auto"/>
        <w:rPr>
          <w:lang w:eastAsia="pl-PL"/>
        </w:rPr>
      </w:pPr>
    </w:p>
    <w:p w14:paraId="7DAA4609" w14:textId="536D5775" w:rsidR="00E46697" w:rsidRPr="00C93E94" w:rsidRDefault="75E8AF25">
      <w:pPr>
        <w:pStyle w:val="Nagwek1"/>
        <w:spacing w:line="288" w:lineRule="auto"/>
      </w:pPr>
      <w:bookmarkStart w:id="214" w:name="_Toc487462020"/>
      <w:bookmarkStart w:id="215" w:name="_Toc501107075"/>
      <w:bookmarkStart w:id="216" w:name="_Toc1402517"/>
      <w:bookmarkStart w:id="217" w:name="_Toc49411688"/>
      <w:bookmarkStart w:id="218" w:name="_Toc121491369"/>
      <w:bookmarkStart w:id="219" w:name="_Toc163038531"/>
      <w:r>
        <w:lastRenderedPageBreak/>
        <w:t>Stosowanie identyfikatorów ISO OID</w:t>
      </w:r>
      <w:bookmarkEnd w:id="214"/>
      <w:bookmarkEnd w:id="215"/>
      <w:bookmarkEnd w:id="216"/>
      <w:bookmarkEnd w:id="217"/>
      <w:bookmarkEnd w:id="218"/>
      <w:bookmarkEnd w:id="219"/>
    </w:p>
    <w:p w14:paraId="084DC2E8" w14:textId="77777777" w:rsidR="00E46697" w:rsidRPr="00C93E94" w:rsidRDefault="00E46697" w:rsidP="00911709">
      <w:pPr>
        <w:spacing w:line="288" w:lineRule="auto"/>
      </w:pPr>
      <w:r w:rsidRPr="00C93E94">
        <w:t>OID (ang. Object Identifier) to definiowany przez ISO (standard ISO 9834) sposób stosowania globalnie unikalnych identyfikatorów dowolnych obiektów. Globalna unikalność oznacza, że jeden konkretny identyfikator przypisany jest do jednego konkretnego obiektu w skali świata. Identyfikator taki w konwencji HL7 v3 składa się z dwóch nazwanych wartości, tzw. wartości root i wartości extension. Nazwy te, jako nazwy składowych identyfikatora typu OID, przyjęto w Projekcie P1 dla wszystkich tego typu identyfikatorów, a więc znacznie szerzej niż tylko w obszarze ustandaryzowanym tzw. Polską Implementacją Krajową HL7 CDA.</w:t>
      </w:r>
    </w:p>
    <w:p w14:paraId="2A3AF20F" w14:textId="2FFAA9C2" w:rsidR="00E46697" w:rsidRPr="00C93E94" w:rsidRDefault="00E46697" w:rsidP="00911709">
      <w:pPr>
        <w:spacing w:line="288" w:lineRule="auto"/>
      </w:pPr>
      <w:r w:rsidRPr="00C93E94">
        <w:t xml:space="preserve">Sposób zapisu i szczegóły stosowania standardu ujęto w dokumencie </w:t>
      </w:r>
      <w:hyperlink r:id="rId16" w:history="1">
        <w:r w:rsidRPr="00C93E94">
          <w:rPr>
            <w:rStyle w:val="Hipercze"/>
            <w:rFonts w:ascii="Arial" w:hAnsi="Arial"/>
          </w:rPr>
          <w:t>Instrukcja stosowania Polskiej Implementacji Krajowej HL7 CDA</w:t>
        </w:r>
      </w:hyperlink>
      <w:r w:rsidRPr="00C93E94">
        <w:t xml:space="preserve">, a wykaz węzłów OID stosowanych do komunikacji z P1 ujęto w </w:t>
      </w:r>
      <w:hyperlink r:id="rId17" w:history="1">
        <w:r w:rsidRPr="00C93E94">
          <w:rPr>
            <w:rStyle w:val="Hipercze"/>
            <w:rFonts w:ascii="Arial" w:hAnsi="Arial"/>
          </w:rPr>
          <w:t>Rejestrze OID</w:t>
        </w:r>
      </w:hyperlink>
      <w:r w:rsidR="00A35958">
        <w:t xml:space="preserve"> (załącznik 6).</w:t>
      </w:r>
    </w:p>
    <w:p w14:paraId="3264F0A2" w14:textId="77777777" w:rsidR="00E46697" w:rsidRPr="00C93E94" w:rsidRDefault="00E46697" w:rsidP="00911709">
      <w:pPr>
        <w:spacing w:line="288" w:lineRule="auto"/>
      </w:pPr>
    </w:p>
    <w:p w14:paraId="65703FC1" w14:textId="77777777" w:rsidR="00E46697" w:rsidRPr="00C93E94" w:rsidRDefault="00E46697" w:rsidP="00911709">
      <w:pPr>
        <w:spacing w:line="288" w:lineRule="auto"/>
      </w:pPr>
    </w:p>
    <w:p w14:paraId="357C198F" w14:textId="77777777" w:rsidR="00E807D0" w:rsidRPr="00E807D0" w:rsidRDefault="00E807D0" w:rsidP="00E807D0"/>
    <w:p w14:paraId="4E1F44CF" w14:textId="77777777" w:rsidR="00E46697" w:rsidRPr="00E807D0" w:rsidRDefault="00E46697" w:rsidP="00E807D0">
      <w:pPr>
        <w:jc w:val="center"/>
      </w:pPr>
    </w:p>
    <w:p w14:paraId="209F9417" w14:textId="5351421D" w:rsidR="00E46697" w:rsidRPr="00C93E94" w:rsidRDefault="75E8AF25">
      <w:pPr>
        <w:pStyle w:val="Nagwek1"/>
        <w:spacing w:line="288" w:lineRule="auto"/>
      </w:pPr>
      <w:bookmarkStart w:id="220" w:name="_Toc487462021"/>
      <w:bookmarkStart w:id="221" w:name="_Toc501107076"/>
      <w:bookmarkStart w:id="222" w:name="_Toc1402518"/>
      <w:bookmarkStart w:id="223" w:name="_Toc49411689"/>
      <w:bookmarkStart w:id="224" w:name="_Toc121491370"/>
      <w:bookmarkStart w:id="225" w:name="_Toc163038532"/>
      <w:r>
        <w:lastRenderedPageBreak/>
        <w:t>Informacje uzupełniające</w:t>
      </w:r>
      <w:bookmarkEnd w:id="220"/>
      <w:bookmarkEnd w:id="221"/>
      <w:bookmarkEnd w:id="222"/>
      <w:bookmarkEnd w:id="223"/>
      <w:bookmarkEnd w:id="224"/>
      <w:bookmarkEnd w:id="225"/>
    </w:p>
    <w:p w14:paraId="2500F67F" w14:textId="77777777" w:rsidR="00E46697" w:rsidRPr="00C93E94" w:rsidRDefault="00E46697" w:rsidP="00911709">
      <w:pPr>
        <w:spacing w:line="288" w:lineRule="auto"/>
      </w:pPr>
      <w:bookmarkStart w:id="226" w:name="_Toc487462022"/>
      <w:bookmarkStart w:id="227" w:name="_Toc502752184"/>
      <w:bookmarkStart w:id="228" w:name="_Toc501107077"/>
    </w:p>
    <w:p w14:paraId="30FD2C32" w14:textId="7EC1AE90" w:rsidR="00E46697" w:rsidRDefault="00E46697" w:rsidP="00911709">
      <w:pPr>
        <w:spacing w:line="288" w:lineRule="auto"/>
      </w:pPr>
      <w:r w:rsidRPr="00C93E94">
        <w:t>Załącznik nr 1 - Szablon wniosku o nadanie uprawnień</w:t>
      </w:r>
      <w:bookmarkEnd w:id="226"/>
      <w:bookmarkEnd w:id="227"/>
      <w:bookmarkEnd w:id="228"/>
    </w:p>
    <w:p w14:paraId="24406DC9" w14:textId="16E4A633" w:rsidR="0087327E" w:rsidRPr="00C93E94" w:rsidRDefault="0087327E" w:rsidP="00911709">
      <w:pPr>
        <w:spacing w:line="288" w:lineRule="auto"/>
      </w:pPr>
      <w:r>
        <w:t>Załącznik nr 2 – Pliki xsd i wsdl</w:t>
      </w:r>
    </w:p>
    <w:p w14:paraId="29D02708" w14:textId="6E121B9A" w:rsidR="00E46697" w:rsidRPr="00C93E94" w:rsidRDefault="00E46697" w:rsidP="00911709">
      <w:pPr>
        <w:spacing w:line="288" w:lineRule="auto"/>
      </w:pPr>
      <w:bookmarkStart w:id="229" w:name="_Toc487462024"/>
      <w:bookmarkStart w:id="230" w:name="_Toc502752186"/>
      <w:bookmarkStart w:id="231" w:name="_Toc501107079"/>
      <w:r w:rsidRPr="00C93E94">
        <w:t>Załącznik nr 3 – Kody wyników operacji</w:t>
      </w:r>
      <w:bookmarkEnd w:id="229"/>
      <w:bookmarkEnd w:id="230"/>
      <w:bookmarkEnd w:id="231"/>
    </w:p>
    <w:p w14:paraId="0C757805" w14:textId="2E407951" w:rsidR="0040489A" w:rsidRDefault="00E46697" w:rsidP="00911709">
      <w:pPr>
        <w:spacing w:line="288" w:lineRule="auto"/>
      </w:pPr>
      <w:bookmarkStart w:id="232" w:name="_Toc502752188"/>
      <w:bookmarkStart w:id="233" w:name="_Toc501107081"/>
      <w:r w:rsidRPr="00C93E94">
        <w:t xml:space="preserve">Załącznik nr </w:t>
      </w:r>
      <w:r w:rsidR="007D5944">
        <w:t>4</w:t>
      </w:r>
      <w:r w:rsidRPr="00C93E94">
        <w:t xml:space="preserve"> – </w:t>
      </w:r>
      <w:bookmarkEnd w:id="232"/>
      <w:bookmarkEnd w:id="233"/>
      <w:r w:rsidR="00516894">
        <w:t>Słownik poradni obowiązujący w Karcie profilaktycznego badania ucznia</w:t>
      </w:r>
    </w:p>
    <w:p w14:paraId="1D4BC2CA" w14:textId="377E7943" w:rsidR="00516894" w:rsidRDefault="00516894" w:rsidP="00516894">
      <w:pPr>
        <w:spacing w:line="288" w:lineRule="auto"/>
      </w:pPr>
      <w:r w:rsidRPr="00C93E94">
        <w:t xml:space="preserve">Załącznik nr </w:t>
      </w:r>
      <w:r>
        <w:t>5</w:t>
      </w:r>
      <w:r w:rsidRPr="00C93E94">
        <w:t xml:space="preserve"> – </w:t>
      </w:r>
      <w:r>
        <w:t>Słownik alergenów obowiązujący w Karcie profilaktycznego badania ucznia</w:t>
      </w:r>
    </w:p>
    <w:p w14:paraId="45282B55" w14:textId="1BDBB6F1" w:rsidR="00516894" w:rsidRDefault="41D034C5" w:rsidP="00516894">
      <w:pPr>
        <w:spacing w:line="288" w:lineRule="auto"/>
      </w:pPr>
      <w:r>
        <w:t>Załącznik nr 6 – Słownik objawów ale</w:t>
      </w:r>
      <w:r w:rsidR="39A89E89">
        <w:t>rgenów</w:t>
      </w:r>
      <w:r>
        <w:t xml:space="preserve"> obowiązujący w Karcie profilaktycznego badania ucznia</w:t>
      </w:r>
    </w:p>
    <w:p w14:paraId="358B3937" w14:textId="3791FD36" w:rsidR="004E5119" w:rsidRDefault="55DBB185" w:rsidP="00516894">
      <w:pPr>
        <w:spacing w:line="288" w:lineRule="auto"/>
      </w:pPr>
      <w:r>
        <w:t>Załącznik nr 7 – Lista reguł</w:t>
      </w:r>
    </w:p>
    <w:p w14:paraId="1A37E642" w14:textId="1A60BE69" w:rsidR="00E46697" w:rsidRPr="00C93E94" w:rsidRDefault="00E46697" w:rsidP="00911709">
      <w:pPr>
        <w:spacing w:line="288" w:lineRule="auto"/>
      </w:pPr>
    </w:p>
    <w:p w14:paraId="17D3F8AD" w14:textId="77777777" w:rsidR="00E46697" w:rsidRPr="00C93E94" w:rsidRDefault="00E46697" w:rsidP="00911709">
      <w:pPr>
        <w:spacing w:line="288" w:lineRule="auto"/>
      </w:pPr>
    </w:p>
    <w:p w14:paraId="39F7B82D" w14:textId="77777777" w:rsidR="00E46697" w:rsidRPr="00C93E94" w:rsidRDefault="00E46697" w:rsidP="00911709">
      <w:pPr>
        <w:spacing w:line="288" w:lineRule="auto"/>
      </w:pPr>
    </w:p>
    <w:p w14:paraId="6F615A15" w14:textId="77777777" w:rsidR="00E46697" w:rsidRPr="00C93E94" w:rsidRDefault="00E46697" w:rsidP="00911709">
      <w:pPr>
        <w:spacing w:line="288" w:lineRule="auto"/>
      </w:pPr>
    </w:p>
    <w:p w14:paraId="04C9B944" w14:textId="77777777" w:rsidR="00E46697" w:rsidRPr="00C93E94" w:rsidRDefault="00E46697" w:rsidP="00911709">
      <w:pPr>
        <w:spacing w:line="288" w:lineRule="auto"/>
      </w:pPr>
    </w:p>
    <w:p w14:paraId="36C35747" w14:textId="77777777" w:rsidR="003373BE" w:rsidRPr="00E46697" w:rsidRDefault="003373BE" w:rsidP="00E74AD7">
      <w:pPr>
        <w:pStyle w:val="Spistrecinagwek"/>
        <w:spacing w:line="288" w:lineRule="auto"/>
      </w:pPr>
    </w:p>
    <w:sectPr w:rsidR="003373BE" w:rsidRPr="00E46697" w:rsidSect="0006522A">
      <w:headerReference w:type="default" r:id="rId18"/>
      <w:footerReference w:type="default" r:id="rId19"/>
      <w:headerReference w:type="first" r:id="rId20"/>
      <w:footerReference w:type="first" r:id="rId2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685A6" w14:textId="77777777" w:rsidR="0006522A" w:rsidRDefault="0006522A" w:rsidP="008060AD">
      <w:r>
        <w:separator/>
      </w:r>
    </w:p>
  </w:endnote>
  <w:endnote w:type="continuationSeparator" w:id="0">
    <w:p w14:paraId="643D1AF2" w14:textId="77777777" w:rsidR="0006522A" w:rsidRDefault="0006522A" w:rsidP="008060AD">
      <w:r>
        <w:continuationSeparator/>
      </w:r>
    </w:p>
  </w:endnote>
  <w:endnote w:type="continuationNotice" w:id="1">
    <w:p w14:paraId="014BD94F" w14:textId="77777777" w:rsidR="0006522A" w:rsidRDefault="0006522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9E1BF" w14:textId="6FAFAA10" w:rsidR="00A73964" w:rsidRDefault="00163B1A" w:rsidP="003676F1">
    <w:pPr>
      <w:spacing w:after="137" w:line="275" w:lineRule="auto"/>
      <w:ind w:left="1378" w:right="1356"/>
      <w:jc w:val="center"/>
      <w:rPr>
        <w:color w:val="00628B"/>
        <w:sz w:val="12"/>
      </w:rPr>
    </w:pPr>
    <w:r>
      <w:rPr>
        <w:noProof/>
        <w:color w:val="0B5DAA"/>
        <w:sz w:val="16"/>
        <w:szCs w:val="16"/>
      </w:rPr>
      <w:drawing>
        <wp:anchor distT="0" distB="0" distL="114300" distR="114300" simplePos="0" relativeHeight="251658243" behindDoc="0" locked="0" layoutInCell="1" allowOverlap="1" wp14:anchorId="554944E2" wp14:editId="7C2786E7">
          <wp:simplePos x="0" y="0"/>
          <wp:positionH relativeFrom="column">
            <wp:posOffset>5815330</wp:posOffset>
          </wp:positionH>
          <wp:positionV relativeFrom="paragraph">
            <wp:posOffset>200025</wp:posOffset>
          </wp:positionV>
          <wp:extent cx="171450" cy="377825"/>
          <wp:effectExtent l="0" t="0" r="0" b="3175"/>
          <wp:wrapNone/>
          <wp:docPr id="11" name="Grafika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450" cy="377825"/>
                  </a:xfrm>
                  <a:prstGeom prst="rect">
                    <a:avLst/>
                  </a:prstGeom>
                </pic:spPr>
              </pic:pic>
            </a:graphicData>
          </a:graphic>
          <wp14:sizeRelH relativeFrom="margin">
            <wp14:pctWidth>0</wp14:pctWidth>
          </wp14:sizeRelH>
          <wp14:sizeRelV relativeFrom="margin">
            <wp14:pctHeight>0</wp14:pctHeight>
          </wp14:sizeRelV>
        </wp:anchor>
      </w:drawing>
    </w:r>
  </w:p>
  <w:sdt>
    <w:sdtPr>
      <w:id w:val="-798382070"/>
      <w:docPartObj>
        <w:docPartGallery w:val="Page Numbers (Bottom of Page)"/>
        <w:docPartUnique/>
      </w:docPartObj>
    </w:sdtPr>
    <w:sdtEndPr>
      <w:rPr>
        <w:color w:val="0B5DAA"/>
        <w:sz w:val="16"/>
        <w:szCs w:val="16"/>
      </w:rPr>
    </w:sdtEndPr>
    <w:sdtContent>
      <w:p w14:paraId="7EA06E82" w14:textId="7C1C95E7" w:rsidR="00036E27" w:rsidRPr="00350AB0" w:rsidRDefault="00036E27" w:rsidP="00036E27">
        <w:pPr>
          <w:pStyle w:val="Stopka"/>
          <w:spacing w:after="180"/>
          <w:ind w:right="74"/>
          <w:jc w:val="right"/>
          <w:rPr>
            <w:color w:val="0B5DAA"/>
            <w:sz w:val="16"/>
            <w:szCs w:val="16"/>
          </w:rPr>
        </w:pPr>
        <w:r w:rsidRPr="00350AB0">
          <w:rPr>
            <w:b w:val="0"/>
            <w:bCs/>
            <w:color w:val="0B5DAA"/>
            <w:sz w:val="16"/>
            <w:szCs w:val="16"/>
          </w:rPr>
          <mc:AlternateContent>
            <mc:Choice Requires="wps">
              <w:drawing>
                <wp:anchor distT="0" distB="0" distL="114300" distR="114300" simplePos="0" relativeHeight="251658241" behindDoc="0" locked="0" layoutInCell="1" allowOverlap="1" wp14:anchorId="37102B90" wp14:editId="026414F3">
                  <wp:simplePos x="0" y="0"/>
                  <wp:positionH relativeFrom="page">
                    <wp:posOffset>588645</wp:posOffset>
                  </wp:positionH>
                  <wp:positionV relativeFrom="page">
                    <wp:posOffset>9101455</wp:posOffset>
                  </wp:positionV>
                  <wp:extent cx="3505835" cy="28575"/>
                  <wp:effectExtent l="0" t="0" r="0" b="9525"/>
                  <wp:wrapNone/>
                  <wp:docPr id="9" name="Prostokąt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xmlns:arto="http://schemas.microsoft.com/office/word/2006/arto">
              <w:pict w14:anchorId="29525461">
                <v:rect id="Prostokąt 9" style="position:absolute;margin-left:46.35pt;margin-top:716.65pt;width:276.05pt;height:2.2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a0cc3d" stroked="f" strokeweight="2pt" w14:anchorId="015D94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">
                  <w10:wrap anchorx="page" anchory="page"/>
                </v:rect>
              </w:pict>
            </mc:Fallback>
          </mc:AlternateContent>
        </w:r>
        <w:r w:rsidRPr="00350AB0">
          <w:rPr>
            <w:b w:val="0"/>
            <w:bCs/>
            <w:color w:val="0B5DAA"/>
            <w:sz w:val="16"/>
            <w:szCs w:val="16"/>
          </w:rPr>
          <mc:AlternateContent>
            <mc:Choice Requires="wps">
              <w:drawing>
                <wp:anchor distT="0" distB="0" distL="114300" distR="114300" simplePos="0" relativeHeight="251658242" behindDoc="0" locked="0" layoutInCell="1" allowOverlap="1" wp14:anchorId="54845564" wp14:editId="73CCB020">
                  <wp:simplePos x="0" y="0"/>
                  <wp:positionH relativeFrom="page">
                    <wp:posOffset>4086860</wp:posOffset>
                  </wp:positionH>
                  <wp:positionV relativeFrom="page">
                    <wp:posOffset>9101455</wp:posOffset>
                  </wp:positionV>
                  <wp:extent cx="1979930" cy="28575"/>
                  <wp:effectExtent l="0" t="0" r="1270" b="9525"/>
                  <wp:wrapNone/>
                  <wp:docPr id="10" name="Prostokąt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xmlns:arto="http://schemas.microsoft.com/office/word/2006/arto">
              <w:pict w14:anchorId="5A396D69">
                <v:rect id="Prostokąt 10" style="position:absolute;margin-left:321.8pt;margin-top:716.65pt;width:155.9pt;height:2.2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0b5daa" stroked="f" strokeweight="2pt" w14:anchorId="2FA69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">
                  <w10:wrap anchorx="page" anchory="page"/>
                </v:rect>
              </w:pict>
            </mc:Fallback>
          </mc:AlternateContent>
        </w:r>
        <w:r w:rsidRPr="00350AB0">
          <w:rPr>
            <w:b w:val="0"/>
            <w:bCs/>
            <w:color w:val="0B5DAA"/>
            <w:sz w:val="16"/>
            <w:szCs w:val="16"/>
          </w:rPr>
          <w:fldChar w:fldCharType="begin"/>
        </w:r>
        <w:r w:rsidRPr="00350AB0">
          <w:rPr>
            <w:bCs/>
            <w:color w:val="0B5DAA"/>
            <w:sz w:val="16"/>
            <w:szCs w:val="16"/>
          </w:rPr>
          <w:instrText>PAGE   \* MERGEFORMAT</w:instrText>
        </w:r>
        <w:r w:rsidRPr="00350AB0">
          <w:rPr>
            <w:b w:val="0"/>
            <w:bCs/>
            <w:color w:val="0B5DAA"/>
            <w:sz w:val="16"/>
            <w:szCs w:val="16"/>
          </w:rPr>
          <w:fldChar w:fldCharType="separate"/>
        </w:r>
        <w:r>
          <w:rPr>
            <w:b w:val="0"/>
            <w:bCs/>
            <w:color w:val="0B5DAA"/>
            <w:sz w:val="16"/>
            <w:szCs w:val="16"/>
          </w:rPr>
          <w:t>1</w:t>
        </w:r>
        <w:r w:rsidRPr="00350AB0">
          <w:rPr>
            <w:b w:val="0"/>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Pr>
            <w:color w:val="0B5DAA"/>
            <w:sz w:val="16"/>
            <w:szCs w:val="16"/>
          </w:rPr>
          <w:t>24</w:t>
        </w:r>
        <w:r w:rsidRPr="00350AB0">
          <w:rPr>
            <w:color w:val="0B5DAA"/>
            <w:sz w:val="16"/>
            <w:szCs w:val="16"/>
          </w:rPr>
          <w:fldChar w:fldCharType="end"/>
        </w:r>
      </w:p>
    </w:sdtContent>
  </w:sdt>
  <w:p w14:paraId="6BBC66A3" w14:textId="77777777" w:rsidR="00036E27" w:rsidRPr="00DC37A4" w:rsidRDefault="00036E27" w:rsidP="00036E27">
    <w:pPr>
      <w:pStyle w:val="Stopka"/>
      <w:tabs>
        <w:tab w:val="left" w:pos="2450"/>
        <w:tab w:val="left" w:pos="2694"/>
        <w:tab w:val="left" w:pos="5502"/>
      </w:tabs>
      <w:jc w:val="both"/>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35BA6D55" w14:textId="77777777" w:rsidR="00036E27" w:rsidRPr="00DC37A4" w:rsidRDefault="00036E27" w:rsidP="00036E27">
    <w:pPr>
      <w:pStyle w:val="Stopka"/>
      <w:tabs>
        <w:tab w:val="left" w:pos="2450"/>
        <w:tab w:val="left" w:pos="5502"/>
      </w:tabs>
      <w:jc w:val="both"/>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4C0121EE" w14:textId="77777777" w:rsidR="00036E27" w:rsidRDefault="00036E27" w:rsidP="00036E27">
    <w:pPr>
      <w:pStyle w:val="Stopka"/>
      <w:tabs>
        <w:tab w:val="left" w:pos="2450"/>
        <w:tab w:val="left" w:pos="5502"/>
      </w:tabs>
      <w:jc w:val="both"/>
    </w:pPr>
    <w:r w:rsidRPr="00DC37A4">
      <w:rPr>
        <w:sz w:val="20"/>
      </w:rPr>
      <w:drawing>
        <wp:anchor distT="0" distB="0" distL="114300" distR="114300" simplePos="0" relativeHeight="251658246" behindDoc="0" locked="0" layoutInCell="1" allowOverlap="1" wp14:anchorId="0E8DA175" wp14:editId="6A77B348">
          <wp:simplePos x="0" y="0"/>
          <wp:positionH relativeFrom="column">
            <wp:posOffset>4195445</wp:posOffset>
          </wp:positionH>
          <wp:positionV relativeFrom="paragraph">
            <wp:posOffset>425450</wp:posOffset>
          </wp:positionV>
          <wp:extent cx="1332000" cy="297947"/>
          <wp:effectExtent l="0" t="0" r="1905" b="6985"/>
          <wp:wrapNone/>
          <wp:docPr id="12" name="Obraz 12"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4" behindDoc="0" locked="0" layoutInCell="1" allowOverlap="1" wp14:anchorId="0D25D0B0" wp14:editId="7EC3A941">
          <wp:simplePos x="0" y="0"/>
          <wp:positionH relativeFrom="column">
            <wp:posOffset>2012950</wp:posOffset>
          </wp:positionH>
          <wp:positionV relativeFrom="paragraph">
            <wp:posOffset>457200</wp:posOffset>
          </wp:positionV>
          <wp:extent cx="1044000" cy="288000"/>
          <wp:effectExtent l="0" t="0" r="3810" b="0"/>
          <wp:wrapNone/>
          <wp:docPr id="13" name="Obraz 13"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5" behindDoc="0" locked="0" layoutInCell="1" allowOverlap="1" wp14:anchorId="33412118" wp14:editId="649F6092">
          <wp:simplePos x="0" y="0"/>
          <wp:positionH relativeFrom="column">
            <wp:posOffset>-28575</wp:posOffset>
          </wp:positionH>
          <wp:positionV relativeFrom="paragraph">
            <wp:posOffset>370840</wp:posOffset>
          </wp:positionV>
          <wp:extent cx="864000" cy="395520"/>
          <wp:effectExtent l="0" t="0" r="0" b="5080"/>
          <wp:wrapNone/>
          <wp:docPr id="14" name="Obraz 14"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00DC37A4">
      <w:rPr>
        <w:rFonts w:eastAsiaTheme="minorHAnsi" w:cs="Calibri"/>
        <w:sz w:val="16"/>
        <w:szCs w:val="16"/>
      </w:rPr>
      <w:t>00-184 Warszawa</w:t>
    </w:r>
    <w:r w:rsidRPr="00DC37A4">
      <w:rPr>
        <w:rFonts w:eastAsiaTheme="minorHAnsi" w:cs="Calibri"/>
        <w:sz w:val="16"/>
        <w:szCs w:val="16"/>
      </w:rPr>
      <w:tab/>
      <w:t>biuro@cez.gov.pl | www.cez.gov.pl</w:t>
    </w:r>
    <w:r w:rsidRPr="00DC37A4">
      <w:rPr>
        <w:rFonts w:eastAsiaTheme="minorHAnsi" w:cs="Calibri"/>
        <w:sz w:val="16"/>
        <w:szCs w:val="16"/>
      </w:rPr>
      <w:tab/>
      <w:t>REGON: 001377706</w:t>
    </w:r>
  </w:p>
  <w:p w14:paraId="627F8F4F" w14:textId="77777777" w:rsidR="00036E27" w:rsidRDefault="00036E27" w:rsidP="00036E27">
    <w:pPr>
      <w:spacing w:after="137" w:line="275" w:lineRule="auto"/>
      <w:ind w:right="1356"/>
      <w:rPr>
        <w:color w:val="00628B"/>
        <w:sz w:val="12"/>
      </w:rPr>
    </w:pPr>
  </w:p>
  <w:p w14:paraId="52A9C076" w14:textId="77777777" w:rsidR="00036E27" w:rsidRDefault="00036E27" w:rsidP="00036E27">
    <w:pPr>
      <w:spacing w:after="137" w:line="275" w:lineRule="auto"/>
      <w:ind w:right="1356"/>
      <w:rPr>
        <w:color w:val="00628B"/>
        <w:sz w:val="12"/>
      </w:rPr>
    </w:pPr>
  </w:p>
  <w:p w14:paraId="410B6710" w14:textId="77777777" w:rsidR="00A73964" w:rsidRPr="00B02E5A" w:rsidRDefault="00A73964" w:rsidP="00B02E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44AD2" w14:textId="77777777" w:rsidR="00036E27" w:rsidRDefault="00036E27" w:rsidP="00036E27">
    <w:pPr>
      <w:spacing w:after="137" w:line="275" w:lineRule="auto"/>
      <w:ind w:right="1356"/>
      <w:rPr>
        <w:color w:val="00628B"/>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DCF5" w14:textId="77777777" w:rsidR="0006522A" w:rsidRDefault="0006522A" w:rsidP="008060AD">
      <w:r>
        <w:separator/>
      </w:r>
    </w:p>
  </w:footnote>
  <w:footnote w:type="continuationSeparator" w:id="0">
    <w:p w14:paraId="48368E0B" w14:textId="77777777" w:rsidR="0006522A" w:rsidRDefault="0006522A" w:rsidP="008060AD">
      <w:r>
        <w:continuationSeparator/>
      </w:r>
    </w:p>
  </w:footnote>
  <w:footnote w:type="continuationNotice" w:id="1">
    <w:p w14:paraId="039191ED" w14:textId="77777777" w:rsidR="0006522A" w:rsidRDefault="0006522A">
      <w:pPr>
        <w:spacing w:before="0" w:after="0" w:line="240" w:lineRule="auto"/>
      </w:pPr>
    </w:p>
  </w:footnote>
  <w:footnote w:id="2">
    <w:p w14:paraId="0D561E68" w14:textId="77777777" w:rsidR="00A73964" w:rsidRDefault="00A73964" w:rsidP="00E46697">
      <w:pPr>
        <w:pStyle w:val="Tekstprzypisudolnego"/>
      </w:pPr>
      <w:r>
        <w:rPr>
          <w:rStyle w:val="Odwoanieprzypisudolnego"/>
        </w:rPr>
        <w:footnoteRef/>
      </w:r>
      <w:r>
        <w:t xml:space="preserve"> </w:t>
      </w:r>
      <w:r w:rsidRPr="00917E40">
        <w:rPr>
          <w:sz w:val="18"/>
          <w:szCs w:val="18"/>
        </w:rPr>
        <w:t xml:space="preserve">Jeżeli Wnioskodawca wnioskuje o jednoczesne nadanie </w:t>
      </w:r>
      <w:r>
        <w:rPr>
          <w:sz w:val="18"/>
          <w:szCs w:val="18"/>
        </w:rPr>
        <w:t xml:space="preserve">obu ról wówczas otrzyma dwa oddzielne konta podmiotu </w:t>
      </w:r>
      <w:r>
        <w:rPr>
          <w:sz w:val="18"/>
          <w:szCs w:val="18"/>
        </w:rPr>
        <w:br/>
        <w:t>z dedykowanymi uprawnieniami, certyfikatami i kompletem danych.</w:t>
      </w:r>
    </w:p>
  </w:footnote>
  <w:footnote w:id="3">
    <w:p w14:paraId="3BD93733" w14:textId="77777777" w:rsidR="00A73964" w:rsidRPr="00FD635C" w:rsidRDefault="00A73964" w:rsidP="00E46697">
      <w:pPr>
        <w:pStyle w:val="Tekstprzypisudolnego"/>
        <w:rPr>
          <w:sz w:val="18"/>
          <w:szCs w:val="18"/>
        </w:rPr>
      </w:pPr>
      <w:r w:rsidRPr="0007546A">
        <w:rPr>
          <w:sz w:val="18"/>
          <w:szCs w:val="18"/>
          <w:vertAlign w:val="superscript"/>
        </w:rPr>
        <w:footnoteRef/>
      </w:r>
      <w:r w:rsidRPr="0007546A">
        <w:rPr>
          <w:sz w:val="18"/>
          <w:szCs w:val="18"/>
          <w:vertAlign w:val="superscript"/>
        </w:rPr>
        <w:t xml:space="preserve"> </w:t>
      </w:r>
      <w:r w:rsidRPr="00FD635C">
        <w:rPr>
          <w:sz w:val="18"/>
          <w:szCs w:val="18"/>
        </w:rPr>
        <w:t xml:space="preserve">System obsługujący apteki lub punkty apteczne. </w:t>
      </w:r>
    </w:p>
  </w:footnote>
  <w:footnote w:id="4">
    <w:p w14:paraId="17277AF1" w14:textId="77777777" w:rsidR="00A73964" w:rsidRDefault="00A73964" w:rsidP="00E46697">
      <w:pPr>
        <w:pStyle w:val="Tekstprzypisudolnego"/>
      </w:pPr>
      <w:r w:rsidRPr="0007546A">
        <w:rPr>
          <w:sz w:val="18"/>
          <w:szCs w:val="18"/>
          <w:vertAlign w:val="superscript"/>
        </w:rPr>
        <w:footnoteRef/>
      </w:r>
      <w:r w:rsidRPr="00FD635C">
        <w:rPr>
          <w:sz w:val="18"/>
          <w:szCs w:val="18"/>
        </w:rPr>
        <w:t xml:space="preserve"> System obsługujący podmioty lecznicze, w tym praktyki zawodowe.</w:t>
      </w:r>
    </w:p>
  </w:footnote>
  <w:footnote w:id="5">
    <w:p w14:paraId="60A43A1A" w14:textId="2144B466" w:rsidR="00A73964" w:rsidRDefault="00A73964" w:rsidP="00E46697">
      <w:pPr>
        <w:pStyle w:val="Tekstprzypisudolnego"/>
      </w:pPr>
      <w:r>
        <w:rPr>
          <w:rStyle w:val="Odwoanieprzypisudolnego"/>
        </w:rPr>
        <w:footnoteRef/>
      </w:r>
      <w:r>
        <w:t xml:space="preserve"> </w:t>
      </w:r>
      <w:r w:rsidRPr="005B00E0">
        <w:t xml:space="preserve">Numer </w:t>
      </w:r>
      <w:r>
        <w:t xml:space="preserve">PWZ </w:t>
      </w:r>
      <w:r w:rsidRPr="005B00E0">
        <w:t>pracowników medycznych jest zapisany w arkuszu CWPM(medyczni).xlsx umieszczony</w:t>
      </w:r>
      <w:r>
        <w:t>m</w:t>
      </w:r>
      <w:r w:rsidRPr="005B00E0">
        <w:t xml:space="preserve"> w </w:t>
      </w:r>
      <w:r>
        <w:t>d</w:t>
      </w:r>
      <w:r w:rsidRPr="005B00E0">
        <w:t xml:space="preserve">anych testowych </w:t>
      </w:r>
      <w:r>
        <w:t xml:space="preserve">na </w:t>
      </w:r>
      <w:hyperlink r:id="rId1" w:tgtFrame="_blank" w:history="1">
        <w:r>
          <w:rPr>
            <w:rStyle w:val="Hipercze"/>
            <w:rFonts w:ascii="Segoe UI" w:hAnsi="Segoe UI" w:cs="Segoe UI"/>
            <w:color w:val="003963"/>
            <w:sz w:val="20"/>
            <w:szCs w:val="20"/>
          </w:rPr>
          <w:t>https://isus.ezdrowie.gov.pl</w:t>
        </w:r>
      </w:hyperlink>
      <w:r>
        <w:rPr>
          <w:color w:val="000000"/>
        </w:rPr>
        <w:t xml:space="preserve"> </w:t>
      </w:r>
    </w:p>
  </w:footnote>
  <w:footnote w:id="6">
    <w:p w14:paraId="57453ED1" w14:textId="77777777" w:rsidR="00A73964" w:rsidRPr="00B068E8" w:rsidRDefault="00A73964" w:rsidP="00E46697">
      <w:pPr>
        <w:pStyle w:val="Tekstprzypisudolnego"/>
        <w:rPr>
          <w:sz w:val="18"/>
          <w:szCs w:val="18"/>
        </w:rPr>
      </w:pPr>
      <w:r w:rsidRPr="00B068E8">
        <w:rPr>
          <w:rStyle w:val="Odwoanieprzypisudolnego"/>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6A09" w14:textId="77777777" w:rsidR="00A73964" w:rsidRPr="003464AC" w:rsidRDefault="00A73964" w:rsidP="003464AC">
    <w:pPr>
      <w:pStyle w:val="Nagwek"/>
      <w:jc w:val="center"/>
    </w:pPr>
    <w:r w:rsidRPr="00B70C6B">
      <w:t>Elektroniczna Platforma Gromadzenia, Analiz</w:t>
    </w:r>
    <w:r>
      <w:t>y</w:t>
    </w:r>
    <w:r w:rsidRPr="00B70C6B">
      <w:t xml:space="preserve"> i Udostępniani</w:t>
    </w:r>
    <w:r>
      <w:t xml:space="preserve">a </w:t>
    </w:r>
    <w:r>
      <w:b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3C2CE" w14:textId="758B8F4C" w:rsidR="00A73964" w:rsidRPr="00B02E5A" w:rsidRDefault="00A73964" w:rsidP="00B02E5A">
    <w:pPr>
      <w:pStyle w:val="Nagwek"/>
      <w:spacing w:after="240"/>
      <w:rPr>
        <w:szCs w:val="22"/>
      </w:rPr>
    </w:pPr>
    <w:r w:rsidRPr="0087455B">
      <w:rPr>
        <w:noProof/>
        <w:color w:val="00628B"/>
        <w:sz w:val="12"/>
      </w:rPr>
      <w:drawing>
        <wp:anchor distT="0" distB="0" distL="114300" distR="114300" simplePos="0" relativeHeight="251658240" behindDoc="0" locked="0" layoutInCell="1" allowOverlap="1" wp14:anchorId="10CAA01A" wp14:editId="06054342">
          <wp:simplePos x="0" y="0"/>
          <wp:positionH relativeFrom="margin">
            <wp:posOffset>0</wp:posOffset>
          </wp:positionH>
          <wp:positionV relativeFrom="paragraph">
            <wp:posOffset>-635</wp:posOffset>
          </wp:positionV>
          <wp:extent cx="1836817" cy="506708"/>
          <wp:effectExtent l="0" t="0" r="0" b="8255"/>
          <wp:wrapNone/>
          <wp:docPr id="5" name="Obraz 5"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836817" cy="50670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02BF78E1"/>
    <w:multiLevelType w:val="hybridMultilevel"/>
    <w:tmpl w:val="4B24F32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11DD6"/>
    <w:multiLevelType w:val="hybridMultilevel"/>
    <w:tmpl w:val="C6403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114B9F"/>
    <w:multiLevelType w:val="hybridMultilevel"/>
    <w:tmpl w:val="4B24F328"/>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 w15:restartNumberingAfterBreak="0">
    <w:nsid w:val="0CFC5E8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0BE878"/>
    <w:multiLevelType w:val="hybridMultilevel"/>
    <w:tmpl w:val="53241C24"/>
    <w:lvl w:ilvl="0" w:tplc="DAA8E8A4">
      <w:start w:val="1"/>
      <w:numFmt w:val="bullet"/>
      <w:lvlText w:val="·"/>
      <w:lvlJc w:val="left"/>
      <w:pPr>
        <w:ind w:left="720" w:hanging="360"/>
      </w:pPr>
      <w:rPr>
        <w:rFonts w:ascii="Symbol" w:hAnsi="Symbol" w:hint="default"/>
      </w:rPr>
    </w:lvl>
    <w:lvl w:ilvl="1" w:tplc="6DF6EF74">
      <w:start w:val="1"/>
      <w:numFmt w:val="bullet"/>
      <w:lvlText w:val="o"/>
      <w:lvlJc w:val="left"/>
      <w:pPr>
        <w:ind w:left="1440" w:hanging="360"/>
      </w:pPr>
      <w:rPr>
        <w:rFonts w:ascii="Courier New" w:hAnsi="Courier New" w:hint="default"/>
      </w:rPr>
    </w:lvl>
    <w:lvl w:ilvl="2" w:tplc="E9C84D26">
      <w:start w:val="1"/>
      <w:numFmt w:val="bullet"/>
      <w:lvlText w:val=""/>
      <w:lvlJc w:val="left"/>
      <w:pPr>
        <w:ind w:left="2160" w:hanging="360"/>
      </w:pPr>
      <w:rPr>
        <w:rFonts w:ascii="Wingdings" w:hAnsi="Wingdings" w:hint="default"/>
      </w:rPr>
    </w:lvl>
    <w:lvl w:ilvl="3" w:tplc="3258A478">
      <w:start w:val="1"/>
      <w:numFmt w:val="bullet"/>
      <w:lvlText w:val=""/>
      <w:lvlJc w:val="left"/>
      <w:pPr>
        <w:ind w:left="2880" w:hanging="360"/>
      </w:pPr>
      <w:rPr>
        <w:rFonts w:ascii="Symbol" w:hAnsi="Symbol" w:hint="default"/>
      </w:rPr>
    </w:lvl>
    <w:lvl w:ilvl="4" w:tplc="091CDEF2">
      <w:start w:val="1"/>
      <w:numFmt w:val="bullet"/>
      <w:lvlText w:val="o"/>
      <w:lvlJc w:val="left"/>
      <w:pPr>
        <w:ind w:left="3600" w:hanging="360"/>
      </w:pPr>
      <w:rPr>
        <w:rFonts w:ascii="Courier New" w:hAnsi="Courier New" w:hint="default"/>
      </w:rPr>
    </w:lvl>
    <w:lvl w:ilvl="5" w:tplc="76D8A4EC">
      <w:start w:val="1"/>
      <w:numFmt w:val="bullet"/>
      <w:lvlText w:val=""/>
      <w:lvlJc w:val="left"/>
      <w:pPr>
        <w:ind w:left="4320" w:hanging="360"/>
      </w:pPr>
      <w:rPr>
        <w:rFonts w:ascii="Wingdings" w:hAnsi="Wingdings" w:hint="default"/>
      </w:rPr>
    </w:lvl>
    <w:lvl w:ilvl="6" w:tplc="62CA4EC6">
      <w:start w:val="1"/>
      <w:numFmt w:val="bullet"/>
      <w:lvlText w:val=""/>
      <w:lvlJc w:val="left"/>
      <w:pPr>
        <w:ind w:left="5040" w:hanging="360"/>
      </w:pPr>
      <w:rPr>
        <w:rFonts w:ascii="Symbol" w:hAnsi="Symbol" w:hint="default"/>
      </w:rPr>
    </w:lvl>
    <w:lvl w:ilvl="7" w:tplc="8B862A84">
      <w:start w:val="1"/>
      <w:numFmt w:val="bullet"/>
      <w:lvlText w:val="o"/>
      <w:lvlJc w:val="left"/>
      <w:pPr>
        <w:ind w:left="5760" w:hanging="360"/>
      </w:pPr>
      <w:rPr>
        <w:rFonts w:ascii="Courier New" w:hAnsi="Courier New" w:hint="default"/>
      </w:rPr>
    </w:lvl>
    <w:lvl w:ilvl="8" w:tplc="6E10F5EE">
      <w:start w:val="1"/>
      <w:numFmt w:val="bullet"/>
      <w:lvlText w:val=""/>
      <w:lvlJc w:val="left"/>
      <w:pPr>
        <w:ind w:left="6480" w:hanging="360"/>
      </w:pPr>
      <w:rPr>
        <w:rFonts w:ascii="Wingdings" w:hAnsi="Wingdings" w:hint="default"/>
      </w:rPr>
    </w:lvl>
  </w:abstractNum>
  <w:abstractNum w:abstractNumId="9" w15:restartNumberingAfterBreak="0">
    <w:nsid w:val="11B08A11"/>
    <w:multiLevelType w:val="hybridMultilevel"/>
    <w:tmpl w:val="C09A65C6"/>
    <w:lvl w:ilvl="0" w:tplc="DF2ACB6E">
      <w:start w:val="1"/>
      <w:numFmt w:val="bullet"/>
      <w:lvlText w:val=""/>
      <w:lvlJc w:val="left"/>
      <w:pPr>
        <w:ind w:left="720" w:hanging="360"/>
      </w:pPr>
      <w:rPr>
        <w:rFonts w:ascii="Symbol" w:hAnsi="Symbol" w:hint="default"/>
      </w:rPr>
    </w:lvl>
    <w:lvl w:ilvl="1" w:tplc="E918C31A">
      <w:start w:val="1"/>
      <w:numFmt w:val="bullet"/>
      <w:lvlText w:val="o"/>
      <w:lvlJc w:val="left"/>
      <w:pPr>
        <w:ind w:left="1440" w:hanging="360"/>
      </w:pPr>
      <w:rPr>
        <w:rFonts w:ascii="Courier New" w:hAnsi="Courier New" w:hint="default"/>
      </w:rPr>
    </w:lvl>
    <w:lvl w:ilvl="2" w:tplc="7026E592">
      <w:start w:val="1"/>
      <w:numFmt w:val="bullet"/>
      <w:lvlText w:val=""/>
      <w:lvlJc w:val="left"/>
      <w:pPr>
        <w:ind w:left="2160" w:hanging="360"/>
      </w:pPr>
      <w:rPr>
        <w:rFonts w:ascii="Wingdings" w:hAnsi="Wingdings" w:hint="default"/>
      </w:rPr>
    </w:lvl>
    <w:lvl w:ilvl="3" w:tplc="BE3450D4">
      <w:start w:val="1"/>
      <w:numFmt w:val="bullet"/>
      <w:lvlText w:val=""/>
      <w:lvlJc w:val="left"/>
      <w:pPr>
        <w:ind w:left="2880" w:hanging="360"/>
      </w:pPr>
      <w:rPr>
        <w:rFonts w:ascii="Symbol" w:hAnsi="Symbol" w:hint="default"/>
      </w:rPr>
    </w:lvl>
    <w:lvl w:ilvl="4" w:tplc="54D4E49A">
      <w:start w:val="1"/>
      <w:numFmt w:val="bullet"/>
      <w:lvlText w:val="o"/>
      <w:lvlJc w:val="left"/>
      <w:pPr>
        <w:ind w:left="3600" w:hanging="360"/>
      </w:pPr>
      <w:rPr>
        <w:rFonts w:ascii="Courier New" w:hAnsi="Courier New" w:hint="default"/>
      </w:rPr>
    </w:lvl>
    <w:lvl w:ilvl="5" w:tplc="6616CE78">
      <w:start w:val="1"/>
      <w:numFmt w:val="bullet"/>
      <w:lvlText w:val=""/>
      <w:lvlJc w:val="left"/>
      <w:pPr>
        <w:ind w:left="4320" w:hanging="360"/>
      </w:pPr>
      <w:rPr>
        <w:rFonts w:ascii="Wingdings" w:hAnsi="Wingdings" w:hint="default"/>
      </w:rPr>
    </w:lvl>
    <w:lvl w:ilvl="6" w:tplc="4F3ACC94">
      <w:start w:val="1"/>
      <w:numFmt w:val="bullet"/>
      <w:lvlText w:val=""/>
      <w:lvlJc w:val="left"/>
      <w:pPr>
        <w:ind w:left="5040" w:hanging="360"/>
      </w:pPr>
      <w:rPr>
        <w:rFonts w:ascii="Symbol" w:hAnsi="Symbol" w:hint="default"/>
      </w:rPr>
    </w:lvl>
    <w:lvl w:ilvl="7" w:tplc="C4326AFC">
      <w:start w:val="1"/>
      <w:numFmt w:val="bullet"/>
      <w:lvlText w:val="o"/>
      <w:lvlJc w:val="left"/>
      <w:pPr>
        <w:ind w:left="5760" w:hanging="360"/>
      </w:pPr>
      <w:rPr>
        <w:rFonts w:ascii="Courier New" w:hAnsi="Courier New" w:hint="default"/>
      </w:rPr>
    </w:lvl>
    <w:lvl w:ilvl="8" w:tplc="A1688EAC">
      <w:start w:val="1"/>
      <w:numFmt w:val="bullet"/>
      <w:lvlText w:val=""/>
      <w:lvlJc w:val="left"/>
      <w:pPr>
        <w:ind w:left="6480" w:hanging="360"/>
      </w:pPr>
      <w:rPr>
        <w:rFonts w:ascii="Wingdings" w:hAnsi="Wingdings" w:hint="default"/>
      </w:rPr>
    </w:lvl>
  </w:abstractNum>
  <w:abstractNum w:abstractNumId="10" w15:restartNumberingAfterBreak="0">
    <w:nsid w:val="14366E5B"/>
    <w:multiLevelType w:val="multilevel"/>
    <w:tmpl w:val="FFFFFFFF"/>
    <w:name w:val="HTML-List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1" w15:restartNumberingAfterBreak="0">
    <w:nsid w:val="14B77738"/>
    <w:multiLevelType w:val="hybridMultilevel"/>
    <w:tmpl w:val="1C2E5BF4"/>
    <w:lvl w:ilvl="0" w:tplc="0415000F">
      <w:start w:val="1"/>
      <w:numFmt w:val="decimal"/>
      <w:lvlText w:val="%1."/>
      <w:lvlJc w:val="left"/>
      <w:pPr>
        <w:ind w:left="720" w:hanging="360"/>
      </w:pPr>
    </w:lvl>
    <w:lvl w:ilvl="1" w:tplc="0046E288">
      <w:start w:val="1"/>
      <w:numFmt w:val="lowerLetter"/>
      <w:lvlText w:val="%2."/>
      <w:lvlJc w:val="left"/>
      <w:pPr>
        <w:ind w:left="1440" w:hanging="360"/>
      </w:pPr>
      <w:rPr>
        <w:b w:val="0"/>
        <w:bCs/>
      </w:rPr>
    </w:lvl>
    <w:lvl w:ilvl="2" w:tplc="AA2AA5D4">
      <w:start w:val="1"/>
      <w:numFmt w:val="lowerLetter"/>
      <w:lvlText w:val="%3)"/>
      <w:lvlJc w:val="left"/>
      <w:pPr>
        <w:ind w:left="2340" w:hanging="360"/>
      </w:pPr>
    </w:lvl>
    <w:lvl w:ilvl="3" w:tplc="1870DE74">
      <w:numFmt w:val="bullet"/>
      <w:lvlText w:val="·"/>
      <w:lvlJc w:val="left"/>
      <w:pPr>
        <w:ind w:left="3030" w:hanging="510"/>
      </w:pPr>
      <w:rPr>
        <w:rFonts w:ascii="Calibri" w:eastAsia="Times New Roman" w:hAnsi="Calibri" w:cs="Calibri"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6E63716"/>
    <w:multiLevelType w:val="hybridMultilevel"/>
    <w:tmpl w:val="EE4809E2"/>
    <w:lvl w:ilvl="0" w:tplc="FFFFFFFF">
      <w:start w:val="2"/>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73D3805"/>
    <w:multiLevelType w:val="hybridMultilevel"/>
    <w:tmpl w:val="EE4809E2"/>
    <w:lvl w:ilvl="0" w:tplc="8F8EA8EA">
      <w:start w:val="2"/>
      <w:numFmt w:val="decimal"/>
      <w:lvlText w:val="%1."/>
      <w:lvlJc w:val="left"/>
      <w:pPr>
        <w:ind w:left="720" w:hanging="360"/>
      </w:pPr>
    </w:lvl>
    <w:lvl w:ilvl="1" w:tplc="9034A068">
      <w:start w:val="1"/>
      <w:numFmt w:val="lowerLetter"/>
      <w:lvlText w:val="%2."/>
      <w:lvlJc w:val="left"/>
      <w:pPr>
        <w:ind w:left="1440" w:hanging="360"/>
      </w:pPr>
    </w:lvl>
    <w:lvl w:ilvl="2" w:tplc="2BD051C6">
      <w:start w:val="1"/>
      <w:numFmt w:val="lowerRoman"/>
      <w:lvlText w:val="%3."/>
      <w:lvlJc w:val="right"/>
      <w:pPr>
        <w:ind w:left="2160" w:hanging="180"/>
      </w:pPr>
    </w:lvl>
    <w:lvl w:ilvl="3" w:tplc="86260642">
      <w:start w:val="1"/>
      <w:numFmt w:val="decimal"/>
      <w:lvlText w:val="%4."/>
      <w:lvlJc w:val="left"/>
      <w:pPr>
        <w:ind w:left="2880" w:hanging="360"/>
      </w:pPr>
    </w:lvl>
    <w:lvl w:ilvl="4" w:tplc="7CE4BA7E">
      <w:start w:val="1"/>
      <w:numFmt w:val="lowerLetter"/>
      <w:lvlText w:val="%5."/>
      <w:lvlJc w:val="left"/>
      <w:pPr>
        <w:ind w:left="3600" w:hanging="360"/>
      </w:pPr>
    </w:lvl>
    <w:lvl w:ilvl="5" w:tplc="147C355A">
      <w:start w:val="1"/>
      <w:numFmt w:val="lowerRoman"/>
      <w:lvlText w:val="%6."/>
      <w:lvlJc w:val="right"/>
      <w:pPr>
        <w:ind w:left="4320" w:hanging="180"/>
      </w:pPr>
    </w:lvl>
    <w:lvl w:ilvl="6" w:tplc="160AD834">
      <w:start w:val="1"/>
      <w:numFmt w:val="decimal"/>
      <w:lvlText w:val="%7."/>
      <w:lvlJc w:val="left"/>
      <w:pPr>
        <w:ind w:left="5040" w:hanging="360"/>
      </w:pPr>
    </w:lvl>
    <w:lvl w:ilvl="7" w:tplc="CFAC8CEE">
      <w:start w:val="1"/>
      <w:numFmt w:val="lowerLetter"/>
      <w:lvlText w:val="%8."/>
      <w:lvlJc w:val="left"/>
      <w:pPr>
        <w:ind w:left="5760" w:hanging="360"/>
      </w:pPr>
    </w:lvl>
    <w:lvl w:ilvl="8" w:tplc="F3D6E928">
      <w:start w:val="1"/>
      <w:numFmt w:val="lowerRoman"/>
      <w:lvlText w:val="%9."/>
      <w:lvlJc w:val="right"/>
      <w:pPr>
        <w:ind w:left="6480" w:hanging="180"/>
      </w:pPr>
    </w:lvl>
  </w:abstractNum>
  <w:abstractNum w:abstractNumId="14" w15:restartNumberingAfterBreak="0">
    <w:nsid w:val="193BA85D"/>
    <w:multiLevelType w:val="multilevel"/>
    <w:tmpl w:val="3DE86BF0"/>
    <w:name w:val="HTML-List2"/>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193BA86C"/>
    <w:multiLevelType w:val="multilevel"/>
    <w:tmpl w:val="62C0BA3C"/>
    <w:name w:val="HTML-List3"/>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6" w15:restartNumberingAfterBreak="0">
    <w:nsid w:val="1A9593F1"/>
    <w:multiLevelType w:val="hybridMultilevel"/>
    <w:tmpl w:val="FF5E77FE"/>
    <w:lvl w:ilvl="0" w:tplc="AA70017E">
      <w:start w:val="1"/>
      <w:numFmt w:val="decimal"/>
      <w:lvlText w:val="%1."/>
      <w:lvlJc w:val="left"/>
      <w:pPr>
        <w:ind w:left="720" w:hanging="360"/>
      </w:pPr>
      <w:rPr>
        <w:rFonts w:ascii="Calibri" w:hAnsi="Calibri" w:hint="default"/>
      </w:rPr>
    </w:lvl>
    <w:lvl w:ilvl="1" w:tplc="7AB28E08">
      <w:start w:val="1"/>
      <w:numFmt w:val="lowerLetter"/>
      <w:lvlText w:val="%2."/>
      <w:lvlJc w:val="left"/>
      <w:pPr>
        <w:ind w:left="1440" w:hanging="360"/>
      </w:pPr>
    </w:lvl>
    <w:lvl w:ilvl="2" w:tplc="5E007C92">
      <w:start w:val="1"/>
      <w:numFmt w:val="lowerRoman"/>
      <w:lvlText w:val="%3."/>
      <w:lvlJc w:val="right"/>
      <w:pPr>
        <w:ind w:left="2160" w:hanging="180"/>
      </w:pPr>
    </w:lvl>
    <w:lvl w:ilvl="3" w:tplc="5380B4E6">
      <w:start w:val="1"/>
      <w:numFmt w:val="decimal"/>
      <w:lvlText w:val="%4."/>
      <w:lvlJc w:val="left"/>
      <w:pPr>
        <w:ind w:left="2880" w:hanging="360"/>
      </w:pPr>
    </w:lvl>
    <w:lvl w:ilvl="4" w:tplc="901044C0">
      <w:start w:val="1"/>
      <w:numFmt w:val="lowerLetter"/>
      <w:lvlText w:val="%5."/>
      <w:lvlJc w:val="left"/>
      <w:pPr>
        <w:ind w:left="3600" w:hanging="360"/>
      </w:pPr>
    </w:lvl>
    <w:lvl w:ilvl="5" w:tplc="E0940E96">
      <w:start w:val="1"/>
      <w:numFmt w:val="lowerRoman"/>
      <w:lvlText w:val="%6."/>
      <w:lvlJc w:val="right"/>
      <w:pPr>
        <w:ind w:left="4320" w:hanging="180"/>
      </w:pPr>
    </w:lvl>
    <w:lvl w:ilvl="6" w:tplc="DBA01CE2">
      <w:start w:val="1"/>
      <w:numFmt w:val="decimal"/>
      <w:lvlText w:val="%7."/>
      <w:lvlJc w:val="left"/>
      <w:pPr>
        <w:ind w:left="5040" w:hanging="360"/>
      </w:pPr>
    </w:lvl>
    <w:lvl w:ilvl="7" w:tplc="49EA0892">
      <w:start w:val="1"/>
      <w:numFmt w:val="lowerLetter"/>
      <w:lvlText w:val="%8."/>
      <w:lvlJc w:val="left"/>
      <w:pPr>
        <w:ind w:left="5760" w:hanging="360"/>
      </w:pPr>
    </w:lvl>
    <w:lvl w:ilvl="8" w:tplc="1944AF62">
      <w:start w:val="1"/>
      <w:numFmt w:val="lowerRoman"/>
      <w:lvlText w:val="%9."/>
      <w:lvlJc w:val="right"/>
      <w:pPr>
        <w:ind w:left="6480" w:hanging="180"/>
      </w:pPr>
    </w:lvl>
  </w:abstractNum>
  <w:abstractNum w:abstractNumId="17" w15:restartNumberingAfterBreak="0">
    <w:nsid w:val="1CD5B437"/>
    <w:multiLevelType w:val="hybridMultilevel"/>
    <w:tmpl w:val="FA1A6520"/>
    <w:lvl w:ilvl="0" w:tplc="E86E4C34">
      <w:start w:val="1"/>
      <w:numFmt w:val="decimal"/>
      <w:lvlText w:val="%1."/>
      <w:lvlJc w:val="left"/>
      <w:pPr>
        <w:ind w:left="720" w:hanging="360"/>
      </w:pPr>
    </w:lvl>
    <w:lvl w:ilvl="1" w:tplc="C5200384">
      <w:start w:val="1"/>
      <w:numFmt w:val="lowerLetter"/>
      <w:lvlText w:val="%2."/>
      <w:lvlJc w:val="left"/>
      <w:pPr>
        <w:ind w:left="1440" w:hanging="360"/>
      </w:pPr>
    </w:lvl>
    <w:lvl w:ilvl="2" w:tplc="45F8B98A">
      <w:start w:val="1"/>
      <w:numFmt w:val="lowerRoman"/>
      <w:lvlText w:val="%3."/>
      <w:lvlJc w:val="right"/>
      <w:pPr>
        <w:ind w:left="2160" w:hanging="180"/>
      </w:pPr>
    </w:lvl>
    <w:lvl w:ilvl="3" w:tplc="7B54D42C">
      <w:start w:val="1"/>
      <w:numFmt w:val="decimal"/>
      <w:lvlText w:val="%4."/>
      <w:lvlJc w:val="left"/>
      <w:pPr>
        <w:ind w:left="2880" w:hanging="360"/>
      </w:pPr>
    </w:lvl>
    <w:lvl w:ilvl="4" w:tplc="2A322DCC">
      <w:start w:val="1"/>
      <w:numFmt w:val="lowerLetter"/>
      <w:lvlText w:val="%5."/>
      <w:lvlJc w:val="left"/>
      <w:pPr>
        <w:ind w:left="3600" w:hanging="360"/>
      </w:pPr>
    </w:lvl>
    <w:lvl w:ilvl="5" w:tplc="44C46AEE">
      <w:start w:val="1"/>
      <w:numFmt w:val="lowerRoman"/>
      <w:lvlText w:val="%6."/>
      <w:lvlJc w:val="right"/>
      <w:pPr>
        <w:ind w:left="4320" w:hanging="180"/>
      </w:pPr>
    </w:lvl>
    <w:lvl w:ilvl="6" w:tplc="87229B24">
      <w:start w:val="1"/>
      <w:numFmt w:val="decimal"/>
      <w:lvlText w:val="%7."/>
      <w:lvlJc w:val="left"/>
      <w:pPr>
        <w:ind w:left="5040" w:hanging="360"/>
      </w:pPr>
    </w:lvl>
    <w:lvl w:ilvl="7" w:tplc="40905734">
      <w:start w:val="1"/>
      <w:numFmt w:val="lowerLetter"/>
      <w:lvlText w:val="%8."/>
      <w:lvlJc w:val="left"/>
      <w:pPr>
        <w:ind w:left="5760" w:hanging="360"/>
      </w:pPr>
    </w:lvl>
    <w:lvl w:ilvl="8" w:tplc="D02CA1AC">
      <w:start w:val="1"/>
      <w:numFmt w:val="lowerRoman"/>
      <w:lvlText w:val="%9."/>
      <w:lvlJc w:val="right"/>
      <w:pPr>
        <w:ind w:left="6480" w:hanging="180"/>
      </w:pPr>
    </w:lvl>
  </w:abstractNum>
  <w:abstractNum w:abstractNumId="18" w15:restartNumberingAfterBreak="0">
    <w:nsid w:val="1F0E287A"/>
    <w:multiLevelType w:val="multilevel"/>
    <w:tmpl w:val="711C9BD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9"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0" w15:restartNumberingAfterBreak="0">
    <w:nsid w:val="1FCCFE40"/>
    <w:multiLevelType w:val="hybridMultilevel"/>
    <w:tmpl w:val="30B4E4FA"/>
    <w:lvl w:ilvl="0" w:tplc="0E786866">
      <w:start w:val="1"/>
      <w:numFmt w:val="decimal"/>
      <w:lvlText w:val="%1."/>
      <w:lvlJc w:val="left"/>
      <w:pPr>
        <w:ind w:left="720" w:hanging="360"/>
      </w:pPr>
    </w:lvl>
    <w:lvl w:ilvl="1" w:tplc="8DB28F92">
      <w:start w:val="1"/>
      <w:numFmt w:val="lowerLetter"/>
      <w:lvlText w:val="%2."/>
      <w:lvlJc w:val="left"/>
      <w:pPr>
        <w:ind w:left="1440" w:hanging="360"/>
      </w:pPr>
    </w:lvl>
    <w:lvl w:ilvl="2" w:tplc="6024A182">
      <w:start w:val="1"/>
      <w:numFmt w:val="lowerRoman"/>
      <w:lvlText w:val="%3."/>
      <w:lvlJc w:val="right"/>
      <w:pPr>
        <w:ind w:left="2160" w:hanging="180"/>
      </w:pPr>
    </w:lvl>
    <w:lvl w:ilvl="3" w:tplc="7100ACF6">
      <w:start w:val="1"/>
      <w:numFmt w:val="decimal"/>
      <w:lvlText w:val="%4."/>
      <w:lvlJc w:val="left"/>
      <w:pPr>
        <w:ind w:left="2880" w:hanging="360"/>
      </w:pPr>
    </w:lvl>
    <w:lvl w:ilvl="4" w:tplc="EC7A89BE">
      <w:start w:val="1"/>
      <w:numFmt w:val="lowerLetter"/>
      <w:lvlText w:val="%5."/>
      <w:lvlJc w:val="left"/>
      <w:pPr>
        <w:ind w:left="3600" w:hanging="360"/>
      </w:pPr>
    </w:lvl>
    <w:lvl w:ilvl="5" w:tplc="D26CF916">
      <w:start w:val="1"/>
      <w:numFmt w:val="lowerRoman"/>
      <w:lvlText w:val="%6."/>
      <w:lvlJc w:val="right"/>
      <w:pPr>
        <w:ind w:left="4320" w:hanging="180"/>
      </w:pPr>
    </w:lvl>
    <w:lvl w:ilvl="6" w:tplc="5268D252">
      <w:start w:val="1"/>
      <w:numFmt w:val="decimal"/>
      <w:lvlText w:val="%7."/>
      <w:lvlJc w:val="left"/>
      <w:pPr>
        <w:ind w:left="5040" w:hanging="360"/>
      </w:pPr>
    </w:lvl>
    <w:lvl w:ilvl="7" w:tplc="425AEE3E">
      <w:start w:val="1"/>
      <w:numFmt w:val="lowerLetter"/>
      <w:lvlText w:val="%8."/>
      <w:lvlJc w:val="left"/>
      <w:pPr>
        <w:ind w:left="5760" w:hanging="360"/>
      </w:pPr>
    </w:lvl>
    <w:lvl w:ilvl="8" w:tplc="87E839B2">
      <w:start w:val="1"/>
      <w:numFmt w:val="lowerRoman"/>
      <w:lvlText w:val="%9."/>
      <w:lvlJc w:val="right"/>
      <w:pPr>
        <w:ind w:left="6480" w:hanging="180"/>
      </w:pPr>
    </w:lvl>
  </w:abstractNum>
  <w:abstractNum w:abstractNumId="21" w15:restartNumberingAfterBreak="0">
    <w:nsid w:val="1FE96D51"/>
    <w:multiLevelType w:val="hybridMultilevel"/>
    <w:tmpl w:val="BE44C5F8"/>
    <w:lvl w:ilvl="0" w:tplc="0415000F">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FD72AA"/>
    <w:multiLevelType w:val="hybridMultilevel"/>
    <w:tmpl w:val="85ACA5A0"/>
    <w:lvl w:ilvl="0" w:tplc="7F4C1D06">
      <w:start w:val="1"/>
      <w:numFmt w:val="decimal"/>
      <w:lvlText w:val="%1."/>
      <w:lvlJc w:val="left"/>
      <w:pPr>
        <w:ind w:left="720" w:hanging="360"/>
      </w:pPr>
    </w:lvl>
    <w:lvl w:ilvl="1" w:tplc="C1046C90">
      <w:start w:val="1"/>
      <w:numFmt w:val="lowerLetter"/>
      <w:lvlText w:val="%2."/>
      <w:lvlJc w:val="left"/>
      <w:pPr>
        <w:ind w:left="1440" w:hanging="360"/>
      </w:pPr>
    </w:lvl>
    <w:lvl w:ilvl="2" w:tplc="45B00768">
      <w:start w:val="1"/>
      <w:numFmt w:val="lowerRoman"/>
      <w:lvlText w:val="%3."/>
      <w:lvlJc w:val="right"/>
      <w:pPr>
        <w:ind w:left="2160" w:hanging="180"/>
      </w:pPr>
    </w:lvl>
    <w:lvl w:ilvl="3" w:tplc="8F2E7C98">
      <w:start w:val="1"/>
      <w:numFmt w:val="decimal"/>
      <w:lvlText w:val="%4."/>
      <w:lvlJc w:val="left"/>
      <w:pPr>
        <w:ind w:left="2880" w:hanging="360"/>
      </w:pPr>
    </w:lvl>
    <w:lvl w:ilvl="4" w:tplc="7A5A7488">
      <w:start w:val="1"/>
      <w:numFmt w:val="lowerLetter"/>
      <w:lvlText w:val="%5."/>
      <w:lvlJc w:val="left"/>
      <w:pPr>
        <w:ind w:left="3600" w:hanging="360"/>
      </w:pPr>
    </w:lvl>
    <w:lvl w:ilvl="5" w:tplc="0A12AA22">
      <w:start w:val="1"/>
      <w:numFmt w:val="lowerRoman"/>
      <w:lvlText w:val="%6."/>
      <w:lvlJc w:val="right"/>
      <w:pPr>
        <w:ind w:left="4320" w:hanging="180"/>
      </w:pPr>
    </w:lvl>
    <w:lvl w:ilvl="6" w:tplc="43E4DBE0">
      <w:start w:val="1"/>
      <w:numFmt w:val="decimal"/>
      <w:lvlText w:val="%7."/>
      <w:lvlJc w:val="left"/>
      <w:pPr>
        <w:ind w:left="5040" w:hanging="360"/>
      </w:pPr>
    </w:lvl>
    <w:lvl w:ilvl="7" w:tplc="A15A72D8">
      <w:start w:val="1"/>
      <w:numFmt w:val="lowerLetter"/>
      <w:lvlText w:val="%8."/>
      <w:lvlJc w:val="left"/>
      <w:pPr>
        <w:ind w:left="5760" w:hanging="360"/>
      </w:pPr>
    </w:lvl>
    <w:lvl w:ilvl="8" w:tplc="4E64A164">
      <w:start w:val="1"/>
      <w:numFmt w:val="lowerRoman"/>
      <w:lvlText w:val="%9."/>
      <w:lvlJc w:val="right"/>
      <w:pPr>
        <w:ind w:left="6480" w:hanging="180"/>
      </w:pPr>
    </w:lvl>
  </w:abstractNum>
  <w:abstractNum w:abstractNumId="23" w15:restartNumberingAfterBreak="0">
    <w:nsid w:val="237917F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230192"/>
    <w:multiLevelType w:val="hybridMultilevel"/>
    <w:tmpl w:val="34642F1C"/>
    <w:lvl w:ilvl="0" w:tplc="8EE67D5A">
      <w:numFmt w:val="bullet"/>
      <w:pStyle w:val="Tabelapunktowanie1"/>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5" w15:restartNumberingAfterBreak="0">
    <w:nsid w:val="25A6172F"/>
    <w:multiLevelType w:val="hybridMultilevel"/>
    <w:tmpl w:val="EE4809E2"/>
    <w:lvl w:ilvl="0" w:tplc="FFFFFFFF">
      <w:start w:val="2"/>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2A3D01A1"/>
    <w:multiLevelType w:val="hybridMultilevel"/>
    <w:tmpl w:val="736A15E0"/>
    <w:lvl w:ilvl="0" w:tplc="9828D82A">
      <w:start w:val="1"/>
      <w:numFmt w:val="decimal"/>
      <w:lvlText w:val="%1."/>
      <w:lvlJc w:val="left"/>
      <w:pPr>
        <w:ind w:left="720" w:hanging="360"/>
      </w:pPr>
    </w:lvl>
    <w:lvl w:ilvl="1" w:tplc="54FCE374">
      <w:start w:val="1"/>
      <w:numFmt w:val="lowerLetter"/>
      <w:lvlText w:val="%2."/>
      <w:lvlJc w:val="left"/>
      <w:pPr>
        <w:ind w:left="1440" w:hanging="360"/>
      </w:pPr>
    </w:lvl>
    <w:lvl w:ilvl="2" w:tplc="76CCE684">
      <w:start w:val="1"/>
      <w:numFmt w:val="lowerRoman"/>
      <w:lvlText w:val="%3."/>
      <w:lvlJc w:val="right"/>
      <w:pPr>
        <w:ind w:left="2160" w:hanging="180"/>
      </w:pPr>
    </w:lvl>
    <w:lvl w:ilvl="3" w:tplc="104EDA84">
      <w:start w:val="1"/>
      <w:numFmt w:val="decimal"/>
      <w:lvlText w:val="%4."/>
      <w:lvlJc w:val="left"/>
      <w:pPr>
        <w:ind w:left="2880" w:hanging="360"/>
      </w:pPr>
    </w:lvl>
    <w:lvl w:ilvl="4" w:tplc="921A5FEA">
      <w:start w:val="1"/>
      <w:numFmt w:val="lowerLetter"/>
      <w:lvlText w:val="%5."/>
      <w:lvlJc w:val="left"/>
      <w:pPr>
        <w:ind w:left="3600" w:hanging="360"/>
      </w:pPr>
    </w:lvl>
    <w:lvl w:ilvl="5" w:tplc="FE9891A8">
      <w:start w:val="1"/>
      <w:numFmt w:val="lowerRoman"/>
      <w:lvlText w:val="%6."/>
      <w:lvlJc w:val="right"/>
      <w:pPr>
        <w:ind w:left="4320" w:hanging="180"/>
      </w:pPr>
    </w:lvl>
    <w:lvl w:ilvl="6" w:tplc="48D47256">
      <w:start w:val="1"/>
      <w:numFmt w:val="decimal"/>
      <w:lvlText w:val="%7."/>
      <w:lvlJc w:val="left"/>
      <w:pPr>
        <w:ind w:left="5040" w:hanging="360"/>
      </w:pPr>
    </w:lvl>
    <w:lvl w:ilvl="7" w:tplc="D290902C">
      <w:start w:val="1"/>
      <w:numFmt w:val="lowerLetter"/>
      <w:lvlText w:val="%8."/>
      <w:lvlJc w:val="left"/>
      <w:pPr>
        <w:ind w:left="5760" w:hanging="360"/>
      </w:pPr>
    </w:lvl>
    <w:lvl w:ilvl="8" w:tplc="56929FF6">
      <w:start w:val="1"/>
      <w:numFmt w:val="lowerRoman"/>
      <w:lvlText w:val="%9."/>
      <w:lvlJc w:val="right"/>
      <w:pPr>
        <w:ind w:left="6480" w:hanging="180"/>
      </w:pPr>
    </w:lvl>
  </w:abstractNum>
  <w:abstractNum w:abstractNumId="27" w15:restartNumberingAfterBreak="0">
    <w:nsid w:val="2B871885"/>
    <w:multiLevelType w:val="hybridMultilevel"/>
    <w:tmpl w:val="9456239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C7C5580"/>
    <w:multiLevelType w:val="hybridMultilevel"/>
    <w:tmpl w:val="7E342FF6"/>
    <w:lvl w:ilvl="0" w:tplc="6D30476A">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2E959E4E"/>
    <w:multiLevelType w:val="hybridMultilevel"/>
    <w:tmpl w:val="48925510"/>
    <w:lvl w:ilvl="0" w:tplc="D6F619EA">
      <w:start w:val="1"/>
      <w:numFmt w:val="lowerLetter"/>
      <w:lvlText w:val="%1."/>
      <w:lvlJc w:val="left"/>
      <w:pPr>
        <w:ind w:left="720" w:hanging="360"/>
      </w:pPr>
    </w:lvl>
    <w:lvl w:ilvl="1" w:tplc="720E1662">
      <w:start w:val="1"/>
      <w:numFmt w:val="lowerLetter"/>
      <w:lvlText w:val="%2."/>
      <w:lvlJc w:val="left"/>
      <w:pPr>
        <w:ind w:left="1440" w:hanging="360"/>
      </w:pPr>
    </w:lvl>
    <w:lvl w:ilvl="2" w:tplc="2C3C7964">
      <w:start w:val="1"/>
      <w:numFmt w:val="lowerRoman"/>
      <w:lvlText w:val="%3."/>
      <w:lvlJc w:val="right"/>
      <w:pPr>
        <w:ind w:left="2160" w:hanging="180"/>
      </w:pPr>
    </w:lvl>
    <w:lvl w:ilvl="3" w:tplc="8C9E0E06">
      <w:start w:val="1"/>
      <w:numFmt w:val="decimal"/>
      <w:lvlText w:val="%4."/>
      <w:lvlJc w:val="left"/>
      <w:pPr>
        <w:ind w:left="2880" w:hanging="360"/>
      </w:pPr>
    </w:lvl>
    <w:lvl w:ilvl="4" w:tplc="7F62441E">
      <w:start w:val="1"/>
      <w:numFmt w:val="lowerLetter"/>
      <w:lvlText w:val="%5."/>
      <w:lvlJc w:val="left"/>
      <w:pPr>
        <w:ind w:left="3600" w:hanging="360"/>
      </w:pPr>
    </w:lvl>
    <w:lvl w:ilvl="5" w:tplc="89DEA3CA">
      <w:start w:val="1"/>
      <w:numFmt w:val="lowerRoman"/>
      <w:lvlText w:val="%6."/>
      <w:lvlJc w:val="right"/>
      <w:pPr>
        <w:ind w:left="4320" w:hanging="180"/>
      </w:pPr>
    </w:lvl>
    <w:lvl w:ilvl="6" w:tplc="F3B2820C">
      <w:start w:val="1"/>
      <w:numFmt w:val="decimal"/>
      <w:lvlText w:val="%7."/>
      <w:lvlJc w:val="left"/>
      <w:pPr>
        <w:ind w:left="5040" w:hanging="360"/>
      </w:pPr>
    </w:lvl>
    <w:lvl w:ilvl="7" w:tplc="9BE4F0B8">
      <w:start w:val="1"/>
      <w:numFmt w:val="lowerLetter"/>
      <w:lvlText w:val="%8."/>
      <w:lvlJc w:val="left"/>
      <w:pPr>
        <w:ind w:left="5760" w:hanging="360"/>
      </w:pPr>
    </w:lvl>
    <w:lvl w:ilvl="8" w:tplc="4F107E96">
      <w:start w:val="1"/>
      <w:numFmt w:val="lowerRoman"/>
      <w:lvlText w:val="%9."/>
      <w:lvlJc w:val="right"/>
      <w:pPr>
        <w:ind w:left="6480" w:hanging="180"/>
      </w:pPr>
    </w:lvl>
  </w:abstractNum>
  <w:abstractNum w:abstractNumId="30" w15:restartNumberingAfterBreak="0">
    <w:nsid w:val="35028EEC"/>
    <w:multiLevelType w:val="hybridMultilevel"/>
    <w:tmpl w:val="6110FB38"/>
    <w:lvl w:ilvl="0" w:tplc="32C650EC">
      <w:start w:val="1"/>
      <w:numFmt w:val="bullet"/>
      <w:lvlText w:val=""/>
      <w:lvlJc w:val="left"/>
      <w:pPr>
        <w:ind w:left="720" w:hanging="360"/>
      </w:pPr>
      <w:rPr>
        <w:rFonts w:ascii="Symbol" w:hAnsi="Symbol" w:hint="default"/>
      </w:rPr>
    </w:lvl>
    <w:lvl w:ilvl="1" w:tplc="BC5EF6EE">
      <w:start w:val="1"/>
      <w:numFmt w:val="bullet"/>
      <w:lvlText w:val="o"/>
      <w:lvlJc w:val="left"/>
      <w:pPr>
        <w:ind w:left="1440" w:hanging="360"/>
      </w:pPr>
      <w:rPr>
        <w:rFonts w:ascii="Courier New" w:hAnsi="Courier New" w:hint="default"/>
      </w:rPr>
    </w:lvl>
    <w:lvl w:ilvl="2" w:tplc="B04CFA40">
      <w:start w:val="1"/>
      <w:numFmt w:val="bullet"/>
      <w:lvlText w:val=""/>
      <w:lvlJc w:val="left"/>
      <w:pPr>
        <w:ind w:left="2160" w:hanging="360"/>
      </w:pPr>
      <w:rPr>
        <w:rFonts w:ascii="Wingdings" w:hAnsi="Wingdings" w:hint="default"/>
      </w:rPr>
    </w:lvl>
    <w:lvl w:ilvl="3" w:tplc="0C0214FE">
      <w:start w:val="1"/>
      <w:numFmt w:val="bullet"/>
      <w:lvlText w:val=""/>
      <w:lvlJc w:val="left"/>
      <w:pPr>
        <w:ind w:left="2880" w:hanging="360"/>
      </w:pPr>
      <w:rPr>
        <w:rFonts w:ascii="Symbol" w:hAnsi="Symbol" w:hint="default"/>
      </w:rPr>
    </w:lvl>
    <w:lvl w:ilvl="4" w:tplc="A74CC244">
      <w:start w:val="1"/>
      <w:numFmt w:val="bullet"/>
      <w:lvlText w:val="o"/>
      <w:lvlJc w:val="left"/>
      <w:pPr>
        <w:ind w:left="3600" w:hanging="360"/>
      </w:pPr>
      <w:rPr>
        <w:rFonts w:ascii="Courier New" w:hAnsi="Courier New" w:hint="default"/>
      </w:rPr>
    </w:lvl>
    <w:lvl w:ilvl="5" w:tplc="1C8C8702">
      <w:start w:val="1"/>
      <w:numFmt w:val="bullet"/>
      <w:lvlText w:val=""/>
      <w:lvlJc w:val="left"/>
      <w:pPr>
        <w:ind w:left="4320" w:hanging="360"/>
      </w:pPr>
      <w:rPr>
        <w:rFonts w:ascii="Wingdings" w:hAnsi="Wingdings" w:hint="default"/>
      </w:rPr>
    </w:lvl>
    <w:lvl w:ilvl="6" w:tplc="F5D46C9E">
      <w:start w:val="1"/>
      <w:numFmt w:val="bullet"/>
      <w:lvlText w:val=""/>
      <w:lvlJc w:val="left"/>
      <w:pPr>
        <w:ind w:left="5040" w:hanging="360"/>
      </w:pPr>
      <w:rPr>
        <w:rFonts w:ascii="Symbol" w:hAnsi="Symbol" w:hint="default"/>
      </w:rPr>
    </w:lvl>
    <w:lvl w:ilvl="7" w:tplc="599AFCE8">
      <w:start w:val="1"/>
      <w:numFmt w:val="bullet"/>
      <w:lvlText w:val="o"/>
      <w:lvlJc w:val="left"/>
      <w:pPr>
        <w:ind w:left="5760" w:hanging="360"/>
      </w:pPr>
      <w:rPr>
        <w:rFonts w:ascii="Courier New" w:hAnsi="Courier New" w:hint="default"/>
      </w:rPr>
    </w:lvl>
    <w:lvl w:ilvl="8" w:tplc="D4F42018">
      <w:start w:val="1"/>
      <w:numFmt w:val="bullet"/>
      <w:lvlText w:val=""/>
      <w:lvlJc w:val="left"/>
      <w:pPr>
        <w:ind w:left="6480" w:hanging="360"/>
      </w:pPr>
      <w:rPr>
        <w:rFonts w:ascii="Wingdings" w:hAnsi="Wingdings" w:hint="default"/>
      </w:rPr>
    </w:lvl>
  </w:abstractNum>
  <w:abstractNum w:abstractNumId="31" w15:restartNumberingAfterBreak="0">
    <w:nsid w:val="38915AC3"/>
    <w:multiLevelType w:val="multilevel"/>
    <w:tmpl w:val="70DAE6AC"/>
    <w:lvl w:ilvl="0">
      <w:start w:val="1"/>
      <w:numFmt w:val="decimal"/>
      <w:pStyle w:val="Nagwek1"/>
      <w:lvlText w:val="%1."/>
      <w:lvlJc w:val="left"/>
      <w:pPr>
        <w:tabs>
          <w:tab w:val="num" w:pos="851"/>
        </w:tabs>
        <w:ind w:left="851" w:hanging="851"/>
      </w:pPr>
      <w:rPr>
        <w:b/>
        <w:i w:val="0"/>
        <w:color w:val="002776"/>
        <w:sz w:val="52"/>
        <w:szCs w:val="52"/>
      </w:rPr>
    </w:lvl>
    <w:lvl w:ilvl="1">
      <w:start w:val="1"/>
      <w:numFmt w:val="decimal"/>
      <w:pStyle w:val="Nagwek2"/>
      <w:lvlText w:val="%1.%2."/>
      <w:lvlJc w:val="left"/>
      <w:pPr>
        <w:tabs>
          <w:tab w:val="num" w:pos="1418"/>
        </w:tabs>
        <w:ind w:left="1418" w:hanging="851"/>
      </w:pPr>
      <w:rPr>
        <w:b/>
        <w:i w:val="0"/>
        <w:color w:val="1F497D" w:themeColor="text2"/>
        <w:sz w:val="32"/>
        <w:szCs w:val="32"/>
      </w:rPr>
    </w:lvl>
    <w:lvl w:ilvl="2">
      <w:start w:val="1"/>
      <w:numFmt w:val="decimal"/>
      <w:pStyle w:val="Nagwek3"/>
      <w:lvlText w:val="%1.%2.%3."/>
      <w:lvlJc w:val="left"/>
      <w:pPr>
        <w:tabs>
          <w:tab w:val="num" w:pos="851"/>
        </w:tabs>
        <w:ind w:left="851" w:hanging="851"/>
      </w:pPr>
      <w:rPr>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agwek4"/>
      <w:lvlText w:val="%1.%2.%3.%4."/>
      <w:lvlJc w:val="left"/>
      <w:pPr>
        <w:tabs>
          <w:tab w:val="num" w:pos="851"/>
        </w:tabs>
        <w:ind w:left="567" w:hanging="567"/>
      </w:pPr>
    </w:lvl>
    <w:lvl w:ilvl="4">
      <w:start w:val="1"/>
      <w:numFmt w:val="decimal"/>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lvlText w:val="%1.%2.%3.%4.%5.%6.%7.%8.%9."/>
      <w:lvlJc w:val="left"/>
      <w:pPr>
        <w:tabs>
          <w:tab w:val="num" w:pos="567"/>
        </w:tabs>
        <w:ind w:left="567" w:hanging="567"/>
      </w:pPr>
    </w:lvl>
  </w:abstractNum>
  <w:abstractNum w:abstractNumId="32"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E228F81"/>
    <w:multiLevelType w:val="hybridMultilevel"/>
    <w:tmpl w:val="C080785A"/>
    <w:lvl w:ilvl="0" w:tplc="9FD43382">
      <w:start w:val="1"/>
      <w:numFmt w:val="bullet"/>
      <w:lvlText w:val="·"/>
      <w:lvlJc w:val="left"/>
      <w:pPr>
        <w:ind w:left="720" w:hanging="360"/>
      </w:pPr>
      <w:rPr>
        <w:rFonts w:ascii="Symbol" w:hAnsi="Symbol" w:hint="default"/>
      </w:rPr>
    </w:lvl>
    <w:lvl w:ilvl="1" w:tplc="5442BEFA">
      <w:start w:val="1"/>
      <w:numFmt w:val="bullet"/>
      <w:lvlText w:val="o"/>
      <w:lvlJc w:val="left"/>
      <w:pPr>
        <w:ind w:left="1440" w:hanging="360"/>
      </w:pPr>
      <w:rPr>
        <w:rFonts w:ascii="Courier New" w:hAnsi="Courier New" w:hint="default"/>
      </w:rPr>
    </w:lvl>
    <w:lvl w:ilvl="2" w:tplc="17C4FDF4">
      <w:start w:val="1"/>
      <w:numFmt w:val="bullet"/>
      <w:lvlText w:val=""/>
      <w:lvlJc w:val="left"/>
      <w:pPr>
        <w:ind w:left="2160" w:hanging="360"/>
      </w:pPr>
      <w:rPr>
        <w:rFonts w:ascii="Wingdings" w:hAnsi="Wingdings" w:hint="default"/>
      </w:rPr>
    </w:lvl>
    <w:lvl w:ilvl="3" w:tplc="388A86C6">
      <w:start w:val="1"/>
      <w:numFmt w:val="bullet"/>
      <w:lvlText w:val=""/>
      <w:lvlJc w:val="left"/>
      <w:pPr>
        <w:ind w:left="2880" w:hanging="360"/>
      </w:pPr>
      <w:rPr>
        <w:rFonts w:ascii="Symbol" w:hAnsi="Symbol" w:hint="default"/>
      </w:rPr>
    </w:lvl>
    <w:lvl w:ilvl="4" w:tplc="E6F27634">
      <w:start w:val="1"/>
      <w:numFmt w:val="bullet"/>
      <w:lvlText w:val="o"/>
      <w:lvlJc w:val="left"/>
      <w:pPr>
        <w:ind w:left="3600" w:hanging="360"/>
      </w:pPr>
      <w:rPr>
        <w:rFonts w:ascii="Courier New" w:hAnsi="Courier New" w:hint="default"/>
      </w:rPr>
    </w:lvl>
    <w:lvl w:ilvl="5" w:tplc="0A0CC77C">
      <w:start w:val="1"/>
      <w:numFmt w:val="bullet"/>
      <w:lvlText w:val=""/>
      <w:lvlJc w:val="left"/>
      <w:pPr>
        <w:ind w:left="4320" w:hanging="360"/>
      </w:pPr>
      <w:rPr>
        <w:rFonts w:ascii="Wingdings" w:hAnsi="Wingdings" w:hint="default"/>
      </w:rPr>
    </w:lvl>
    <w:lvl w:ilvl="6" w:tplc="92045190">
      <w:start w:val="1"/>
      <w:numFmt w:val="bullet"/>
      <w:lvlText w:val=""/>
      <w:lvlJc w:val="left"/>
      <w:pPr>
        <w:ind w:left="5040" w:hanging="360"/>
      </w:pPr>
      <w:rPr>
        <w:rFonts w:ascii="Symbol" w:hAnsi="Symbol" w:hint="default"/>
      </w:rPr>
    </w:lvl>
    <w:lvl w:ilvl="7" w:tplc="718477BC">
      <w:start w:val="1"/>
      <w:numFmt w:val="bullet"/>
      <w:lvlText w:val="o"/>
      <w:lvlJc w:val="left"/>
      <w:pPr>
        <w:ind w:left="5760" w:hanging="360"/>
      </w:pPr>
      <w:rPr>
        <w:rFonts w:ascii="Courier New" w:hAnsi="Courier New" w:hint="default"/>
      </w:rPr>
    </w:lvl>
    <w:lvl w:ilvl="8" w:tplc="F8C06928">
      <w:start w:val="1"/>
      <w:numFmt w:val="bullet"/>
      <w:lvlText w:val=""/>
      <w:lvlJc w:val="left"/>
      <w:pPr>
        <w:ind w:left="6480" w:hanging="360"/>
      </w:pPr>
      <w:rPr>
        <w:rFonts w:ascii="Wingdings" w:hAnsi="Wingdings" w:hint="default"/>
      </w:rPr>
    </w:lvl>
  </w:abstractNum>
  <w:abstractNum w:abstractNumId="34" w15:restartNumberingAfterBreak="0">
    <w:nsid w:val="411AAEC5"/>
    <w:multiLevelType w:val="hybridMultilevel"/>
    <w:tmpl w:val="4B24F328"/>
    <w:lvl w:ilvl="0" w:tplc="D764A6EC">
      <w:start w:val="1"/>
      <w:numFmt w:val="lowerLetter"/>
      <w:lvlText w:val="%1."/>
      <w:lvlJc w:val="left"/>
      <w:pPr>
        <w:ind w:left="720" w:hanging="360"/>
      </w:pPr>
    </w:lvl>
    <w:lvl w:ilvl="1" w:tplc="5796938A">
      <w:start w:val="1"/>
      <w:numFmt w:val="lowerLetter"/>
      <w:lvlText w:val="%2."/>
      <w:lvlJc w:val="left"/>
      <w:pPr>
        <w:ind w:left="1440" w:hanging="360"/>
      </w:pPr>
    </w:lvl>
    <w:lvl w:ilvl="2" w:tplc="C19897B2">
      <w:start w:val="1"/>
      <w:numFmt w:val="lowerRoman"/>
      <w:lvlText w:val="%3."/>
      <w:lvlJc w:val="right"/>
      <w:pPr>
        <w:ind w:left="2160" w:hanging="180"/>
      </w:pPr>
    </w:lvl>
    <w:lvl w:ilvl="3" w:tplc="2E0840BA">
      <w:start w:val="1"/>
      <w:numFmt w:val="decimal"/>
      <w:lvlText w:val="%4."/>
      <w:lvlJc w:val="left"/>
      <w:pPr>
        <w:ind w:left="2880" w:hanging="360"/>
      </w:pPr>
    </w:lvl>
    <w:lvl w:ilvl="4" w:tplc="7FFC741E">
      <w:start w:val="1"/>
      <w:numFmt w:val="lowerLetter"/>
      <w:lvlText w:val="%5."/>
      <w:lvlJc w:val="left"/>
      <w:pPr>
        <w:ind w:left="3600" w:hanging="360"/>
      </w:pPr>
    </w:lvl>
    <w:lvl w:ilvl="5" w:tplc="0B368F0E">
      <w:start w:val="1"/>
      <w:numFmt w:val="lowerRoman"/>
      <w:lvlText w:val="%6."/>
      <w:lvlJc w:val="right"/>
      <w:pPr>
        <w:ind w:left="4320" w:hanging="180"/>
      </w:pPr>
    </w:lvl>
    <w:lvl w:ilvl="6" w:tplc="87205A44">
      <w:start w:val="1"/>
      <w:numFmt w:val="decimal"/>
      <w:lvlText w:val="%7."/>
      <w:lvlJc w:val="left"/>
      <w:pPr>
        <w:ind w:left="5040" w:hanging="360"/>
      </w:pPr>
    </w:lvl>
    <w:lvl w:ilvl="7" w:tplc="73C6042A">
      <w:start w:val="1"/>
      <w:numFmt w:val="lowerLetter"/>
      <w:lvlText w:val="%8."/>
      <w:lvlJc w:val="left"/>
      <w:pPr>
        <w:ind w:left="5760" w:hanging="360"/>
      </w:pPr>
    </w:lvl>
    <w:lvl w:ilvl="8" w:tplc="0E2AA646">
      <w:start w:val="1"/>
      <w:numFmt w:val="lowerRoman"/>
      <w:lvlText w:val="%9."/>
      <w:lvlJc w:val="right"/>
      <w:pPr>
        <w:ind w:left="6480" w:hanging="180"/>
      </w:pPr>
    </w:lvl>
  </w:abstractNum>
  <w:abstractNum w:abstractNumId="35" w15:restartNumberingAfterBreak="0">
    <w:nsid w:val="43DEE6FF"/>
    <w:multiLevelType w:val="hybridMultilevel"/>
    <w:tmpl w:val="D24643D2"/>
    <w:lvl w:ilvl="0" w:tplc="1FE4E60A">
      <w:start w:val="1"/>
      <w:numFmt w:val="lowerLetter"/>
      <w:lvlText w:val="%1."/>
      <w:lvlJc w:val="left"/>
      <w:pPr>
        <w:ind w:left="1068" w:hanging="360"/>
      </w:pPr>
    </w:lvl>
    <w:lvl w:ilvl="1" w:tplc="A76C79A8">
      <w:start w:val="1"/>
      <w:numFmt w:val="lowerLetter"/>
      <w:lvlText w:val="%2."/>
      <w:lvlJc w:val="left"/>
      <w:pPr>
        <w:ind w:left="1440" w:hanging="360"/>
      </w:pPr>
    </w:lvl>
    <w:lvl w:ilvl="2" w:tplc="A832EF94">
      <w:start w:val="1"/>
      <w:numFmt w:val="lowerRoman"/>
      <w:lvlText w:val="%3."/>
      <w:lvlJc w:val="right"/>
      <w:pPr>
        <w:ind w:left="2160" w:hanging="180"/>
      </w:pPr>
    </w:lvl>
    <w:lvl w:ilvl="3" w:tplc="89FC1752">
      <w:start w:val="1"/>
      <w:numFmt w:val="decimal"/>
      <w:lvlText w:val="%4."/>
      <w:lvlJc w:val="left"/>
      <w:pPr>
        <w:ind w:left="2880" w:hanging="360"/>
      </w:pPr>
    </w:lvl>
    <w:lvl w:ilvl="4" w:tplc="E4C64376">
      <w:start w:val="1"/>
      <w:numFmt w:val="lowerLetter"/>
      <w:lvlText w:val="%5."/>
      <w:lvlJc w:val="left"/>
      <w:pPr>
        <w:ind w:left="3600" w:hanging="360"/>
      </w:pPr>
    </w:lvl>
    <w:lvl w:ilvl="5" w:tplc="95E4D9EC">
      <w:start w:val="1"/>
      <w:numFmt w:val="lowerRoman"/>
      <w:lvlText w:val="%6."/>
      <w:lvlJc w:val="right"/>
      <w:pPr>
        <w:ind w:left="4320" w:hanging="180"/>
      </w:pPr>
    </w:lvl>
    <w:lvl w:ilvl="6" w:tplc="C3261110">
      <w:start w:val="1"/>
      <w:numFmt w:val="decimal"/>
      <w:lvlText w:val="%7."/>
      <w:lvlJc w:val="left"/>
      <w:pPr>
        <w:ind w:left="5040" w:hanging="360"/>
      </w:pPr>
    </w:lvl>
    <w:lvl w:ilvl="7" w:tplc="03263760">
      <w:start w:val="1"/>
      <w:numFmt w:val="lowerLetter"/>
      <w:lvlText w:val="%8."/>
      <w:lvlJc w:val="left"/>
      <w:pPr>
        <w:ind w:left="5760" w:hanging="360"/>
      </w:pPr>
    </w:lvl>
    <w:lvl w:ilvl="8" w:tplc="B28AE8D6">
      <w:start w:val="1"/>
      <w:numFmt w:val="lowerRoman"/>
      <w:lvlText w:val="%9."/>
      <w:lvlJc w:val="right"/>
      <w:pPr>
        <w:ind w:left="6480" w:hanging="180"/>
      </w:pPr>
    </w:lvl>
  </w:abstractNum>
  <w:abstractNum w:abstractNumId="36" w15:restartNumberingAfterBreak="0">
    <w:nsid w:val="4B213F3A"/>
    <w:multiLevelType w:val="hybridMultilevel"/>
    <w:tmpl w:val="DDCC7728"/>
    <w:lvl w:ilvl="0" w:tplc="B6C8BFCE">
      <w:start w:val="1"/>
      <w:numFmt w:val="lowerLetter"/>
      <w:lvlText w:val="%1."/>
      <w:lvlJc w:val="left"/>
      <w:pPr>
        <w:ind w:left="720" w:hanging="360"/>
      </w:pPr>
    </w:lvl>
    <w:lvl w:ilvl="1" w:tplc="BBDC794C">
      <w:start w:val="1"/>
      <w:numFmt w:val="lowerLetter"/>
      <w:lvlText w:val="%2."/>
      <w:lvlJc w:val="left"/>
      <w:pPr>
        <w:ind w:left="1440" w:hanging="360"/>
      </w:pPr>
    </w:lvl>
    <w:lvl w:ilvl="2" w:tplc="DA2E9E16">
      <w:start w:val="1"/>
      <w:numFmt w:val="lowerRoman"/>
      <w:lvlText w:val="%3."/>
      <w:lvlJc w:val="right"/>
      <w:pPr>
        <w:ind w:left="2160" w:hanging="180"/>
      </w:pPr>
    </w:lvl>
    <w:lvl w:ilvl="3" w:tplc="1B7A77DC">
      <w:start w:val="1"/>
      <w:numFmt w:val="decimal"/>
      <w:lvlText w:val="%4."/>
      <w:lvlJc w:val="left"/>
      <w:pPr>
        <w:ind w:left="2880" w:hanging="360"/>
      </w:pPr>
    </w:lvl>
    <w:lvl w:ilvl="4" w:tplc="CBC000B0">
      <w:start w:val="1"/>
      <w:numFmt w:val="lowerLetter"/>
      <w:lvlText w:val="%5."/>
      <w:lvlJc w:val="left"/>
      <w:pPr>
        <w:ind w:left="3600" w:hanging="360"/>
      </w:pPr>
    </w:lvl>
    <w:lvl w:ilvl="5" w:tplc="DA3CC836">
      <w:start w:val="1"/>
      <w:numFmt w:val="lowerRoman"/>
      <w:lvlText w:val="%6."/>
      <w:lvlJc w:val="right"/>
      <w:pPr>
        <w:ind w:left="4320" w:hanging="180"/>
      </w:pPr>
    </w:lvl>
    <w:lvl w:ilvl="6" w:tplc="50DEA32E">
      <w:start w:val="1"/>
      <w:numFmt w:val="decimal"/>
      <w:lvlText w:val="%7."/>
      <w:lvlJc w:val="left"/>
      <w:pPr>
        <w:ind w:left="5040" w:hanging="360"/>
      </w:pPr>
    </w:lvl>
    <w:lvl w:ilvl="7" w:tplc="CE8A068A">
      <w:start w:val="1"/>
      <w:numFmt w:val="lowerLetter"/>
      <w:lvlText w:val="%8."/>
      <w:lvlJc w:val="left"/>
      <w:pPr>
        <w:ind w:left="5760" w:hanging="360"/>
      </w:pPr>
    </w:lvl>
    <w:lvl w:ilvl="8" w:tplc="55D4FC68">
      <w:start w:val="1"/>
      <w:numFmt w:val="lowerRoman"/>
      <w:lvlText w:val="%9."/>
      <w:lvlJc w:val="right"/>
      <w:pPr>
        <w:ind w:left="6480" w:hanging="180"/>
      </w:pPr>
    </w:lvl>
  </w:abstractNum>
  <w:abstractNum w:abstractNumId="37"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B72B5F"/>
    <w:multiLevelType w:val="hybridMultilevel"/>
    <w:tmpl w:val="0C1E4F98"/>
    <w:lvl w:ilvl="0" w:tplc="E466E448">
      <w:start w:val="1"/>
      <w:numFmt w:val="decimal"/>
      <w:pStyle w:val="Numerowaniepoz1"/>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2177BD"/>
    <w:multiLevelType w:val="hybridMultilevel"/>
    <w:tmpl w:val="C0A4D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8735A5"/>
    <w:multiLevelType w:val="hybridMultilevel"/>
    <w:tmpl w:val="7324C6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DF00157"/>
    <w:multiLevelType w:val="hybridMultilevel"/>
    <w:tmpl w:val="1C869636"/>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43" w15:restartNumberingAfterBreak="0">
    <w:nsid w:val="61AEF56E"/>
    <w:multiLevelType w:val="hybridMultilevel"/>
    <w:tmpl w:val="87CAE72C"/>
    <w:lvl w:ilvl="0" w:tplc="37C25E10">
      <w:start w:val="1"/>
      <w:numFmt w:val="lowerLetter"/>
      <w:lvlText w:val="%1."/>
      <w:lvlJc w:val="left"/>
      <w:pPr>
        <w:ind w:left="720" w:hanging="360"/>
      </w:pPr>
    </w:lvl>
    <w:lvl w:ilvl="1" w:tplc="037A967C">
      <w:start w:val="1"/>
      <w:numFmt w:val="lowerLetter"/>
      <w:lvlText w:val="%2."/>
      <w:lvlJc w:val="left"/>
      <w:pPr>
        <w:ind w:left="1440" w:hanging="360"/>
      </w:pPr>
    </w:lvl>
    <w:lvl w:ilvl="2" w:tplc="7BE09BC8">
      <w:start w:val="1"/>
      <w:numFmt w:val="lowerRoman"/>
      <w:lvlText w:val="%3."/>
      <w:lvlJc w:val="right"/>
      <w:pPr>
        <w:ind w:left="2160" w:hanging="180"/>
      </w:pPr>
    </w:lvl>
    <w:lvl w:ilvl="3" w:tplc="E5629F2E">
      <w:start w:val="1"/>
      <w:numFmt w:val="decimal"/>
      <w:lvlText w:val="%4."/>
      <w:lvlJc w:val="left"/>
      <w:pPr>
        <w:ind w:left="2880" w:hanging="360"/>
      </w:pPr>
    </w:lvl>
    <w:lvl w:ilvl="4" w:tplc="392A84A8">
      <w:start w:val="1"/>
      <w:numFmt w:val="lowerLetter"/>
      <w:lvlText w:val="%5."/>
      <w:lvlJc w:val="left"/>
      <w:pPr>
        <w:ind w:left="3600" w:hanging="360"/>
      </w:pPr>
    </w:lvl>
    <w:lvl w:ilvl="5" w:tplc="939AFA1C">
      <w:start w:val="1"/>
      <w:numFmt w:val="lowerRoman"/>
      <w:lvlText w:val="%6."/>
      <w:lvlJc w:val="right"/>
      <w:pPr>
        <w:ind w:left="4320" w:hanging="180"/>
      </w:pPr>
    </w:lvl>
    <w:lvl w:ilvl="6" w:tplc="AE880FD2">
      <w:start w:val="1"/>
      <w:numFmt w:val="decimal"/>
      <w:lvlText w:val="%7."/>
      <w:lvlJc w:val="left"/>
      <w:pPr>
        <w:ind w:left="5040" w:hanging="360"/>
      </w:pPr>
    </w:lvl>
    <w:lvl w:ilvl="7" w:tplc="27ECCF88">
      <w:start w:val="1"/>
      <w:numFmt w:val="lowerLetter"/>
      <w:lvlText w:val="%8."/>
      <w:lvlJc w:val="left"/>
      <w:pPr>
        <w:ind w:left="5760" w:hanging="360"/>
      </w:pPr>
    </w:lvl>
    <w:lvl w:ilvl="8" w:tplc="11DEBF30">
      <w:start w:val="1"/>
      <w:numFmt w:val="lowerRoman"/>
      <w:lvlText w:val="%9."/>
      <w:lvlJc w:val="right"/>
      <w:pPr>
        <w:ind w:left="6480" w:hanging="180"/>
      </w:pPr>
    </w:lvl>
  </w:abstractNum>
  <w:abstractNum w:abstractNumId="44" w15:restartNumberingAfterBreak="0">
    <w:nsid w:val="63C13726"/>
    <w:multiLevelType w:val="multilevel"/>
    <w:tmpl w:val="FA120F1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50B2EF1"/>
    <w:multiLevelType w:val="hybridMultilevel"/>
    <w:tmpl w:val="0CB6252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47" w15:restartNumberingAfterBreak="0">
    <w:nsid w:val="67EE63B6"/>
    <w:multiLevelType w:val="hybridMultilevel"/>
    <w:tmpl w:val="D42E7BCA"/>
    <w:lvl w:ilvl="0" w:tplc="5F7452F0">
      <w:start w:val="1"/>
      <w:numFmt w:val="bullet"/>
      <w:lvlText w:val=""/>
      <w:lvlJc w:val="left"/>
      <w:pPr>
        <w:ind w:left="720" w:hanging="360"/>
      </w:pPr>
      <w:rPr>
        <w:rFonts w:ascii="Symbol" w:hAnsi="Symbol" w:hint="default"/>
      </w:rPr>
    </w:lvl>
    <w:lvl w:ilvl="1" w:tplc="26366D2A">
      <w:start w:val="1"/>
      <w:numFmt w:val="bullet"/>
      <w:lvlText w:val="o"/>
      <w:lvlJc w:val="left"/>
      <w:pPr>
        <w:ind w:left="1440" w:hanging="360"/>
      </w:pPr>
      <w:rPr>
        <w:rFonts w:ascii="Courier New" w:hAnsi="Courier New" w:hint="default"/>
      </w:rPr>
    </w:lvl>
    <w:lvl w:ilvl="2" w:tplc="5046FEE4">
      <w:start w:val="1"/>
      <w:numFmt w:val="bullet"/>
      <w:lvlText w:val=""/>
      <w:lvlJc w:val="left"/>
      <w:pPr>
        <w:ind w:left="2160" w:hanging="360"/>
      </w:pPr>
      <w:rPr>
        <w:rFonts w:ascii="Wingdings" w:hAnsi="Wingdings" w:hint="default"/>
      </w:rPr>
    </w:lvl>
    <w:lvl w:ilvl="3" w:tplc="01C05F2C">
      <w:start w:val="1"/>
      <w:numFmt w:val="bullet"/>
      <w:lvlText w:val=""/>
      <w:lvlJc w:val="left"/>
      <w:pPr>
        <w:ind w:left="2880" w:hanging="360"/>
      </w:pPr>
      <w:rPr>
        <w:rFonts w:ascii="Symbol" w:hAnsi="Symbol" w:hint="default"/>
      </w:rPr>
    </w:lvl>
    <w:lvl w:ilvl="4" w:tplc="79645772">
      <w:start w:val="1"/>
      <w:numFmt w:val="bullet"/>
      <w:lvlText w:val="o"/>
      <w:lvlJc w:val="left"/>
      <w:pPr>
        <w:ind w:left="3600" w:hanging="360"/>
      </w:pPr>
      <w:rPr>
        <w:rFonts w:ascii="Courier New" w:hAnsi="Courier New" w:hint="default"/>
      </w:rPr>
    </w:lvl>
    <w:lvl w:ilvl="5" w:tplc="3682A838">
      <w:start w:val="1"/>
      <w:numFmt w:val="bullet"/>
      <w:lvlText w:val=""/>
      <w:lvlJc w:val="left"/>
      <w:pPr>
        <w:ind w:left="4320" w:hanging="360"/>
      </w:pPr>
      <w:rPr>
        <w:rFonts w:ascii="Wingdings" w:hAnsi="Wingdings" w:hint="default"/>
      </w:rPr>
    </w:lvl>
    <w:lvl w:ilvl="6" w:tplc="040A4030">
      <w:start w:val="1"/>
      <w:numFmt w:val="bullet"/>
      <w:lvlText w:val=""/>
      <w:lvlJc w:val="left"/>
      <w:pPr>
        <w:ind w:left="5040" w:hanging="360"/>
      </w:pPr>
      <w:rPr>
        <w:rFonts w:ascii="Symbol" w:hAnsi="Symbol" w:hint="default"/>
      </w:rPr>
    </w:lvl>
    <w:lvl w:ilvl="7" w:tplc="E8AE0EE4">
      <w:start w:val="1"/>
      <w:numFmt w:val="bullet"/>
      <w:lvlText w:val="o"/>
      <w:lvlJc w:val="left"/>
      <w:pPr>
        <w:ind w:left="5760" w:hanging="360"/>
      </w:pPr>
      <w:rPr>
        <w:rFonts w:ascii="Courier New" w:hAnsi="Courier New" w:hint="default"/>
      </w:rPr>
    </w:lvl>
    <w:lvl w:ilvl="8" w:tplc="82BAA20A">
      <w:start w:val="1"/>
      <w:numFmt w:val="bullet"/>
      <w:lvlText w:val=""/>
      <w:lvlJc w:val="left"/>
      <w:pPr>
        <w:ind w:left="6480" w:hanging="360"/>
      </w:pPr>
      <w:rPr>
        <w:rFonts w:ascii="Wingdings" w:hAnsi="Wingdings" w:hint="default"/>
      </w:rPr>
    </w:lvl>
  </w:abstractNum>
  <w:abstractNum w:abstractNumId="48" w15:restartNumberingAfterBreak="0">
    <w:nsid w:val="6A894094"/>
    <w:multiLevelType w:val="hybridMultilevel"/>
    <w:tmpl w:val="7BE815FE"/>
    <w:lvl w:ilvl="0" w:tplc="1A96564A">
      <w:start w:val="1"/>
      <w:numFmt w:val="bullet"/>
      <w:lvlText w:val=""/>
      <w:lvlJc w:val="left"/>
      <w:pPr>
        <w:ind w:left="720" w:hanging="360"/>
      </w:pPr>
      <w:rPr>
        <w:rFonts w:ascii="Symbol" w:hAnsi="Symbol" w:hint="default"/>
      </w:rPr>
    </w:lvl>
    <w:lvl w:ilvl="1" w:tplc="E52A1F8A">
      <w:start w:val="1"/>
      <w:numFmt w:val="bullet"/>
      <w:lvlText w:val="o"/>
      <w:lvlJc w:val="left"/>
      <w:pPr>
        <w:ind w:left="1440" w:hanging="360"/>
      </w:pPr>
      <w:rPr>
        <w:rFonts w:ascii="Courier New" w:hAnsi="Courier New" w:hint="default"/>
      </w:rPr>
    </w:lvl>
    <w:lvl w:ilvl="2" w:tplc="43742476">
      <w:start w:val="1"/>
      <w:numFmt w:val="bullet"/>
      <w:lvlText w:val=""/>
      <w:lvlJc w:val="left"/>
      <w:pPr>
        <w:ind w:left="2160" w:hanging="360"/>
      </w:pPr>
      <w:rPr>
        <w:rFonts w:ascii="Wingdings" w:hAnsi="Wingdings" w:hint="default"/>
      </w:rPr>
    </w:lvl>
    <w:lvl w:ilvl="3" w:tplc="4EEE75C6">
      <w:start w:val="1"/>
      <w:numFmt w:val="bullet"/>
      <w:lvlText w:val=""/>
      <w:lvlJc w:val="left"/>
      <w:pPr>
        <w:ind w:left="2880" w:hanging="360"/>
      </w:pPr>
      <w:rPr>
        <w:rFonts w:ascii="Symbol" w:hAnsi="Symbol" w:hint="default"/>
      </w:rPr>
    </w:lvl>
    <w:lvl w:ilvl="4" w:tplc="A18058DA">
      <w:start w:val="1"/>
      <w:numFmt w:val="bullet"/>
      <w:lvlText w:val="o"/>
      <w:lvlJc w:val="left"/>
      <w:pPr>
        <w:ind w:left="3600" w:hanging="360"/>
      </w:pPr>
      <w:rPr>
        <w:rFonts w:ascii="Courier New" w:hAnsi="Courier New" w:hint="default"/>
      </w:rPr>
    </w:lvl>
    <w:lvl w:ilvl="5" w:tplc="F5CE8950">
      <w:start w:val="1"/>
      <w:numFmt w:val="bullet"/>
      <w:lvlText w:val=""/>
      <w:lvlJc w:val="left"/>
      <w:pPr>
        <w:ind w:left="4320" w:hanging="360"/>
      </w:pPr>
      <w:rPr>
        <w:rFonts w:ascii="Wingdings" w:hAnsi="Wingdings" w:hint="default"/>
      </w:rPr>
    </w:lvl>
    <w:lvl w:ilvl="6" w:tplc="4D5AFE14">
      <w:start w:val="1"/>
      <w:numFmt w:val="bullet"/>
      <w:lvlText w:val=""/>
      <w:lvlJc w:val="left"/>
      <w:pPr>
        <w:ind w:left="5040" w:hanging="360"/>
      </w:pPr>
      <w:rPr>
        <w:rFonts w:ascii="Symbol" w:hAnsi="Symbol" w:hint="default"/>
      </w:rPr>
    </w:lvl>
    <w:lvl w:ilvl="7" w:tplc="EF1EF754">
      <w:start w:val="1"/>
      <w:numFmt w:val="bullet"/>
      <w:lvlText w:val="o"/>
      <w:lvlJc w:val="left"/>
      <w:pPr>
        <w:ind w:left="5760" w:hanging="360"/>
      </w:pPr>
      <w:rPr>
        <w:rFonts w:ascii="Courier New" w:hAnsi="Courier New" w:hint="default"/>
      </w:rPr>
    </w:lvl>
    <w:lvl w:ilvl="8" w:tplc="FB9C5170">
      <w:start w:val="1"/>
      <w:numFmt w:val="bullet"/>
      <w:lvlText w:val=""/>
      <w:lvlJc w:val="left"/>
      <w:pPr>
        <w:ind w:left="6480" w:hanging="360"/>
      </w:pPr>
      <w:rPr>
        <w:rFonts w:ascii="Wingdings" w:hAnsi="Wingdings" w:hint="default"/>
      </w:rPr>
    </w:lvl>
  </w:abstractNum>
  <w:abstractNum w:abstractNumId="49" w15:restartNumberingAfterBreak="0">
    <w:nsid w:val="6E283899"/>
    <w:multiLevelType w:val="hybridMultilevel"/>
    <w:tmpl w:val="3ABC8C24"/>
    <w:lvl w:ilvl="0" w:tplc="D892EED0">
      <w:start w:val="1"/>
      <w:numFmt w:val="bullet"/>
      <w:lvlText w:val=""/>
      <w:lvlJc w:val="left"/>
      <w:pPr>
        <w:ind w:left="720" w:hanging="360"/>
      </w:pPr>
      <w:rPr>
        <w:rFonts w:ascii="Symbol" w:hAnsi="Symbol" w:hint="default"/>
      </w:rPr>
    </w:lvl>
    <w:lvl w:ilvl="1" w:tplc="47223B56">
      <w:start w:val="1"/>
      <w:numFmt w:val="bullet"/>
      <w:lvlText w:val="o"/>
      <w:lvlJc w:val="left"/>
      <w:pPr>
        <w:ind w:left="1440" w:hanging="360"/>
      </w:pPr>
      <w:rPr>
        <w:rFonts w:ascii="Courier New" w:hAnsi="Courier New" w:hint="default"/>
      </w:rPr>
    </w:lvl>
    <w:lvl w:ilvl="2" w:tplc="A32C47A4">
      <w:start w:val="1"/>
      <w:numFmt w:val="bullet"/>
      <w:lvlText w:val=""/>
      <w:lvlJc w:val="left"/>
      <w:pPr>
        <w:ind w:left="2160" w:hanging="360"/>
      </w:pPr>
      <w:rPr>
        <w:rFonts w:ascii="Wingdings" w:hAnsi="Wingdings" w:hint="default"/>
      </w:rPr>
    </w:lvl>
    <w:lvl w:ilvl="3" w:tplc="EEA492EA">
      <w:start w:val="1"/>
      <w:numFmt w:val="bullet"/>
      <w:lvlText w:val=""/>
      <w:lvlJc w:val="left"/>
      <w:pPr>
        <w:ind w:left="2880" w:hanging="360"/>
      </w:pPr>
      <w:rPr>
        <w:rFonts w:ascii="Symbol" w:hAnsi="Symbol" w:hint="default"/>
      </w:rPr>
    </w:lvl>
    <w:lvl w:ilvl="4" w:tplc="8CE4B116">
      <w:start w:val="1"/>
      <w:numFmt w:val="bullet"/>
      <w:lvlText w:val="o"/>
      <w:lvlJc w:val="left"/>
      <w:pPr>
        <w:ind w:left="3600" w:hanging="360"/>
      </w:pPr>
      <w:rPr>
        <w:rFonts w:ascii="Courier New" w:hAnsi="Courier New" w:hint="default"/>
      </w:rPr>
    </w:lvl>
    <w:lvl w:ilvl="5" w:tplc="29E6C06E">
      <w:start w:val="1"/>
      <w:numFmt w:val="bullet"/>
      <w:lvlText w:val=""/>
      <w:lvlJc w:val="left"/>
      <w:pPr>
        <w:ind w:left="4320" w:hanging="360"/>
      </w:pPr>
      <w:rPr>
        <w:rFonts w:ascii="Wingdings" w:hAnsi="Wingdings" w:hint="default"/>
      </w:rPr>
    </w:lvl>
    <w:lvl w:ilvl="6" w:tplc="EC00496C">
      <w:start w:val="1"/>
      <w:numFmt w:val="bullet"/>
      <w:lvlText w:val=""/>
      <w:lvlJc w:val="left"/>
      <w:pPr>
        <w:ind w:left="5040" w:hanging="360"/>
      </w:pPr>
      <w:rPr>
        <w:rFonts w:ascii="Symbol" w:hAnsi="Symbol" w:hint="default"/>
      </w:rPr>
    </w:lvl>
    <w:lvl w:ilvl="7" w:tplc="02664C24">
      <w:start w:val="1"/>
      <w:numFmt w:val="bullet"/>
      <w:lvlText w:val="o"/>
      <w:lvlJc w:val="left"/>
      <w:pPr>
        <w:ind w:left="5760" w:hanging="360"/>
      </w:pPr>
      <w:rPr>
        <w:rFonts w:ascii="Courier New" w:hAnsi="Courier New" w:hint="default"/>
      </w:rPr>
    </w:lvl>
    <w:lvl w:ilvl="8" w:tplc="66C27CDA">
      <w:start w:val="1"/>
      <w:numFmt w:val="bullet"/>
      <w:lvlText w:val=""/>
      <w:lvlJc w:val="left"/>
      <w:pPr>
        <w:ind w:left="6480" w:hanging="360"/>
      </w:pPr>
      <w:rPr>
        <w:rFonts w:ascii="Wingdings" w:hAnsi="Wingdings" w:hint="default"/>
      </w:rPr>
    </w:lvl>
  </w:abstractNum>
  <w:abstractNum w:abstractNumId="50" w15:restartNumberingAfterBreak="0">
    <w:nsid w:val="70F75952"/>
    <w:multiLevelType w:val="hybridMultilevel"/>
    <w:tmpl w:val="5F62BD7A"/>
    <w:lvl w:ilvl="0" w:tplc="8AD6C7EA">
      <w:start w:val="1"/>
      <w:numFmt w:val="bullet"/>
      <w:lvlText w:val=""/>
      <w:lvlJc w:val="left"/>
      <w:pPr>
        <w:ind w:left="720" w:hanging="360"/>
      </w:pPr>
      <w:rPr>
        <w:rFonts w:ascii="Symbol" w:hAnsi="Symbol" w:hint="default"/>
      </w:rPr>
    </w:lvl>
    <w:lvl w:ilvl="1" w:tplc="DB76F0DC">
      <w:start w:val="1"/>
      <w:numFmt w:val="bullet"/>
      <w:lvlText w:val="o"/>
      <w:lvlJc w:val="left"/>
      <w:pPr>
        <w:ind w:left="1440" w:hanging="360"/>
      </w:pPr>
      <w:rPr>
        <w:rFonts w:ascii="Courier New" w:hAnsi="Courier New" w:hint="default"/>
      </w:rPr>
    </w:lvl>
    <w:lvl w:ilvl="2" w:tplc="F2543484">
      <w:start w:val="1"/>
      <w:numFmt w:val="bullet"/>
      <w:lvlText w:val=""/>
      <w:lvlJc w:val="left"/>
      <w:pPr>
        <w:ind w:left="2160" w:hanging="360"/>
      </w:pPr>
      <w:rPr>
        <w:rFonts w:ascii="Wingdings" w:hAnsi="Wingdings" w:hint="default"/>
      </w:rPr>
    </w:lvl>
    <w:lvl w:ilvl="3" w:tplc="F24E36B4">
      <w:start w:val="1"/>
      <w:numFmt w:val="bullet"/>
      <w:lvlText w:val=""/>
      <w:lvlJc w:val="left"/>
      <w:pPr>
        <w:ind w:left="2880" w:hanging="360"/>
      </w:pPr>
      <w:rPr>
        <w:rFonts w:ascii="Symbol" w:hAnsi="Symbol" w:hint="default"/>
      </w:rPr>
    </w:lvl>
    <w:lvl w:ilvl="4" w:tplc="E00E257E">
      <w:start w:val="1"/>
      <w:numFmt w:val="bullet"/>
      <w:lvlText w:val="o"/>
      <w:lvlJc w:val="left"/>
      <w:pPr>
        <w:ind w:left="3600" w:hanging="360"/>
      </w:pPr>
      <w:rPr>
        <w:rFonts w:ascii="Courier New" w:hAnsi="Courier New" w:hint="default"/>
      </w:rPr>
    </w:lvl>
    <w:lvl w:ilvl="5" w:tplc="AE348F56">
      <w:start w:val="1"/>
      <w:numFmt w:val="bullet"/>
      <w:lvlText w:val=""/>
      <w:lvlJc w:val="left"/>
      <w:pPr>
        <w:ind w:left="4320" w:hanging="360"/>
      </w:pPr>
      <w:rPr>
        <w:rFonts w:ascii="Wingdings" w:hAnsi="Wingdings" w:hint="default"/>
      </w:rPr>
    </w:lvl>
    <w:lvl w:ilvl="6" w:tplc="4B3CD42C">
      <w:start w:val="1"/>
      <w:numFmt w:val="bullet"/>
      <w:lvlText w:val=""/>
      <w:lvlJc w:val="left"/>
      <w:pPr>
        <w:ind w:left="5040" w:hanging="360"/>
      </w:pPr>
      <w:rPr>
        <w:rFonts w:ascii="Symbol" w:hAnsi="Symbol" w:hint="default"/>
      </w:rPr>
    </w:lvl>
    <w:lvl w:ilvl="7" w:tplc="1812F0DC">
      <w:start w:val="1"/>
      <w:numFmt w:val="bullet"/>
      <w:lvlText w:val="o"/>
      <w:lvlJc w:val="left"/>
      <w:pPr>
        <w:ind w:left="5760" w:hanging="360"/>
      </w:pPr>
      <w:rPr>
        <w:rFonts w:ascii="Courier New" w:hAnsi="Courier New" w:hint="default"/>
      </w:rPr>
    </w:lvl>
    <w:lvl w:ilvl="8" w:tplc="EB5814C4">
      <w:start w:val="1"/>
      <w:numFmt w:val="bullet"/>
      <w:lvlText w:val=""/>
      <w:lvlJc w:val="left"/>
      <w:pPr>
        <w:ind w:left="6480" w:hanging="360"/>
      </w:pPr>
      <w:rPr>
        <w:rFonts w:ascii="Wingdings" w:hAnsi="Wingdings" w:hint="default"/>
      </w:rPr>
    </w:lvl>
  </w:abstractNum>
  <w:abstractNum w:abstractNumId="51" w15:restartNumberingAfterBreak="0">
    <w:nsid w:val="76F1B97E"/>
    <w:multiLevelType w:val="hybridMultilevel"/>
    <w:tmpl w:val="102010B8"/>
    <w:lvl w:ilvl="0" w:tplc="D4CE9112">
      <w:start w:val="1"/>
      <w:numFmt w:val="decimal"/>
      <w:lvlText w:val="%1."/>
      <w:lvlJc w:val="left"/>
      <w:pPr>
        <w:ind w:left="720" w:hanging="360"/>
      </w:pPr>
    </w:lvl>
    <w:lvl w:ilvl="1" w:tplc="DF3A3CD4">
      <w:start w:val="1"/>
      <w:numFmt w:val="lowerLetter"/>
      <w:lvlText w:val="%2."/>
      <w:lvlJc w:val="left"/>
      <w:pPr>
        <w:ind w:left="1440" w:hanging="360"/>
      </w:pPr>
    </w:lvl>
    <w:lvl w:ilvl="2" w:tplc="12300FC2">
      <w:start w:val="1"/>
      <w:numFmt w:val="lowerRoman"/>
      <w:lvlText w:val="%3."/>
      <w:lvlJc w:val="right"/>
      <w:pPr>
        <w:ind w:left="2160" w:hanging="180"/>
      </w:pPr>
    </w:lvl>
    <w:lvl w:ilvl="3" w:tplc="FC52890C">
      <w:start w:val="1"/>
      <w:numFmt w:val="decimal"/>
      <w:lvlText w:val="%4."/>
      <w:lvlJc w:val="left"/>
      <w:pPr>
        <w:ind w:left="2880" w:hanging="360"/>
      </w:pPr>
    </w:lvl>
    <w:lvl w:ilvl="4" w:tplc="25602AFC">
      <w:start w:val="1"/>
      <w:numFmt w:val="lowerLetter"/>
      <w:lvlText w:val="%5."/>
      <w:lvlJc w:val="left"/>
      <w:pPr>
        <w:ind w:left="3600" w:hanging="360"/>
      </w:pPr>
    </w:lvl>
    <w:lvl w:ilvl="5" w:tplc="49803DAE">
      <w:start w:val="1"/>
      <w:numFmt w:val="lowerRoman"/>
      <w:lvlText w:val="%6."/>
      <w:lvlJc w:val="right"/>
      <w:pPr>
        <w:ind w:left="4320" w:hanging="180"/>
      </w:pPr>
    </w:lvl>
    <w:lvl w:ilvl="6" w:tplc="AE488138">
      <w:start w:val="1"/>
      <w:numFmt w:val="decimal"/>
      <w:lvlText w:val="%7."/>
      <w:lvlJc w:val="left"/>
      <w:pPr>
        <w:ind w:left="5040" w:hanging="360"/>
      </w:pPr>
    </w:lvl>
    <w:lvl w:ilvl="7" w:tplc="D2769008">
      <w:start w:val="1"/>
      <w:numFmt w:val="lowerLetter"/>
      <w:lvlText w:val="%8."/>
      <w:lvlJc w:val="left"/>
      <w:pPr>
        <w:ind w:left="5760" w:hanging="360"/>
      </w:pPr>
    </w:lvl>
    <w:lvl w:ilvl="8" w:tplc="1F56A2EC">
      <w:start w:val="1"/>
      <w:numFmt w:val="lowerRoman"/>
      <w:lvlText w:val="%9."/>
      <w:lvlJc w:val="right"/>
      <w:pPr>
        <w:ind w:left="6480" w:hanging="180"/>
      </w:pPr>
    </w:lvl>
  </w:abstractNum>
  <w:abstractNum w:abstractNumId="52" w15:restartNumberingAfterBreak="0">
    <w:nsid w:val="7D742346"/>
    <w:multiLevelType w:val="multilevel"/>
    <w:tmpl w:val="C50C07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60993157">
    <w:abstractNumId w:val="13"/>
  </w:num>
  <w:num w:numId="2" w16cid:durableId="481048438">
    <w:abstractNumId w:val="33"/>
  </w:num>
  <w:num w:numId="3" w16cid:durableId="634455943">
    <w:abstractNumId w:val="8"/>
  </w:num>
  <w:num w:numId="4" w16cid:durableId="2129080895">
    <w:abstractNumId w:val="51"/>
  </w:num>
  <w:num w:numId="5" w16cid:durableId="319038128">
    <w:abstractNumId w:val="26"/>
  </w:num>
  <w:num w:numId="6" w16cid:durableId="830829047">
    <w:abstractNumId w:val="47"/>
  </w:num>
  <w:num w:numId="7" w16cid:durableId="899709541">
    <w:abstractNumId w:val="50"/>
  </w:num>
  <w:num w:numId="8" w16cid:durableId="1090157822">
    <w:abstractNumId w:val="9"/>
  </w:num>
  <w:num w:numId="9" w16cid:durableId="423191603">
    <w:abstractNumId w:val="17"/>
  </w:num>
  <w:num w:numId="10" w16cid:durableId="68502137">
    <w:abstractNumId w:val="18"/>
  </w:num>
  <w:num w:numId="11" w16cid:durableId="600069476">
    <w:abstractNumId w:val="20"/>
  </w:num>
  <w:num w:numId="12" w16cid:durableId="1715084546">
    <w:abstractNumId w:val="22"/>
  </w:num>
  <w:num w:numId="13" w16cid:durableId="280452867">
    <w:abstractNumId w:val="48"/>
  </w:num>
  <w:num w:numId="14" w16cid:durableId="1704556790">
    <w:abstractNumId w:val="49"/>
  </w:num>
  <w:num w:numId="15" w16cid:durableId="92944417">
    <w:abstractNumId w:val="30"/>
  </w:num>
  <w:num w:numId="16" w16cid:durableId="892011092">
    <w:abstractNumId w:val="43"/>
  </w:num>
  <w:num w:numId="17" w16cid:durableId="244270612">
    <w:abstractNumId w:val="36"/>
  </w:num>
  <w:num w:numId="18" w16cid:durableId="611323362">
    <w:abstractNumId w:val="34"/>
  </w:num>
  <w:num w:numId="19" w16cid:durableId="1049955353">
    <w:abstractNumId w:val="29"/>
  </w:num>
  <w:num w:numId="20" w16cid:durableId="1884095063">
    <w:abstractNumId w:val="35"/>
  </w:num>
  <w:num w:numId="21" w16cid:durableId="466121601">
    <w:abstractNumId w:val="16"/>
  </w:num>
  <w:num w:numId="22" w16cid:durableId="1421369104">
    <w:abstractNumId w:val="31"/>
  </w:num>
  <w:num w:numId="23" w16cid:durableId="318116637">
    <w:abstractNumId w:val="38"/>
  </w:num>
  <w:num w:numId="24" w16cid:durableId="784273285">
    <w:abstractNumId w:val="38"/>
    <w:lvlOverride w:ilvl="0">
      <w:startOverride w:val="1"/>
    </w:lvlOverride>
  </w:num>
  <w:num w:numId="25" w16cid:durableId="429161069">
    <w:abstractNumId w:val="31"/>
  </w:num>
  <w:num w:numId="26" w16cid:durableId="876313122">
    <w:abstractNumId w:val="44"/>
  </w:num>
  <w:num w:numId="27" w16cid:durableId="1518419340">
    <w:abstractNumId w:val="28"/>
  </w:num>
  <w:num w:numId="28" w16cid:durableId="1637635655">
    <w:abstractNumId w:val="46"/>
  </w:num>
  <w:num w:numId="29" w16cid:durableId="230583599">
    <w:abstractNumId w:val="42"/>
  </w:num>
  <w:num w:numId="30" w16cid:durableId="1761684357">
    <w:abstractNumId w:val="32"/>
  </w:num>
  <w:num w:numId="31" w16cid:durableId="1806701473">
    <w:abstractNumId w:val="24"/>
  </w:num>
  <w:num w:numId="32" w16cid:durableId="1194223530">
    <w:abstractNumId w:val="37"/>
  </w:num>
  <w:num w:numId="33" w16cid:durableId="1536044808">
    <w:abstractNumId w:val="2"/>
  </w:num>
  <w:num w:numId="34" w16cid:durableId="231741145">
    <w:abstractNumId w:val="0"/>
  </w:num>
  <w:num w:numId="35" w16cid:durableId="1661735458">
    <w:abstractNumId w:val="19"/>
  </w:num>
  <w:num w:numId="36" w16cid:durableId="1418096234">
    <w:abstractNumId w:val="4"/>
  </w:num>
  <w:num w:numId="37" w16cid:durableId="996616493">
    <w:abstractNumId w:val="7"/>
  </w:num>
  <w:num w:numId="38" w16cid:durableId="1979728234">
    <w:abstractNumId w:val="41"/>
  </w:num>
  <w:num w:numId="39" w16cid:durableId="1396657314">
    <w:abstractNumId w:val="6"/>
  </w:num>
  <w:num w:numId="40" w16cid:durableId="170221424">
    <w:abstractNumId w:val="23"/>
  </w:num>
  <w:num w:numId="41" w16cid:durableId="234630642">
    <w:abstractNumId w:val="45"/>
  </w:num>
  <w:num w:numId="42" w16cid:durableId="735202463">
    <w:abstractNumId w:val="3"/>
  </w:num>
  <w:num w:numId="43" w16cid:durableId="1634871534">
    <w:abstractNumId w:val="38"/>
    <w:lvlOverride w:ilvl="0">
      <w:startOverride w:val="2"/>
    </w:lvlOverride>
  </w:num>
  <w:num w:numId="44" w16cid:durableId="17552027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53556676">
    <w:abstractNumId w:val="31"/>
  </w:num>
  <w:num w:numId="46" w16cid:durableId="843134313">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2392175">
    <w:abstractNumId w:val="10"/>
  </w:num>
  <w:num w:numId="48" w16cid:durableId="995499361">
    <w:abstractNumId w:val="38"/>
    <w:lvlOverride w:ilvl="0">
      <w:startOverride w:val="1"/>
    </w:lvlOverride>
  </w:num>
  <w:num w:numId="49" w16cid:durableId="779684466">
    <w:abstractNumId w:val="1"/>
  </w:num>
  <w:num w:numId="50" w16cid:durableId="106433427">
    <w:abstractNumId w:val="40"/>
  </w:num>
  <w:num w:numId="51" w16cid:durableId="651256333">
    <w:abstractNumId w:val="12"/>
  </w:num>
  <w:num w:numId="52" w16cid:durableId="1512374866">
    <w:abstractNumId w:val="25"/>
  </w:num>
  <w:num w:numId="53" w16cid:durableId="9335929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28482830">
    <w:abstractNumId w:val="39"/>
  </w:num>
  <w:num w:numId="55" w16cid:durableId="552425493">
    <w:abstractNumId w:val="27"/>
  </w:num>
  <w:num w:numId="56" w16cid:durableId="1566450004">
    <w:abstractNumId w:val="5"/>
  </w:num>
  <w:num w:numId="57" w16cid:durableId="270860786">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pl-PL" w:vendorID="12" w:dllVersion="512"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14AC"/>
    <w:rsid w:val="000032B7"/>
    <w:rsid w:val="00004DA2"/>
    <w:rsid w:val="00006B97"/>
    <w:rsid w:val="00013005"/>
    <w:rsid w:val="0001441E"/>
    <w:rsid w:val="0001492F"/>
    <w:rsid w:val="00014FD7"/>
    <w:rsid w:val="00015863"/>
    <w:rsid w:val="000161F9"/>
    <w:rsid w:val="00017321"/>
    <w:rsid w:val="00017B71"/>
    <w:rsid w:val="00017F1B"/>
    <w:rsid w:val="0002099F"/>
    <w:rsid w:val="00021686"/>
    <w:rsid w:val="00021B22"/>
    <w:rsid w:val="000227A6"/>
    <w:rsid w:val="00024A4E"/>
    <w:rsid w:val="00025E37"/>
    <w:rsid w:val="000306E6"/>
    <w:rsid w:val="000330EB"/>
    <w:rsid w:val="000366C5"/>
    <w:rsid w:val="00036E27"/>
    <w:rsid w:val="00042709"/>
    <w:rsid w:val="00042726"/>
    <w:rsid w:val="00042B91"/>
    <w:rsid w:val="00047EFC"/>
    <w:rsid w:val="000514A0"/>
    <w:rsid w:val="00051E7D"/>
    <w:rsid w:val="0005212B"/>
    <w:rsid w:val="00060040"/>
    <w:rsid w:val="0006237F"/>
    <w:rsid w:val="00062707"/>
    <w:rsid w:val="0006522A"/>
    <w:rsid w:val="000653A7"/>
    <w:rsid w:val="00065810"/>
    <w:rsid w:val="00067862"/>
    <w:rsid w:val="00071602"/>
    <w:rsid w:val="00074DA1"/>
    <w:rsid w:val="000846BF"/>
    <w:rsid w:val="000862E1"/>
    <w:rsid w:val="00093996"/>
    <w:rsid w:val="000A145B"/>
    <w:rsid w:val="000A1D87"/>
    <w:rsid w:val="000A23F0"/>
    <w:rsid w:val="000A453F"/>
    <w:rsid w:val="000A5FE2"/>
    <w:rsid w:val="000A6329"/>
    <w:rsid w:val="000B01D6"/>
    <w:rsid w:val="000B1D1E"/>
    <w:rsid w:val="000B5C16"/>
    <w:rsid w:val="000B60A5"/>
    <w:rsid w:val="000C2328"/>
    <w:rsid w:val="000C3533"/>
    <w:rsid w:val="000C5A5E"/>
    <w:rsid w:val="000D2A37"/>
    <w:rsid w:val="000D2B76"/>
    <w:rsid w:val="000D402D"/>
    <w:rsid w:val="000D6D2F"/>
    <w:rsid w:val="000E3C06"/>
    <w:rsid w:val="000E598A"/>
    <w:rsid w:val="000E7E0B"/>
    <w:rsid w:val="000F4412"/>
    <w:rsid w:val="000F61AF"/>
    <w:rsid w:val="001006BF"/>
    <w:rsid w:val="00106EEA"/>
    <w:rsid w:val="00110FA8"/>
    <w:rsid w:val="001134B5"/>
    <w:rsid w:val="001134C7"/>
    <w:rsid w:val="001142E4"/>
    <w:rsid w:val="001149DD"/>
    <w:rsid w:val="00117753"/>
    <w:rsid w:val="00117D3E"/>
    <w:rsid w:val="001209C8"/>
    <w:rsid w:val="00120F1E"/>
    <w:rsid w:val="00121B73"/>
    <w:rsid w:val="00122335"/>
    <w:rsid w:val="00126516"/>
    <w:rsid w:val="00134B07"/>
    <w:rsid w:val="00134B08"/>
    <w:rsid w:val="00135295"/>
    <w:rsid w:val="001377D4"/>
    <w:rsid w:val="00137D03"/>
    <w:rsid w:val="00142373"/>
    <w:rsid w:val="00143C96"/>
    <w:rsid w:val="00143D38"/>
    <w:rsid w:val="00144105"/>
    <w:rsid w:val="001443E1"/>
    <w:rsid w:val="001452DB"/>
    <w:rsid w:val="00145F2B"/>
    <w:rsid w:val="00146224"/>
    <w:rsid w:val="00147F45"/>
    <w:rsid w:val="00151351"/>
    <w:rsid w:val="001515BA"/>
    <w:rsid w:val="0015661D"/>
    <w:rsid w:val="001637D8"/>
    <w:rsid w:val="00163B1A"/>
    <w:rsid w:val="001642B3"/>
    <w:rsid w:val="00167AF1"/>
    <w:rsid w:val="00167BFF"/>
    <w:rsid w:val="00177D5F"/>
    <w:rsid w:val="00180226"/>
    <w:rsid w:val="001833B6"/>
    <w:rsid w:val="0018543A"/>
    <w:rsid w:val="0018DC1E"/>
    <w:rsid w:val="00190A34"/>
    <w:rsid w:val="00191F93"/>
    <w:rsid w:val="00192926"/>
    <w:rsid w:val="0019355E"/>
    <w:rsid w:val="00193703"/>
    <w:rsid w:val="00195796"/>
    <w:rsid w:val="00195873"/>
    <w:rsid w:val="00196C2C"/>
    <w:rsid w:val="001A4551"/>
    <w:rsid w:val="001A55E6"/>
    <w:rsid w:val="001B17BD"/>
    <w:rsid w:val="001B1829"/>
    <w:rsid w:val="001B7187"/>
    <w:rsid w:val="001C2372"/>
    <w:rsid w:val="001C2438"/>
    <w:rsid w:val="001C499C"/>
    <w:rsid w:val="001C5C9B"/>
    <w:rsid w:val="001D1958"/>
    <w:rsid w:val="001D1B72"/>
    <w:rsid w:val="001D2178"/>
    <w:rsid w:val="001D51FE"/>
    <w:rsid w:val="001D6F1C"/>
    <w:rsid w:val="001E16C3"/>
    <w:rsid w:val="001E1F9D"/>
    <w:rsid w:val="001E32F3"/>
    <w:rsid w:val="001E47F6"/>
    <w:rsid w:val="001E5FFB"/>
    <w:rsid w:val="001E78A1"/>
    <w:rsid w:val="001E7D95"/>
    <w:rsid w:val="001F0EBE"/>
    <w:rsid w:val="001F2C1E"/>
    <w:rsid w:val="001F51E6"/>
    <w:rsid w:val="001F688C"/>
    <w:rsid w:val="001F6C3B"/>
    <w:rsid w:val="001F6F45"/>
    <w:rsid w:val="00200A65"/>
    <w:rsid w:val="00200AEA"/>
    <w:rsid w:val="00203B42"/>
    <w:rsid w:val="00207E4B"/>
    <w:rsid w:val="00210446"/>
    <w:rsid w:val="00213FB8"/>
    <w:rsid w:val="002143C3"/>
    <w:rsid w:val="00215F6E"/>
    <w:rsid w:val="00221BAA"/>
    <w:rsid w:val="00230C06"/>
    <w:rsid w:val="0023247C"/>
    <w:rsid w:val="002375BB"/>
    <w:rsid w:val="00241125"/>
    <w:rsid w:val="00241ED1"/>
    <w:rsid w:val="0025282B"/>
    <w:rsid w:val="0025387B"/>
    <w:rsid w:val="00257075"/>
    <w:rsid w:val="002625C7"/>
    <w:rsid w:val="002645B6"/>
    <w:rsid w:val="002646C2"/>
    <w:rsid w:val="002664EA"/>
    <w:rsid w:val="002712BD"/>
    <w:rsid w:val="002740F8"/>
    <w:rsid w:val="00274560"/>
    <w:rsid w:val="00275C2F"/>
    <w:rsid w:val="00275ECD"/>
    <w:rsid w:val="00277E6D"/>
    <w:rsid w:val="00277ED9"/>
    <w:rsid w:val="00282FDF"/>
    <w:rsid w:val="0028301F"/>
    <w:rsid w:val="002839E4"/>
    <w:rsid w:val="002A1C92"/>
    <w:rsid w:val="002A6C48"/>
    <w:rsid w:val="002A7950"/>
    <w:rsid w:val="002B1E33"/>
    <w:rsid w:val="002B2830"/>
    <w:rsid w:val="002B3599"/>
    <w:rsid w:val="002B52D7"/>
    <w:rsid w:val="002B6EA3"/>
    <w:rsid w:val="002B7F1A"/>
    <w:rsid w:val="002C2FEE"/>
    <w:rsid w:val="002C2FEF"/>
    <w:rsid w:val="002C5D4F"/>
    <w:rsid w:val="002D3E67"/>
    <w:rsid w:val="002D7C84"/>
    <w:rsid w:val="002E07BF"/>
    <w:rsid w:val="002E2B8D"/>
    <w:rsid w:val="002E3748"/>
    <w:rsid w:val="002E550D"/>
    <w:rsid w:val="002E670A"/>
    <w:rsid w:val="002E6E16"/>
    <w:rsid w:val="002F376E"/>
    <w:rsid w:val="002F43D7"/>
    <w:rsid w:val="002F77FE"/>
    <w:rsid w:val="00301152"/>
    <w:rsid w:val="00306104"/>
    <w:rsid w:val="003110DD"/>
    <w:rsid w:val="0031155A"/>
    <w:rsid w:val="00313511"/>
    <w:rsid w:val="00313560"/>
    <w:rsid w:val="0031389C"/>
    <w:rsid w:val="003216DF"/>
    <w:rsid w:val="00323599"/>
    <w:rsid w:val="003241E5"/>
    <w:rsid w:val="0032519F"/>
    <w:rsid w:val="00325C91"/>
    <w:rsid w:val="00331283"/>
    <w:rsid w:val="00334997"/>
    <w:rsid w:val="003373BE"/>
    <w:rsid w:val="00337C18"/>
    <w:rsid w:val="00341F5F"/>
    <w:rsid w:val="00345EFD"/>
    <w:rsid w:val="003464AC"/>
    <w:rsid w:val="0034724F"/>
    <w:rsid w:val="00347751"/>
    <w:rsid w:val="00347AE5"/>
    <w:rsid w:val="00347ED7"/>
    <w:rsid w:val="00352941"/>
    <w:rsid w:val="00352A7C"/>
    <w:rsid w:val="0035701C"/>
    <w:rsid w:val="00360B0E"/>
    <w:rsid w:val="003638DA"/>
    <w:rsid w:val="00365F72"/>
    <w:rsid w:val="00366F21"/>
    <w:rsid w:val="003676F1"/>
    <w:rsid w:val="003706D2"/>
    <w:rsid w:val="0037136F"/>
    <w:rsid w:val="0037702C"/>
    <w:rsid w:val="00377C48"/>
    <w:rsid w:val="003801A3"/>
    <w:rsid w:val="00382A89"/>
    <w:rsid w:val="00383A1E"/>
    <w:rsid w:val="00383AEA"/>
    <w:rsid w:val="00385E91"/>
    <w:rsid w:val="00390C2A"/>
    <w:rsid w:val="00391444"/>
    <w:rsid w:val="00393DBA"/>
    <w:rsid w:val="00395645"/>
    <w:rsid w:val="003975EB"/>
    <w:rsid w:val="00397D6B"/>
    <w:rsid w:val="00397F9B"/>
    <w:rsid w:val="003A1530"/>
    <w:rsid w:val="003A376A"/>
    <w:rsid w:val="003B28FB"/>
    <w:rsid w:val="003B67CF"/>
    <w:rsid w:val="003B76AF"/>
    <w:rsid w:val="003B7A6E"/>
    <w:rsid w:val="003C006B"/>
    <w:rsid w:val="003C425F"/>
    <w:rsid w:val="003C479F"/>
    <w:rsid w:val="003C5710"/>
    <w:rsid w:val="003D47FF"/>
    <w:rsid w:val="003D5321"/>
    <w:rsid w:val="003D5BF6"/>
    <w:rsid w:val="003E03F4"/>
    <w:rsid w:val="003E12C9"/>
    <w:rsid w:val="003E15EF"/>
    <w:rsid w:val="003E2200"/>
    <w:rsid w:val="003E2424"/>
    <w:rsid w:val="003E48E1"/>
    <w:rsid w:val="003E591F"/>
    <w:rsid w:val="003F0C07"/>
    <w:rsid w:val="003F2697"/>
    <w:rsid w:val="003F2936"/>
    <w:rsid w:val="003F2F4C"/>
    <w:rsid w:val="003F3D05"/>
    <w:rsid w:val="003F5E30"/>
    <w:rsid w:val="004010FE"/>
    <w:rsid w:val="00402D8F"/>
    <w:rsid w:val="0040489A"/>
    <w:rsid w:val="00405591"/>
    <w:rsid w:val="004057C4"/>
    <w:rsid w:val="00412BBB"/>
    <w:rsid w:val="00416AF0"/>
    <w:rsid w:val="00416BBF"/>
    <w:rsid w:val="00420282"/>
    <w:rsid w:val="004207CF"/>
    <w:rsid w:val="0042209A"/>
    <w:rsid w:val="00423047"/>
    <w:rsid w:val="00425E74"/>
    <w:rsid w:val="0043072B"/>
    <w:rsid w:val="00433992"/>
    <w:rsid w:val="00436CE8"/>
    <w:rsid w:val="00440389"/>
    <w:rsid w:val="0044141A"/>
    <w:rsid w:val="00442A7F"/>
    <w:rsid w:val="00443F9C"/>
    <w:rsid w:val="004441DD"/>
    <w:rsid w:val="00445000"/>
    <w:rsid w:val="004471C1"/>
    <w:rsid w:val="00451803"/>
    <w:rsid w:val="00453549"/>
    <w:rsid w:val="00455D0E"/>
    <w:rsid w:val="00456215"/>
    <w:rsid w:val="00457309"/>
    <w:rsid w:val="0045786C"/>
    <w:rsid w:val="00457CD5"/>
    <w:rsid w:val="00460406"/>
    <w:rsid w:val="00460996"/>
    <w:rsid w:val="00461E46"/>
    <w:rsid w:val="00462664"/>
    <w:rsid w:val="0046557C"/>
    <w:rsid w:val="004719E7"/>
    <w:rsid w:val="00473559"/>
    <w:rsid w:val="00487FD5"/>
    <w:rsid w:val="00490893"/>
    <w:rsid w:val="0049251D"/>
    <w:rsid w:val="00493309"/>
    <w:rsid w:val="0049430A"/>
    <w:rsid w:val="00494412"/>
    <w:rsid w:val="004A3E89"/>
    <w:rsid w:val="004A615F"/>
    <w:rsid w:val="004B099B"/>
    <w:rsid w:val="004B1FF0"/>
    <w:rsid w:val="004B4DBF"/>
    <w:rsid w:val="004C2B4D"/>
    <w:rsid w:val="004C33E4"/>
    <w:rsid w:val="004C61F1"/>
    <w:rsid w:val="004D1A47"/>
    <w:rsid w:val="004D2B9F"/>
    <w:rsid w:val="004D3170"/>
    <w:rsid w:val="004D42B3"/>
    <w:rsid w:val="004D5617"/>
    <w:rsid w:val="004D5832"/>
    <w:rsid w:val="004D5D23"/>
    <w:rsid w:val="004D657C"/>
    <w:rsid w:val="004D6B5C"/>
    <w:rsid w:val="004E1845"/>
    <w:rsid w:val="004E1F10"/>
    <w:rsid w:val="004E35D3"/>
    <w:rsid w:val="004E5119"/>
    <w:rsid w:val="004E7135"/>
    <w:rsid w:val="004F4D2E"/>
    <w:rsid w:val="004F5FEE"/>
    <w:rsid w:val="005033F0"/>
    <w:rsid w:val="0050733C"/>
    <w:rsid w:val="00512347"/>
    <w:rsid w:val="005143FD"/>
    <w:rsid w:val="00516894"/>
    <w:rsid w:val="0052073C"/>
    <w:rsid w:val="00520B6F"/>
    <w:rsid w:val="005245EF"/>
    <w:rsid w:val="00530B36"/>
    <w:rsid w:val="00534CF6"/>
    <w:rsid w:val="00534D7F"/>
    <w:rsid w:val="00534E32"/>
    <w:rsid w:val="0053594A"/>
    <w:rsid w:val="0053676D"/>
    <w:rsid w:val="005402E1"/>
    <w:rsid w:val="0054458C"/>
    <w:rsid w:val="005458D6"/>
    <w:rsid w:val="00546B69"/>
    <w:rsid w:val="00547ED9"/>
    <w:rsid w:val="0055498C"/>
    <w:rsid w:val="00556972"/>
    <w:rsid w:val="005673ED"/>
    <w:rsid w:val="00570EED"/>
    <w:rsid w:val="005712E2"/>
    <w:rsid w:val="00576297"/>
    <w:rsid w:val="005762AA"/>
    <w:rsid w:val="0057720F"/>
    <w:rsid w:val="005774E0"/>
    <w:rsid w:val="0057766B"/>
    <w:rsid w:val="0058096A"/>
    <w:rsid w:val="00581437"/>
    <w:rsid w:val="005832AA"/>
    <w:rsid w:val="005836DD"/>
    <w:rsid w:val="00586184"/>
    <w:rsid w:val="005900FD"/>
    <w:rsid w:val="0059229B"/>
    <w:rsid w:val="00593E02"/>
    <w:rsid w:val="00594381"/>
    <w:rsid w:val="00594E1B"/>
    <w:rsid w:val="005A0023"/>
    <w:rsid w:val="005A08FF"/>
    <w:rsid w:val="005A11A1"/>
    <w:rsid w:val="005A33FC"/>
    <w:rsid w:val="005A5271"/>
    <w:rsid w:val="005A7BAA"/>
    <w:rsid w:val="005B450A"/>
    <w:rsid w:val="005B4AA9"/>
    <w:rsid w:val="005C1CA8"/>
    <w:rsid w:val="005C29B1"/>
    <w:rsid w:val="005D2488"/>
    <w:rsid w:val="005D4A9D"/>
    <w:rsid w:val="005D62A0"/>
    <w:rsid w:val="005D67DF"/>
    <w:rsid w:val="005D7B5A"/>
    <w:rsid w:val="005E36AE"/>
    <w:rsid w:val="005F47F1"/>
    <w:rsid w:val="005F5A49"/>
    <w:rsid w:val="005F7CD7"/>
    <w:rsid w:val="005F7FD6"/>
    <w:rsid w:val="00600237"/>
    <w:rsid w:val="00600B77"/>
    <w:rsid w:val="00600BFC"/>
    <w:rsid w:val="00601497"/>
    <w:rsid w:val="006074C3"/>
    <w:rsid w:val="006139AA"/>
    <w:rsid w:val="00614AB9"/>
    <w:rsid w:val="00625AF9"/>
    <w:rsid w:val="00625C16"/>
    <w:rsid w:val="00630068"/>
    <w:rsid w:val="006336F8"/>
    <w:rsid w:val="006363B6"/>
    <w:rsid w:val="00641702"/>
    <w:rsid w:val="00642300"/>
    <w:rsid w:val="00643731"/>
    <w:rsid w:val="00646006"/>
    <w:rsid w:val="00651BE9"/>
    <w:rsid w:val="00657A65"/>
    <w:rsid w:val="00660608"/>
    <w:rsid w:val="00661267"/>
    <w:rsid w:val="00663EE5"/>
    <w:rsid w:val="006658B2"/>
    <w:rsid w:val="006669C5"/>
    <w:rsid w:val="006703EA"/>
    <w:rsid w:val="00670600"/>
    <w:rsid w:val="0067514A"/>
    <w:rsid w:val="00675B51"/>
    <w:rsid w:val="00676C0E"/>
    <w:rsid w:val="00676E58"/>
    <w:rsid w:val="00676FAE"/>
    <w:rsid w:val="00681EE4"/>
    <w:rsid w:val="00683AA2"/>
    <w:rsid w:val="00683F36"/>
    <w:rsid w:val="00686895"/>
    <w:rsid w:val="00690436"/>
    <w:rsid w:val="006904F8"/>
    <w:rsid w:val="0069265F"/>
    <w:rsid w:val="00693249"/>
    <w:rsid w:val="00694A86"/>
    <w:rsid w:val="006A19FA"/>
    <w:rsid w:val="006A5780"/>
    <w:rsid w:val="006A75F3"/>
    <w:rsid w:val="006B26AD"/>
    <w:rsid w:val="006B5412"/>
    <w:rsid w:val="006B59E4"/>
    <w:rsid w:val="006B7F2F"/>
    <w:rsid w:val="006C4575"/>
    <w:rsid w:val="006C70DC"/>
    <w:rsid w:val="006D059E"/>
    <w:rsid w:val="006D3C8D"/>
    <w:rsid w:val="006D6ACB"/>
    <w:rsid w:val="006E2AEE"/>
    <w:rsid w:val="006E3D9B"/>
    <w:rsid w:val="006E7942"/>
    <w:rsid w:val="006E7AAA"/>
    <w:rsid w:val="006F2C0C"/>
    <w:rsid w:val="006F371C"/>
    <w:rsid w:val="006F3E34"/>
    <w:rsid w:val="006F4BBA"/>
    <w:rsid w:val="006F56DD"/>
    <w:rsid w:val="006F571B"/>
    <w:rsid w:val="006F5FEE"/>
    <w:rsid w:val="006F6936"/>
    <w:rsid w:val="00700DE9"/>
    <w:rsid w:val="00703590"/>
    <w:rsid w:val="00703D74"/>
    <w:rsid w:val="007050E0"/>
    <w:rsid w:val="00711352"/>
    <w:rsid w:val="00714A3F"/>
    <w:rsid w:val="007150A7"/>
    <w:rsid w:val="007158A2"/>
    <w:rsid w:val="00715E10"/>
    <w:rsid w:val="00722C99"/>
    <w:rsid w:val="00730F1E"/>
    <w:rsid w:val="00731499"/>
    <w:rsid w:val="00731AE8"/>
    <w:rsid w:val="00731E1A"/>
    <w:rsid w:val="00732609"/>
    <w:rsid w:val="00732CE2"/>
    <w:rsid w:val="00734D4A"/>
    <w:rsid w:val="007360E7"/>
    <w:rsid w:val="00736729"/>
    <w:rsid w:val="00737628"/>
    <w:rsid w:val="007414F1"/>
    <w:rsid w:val="0075193A"/>
    <w:rsid w:val="00755E45"/>
    <w:rsid w:val="00757EEB"/>
    <w:rsid w:val="00761DF3"/>
    <w:rsid w:val="00764AB7"/>
    <w:rsid w:val="0076590D"/>
    <w:rsid w:val="00765B02"/>
    <w:rsid w:val="00767E09"/>
    <w:rsid w:val="007740EE"/>
    <w:rsid w:val="00775D4E"/>
    <w:rsid w:val="00776EC8"/>
    <w:rsid w:val="007837BC"/>
    <w:rsid w:val="0078469C"/>
    <w:rsid w:val="00785A22"/>
    <w:rsid w:val="00791E50"/>
    <w:rsid w:val="00792115"/>
    <w:rsid w:val="007960C7"/>
    <w:rsid w:val="007A31EC"/>
    <w:rsid w:val="007A3F75"/>
    <w:rsid w:val="007A6C97"/>
    <w:rsid w:val="007A73F5"/>
    <w:rsid w:val="007A7FBC"/>
    <w:rsid w:val="007B3E49"/>
    <w:rsid w:val="007B569C"/>
    <w:rsid w:val="007C16FA"/>
    <w:rsid w:val="007C1A4B"/>
    <w:rsid w:val="007C1B0A"/>
    <w:rsid w:val="007C33BF"/>
    <w:rsid w:val="007C755C"/>
    <w:rsid w:val="007D0402"/>
    <w:rsid w:val="007D1368"/>
    <w:rsid w:val="007D38B7"/>
    <w:rsid w:val="007D5944"/>
    <w:rsid w:val="007E353D"/>
    <w:rsid w:val="007E537D"/>
    <w:rsid w:val="007F6059"/>
    <w:rsid w:val="008003FA"/>
    <w:rsid w:val="0080045C"/>
    <w:rsid w:val="00801923"/>
    <w:rsid w:val="00803A6E"/>
    <w:rsid w:val="0080434A"/>
    <w:rsid w:val="0080538B"/>
    <w:rsid w:val="008060AD"/>
    <w:rsid w:val="00806FF4"/>
    <w:rsid w:val="008074EF"/>
    <w:rsid w:val="008106C7"/>
    <w:rsid w:val="00811889"/>
    <w:rsid w:val="0081197B"/>
    <w:rsid w:val="008122DF"/>
    <w:rsid w:val="008136DA"/>
    <w:rsid w:val="008143C4"/>
    <w:rsid w:val="00816335"/>
    <w:rsid w:val="008167F1"/>
    <w:rsid w:val="00820308"/>
    <w:rsid w:val="00826046"/>
    <w:rsid w:val="00835E48"/>
    <w:rsid w:val="008425BA"/>
    <w:rsid w:val="00842BE0"/>
    <w:rsid w:val="00845F69"/>
    <w:rsid w:val="008533D7"/>
    <w:rsid w:val="00855A46"/>
    <w:rsid w:val="00856276"/>
    <w:rsid w:val="00856774"/>
    <w:rsid w:val="00860697"/>
    <w:rsid w:val="008609E1"/>
    <w:rsid w:val="00864988"/>
    <w:rsid w:val="0087327E"/>
    <w:rsid w:val="00873A55"/>
    <w:rsid w:val="008766F7"/>
    <w:rsid w:val="008767AC"/>
    <w:rsid w:val="00882361"/>
    <w:rsid w:val="00883516"/>
    <w:rsid w:val="008844D3"/>
    <w:rsid w:val="008856E3"/>
    <w:rsid w:val="00885FE7"/>
    <w:rsid w:val="00887CCD"/>
    <w:rsid w:val="008902B0"/>
    <w:rsid w:val="00890475"/>
    <w:rsid w:val="00892464"/>
    <w:rsid w:val="00892AC6"/>
    <w:rsid w:val="0089408E"/>
    <w:rsid w:val="008944BC"/>
    <w:rsid w:val="00894813"/>
    <w:rsid w:val="00897486"/>
    <w:rsid w:val="008A67C0"/>
    <w:rsid w:val="008A6B29"/>
    <w:rsid w:val="008A7F35"/>
    <w:rsid w:val="008B0D0E"/>
    <w:rsid w:val="008B0F3F"/>
    <w:rsid w:val="008B2CA3"/>
    <w:rsid w:val="008B3B1F"/>
    <w:rsid w:val="008BA9E9"/>
    <w:rsid w:val="008C069D"/>
    <w:rsid w:val="008C1C45"/>
    <w:rsid w:val="008C21DD"/>
    <w:rsid w:val="008C506D"/>
    <w:rsid w:val="008C78AA"/>
    <w:rsid w:val="008D27B9"/>
    <w:rsid w:val="008D3151"/>
    <w:rsid w:val="008D371B"/>
    <w:rsid w:val="008D3AB8"/>
    <w:rsid w:val="008D5229"/>
    <w:rsid w:val="008D7367"/>
    <w:rsid w:val="008E1EBD"/>
    <w:rsid w:val="008E45D8"/>
    <w:rsid w:val="008E662C"/>
    <w:rsid w:val="008E77D3"/>
    <w:rsid w:val="008F149C"/>
    <w:rsid w:val="008F1F9B"/>
    <w:rsid w:val="008F20F1"/>
    <w:rsid w:val="008F4FF3"/>
    <w:rsid w:val="00901BF4"/>
    <w:rsid w:val="00906361"/>
    <w:rsid w:val="0090784C"/>
    <w:rsid w:val="0091036B"/>
    <w:rsid w:val="00911677"/>
    <w:rsid w:val="00911709"/>
    <w:rsid w:val="00911B39"/>
    <w:rsid w:val="009126AC"/>
    <w:rsid w:val="009158F2"/>
    <w:rsid w:val="00917883"/>
    <w:rsid w:val="00921EC8"/>
    <w:rsid w:val="009234D6"/>
    <w:rsid w:val="00925E17"/>
    <w:rsid w:val="009271B4"/>
    <w:rsid w:val="00931099"/>
    <w:rsid w:val="009315C2"/>
    <w:rsid w:val="00932116"/>
    <w:rsid w:val="009327D7"/>
    <w:rsid w:val="00932FC0"/>
    <w:rsid w:val="009336FF"/>
    <w:rsid w:val="00936592"/>
    <w:rsid w:val="0093B658"/>
    <w:rsid w:val="00943DD7"/>
    <w:rsid w:val="009443EF"/>
    <w:rsid w:val="00946AF7"/>
    <w:rsid w:val="00947B3E"/>
    <w:rsid w:val="00952376"/>
    <w:rsid w:val="00952E3C"/>
    <w:rsid w:val="00955F70"/>
    <w:rsid w:val="009565AD"/>
    <w:rsid w:val="009572E8"/>
    <w:rsid w:val="00962FFF"/>
    <w:rsid w:val="00970CE2"/>
    <w:rsid w:val="00973437"/>
    <w:rsid w:val="00974F3A"/>
    <w:rsid w:val="00975080"/>
    <w:rsid w:val="00975939"/>
    <w:rsid w:val="009775A0"/>
    <w:rsid w:val="0097A4FF"/>
    <w:rsid w:val="009808DE"/>
    <w:rsid w:val="00981C58"/>
    <w:rsid w:val="0098230E"/>
    <w:rsid w:val="009840F2"/>
    <w:rsid w:val="009842C5"/>
    <w:rsid w:val="00984949"/>
    <w:rsid w:val="00986329"/>
    <w:rsid w:val="00990322"/>
    <w:rsid w:val="009959F8"/>
    <w:rsid w:val="00995CB0"/>
    <w:rsid w:val="009A0464"/>
    <w:rsid w:val="009A0B2F"/>
    <w:rsid w:val="009A3B5F"/>
    <w:rsid w:val="009A4DDC"/>
    <w:rsid w:val="009A5AB3"/>
    <w:rsid w:val="009B33A9"/>
    <w:rsid w:val="009B3A7B"/>
    <w:rsid w:val="009C284F"/>
    <w:rsid w:val="009C2F34"/>
    <w:rsid w:val="009C3339"/>
    <w:rsid w:val="009C4A74"/>
    <w:rsid w:val="009C65EE"/>
    <w:rsid w:val="009C79C8"/>
    <w:rsid w:val="009CB55D"/>
    <w:rsid w:val="009D1B6A"/>
    <w:rsid w:val="009D3325"/>
    <w:rsid w:val="009D3A71"/>
    <w:rsid w:val="009D4176"/>
    <w:rsid w:val="009D5992"/>
    <w:rsid w:val="009D69F2"/>
    <w:rsid w:val="009E228D"/>
    <w:rsid w:val="009E244D"/>
    <w:rsid w:val="009E29DD"/>
    <w:rsid w:val="009E3098"/>
    <w:rsid w:val="009E37E0"/>
    <w:rsid w:val="009E42BC"/>
    <w:rsid w:val="009E51EA"/>
    <w:rsid w:val="009E729F"/>
    <w:rsid w:val="009F15F3"/>
    <w:rsid w:val="009F32A7"/>
    <w:rsid w:val="00A01D7C"/>
    <w:rsid w:val="00A020D3"/>
    <w:rsid w:val="00A0422C"/>
    <w:rsid w:val="00A04E9D"/>
    <w:rsid w:val="00A100C1"/>
    <w:rsid w:val="00A10274"/>
    <w:rsid w:val="00A1214F"/>
    <w:rsid w:val="00A127B8"/>
    <w:rsid w:val="00A127D4"/>
    <w:rsid w:val="00A15472"/>
    <w:rsid w:val="00A172FA"/>
    <w:rsid w:val="00A17713"/>
    <w:rsid w:val="00A211C8"/>
    <w:rsid w:val="00A2201F"/>
    <w:rsid w:val="00A2203D"/>
    <w:rsid w:val="00A24126"/>
    <w:rsid w:val="00A31212"/>
    <w:rsid w:val="00A35958"/>
    <w:rsid w:val="00A37F9B"/>
    <w:rsid w:val="00A458A4"/>
    <w:rsid w:val="00A4675C"/>
    <w:rsid w:val="00A47DE6"/>
    <w:rsid w:val="00A57CE6"/>
    <w:rsid w:val="00A63B84"/>
    <w:rsid w:val="00A71FD7"/>
    <w:rsid w:val="00A73964"/>
    <w:rsid w:val="00A73DF0"/>
    <w:rsid w:val="00A77941"/>
    <w:rsid w:val="00A77D9C"/>
    <w:rsid w:val="00A81335"/>
    <w:rsid w:val="00A81A84"/>
    <w:rsid w:val="00A84703"/>
    <w:rsid w:val="00A84D6E"/>
    <w:rsid w:val="00A871D1"/>
    <w:rsid w:val="00A878F3"/>
    <w:rsid w:val="00A901CD"/>
    <w:rsid w:val="00A91D49"/>
    <w:rsid w:val="00A92203"/>
    <w:rsid w:val="00A93BA7"/>
    <w:rsid w:val="00A9429E"/>
    <w:rsid w:val="00A96D65"/>
    <w:rsid w:val="00A97FDD"/>
    <w:rsid w:val="00AA2267"/>
    <w:rsid w:val="00AA2E8E"/>
    <w:rsid w:val="00AA3C94"/>
    <w:rsid w:val="00AA408B"/>
    <w:rsid w:val="00AA7232"/>
    <w:rsid w:val="00AA78DC"/>
    <w:rsid w:val="00AB0324"/>
    <w:rsid w:val="00AB4BDB"/>
    <w:rsid w:val="00AB58F8"/>
    <w:rsid w:val="00AB67AA"/>
    <w:rsid w:val="00AC2C95"/>
    <w:rsid w:val="00AC31BF"/>
    <w:rsid w:val="00AC4CF5"/>
    <w:rsid w:val="00AC5DA5"/>
    <w:rsid w:val="00AD0D4D"/>
    <w:rsid w:val="00AD198B"/>
    <w:rsid w:val="00AD313E"/>
    <w:rsid w:val="00AD53C1"/>
    <w:rsid w:val="00AD58A4"/>
    <w:rsid w:val="00AD6A4F"/>
    <w:rsid w:val="00AE36E0"/>
    <w:rsid w:val="00AE39B4"/>
    <w:rsid w:val="00AE523E"/>
    <w:rsid w:val="00AF2C4D"/>
    <w:rsid w:val="00AF6441"/>
    <w:rsid w:val="00AF6A24"/>
    <w:rsid w:val="00B00EE4"/>
    <w:rsid w:val="00B02E5A"/>
    <w:rsid w:val="00B032FB"/>
    <w:rsid w:val="00B04694"/>
    <w:rsid w:val="00B10688"/>
    <w:rsid w:val="00B1224B"/>
    <w:rsid w:val="00B13D82"/>
    <w:rsid w:val="00B14A69"/>
    <w:rsid w:val="00B21802"/>
    <w:rsid w:val="00B21EEF"/>
    <w:rsid w:val="00B307C3"/>
    <w:rsid w:val="00B356EC"/>
    <w:rsid w:val="00B36A16"/>
    <w:rsid w:val="00B36C60"/>
    <w:rsid w:val="00B373A5"/>
    <w:rsid w:val="00B37BA7"/>
    <w:rsid w:val="00B4057C"/>
    <w:rsid w:val="00B40C32"/>
    <w:rsid w:val="00B4325A"/>
    <w:rsid w:val="00B4409D"/>
    <w:rsid w:val="00B4488F"/>
    <w:rsid w:val="00B46FA9"/>
    <w:rsid w:val="00B51BAF"/>
    <w:rsid w:val="00B52558"/>
    <w:rsid w:val="00B53E74"/>
    <w:rsid w:val="00B57192"/>
    <w:rsid w:val="00B6053B"/>
    <w:rsid w:val="00B660D7"/>
    <w:rsid w:val="00B665EC"/>
    <w:rsid w:val="00B70882"/>
    <w:rsid w:val="00B736FE"/>
    <w:rsid w:val="00B74379"/>
    <w:rsid w:val="00B74C19"/>
    <w:rsid w:val="00B75CAF"/>
    <w:rsid w:val="00B841F0"/>
    <w:rsid w:val="00B86B97"/>
    <w:rsid w:val="00B906A1"/>
    <w:rsid w:val="00B915C6"/>
    <w:rsid w:val="00B91EA7"/>
    <w:rsid w:val="00B9401E"/>
    <w:rsid w:val="00BA4766"/>
    <w:rsid w:val="00BA4E44"/>
    <w:rsid w:val="00BA51D9"/>
    <w:rsid w:val="00BA6AFF"/>
    <w:rsid w:val="00BB236F"/>
    <w:rsid w:val="00BB33C2"/>
    <w:rsid w:val="00BB33F0"/>
    <w:rsid w:val="00BB3A9B"/>
    <w:rsid w:val="00BB6976"/>
    <w:rsid w:val="00BD1006"/>
    <w:rsid w:val="00BD5EB0"/>
    <w:rsid w:val="00BD6690"/>
    <w:rsid w:val="00BE2A1F"/>
    <w:rsid w:val="00BE4D1D"/>
    <w:rsid w:val="00BE54DB"/>
    <w:rsid w:val="00BE5CB0"/>
    <w:rsid w:val="00BF295D"/>
    <w:rsid w:val="00BF4A14"/>
    <w:rsid w:val="00BF4CF2"/>
    <w:rsid w:val="00C0080B"/>
    <w:rsid w:val="00C03184"/>
    <w:rsid w:val="00C0352F"/>
    <w:rsid w:val="00C051DE"/>
    <w:rsid w:val="00C12E97"/>
    <w:rsid w:val="00C15978"/>
    <w:rsid w:val="00C16E29"/>
    <w:rsid w:val="00C23D0A"/>
    <w:rsid w:val="00C24617"/>
    <w:rsid w:val="00C257B1"/>
    <w:rsid w:val="00C27955"/>
    <w:rsid w:val="00C31640"/>
    <w:rsid w:val="00C3308C"/>
    <w:rsid w:val="00C35534"/>
    <w:rsid w:val="00C35AD0"/>
    <w:rsid w:val="00C431F0"/>
    <w:rsid w:val="00C433C6"/>
    <w:rsid w:val="00C443CE"/>
    <w:rsid w:val="00C46648"/>
    <w:rsid w:val="00C474DD"/>
    <w:rsid w:val="00C57C33"/>
    <w:rsid w:val="00C6552A"/>
    <w:rsid w:val="00C655E9"/>
    <w:rsid w:val="00C67391"/>
    <w:rsid w:val="00C705BB"/>
    <w:rsid w:val="00C70B49"/>
    <w:rsid w:val="00C71711"/>
    <w:rsid w:val="00C72461"/>
    <w:rsid w:val="00C72FA6"/>
    <w:rsid w:val="00C747BA"/>
    <w:rsid w:val="00C76073"/>
    <w:rsid w:val="00C77260"/>
    <w:rsid w:val="00C81351"/>
    <w:rsid w:val="00C82F21"/>
    <w:rsid w:val="00C82F25"/>
    <w:rsid w:val="00C8423D"/>
    <w:rsid w:val="00C91A3E"/>
    <w:rsid w:val="00C93E94"/>
    <w:rsid w:val="00C94435"/>
    <w:rsid w:val="00CA2BAC"/>
    <w:rsid w:val="00CA67CD"/>
    <w:rsid w:val="00CB22D2"/>
    <w:rsid w:val="00CB2B3B"/>
    <w:rsid w:val="00CB340A"/>
    <w:rsid w:val="00CB43D3"/>
    <w:rsid w:val="00CB4673"/>
    <w:rsid w:val="00CB5352"/>
    <w:rsid w:val="00CC0D43"/>
    <w:rsid w:val="00CC2EDC"/>
    <w:rsid w:val="00CC3570"/>
    <w:rsid w:val="00CC3A54"/>
    <w:rsid w:val="00CC4B28"/>
    <w:rsid w:val="00CD5912"/>
    <w:rsid w:val="00CD6E75"/>
    <w:rsid w:val="00CE06FB"/>
    <w:rsid w:val="00CE092F"/>
    <w:rsid w:val="00CF0037"/>
    <w:rsid w:val="00CF523D"/>
    <w:rsid w:val="00CF54B1"/>
    <w:rsid w:val="00CF6FEA"/>
    <w:rsid w:val="00CF7AFD"/>
    <w:rsid w:val="00D03758"/>
    <w:rsid w:val="00D12618"/>
    <w:rsid w:val="00D13338"/>
    <w:rsid w:val="00D153C8"/>
    <w:rsid w:val="00D15FD5"/>
    <w:rsid w:val="00D2063F"/>
    <w:rsid w:val="00D21169"/>
    <w:rsid w:val="00D222A1"/>
    <w:rsid w:val="00D23558"/>
    <w:rsid w:val="00D268B4"/>
    <w:rsid w:val="00D30E37"/>
    <w:rsid w:val="00D317C2"/>
    <w:rsid w:val="00D31A4D"/>
    <w:rsid w:val="00D34249"/>
    <w:rsid w:val="00D36253"/>
    <w:rsid w:val="00D4012C"/>
    <w:rsid w:val="00D4265A"/>
    <w:rsid w:val="00D45D2D"/>
    <w:rsid w:val="00D573E7"/>
    <w:rsid w:val="00D5754E"/>
    <w:rsid w:val="00D61EA3"/>
    <w:rsid w:val="00D623CF"/>
    <w:rsid w:val="00D6382B"/>
    <w:rsid w:val="00D6487A"/>
    <w:rsid w:val="00D65052"/>
    <w:rsid w:val="00D652BC"/>
    <w:rsid w:val="00D652FD"/>
    <w:rsid w:val="00D673F8"/>
    <w:rsid w:val="00D71FE0"/>
    <w:rsid w:val="00D73AD1"/>
    <w:rsid w:val="00D73D40"/>
    <w:rsid w:val="00D76A74"/>
    <w:rsid w:val="00D777B1"/>
    <w:rsid w:val="00D81C53"/>
    <w:rsid w:val="00D822EA"/>
    <w:rsid w:val="00D82A2A"/>
    <w:rsid w:val="00D84641"/>
    <w:rsid w:val="00D853F9"/>
    <w:rsid w:val="00D85454"/>
    <w:rsid w:val="00D9375C"/>
    <w:rsid w:val="00D96232"/>
    <w:rsid w:val="00DA011F"/>
    <w:rsid w:val="00DA17A1"/>
    <w:rsid w:val="00DA1D9D"/>
    <w:rsid w:val="00DA2ACE"/>
    <w:rsid w:val="00DA359A"/>
    <w:rsid w:val="00DA3AD8"/>
    <w:rsid w:val="00DA3D25"/>
    <w:rsid w:val="00DB47C5"/>
    <w:rsid w:val="00DB56EE"/>
    <w:rsid w:val="00DB58EF"/>
    <w:rsid w:val="00DC018E"/>
    <w:rsid w:val="00DC26A7"/>
    <w:rsid w:val="00DC2DA7"/>
    <w:rsid w:val="00DC366C"/>
    <w:rsid w:val="00DC696C"/>
    <w:rsid w:val="00DC73E6"/>
    <w:rsid w:val="00DD1486"/>
    <w:rsid w:val="00DD1B18"/>
    <w:rsid w:val="00DD1FED"/>
    <w:rsid w:val="00DD305B"/>
    <w:rsid w:val="00DD775F"/>
    <w:rsid w:val="00DE1B42"/>
    <w:rsid w:val="00DE79D9"/>
    <w:rsid w:val="00DF03D1"/>
    <w:rsid w:val="00DF73C8"/>
    <w:rsid w:val="00E00719"/>
    <w:rsid w:val="00E008F4"/>
    <w:rsid w:val="00E07E2C"/>
    <w:rsid w:val="00E10007"/>
    <w:rsid w:val="00E10B49"/>
    <w:rsid w:val="00E16503"/>
    <w:rsid w:val="00E214FD"/>
    <w:rsid w:val="00E243F6"/>
    <w:rsid w:val="00E25281"/>
    <w:rsid w:val="00E273E3"/>
    <w:rsid w:val="00E2770B"/>
    <w:rsid w:val="00E329C2"/>
    <w:rsid w:val="00E334A7"/>
    <w:rsid w:val="00E37D78"/>
    <w:rsid w:val="00E4047B"/>
    <w:rsid w:val="00E420BE"/>
    <w:rsid w:val="00E42586"/>
    <w:rsid w:val="00E46697"/>
    <w:rsid w:val="00E51711"/>
    <w:rsid w:val="00E544C8"/>
    <w:rsid w:val="00E60887"/>
    <w:rsid w:val="00E61159"/>
    <w:rsid w:val="00E6171E"/>
    <w:rsid w:val="00E627AA"/>
    <w:rsid w:val="00E65656"/>
    <w:rsid w:val="00E65D95"/>
    <w:rsid w:val="00E666B6"/>
    <w:rsid w:val="00E67E5B"/>
    <w:rsid w:val="00E70501"/>
    <w:rsid w:val="00E7203A"/>
    <w:rsid w:val="00E73011"/>
    <w:rsid w:val="00E74AD7"/>
    <w:rsid w:val="00E74BA5"/>
    <w:rsid w:val="00E7741B"/>
    <w:rsid w:val="00E807D0"/>
    <w:rsid w:val="00E8376C"/>
    <w:rsid w:val="00E847AB"/>
    <w:rsid w:val="00E84E27"/>
    <w:rsid w:val="00E862D1"/>
    <w:rsid w:val="00E876E0"/>
    <w:rsid w:val="00E92F39"/>
    <w:rsid w:val="00E93401"/>
    <w:rsid w:val="00E93EF4"/>
    <w:rsid w:val="00E948BB"/>
    <w:rsid w:val="00E95344"/>
    <w:rsid w:val="00E96342"/>
    <w:rsid w:val="00E964FB"/>
    <w:rsid w:val="00E979FF"/>
    <w:rsid w:val="00EA0569"/>
    <w:rsid w:val="00EA1E87"/>
    <w:rsid w:val="00EA27AD"/>
    <w:rsid w:val="00EB0242"/>
    <w:rsid w:val="00EB0341"/>
    <w:rsid w:val="00EB494D"/>
    <w:rsid w:val="00EB5FEF"/>
    <w:rsid w:val="00EB6110"/>
    <w:rsid w:val="00EB7D1A"/>
    <w:rsid w:val="00EC081C"/>
    <w:rsid w:val="00EC2ABB"/>
    <w:rsid w:val="00EC370B"/>
    <w:rsid w:val="00EC4C99"/>
    <w:rsid w:val="00EC514D"/>
    <w:rsid w:val="00EC643B"/>
    <w:rsid w:val="00ED0F0C"/>
    <w:rsid w:val="00ED20C7"/>
    <w:rsid w:val="00ED6EBA"/>
    <w:rsid w:val="00EE3FCA"/>
    <w:rsid w:val="00EE59B9"/>
    <w:rsid w:val="00EE65D2"/>
    <w:rsid w:val="00EF17A0"/>
    <w:rsid w:val="00EF5A03"/>
    <w:rsid w:val="00EF6188"/>
    <w:rsid w:val="00EF63C8"/>
    <w:rsid w:val="00EF7D78"/>
    <w:rsid w:val="00F03791"/>
    <w:rsid w:val="00F04EC7"/>
    <w:rsid w:val="00F072B3"/>
    <w:rsid w:val="00F1174D"/>
    <w:rsid w:val="00F137A7"/>
    <w:rsid w:val="00F1436A"/>
    <w:rsid w:val="00F14FB0"/>
    <w:rsid w:val="00F177A1"/>
    <w:rsid w:val="00F17E04"/>
    <w:rsid w:val="00F24A2F"/>
    <w:rsid w:val="00F25241"/>
    <w:rsid w:val="00F26BCB"/>
    <w:rsid w:val="00F3281B"/>
    <w:rsid w:val="00F359BC"/>
    <w:rsid w:val="00F35AC6"/>
    <w:rsid w:val="00F361AE"/>
    <w:rsid w:val="00F37116"/>
    <w:rsid w:val="00F40378"/>
    <w:rsid w:val="00F439C8"/>
    <w:rsid w:val="00F43EBB"/>
    <w:rsid w:val="00F51F9A"/>
    <w:rsid w:val="00F55024"/>
    <w:rsid w:val="00F561FE"/>
    <w:rsid w:val="00F577E8"/>
    <w:rsid w:val="00F613B6"/>
    <w:rsid w:val="00F63587"/>
    <w:rsid w:val="00F6442F"/>
    <w:rsid w:val="00F6467C"/>
    <w:rsid w:val="00F66707"/>
    <w:rsid w:val="00F66806"/>
    <w:rsid w:val="00F70B5B"/>
    <w:rsid w:val="00F71B7C"/>
    <w:rsid w:val="00F72F9F"/>
    <w:rsid w:val="00F7455D"/>
    <w:rsid w:val="00F745D7"/>
    <w:rsid w:val="00F75F9B"/>
    <w:rsid w:val="00F84CEC"/>
    <w:rsid w:val="00F866B7"/>
    <w:rsid w:val="00F86784"/>
    <w:rsid w:val="00F90CEA"/>
    <w:rsid w:val="00F91587"/>
    <w:rsid w:val="00F91615"/>
    <w:rsid w:val="00F91633"/>
    <w:rsid w:val="00F94370"/>
    <w:rsid w:val="00F97C40"/>
    <w:rsid w:val="00FA0A49"/>
    <w:rsid w:val="00FA172C"/>
    <w:rsid w:val="00FA2F0F"/>
    <w:rsid w:val="00FA41F0"/>
    <w:rsid w:val="00FA41F6"/>
    <w:rsid w:val="00FA640B"/>
    <w:rsid w:val="00FA6E1E"/>
    <w:rsid w:val="00FB1F04"/>
    <w:rsid w:val="00FB2BBD"/>
    <w:rsid w:val="00FC26A3"/>
    <w:rsid w:val="00FC2F75"/>
    <w:rsid w:val="00FC3671"/>
    <w:rsid w:val="00FC511F"/>
    <w:rsid w:val="00FC5E9F"/>
    <w:rsid w:val="00FC6DD0"/>
    <w:rsid w:val="00FD1594"/>
    <w:rsid w:val="00FD515C"/>
    <w:rsid w:val="00FD732A"/>
    <w:rsid w:val="00FE63AC"/>
    <w:rsid w:val="00FE6629"/>
    <w:rsid w:val="00FE7598"/>
    <w:rsid w:val="00FF16E3"/>
    <w:rsid w:val="00FF666A"/>
    <w:rsid w:val="00FF6B51"/>
    <w:rsid w:val="00FF7ECA"/>
    <w:rsid w:val="0100C434"/>
    <w:rsid w:val="0109DE76"/>
    <w:rsid w:val="010CA16D"/>
    <w:rsid w:val="01113673"/>
    <w:rsid w:val="0122899F"/>
    <w:rsid w:val="012E096E"/>
    <w:rsid w:val="01366BC1"/>
    <w:rsid w:val="01516373"/>
    <w:rsid w:val="0153BF78"/>
    <w:rsid w:val="0159808A"/>
    <w:rsid w:val="01668338"/>
    <w:rsid w:val="018A13C3"/>
    <w:rsid w:val="0192B00C"/>
    <w:rsid w:val="019615F8"/>
    <w:rsid w:val="0199FC0E"/>
    <w:rsid w:val="01A020DC"/>
    <w:rsid w:val="01A442C3"/>
    <w:rsid w:val="01A7AADE"/>
    <w:rsid w:val="01AF22B6"/>
    <w:rsid w:val="01BDC586"/>
    <w:rsid w:val="01C440D5"/>
    <w:rsid w:val="01CA1D7B"/>
    <w:rsid w:val="01D23EF2"/>
    <w:rsid w:val="01E3665C"/>
    <w:rsid w:val="01F5CAC1"/>
    <w:rsid w:val="01FFCA35"/>
    <w:rsid w:val="0213B4E2"/>
    <w:rsid w:val="0224A0B9"/>
    <w:rsid w:val="023C015C"/>
    <w:rsid w:val="02445CEA"/>
    <w:rsid w:val="024610EC"/>
    <w:rsid w:val="0255B62B"/>
    <w:rsid w:val="0278CFEA"/>
    <w:rsid w:val="027E6555"/>
    <w:rsid w:val="02919BE0"/>
    <w:rsid w:val="029B3AB7"/>
    <w:rsid w:val="029E3783"/>
    <w:rsid w:val="029F9AC0"/>
    <w:rsid w:val="02A57968"/>
    <w:rsid w:val="02A8CC20"/>
    <w:rsid w:val="02B1AA78"/>
    <w:rsid w:val="02BB52BA"/>
    <w:rsid w:val="02BB57B9"/>
    <w:rsid w:val="02D483F2"/>
    <w:rsid w:val="02DFE883"/>
    <w:rsid w:val="02E37E51"/>
    <w:rsid w:val="02E83C86"/>
    <w:rsid w:val="02F4EEE4"/>
    <w:rsid w:val="02F77010"/>
    <w:rsid w:val="03184B69"/>
    <w:rsid w:val="03361ADE"/>
    <w:rsid w:val="03618C9D"/>
    <w:rsid w:val="0367687C"/>
    <w:rsid w:val="037B9B36"/>
    <w:rsid w:val="037E8BE1"/>
    <w:rsid w:val="03842195"/>
    <w:rsid w:val="0386E15F"/>
    <w:rsid w:val="0399763B"/>
    <w:rsid w:val="03AE3053"/>
    <w:rsid w:val="03AE713E"/>
    <w:rsid w:val="03D1ABF1"/>
    <w:rsid w:val="03DB5F72"/>
    <w:rsid w:val="03E40700"/>
    <w:rsid w:val="03E5EDB9"/>
    <w:rsid w:val="03E780E6"/>
    <w:rsid w:val="03F99475"/>
    <w:rsid w:val="0404C8DB"/>
    <w:rsid w:val="04067D91"/>
    <w:rsid w:val="0409611B"/>
    <w:rsid w:val="041BBEFB"/>
    <w:rsid w:val="04211430"/>
    <w:rsid w:val="04249BBD"/>
    <w:rsid w:val="0424A5D4"/>
    <w:rsid w:val="0425B4E9"/>
    <w:rsid w:val="04426FCA"/>
    <w:rsid w:val="0443BA81"/>
    <w:rsid w:val="044FB011"/>
    <w:rsid w:val="0452D49A"/>
    <w:rsid w:val="0456B8A6"/>
    <w:rsid w:val="04587F3E"/>
    <w:rsid w:val="045FCFE4"/>
    <w:rsid w:val="04694A7A"/>
    <w:rsid w:val="047AFD52"/>
    <w:rsid w:val="04A22FE0"/>
    <w:rsid w:val="04C0B6D4"/>
    <w:rsid w:val="04C7E657"/>
    <w:rsid w:val="04C983B6"/>
    <w:rsid w:val="04DDEBE5"/>
    <w:rsid w:val="04E225C8"/>
    <w:rsid w:val="04E30F48"/>
    <w:rsid w:val="04E3FD43"/>
    <w:rsid w:val="04E8ED80"/>
    <w:rsid w:val="051322C9"/>
    <w:rsid w:val="0522B1C0"/>
    <w:rsid w:val="052AF846"/>
    <w:rsid w:val="05367E11"/>
    <w:rsid w:val="05495742"/>
    <w:rsid w:val="054D9A8C"/>
    <w:rsid w:val="055C3B31"/>
    <w:rsid w:val="056259B5"/>
    <w:rsid w:val="056C1FA9"/>
    <w:rsid w:val="056CB9E8"/>
    <w:rsid w:val="05702438"/>
    <w:rsid w:val="0577DC33"/>
    <w:rsid w:val="057FB0EA"/>
    <w:rsid w:val="059341BB"/>
    <w:rsid w:val="05A2F980"/>
    <w:rsid w:val="05B76415"/>
    <w:rsid w:val="05B8FCE7"/>
    <w:rsid w:val="05CA03A2"/>
    <w:rsid w:val="05D9BB19"/>
    <w:rsid w:val="05FCDA32"/>
    <w:rsid w:val="060F778C"/>
    <w:rsid w:val="061CF019"/>
    <w:rsid w:val="06207A18"/>
    <w:rsid w:val="06223EAE"/>
    <w:rsid w:val="0627309B"/>
    <w:rsid w:val="06283E46"/>
    <w:rsid w:val="0635F61D"/>
    <w:rsid w:val="0638509F"/>
    <w:rsid w:val="063CC788"/>
    <w:rsid w:val="064BDDC3"/>
    <w:rsid w:val="067992D5"/>
    <w:rsid w:val="067BED8E"/>
    <w:rsid w:val="067D72C0"/>
    <w:rsid w:val="067DF629"/>
    <w:rsid w:val="0692DA25"/>
    <w:rsid w:val="06A47003"/>
    <w:rsid w:val="06BC604A"/>
    <w:rsid w:val="06C6F8C4"/>
    <w:rsid w:val="06CDD295"/>
    <w:rsid w:val="06D80E11"/>
    <w:rsid w:val="06DC6BE9"/>
    <w:rsid w:val="06F811DC"/>
    <w:rsid w:val="06F89828"/>
    <w:rsid w:val="06F8D14D"/>
    <w:rsid w:val="06F8D43F"/>
    <w:rsid w:val="06FB0B77"/>
    <w:rsid w:val="0702E0B1"/>
    <w:rsid w:val="0705569C"/>
    <w:rsid w:val="070B9035"/>
    <w:rsid w:val="0724EC67"/>
    <w:rsid w:val="072D76BB"/>
    <w:rsid w:val="072F121C"/>
    <w:rsid w:val="072F56CF"/>
    <w:rsid w:val="073AEBC1"/>
    <w:rsid w:val="07481DC0"/>
    <w:rsid w:val="0748BFA3"/>
    <w:rsid w:val="0760EB70"/>
    <w:rsid w:val="0763D5B9"/>
    <w:rsid w:val="076FB878"/>
    <w:rsid w:val="0772466C"/>
    <w:rsid w:val="0785B4A1"/>
    <w:rsid w:val="078D97F4"/>
    <w:rsid w:val="0790DA25"/>
    <w:rsid w:val="07942B4E"/>
    <w:rsid w:val="079F5061"/>
    <w:rsid w:val="07A5AEF0"/>
    <w:rsid w:val="07A6D62A"/>
    <w:rsid w:val="07A78DB2"/>
    <w:rsid w:val="07B297D9"/>
    <w:rsid w:val="07B3EDB5"/>
    <w:rsid w:val="07C08DD6"/>
    <w:rsid w:val="07C575A1"/>
    <w:rsid w:val="07CD8619"/>
    <w:rsid w:val="07D4BE05"/>
    <w:rsid w:val="07D62474"/>
    <w:rsid w:val="07DBEAF8"/>
    <w:rsid w:val="07DF5FC2"/>
    <w:rsid w:val="07F8AFAB"/>
    <w:rsid w:val="08057C48"/>
    <w:rsid w:val="0811C893"/>
    <w:rsid w:val="0815D089"/>
    <w:rsid w:val="081D7E32"/>
    <w:rsid w:val="08312181"/>
    <w:rsid w:val="083DB738"/>
    <w:rsid w:val="083EBDAC"/>
    <w:rsid w:val="084197D0"/>
    <w:rsid w:val="08643E93"/>
    <w:rsid w:val="0869A2F6"/>
    <w:rsid w:val="086C02F1"/>
    <w:rsid w:val="08843BBF"/>
    <w:rsid w:val="08851EC0"/>
    <w:rsid w:val="088B9B8A"/>
    <w:rsid w:val="08B026BC"/>
    <w:rsid w:val="08BC3147"/>
    <w:rsid w:val="08C7F9A8"/>
    <w:rsid w:val="08D6F5E5"/>
    <w:rsid w:val="08DE297A"/>
    <w:rsid w:val="08E109E1"/>
    <w:rsid w:val="08F6828D"/>
    <w:rsid w:val="09247D3B"/>
    <w:rsid w:val="093B4657"/>
    <w:rsid w:val="093EF3B8"/>
    <w:rsid w:val="0946273D"/>
    <w:rsid w:val="0951C643"/>
    <w:rsid w:val="0967243A"/>
    <w:rsid w:val="096B8568"/>
    <w:rsid w:val="09708E66"/>
    <w:rsid w:val="09858770"/>
    <w:rsid w:val="09875D3E"/>
    <w:rsid w:val="09876E6A"/>
    <w:rsid w:val="09993DB8"/>
    <w:rsid w:val="099EC4BD"/>
    <w:rsid w:val="09A480AB"/>
    <w:rsid w:val="09A4FB59"/>
    <w:rsid w:val="09A7BA95"/>
    <w:rsid w:val="09A7DA57"/>
    <w:rsid w:val="09AF169C"/>
    <w:rsid w:val="09C6B09A"/>
    <w:rsid w:val="09C9F586"/>
    <w:rsid w:val="09D256E0"/>
    <w:rsid w:val="09DDACA2"/>
    <w:rsid w:val="09E13040"/>
    <w:rsid w:val="09ECB056"/>
    <w:rsid w:val="0A006092"/>
    <w:rsid w:val="0A084965"/>
    <w:rsid w:val="0A08DCEE"/>
    <w:rsid w:val="0A348E71"/>
    <w:rsid w:val="0A40F122"/>
    <w:rsid w:val="0A419A0C"/>
    <w:rsid w:val="0A46D360"/>
    <w:rsid w:val="0A49056E"/>
    <w:rsid w:val="0A572B64"/>
    <w:rsid w:val="0A75D47A"/>
    <w:rsid w:val="0A843DD5"/>
    <w:rsid w:val="0A84CDE7"/>
    <w:rsid w:val="0ACA7EF0"/>
    <w:rsid w:val="0ACAB442"/>
    <w:rsid w:val="0ACBEF84"/>
    <w:rsid w:val="0AD195DF"/>
    <w:rsid w:val="0AD84813"/>
    <w:rsid w:val="0AE2646D"/>
    <w:rsid w:val="0AF406A5"/>
    <w:rsid w:val="0AFB2728"/>
    <w:rsid w:val="0B001855"/>
    <w:rsid w:val="0B05A156"/>
    <w:rsid w:val="0B1C59BB"/>
    <w:rsid w:val="0B1EDDBE"/>
    <w:rsid w:val="0B278E87"/>
    <w:rsid w:val="0B324F37"/>
    <w:rsid w:val="0B361A69"/>
    <w:rsid w:val="0B379A14"/>
    <w:rsid w:val="0B3A72C6"/>
    <w:rsid w:val="0B3AE21E"/>
    <w:rsid w:val="0B3DE456"/>
    <w:rsid w:val="0B418E66"/>
    <w:rsid w:val="0B576EA0"/>
    <w:rsid w:val="0B5D10AB"/>
    <w:rsid w:val="0B7A5A0A"/>
    <w:rsid w:val="0B7D2E73"/>
    <w:rsid w:val="0B82F0B2"/>
    <w:rsid w:val="0BAC91E8"/>
    <w:rsid w:val="0BB3E77E"/>
    <w:rsid w:val="0BB55BCE"/>
    <w:rsid w:val="0BBC73B4"/>
    <w:rsid w:val="0BCB82FF"/>
    <w:rsid w:val="0BF1B50C"/>
    <w:rsid w:val="0BF84D33"/>
    <w:rsid w:val="0C1814EA"/>
    <w:rsid w:val="0C18C242"/>
    <w:rsid w:val="0C2B025C"/>
    <w:rsid w:val="0C3479D7"/>
    <w:rsid w:val="0C5B0ADB"/>
    <w:rsid w:val="0C5D693C"/>
    <w:rsid w:val="0C5ED879"/>
    <w:rsid w:val="0C76DB02"/>
    <w:rsid w:val="0C7BE560"/>
    <w:rsid w:val="0C831826"/>
    <w:rsid w:val="0C836E9B"/>
    <w:rsid w:val="0C85AA5E"/>
    <w:rsid w:val="0CA74EA0"/>
    <w:rsid w:val="0CADD4E0"/>
    <w:rsid w:val="0CC1808A"/>
    <w:rsid w:val="0CCCC319"/>
    <w:rsid w:val="0CDC7CAD"/>
    <w:rsid w:val="0CE0A2C2"/>
    <w:rsid w:val="0CE23507"/>
    <w:rsid w:val="0CF037CD"/>
    <w:rsid w:val="0CF1372C"/>
    <w:rsid w:val="0CF2D63A"/>
    <w:rsid w:val="0CF32F94"/>
    <w:rsid w:val="0D00D0D4"/>
    <w:rsid w:val="0D0A64FD"/>
    <w:rsid w:val="0D1017EF"/>
    <w:rsid w:val="0D1E7872"/>
    <w:rsid w:val="0D29E2A8"/>
    <w:rsid w:val="0D3CF168"/>
    <w:rsid w:val="0D4639FB"/>
    <w:rsid w:val="0D469349"/>
    <w:rsid w:val="0D50BC31"/>
    <w:rsid w:val="0D5CC3A6"/>
    <w:rsid w:val="0D84E090"/>
    <w:rsid w:val="0D8C2F6B"/>
    <w:rsid w:val="0D9A4777"/>
    <w:rsid w:val="0DAAC150"/>
    <w:rsid w:val="0DB802FC"/>
    <w:rsid w:val="0DC4DB19"/>
    <w:rsid w:val="0DE95136"/>
    <w:rsid w:val="0DECFE7B"/>
    <w:rsid w:val="0DEEC0C6"/>
    <w:rsid w:val="0DF5C919"/>
    <w:rsid w:val="0DFDA6D9"/>
    <w:rsid w:val="0E0BB535"/>
    <w:rsid w:val="0E0F60CE"/>
    <w:rsid w:val="0E11C470"/>
    <w:rsid w:val="0E21B9B0"/>
    <w:rsid w:val="0E3D4218"/>
    <w:rsid w:val="0E43FF89"/>
    <w:rsid w:val="0E67E1BA"/>
    <w:rsid w:val="0E74B20C"/>
    <w:rsid w:val="0E78E70E"/>
    <w:rsid w:val="0E8898FF"/>
    <w:rsid w:val="0E9185F5"/>
    <w:rsid w:val="0E9BAFAE"/>
    <w:rsid w:val="0EAB2BD9"/>
    <w:rsid w:val="0EBFB402"/>
    <w:rsid w:val="0ED206EA"/>
    <w:rsid w:val="0ED7D72F"/>
    <w:rsid w:val="0EDB4F72"/>
    <w:rsid w:val="0EE206F3"/>
    <w:rsid w:val="0EE76252"/>
    <w:rsid w:val="0EF2F9FE"/>
    <w:rsid w:val="0EF3B72E"/>
    <w:rsid w:val="0EF9D992"/>
    <w:rsid w:val="0F055E0B"/>
    <w:rsid w:val="0F364AD3"/>
    <w:rsid w:val="0F36A327"/>
    <w:rsid w:val="0F597819"/>
    <w:rsid w:val="0F64E4F4"/>
    <w:rsid w:val="0F68C6E7"/>
    <w:rsid w:val="0F742F14"/>
    <w:rsid w:val="0F7EBC9B"/>
    <w:rsid w:val="0F7EC391"/>
    <w:rsid w:val="0F9DF31D"/>
    <w:rsid w:val="0FA156E5"/>
    <w:rsid w:val="0FA21399"/>
    <w:rsid w:val="0FACA1CF"/>
    <w:rsid w:val="0FBAAF35"/>
    <w:rsid w:val="0FC2478B"/>
    <w:rsid w:val="0FC6937A"/>
    <w:rsid w:val="0FC94C1F"/>
    <w:rsid w:val="0FD20EF0"/>
    <w:rsid w:val="0FDC1AA8"/>
    <w:rsid w:val="0FF2D404"/>
    <w:rsid w:val="10149732"/>
    <w:rsid w:val="10184384"/>
    <w:rsid w:val="101E6AC0"/>
    <w:rsid w:val="10228652"/>
    <w:rsid w:val="1028AE37"/>
    <w:rsid w:val="10331B97"/>
    <w:rsid w:val="10352EE7"/>
    <w:rsid w:val="103D1A59"/>
    <w:rsid w:val="10409E1B"/>
    <w:rsid w:val="104A3B66"/>
    <w:rsid w:val="104F463B"/>
    <w:rsid w:val="1056B3DE"/>
    <w:rsid w:val="105AD892"/>
    <w:rsid w:val="105EE8DB"/>
    <w:rsid w:val="10770484"/>
    <w:rsid w:val="107B2533"/>
    <w:rsid w:val="10848B2F"/>
    <w:rsid w:val="108AF66A"/>
    <w:rsid w:val="10A2FE76"/>
    <w:rsid w:val="10A43232"/>
    <w:rsid w:val="10AFE07C"/>
    <w:rsid w:val="10BB18C0"/>
    <w:rsid w:val="10D70656"/>
    <w:rsid w:val="10D77EAA"/>
    <w:rsid w:val="10D8C1DA"/>
    <w:rsid w:val="10DC4687"/>
    <w:rsid w:val="10E26212"/>
    <w:rsid w:val="10F81447"/>
    <w:rsid w:val="1100B555"/>
    <w:rsid w:val="11020886"/>
    <w:rsid w:val="110AEE0D"/>
    <w:rsid w:val="11186193"/>
    <w:rsid w:val="111CB705"/>
    <w:rsid w:val="1129AFD1"/>
    <w:rsid w:val="112ED7B3"/>
    <w:rsid w:val="1135479B"/>
    <w:rsid w:val="113DFC40"/>
    <w:rsid w:val="11439E0B"/>
    <w:rsid w:val="11452EE1"/>
    <w:rsid w:val="115442B6"/>
    <w:rsid w:val="11546C04"/>
    <w:rsid w:val="115BC91E"/>
    <w:rsid w:val="116001B4"/>
    <w:rsid w:val="11616DE0"/>
    <w:rsid w:val="1176EFD3"/>
    <w:rsid w:val="11921E6C"/>
    <w:rsid w:val="1197260D"/>
    <w:rsid w:val="11A25DA0"/>
    <w:rsid w:val="11AF8077"/>
    <w:rsid w:val="11C74028"/>
    <w:rsid w:val="11C81BF4"/>
    <w:rsid w:val="11C8276E"/>
    <w:rsid w:val="11C8575E"/>
    <w:rsid w:val="11E334D9"/>
    <w:rsid w:val="11EB169C"/>
    <w:rsid w:val="11F8C35B"/>
    <w:rsid w:val="1205A43B"/>
    <w:rsid w:val="121A50EC"/>
    <w:rsid w:val="121F0314"/>
    <w:rsid w:val="121FA1D0"/>
    <w:rsid w:val="122B415A"/>
    <w:rsid w:val="123099D8"/>
    <w:rsid w:val="1237E79E"/>
    <w:rsid w:val="124C6B5E"/>
    <w:rsid w:val="12506942"/>
    <w:rsid w:val="126E189B"/>
    <w:rsid w:val="12748D15"/>
    <w:rsid w:val="1286C40F"/>
    <w:rsid w:val="12B52CD7"/>
    <w:rsid w:val="12B7A40A"/>
    <w:rsid w:val="12BA0F42"/>
    <w:rsid w:val="12DCFBE8"/>
    <w:rsid w:val="12E568EB"/>
    <w:rsid w:val="12EB9590"/>
    <w:rsid w:val="12EE8D5B"/>
    <w:rsid w:val="12FBBF54"/>
    <w:rsid w:val="130CAC60"/>
    <w:rsid w:val="130D2C36"/>
    <w:rsid w:val="1312617E"/>
    <w:rsid w:val="1343E6E2"/>
    <w:rsid w:val="134BBE31"/>
    <w:rsid w:val="134BEE5B"/>
    <w:rsid w:val="13532377"/>
    <w:rsid w:val="135B38AB"/>
    <w:rsid w:val="1388392C"/>
    <w:rsid w:val="138917DA"/>
    <w:rsid w:val="138C181E"/>
    <w:rsid w:val="138DC375"/>
    <w:rsid w:val="13AC19A8"/>
    <w:rsid w:val="13BAD3B9"/>
    <w:rsid w:val="13C00E03"/>
    <w:rsid w:val="13C94497"/>
    <w:rsid w:val="13CEA75E"/>
    <w:rsid w:val="13CFDA6B"/>
    <w:rsid w:val="13E04E39"/>
    <w:rsid w:val="13E67312"/>
    <w:rsid w:val="13EB4DD1"/>
    <w:rsid w:val="13EBEC4D"/>
    <w:rsid w:val="13FE867E"/>
    <w:rsid w:val="14033CDC"/>
    <w:rsid w:val="14084EED"/>
    <w:rsid w:val="141E1C6F"/>
    <w:rsid w:val="141F059A"/>
    <w:rsid w:val="14240217"/>
    <w:rsid w:val="1466F032"/>
    <w:rsid w:val="1468F25C"/>
    <w:rsid w:val="14802B1D"/>
    <w:rsid w:val="1489DC94"/>
    <w:rsid w:val="14A3CF05"/>
    <w:rsid w:val="14A8EF3E"/>
    <w:rsid w:val="14AC2B74"/>
    <w:rsid w:val="14AE6F11"/>
    <w:rsid w:val="14B40984"/>
    <w:rsid w:val="14C143EA"/>
    <w:rsid w:val="14C4EFB5"/>
    <w:rsid w:val="14EEE1A0"/>
    <w:rsid w:val="14F3EDF4"/>
    <w:rsid w:val="1502B34A"/>
    <w:rsid w:val="1508CABE"/>
    <w:rsid w:val="150FD393"/>
    <w:rsid w:val="151E8708"/>
    <w:rsid w:val="1527E87F"/>
    <w:rsid w:val="152BF0EA"/>
    <w:rsid w:val="153573DA"/>
    <w:rsid w:val="1535D11A"/>
    <w:rsid w:val="153A9B56"/>
    <w:rsid w:val="153FA43D"/>
    <w:rsid w:val="1546CF4A"/>
    <w:rsid w:val="154A5742"/>
    <w:rsid w:val="154E2AD7"/>
    <w:rsid w:val="154ECAC5"/>
    <w:rsid w:val="15594A64"/>
    <w:rsid w:val="155C3E14"/>
    <w:rsid w:val="15691B16"/>
    <w:rsid w:val="157857A1"/>
    <w:rsid w:val="157EB3FA"/>
    <w:rsid w:val="1583384B"/>
    <w:rsid w:val="15872D75"/>
    <w:rsid w:val="159CCDDE"/>
    <w:rsid w:val="159E2D60"/>
    <w:rsid w:val="15A41F4E"/>
    <w:rsid w:val="15AFB7AA"/>
    <w:rsid w:val="15B9B25E"/>
    <w:rsid w:val="15BD288E"/>
    <w:rsid w:val="15C065A1"/>
    <w:rsid w:val="15C1FA74"/>
    <w:rsid w:val="15C764CA"/>
    <w:rsid w:val="15CC7393"/>
    <w:rsid w:val="15CE81FC"/>
    <w:rsid w:val="15E6B7D7"/>
    <w:rsid w:val="160A142B"/>
    <w:rsid w:val="160C3908"/>
    <w:rsid w:val="161055D7"/>
    <w:rsid w:val="16124945"/>
    <w:rsid w:val="161648AB"/>
    <w:rsid w:val="161F7FF3"/>
    <w:rsid w:val="16322787"/>
    <w:rsid w:val="1632DCC4"/>
    <w:rsid w:val="1639C2F5"/>
    <w:rsid w:val="163F0CB2"/>
    <w:rsid w:val="163F1A71"/>
    <w:rsid w:val="164707FA"/>
    <w:rsid w:val="16497F1C"/>
    <w:rsid w:val="1652BF3E"/>
    <w:rsid w:val="167F8E25"/>
    <w:rsid w:val="167FFB02"/>
    <w:rsid w:val="16839DEC"/>
    <w:rsid w:val="168532BB"/>
    <w:rsid w:val="16A7D32D"/>
    <w:rsid w:val="16A7F394"/>
    <w:rsid w:val="16AE1516"/>
    <w:rsid w:val="16AF0D79"/>
    <w:rsid w:val="16B372BA"/>
    <w:rsid w:val="16B3C81A"/>
    <w:rsid w:val="16D298D7"/>
    <w:rsid w:val="16D6262A"/>
    <w:rsid w:val="16DC9371"/>
    <w:rsid w:val="16DFF856"/>
    <w:rsid w:val="17111129"/>
    <w:rsid w:val="171FF96A"/>
    <w:rsid w:val="172171FD"/>
    <w:rsid w:val="1722E794"/>
    <w:rsid w:val="172AB2BB"/>
    <w:rsid w:val="172D514C"/>
    <w:rsid w:val="175141A3"/>
    <w:rsid w:val="175B0A3C"/>
    <w:rsid w:val="175B99CA"/>
    <w:rsid w:val="17609648"/>
    <w:rsid w:val="17703F0D"/>
    <w:rsid w:val="177479CD"/>
    <w:rsid w:val="17766F93"/>
    <w:rsid w:val="17767C78"/>
    <w:rsid w:val="1783E65F"/>
    <w:rsid w:val="178B18AC"/>
    <w:rsid w:val="179E0D66"/>
    <w:rsid w:val="17A6A878"/>
    <w:rsid w:val="17B590F6"/>
    <w:rsid w:val="17BA7E95"/>
    <w:rsid w:val="17BBA3DC"/>
    <w:rsid w:val="17C46796"/>
    <w:rsid w:val="17CBCE92"/>
    <w:rsid w:val="17EEB095"/>
    <w:rsid w:val="17EEB2DD"/>
    <w:rsid w:val="17EEF55E"/>
    <w:rsid w:val="180726AF"/>
    <w:rsid w:val="18197CBE"/>
    <w:rsid w:val="181BA88F"/>
    <w:rsid w:val="182002E0"/>
    <w:rsid w:val="18205689"/>
    <w:rsid w:val="18219CF5"/>
    <w:rsid w:val="1832BB39"/>
    <w:rsid w:val="183836E9"/>
    <w:rsid w:val="184DA5A2"/>
    <w:rsid w:val="185C1069"/>
    <w:rsid w:val="1866D729"/>
    <w:rsid w:val="18751C3B"/>
    <w:rsid w:val="1877E4E3"/>
    <w:rsid w:val="18794229"/>
    <w:rsid w:val="187D5C00"/>
    <w:rsid w:val="188D3E24"/>
    <w:rsid w:val="1890DDAA"/>
    <w:rsid w:val="18A49AD1"/>
    <w:rsid w:val="18AC15AC"/>
    <w:rsid w:val="18B93AB3"/>
    <w:rsid w:val="18BEBEF4"/>
    <w:rsid w:val="18C2BD75"/>
    <w:rsid w:val="18CE8AAD"/>
    <w:rsid w:val="18D82AC3"/>
    <w:rsid w:val="18DC5A29"/>
    <w:rsid w:val="18F7733A"/>
    <w:rsid w:val="190622BE"/>
    <w:rsid w:val="1911D090"/>
    <w:rsid w:val="191B8C86"/>
    <w:rsid w:val="191E3BA2"/>
    <w:rsid w:val="19238D16"/>
    <w:rsid w:val="1931215D"/>
    <w:rsid w:val="19493DD6"/>
    <w:rsid w:val="1959E65A"/>
    <w:rsid w:val="195D627C"/>
    <w:rsid w:val="195F40F7"/>
    <w:rsid w:val="1960C6FC"/>
    <w:rsid w:val="19812DA5"/>
    <w:rsid w:val="198DE316"/>
    <w:rsid w:val="19926675"/>
    <w:rsid w:val="19B05464"/>
    <w:rsid w:val="19BA425C"/>
    <w:rsid w:val="19C8AECC"/>
    <w:rsid w:val="19CBDA91"/>
    <w:rsid w:val="19CBF6A8"/>
    <w:rsid w:val="1A082F26"/>
    <w:rsid w:val="1A0A3999"/>
    <w:rsid w:val="1A1EED17"/>
    <w:rsid w:val="1A3455FF"/>
    <w:rsid w:val="1A3626F5"/>
    <w:rsid w:val="1A4057BB"/>
    <w:rsid w:val="1A62A093"/>
    <w:rsid w:val="1A6D28DA"/>
    <w:rsid w:val="1A7B0414"/>
    <w:rsid w:val="1A8328CD"/>
    <w:rsid w:val="1A8EF0CC"/>
    <w:rsid w:val="1A921BAF"/>
    <w:rsid w:val="1A97C881"/>
    <w:rsid w:val="1A9DD199"/>
    <w:rsid w:val="1AA1F31F"/>
    <w:rsid w:val="1AC45CBE"/>
    <w:rsid w:val="1B038898"/>
    <w:rsid w:val="1B0E77F7"/>
    <w:rsid w:val="1B250D48"/>
    <w:rsid w:val="1B3109B8"/>
    <w:rsid w:val="1B332A69"/>
    <w:rsid w:val="1B3A7084"/>
    <w:rsid w:val="1B4DEC4A"/>
    <w:rsid w:val="1B50DB6F"/>
    <w:rsid w:val="1B55D5DD"/>
    <w:rsid w:val="1B6AFA09"/>
    <w:rsid w:val="1B78AD56"/>
    <w:rsid w:val="1B7DA92F"/>
    <w:rsid w:val="1B8F4F57"/>
    <w:rsid w:val="1B972BF4"/>
    <w:rsid w:val="1BA609FA"/>
    <w:rsid w:val="1BACBCFD"/>
    <w:rsid w:val="1BB07326"/>
    <w:rsid w:val="1BB68E35"/>
    <w:rsid w:val="1BD47BE7"/>
    <w:rsid w:val="1BE9844B"/>
    <w:rsid w:val="1BEE84C7"/>
    <w:rsid w:val="1C25E648"/>
    <w:rsid w:val="1C2F3ADE"/>
    <w:rsid w:val="1C30C3C7"/>
    <w:rsid w:val="1C31BF51"/>
    <w:rsid w:val="1C37D0A9"/>
    <w:rsid w:val="1C43DD33"/>
    <w:rsid w:val="1C47883F"/>
    <w:rsid w:val="1C4CE973"/>
    <w:rsid w:val="1C5980A3"/>
    <w:rsid w:val="1C629E52"/>
    <w:rsid w:val="1C6E7984"/>
    <w:rsid w:val="1C70DD33"/>
    <w:rsid w:val="1C7CE492"/>
    <w:rsid w:val="1C81A273"/>
    <w:rsid w:val="1C840EA9"/>
    <w:rsid w:val="1C928723"/>
    <w:rsid w:val="1C9E3158"/>
    <w:rsid w:val="1CA2BDA0"/>
    <w:rsid w:val="1CA4DC19"/>
    <w:rsid w:val="1CA52BEB"/>
    <w:rsid w:val="1CBDFD16"/>
    <w:rsid w:val="1CE2DE93"/>
    <w:rsid w:val="1CF2B101"/>
    <w:rsid w:val="1CF49CD2"/>
    <w:rsid w:val="1CF69510"/>
    <w:rsid w:val="1CF92A4B"/>
    <w:rsid w:val="1D043621"/>
    <w:rsid w:val="1D126427"/>
    <w:rsid w:val="1D400A9E"/>
    <w:rsid w:val="1D5B02B8"/>
    <w:rsid w:val="1D610F8B"/>
    <w:rsid w:val="1D692D7F"/>
    <w:rsid w:val="1D6E8825"/>
    <w:rsid w:val="1D762C56"/>
    <w:rsid w:val="1D8673A4"/>
    <w:rsid w:val="1D99F43F"/>
    <w:rsid w:val="1D9B6BCF"/>
    <w:rsid w:val="1DA09DCF"/>
    <w:rsid w:val="1DAB9BE6"/>
    <w:rsid w:val="1DB66A00"/>
    <w:rsid w:val="1DB7D133"/>
    <w:rsid w:val="1DB97C24"/>
    <w:rsid w:val="1DBB61FC"/>
    <w:rsid w:val="1DBDABDE"/>
    <w:rsid w:val="1DC59F6F"/>
    <w:rsid w:val="1DCF4C57"/>
    <w:rsid w:val="1DD9C154"/>
    <w:rsid w:val="1DF30079"/>
    <w:rsid w:val="1E0187C8"/>
    <w:rsid w:val="1E0A1082"/>
    <w:rsid w:val="1E11CB9D"/>
    <w:rsid w:val="1E1CAFC7"/>
    <w:rsid w:val="1E1D2C6E"/>
    <w:rsid w:val="1E20A397"/>
    <w:rsid w:val="1E2A662B"/>
    <w:rsid w:val="1E31D0A0"/>
    <w:rsid w:val="1E482FAA"/>
    <w:rsid w:val="1E50C33C"/>
    <w:rsid w:val="1E5811C0"/>
    <w:rsid w:val="1E5C3970"/>
    <w:rsid w:val="1E7F2140"/>
    <w:rsid w:val="1E906D33"/>
    <w:rsid w:val="1E9B692E"/>
    <w:rsid w:val="1E9C05B8"/>
    <w:rsid w:val="1EA561C8"/>
    <w:rsid w:val="1EB2D3A3"/>
    <w:rsid w:val="1EDFFD8F"/>
    <w:rsid w:val="1EE06CB5"/>
    <w:rsid w:val="1EE3DBBC"/>
    <w:rsid w:val="1EE5497B"/>
    <w:rsid w:val="1EE7A556"/>
    <w:rsid w:val="1EE9CC59"/>
    <w:rsid w:val="1EECBC04"/>
    <w:rsid w:val="1EF8FC37"/>
    <w:rsid w:val="1EFECC9A"/>
    <w:rsid w:val="1F00BAC3"/>
    <w:rsid w:val="1F07B348"/>
    <w:rsid w:val="1F0D21B6"/>
    <w:rsid w:val="1F0EC5A3"/>
    <w:rsid w:val="1F0FA389"/>
    <w:rsid w:val="1F13A581"/>
    <w:rsid w:val="1F18B4BA"/>
    <w:rsid w:val="1F1F2BBA"/>
    <w:rsid w:val="1F208DBA"/>
    <w:rsid w:val="1F27A896"/>
    <w:rsid w:val="1F37419F"/>
    <w:rsid w:val="1F384340"/>
    <w:rsid w:val="1F3E631A"/>
    <w:rsid w:val="1F49DB32"/>
    <w:rsid w:val="1F531612"/>
    <w:rsid w:val="1F5B9046"/>
    <w:rsid w:val="1F64A1C6"/>
    <w:rsid w:val="1F87D316"/>
    <w:rsid w:val="1F881868"/>
    <w:rsid w:val="1F894464"/>
    <w:rsid w:val="1F912165"/>
    <w:rsid w:val="1F91AE45"/>
    <w:rsid w:val="1F98E6B2"/>
    <w:rsid w:val="1FAA8B61"/>
    <w:rsid w:val="1FAD5E5C"/>
    <w:rsid w:val="1FBF63A0"/>
    <w:rsid w:val="1FDB1F66"/>
    <w:rsid w:val="1FE98E3B"/>
    <w:rsid w:val="1FEF721A"/>
    <w:rsid w:val="2011EC68"/>
    <w:rsid w:val="20341F14"/>
    <w:rsid w:val="2040305A"/>
    <w:rsid w:val="2042186A"/>
    <w:rsid w:val="20593FA4"/>
    <w:rsid w:val="205F73B9"/>
    <w:rsid w:val="20943AC3"/>
    <w:rsid w:val="209B463B"/>
    <w:rsid w:val="209BEF8F"/>
    <w:rsid w:val="209C8E91"/>
    <w:rsid w:val="209F67F6"/>
    <w:rsid w:val="20A1B1B7"/>
    <w:rsid w:val="20B704B0"/>
    <w:rsid w:val="20B710DE"/>
    <w:rsid w:val="20BEFFA3"/>
    <w:rsid w:val="20C74C84"/>
    <w:rsid w:val="20D6D5CA"/>
    <w:rsid w:val="20D77626"/>
    <w:rsid w:val="20D86262"/>
    <w:rsid w:val="20E908A4"/>
    <w:rsid w:val="20EFF31D"/>
    <w:rsid w:val="20F3D4EF"/>
    <w:rsid w:val="20F75D4D"/>
    <w:rsid w:val="21007227"/>
    <w:rsid w:val="21015D33"/>
    <w:rsid w:val="2101F691"/>
    <w:rsid w:val="21024367"/>
    <w:rsid w:val="21041D19"/>
    <w:rsid w:val="210F0C5A"/>
    <w:rsid w:val="21198F77"/>
    <w:rsid w:val="212AB378"/>
    <w:rsid w:val="213306AC"/>
    <w:rsid w:val="2154CFDC"/>
    <w:rsid w:val="217A6CF0"/>
    <w:rsid w:val="217B0B2E"/>
    <w:rsid w:val="217D9360"/>
    <w:rsid w:val="218730D4"/>
    <w:rsid w:val="218FB282"/>
    <w:rsid w:val="21ABC3A2"/>
    <w:rsid w:val="21B43C4B"/>
    <w:rsid w:val="21C09099"/>
    <w:rsid w:val="21D33B00"/>
    <w:rsid w:val="21D5014C"/>
    <w:rsid w:val="21D91211"/>
    <w:rsid w:val="22022628"/>
    <w:rsid w:val="22154B7E"/>
    <w:rsid w:val="222009A8"/>
    <w:rsid w:val="2227C0A6"/>
    <w:rsid w:val="222B490C"/>
    <w:rsid w:val="22300BFC"/>
    <w:rsid w:val="22343DD8"/>
    <w:rsid w:val="223D0D58"/>
    <w:rsid w:val="223FCD17"/>
    <w:rsid w:val="224E23E8"/>
    <w:rsid w:val="22617042"/>
    <w:rsid w:val="22646125"/>
    <w:rsid w:val="2265A13A"/>
    <w:rsid w:val="227432C3"/>
    <w:rsid w:val="2274B1F8"/>
    <w:rsid w:val="22881E2C"/>
    <w:rsid w:val="22924F1B"/>
    <w:rsid w:val="22B1BC59"/>
    <w:rsid w:val="22B337C6"/>
    <w:rsid w:val="22C8C227"/>
    <w:rsid w:val="22DC5529"/>
    <w:rsid w:val="22EB1097"/>
    <w:rsid w:val="22F265E7"/>
    <w:rsid w:val="22FFDDA7"/>
    <w:rsid w:val="2304DB1F"/>
    <w:rsid w:val="23132CF2"/>
    <w:rsid w:val="231D9D39"/>
    <w:rsid w:val="232B82E3"/>
    <w:rsid w:val="23343F46"/>
    <w:rsid w:val="234CF316"/>
    <w:rsid w:val="23633AFE"/>
    <w:rsid w:val="23656ED1"/>
    <w:rsid w:val="236B52F0"/>
    <w:rsid w:val="236DF596"/>
    <w:rsid w:val="236EC8B6"/>
    <w:rsid w:val="236F54C7"/>
    <w:rsid w:val="2370D3C8"/>
    <w:rsid w:val="2379748D"/>
    <w:rsid w:val="23812AF3"/>
    <w:rsid w:val="238FE62F"/>
    <w:rsid w:val="2396CACF"/>
    <w:rsid w:val="23A4A456"/>
    <w:rsid w:val="23BC3542"/>
    <w:rsid w:val="23C0EFE2"/>
    <w:rsid w:val="23CBE13F"/>
    <w:rsid w:val="23CDB3F3"/>
    <w:rsid w:val="23D30615"/>
    <w:rsid w:val="23EFAE61"/>
    <w:rsid w:val="23F5503B"/>
    <w:rsid w:val="24111012"/>
    <w:rsid w:val="241D4723"/>
    <w:rsid w:val="2425F0F3"/>
    <w:rsid w:val="242E0CBB"/>
    <w:rsid w:val="2433FFB5"/>
    <w:rsid w:val="243E561E"/>
    <w:rsid w:val="24450061"/>
    <w:rsid w:val="246E311F"/>
    <w:rsid w:val="247D9A4C"/>
    <w:rsid w:val="247F876A"/>
    <w:rsid w:val="2486BB23"/>
    <w:rsid w:val="248C39C9"/>
    <w:rsid w:val="2496C5A1"/>
    <w:rsid w:val="249DD7C6"/>
    <w:rsid w:val="24A66CF7"/>
    <w:rsid w:val="24AE7CA6"/>
    <w:rsid w:val="24D2233B"/>
    <w:rsid w:val="24F147E8"/>
    <w:rsid w:val="25082729"/>
    <w:rsid w:val="250CA429"/>
    <w:rsid w:val="251630B6"/>
    <w:rsid w:val="251C52C9"/>
    <w:rsid w:val="251C8C98"/>
    <w:rsid w:val="253052C5"/>
    <w:rsid w:val="253382CF"/>
    <w:rsid w:val="2542847C"/>
    <w:rsid w:val="25551E17"/>
    <w:rsid w:val="2555DFC7"/>
    <w:rsid w:val="2570A766"/>
    <w:rsid w:val="257264BF"/>
    <w:rsid w:val="2577111D"/>
    <w:rsid w:val="25998F8A"/>
    <w:rsid w:val="259A2FEA"/>
    <w:rsid w:val="259A5F7B"/>
    <w:rsid w:val="25A1DCBE"/>
    <w:rsid w:val="25ABAFB4"/>
    <w:rsid w:val="25B50699"/>
    <w:rsid w:val="25C3CAAD"/>
    <w:rsid w:val="25C41DCF"/>
    <w:rsid w:val="25C9EFDD"/>
    <w:rsid w:val="25DEEB29"/>
    <w:rsid w:val="25E5116B"/>
    <w:rsid w:val="25E6BDD1"/>
    <w:rsid w:val="25EA3C11"/>
    <w:rsid w:val="25ECAF3A"/>
    <w:rsid w:val="25FB768A"/>
    <w:rsid w:val="26082836"/>
    <w:rsid w:val="260E9CC5"/>
    <w:rsid w:val="2610AED7"/>
    <w:rsid w:val="261719AF"/>
    <w:rsid w:val="261E263B"/>
    <w:rsid w:val="26215926"/>
    <w:rsid w:val="262163DA"/>
    <w:rsid w:val="262578D4"/>
    <w:rsid w:val="263990F5"/>
    <w:rsid w:val="26445441"/>
    <w:rsid w:val="26466521"/>
    <w:rsid w:val="264D67D6"/>
    <w:rsid w:val="265BCE79"/>
    <w:rsid w:val="267EAA71"/>
    <w:rsid w:val="268705F2"/>
    <w:rsid w:val="268D4FA2"/>
    <w:rsid w:val="26A0760A"/>
    <w:rsid w:val="26B6255A"/>
    <w:rsid w:val="26BA55A7"/>
    <w:rsid w:val="26E72929"/>
    <w:rsid w:val="26F36C33"/>
    <w:rsid w:val="26F65B83"/>
    <w:rsid w:val="270B5570"/>
    <w:rsid w:val="27265195"/>
    <w:rsid w:val="2727A2FF"/>
    <w:rsid w:val="2729800A"/>
    <w:rsid w:val="2746FA09"/>
    <w:rsid w:val="274D323A"/>
    <w:rsid w:val="274E0A2F"/>
    <w:rsid w:val="2754E013"/>
    <w:rsid w:val="2757E2B7"/>
    <w:rsid w:val="276231C8"/>
    <w:rsid w:val="276EBE4A"/>
    <w:rsid w:val="279831A2"/>
    <w:rsid w:val="27B207B6"/>
    <w:rsid w:val="27B86424"/>
    <w:rsid w:val="27C18E76"/>
    <w:rsid w:val="27D56156"/>
    <w:rsid w:val="27F1AA99"/>
    <w:rsid w:val="280546C5"/>
    <w:rsid w:val="2808993A"/>
    <w:rsid w:val="28202E14"/>
    <w:rsid w:val="2830882A"/>
    <w:rsid w:val="283A355E"/>
    <w:rsid w:val="283A6950"/>
    <w:rsid w:val="283B244A"/>
    <w:rsid w:val="2840FAB6"/>
    <w:rsid w:val="284C9FD8"/>
    <w:rsid w:val="286CF015"/>
    <w:rsid w:val="28728645"/>
    <w:rsid w:val="287C9190"/>
    <w:rsid w:val="2880334A"/>
    <w:rsid w:val="288CED29"/>
    <w:rsid w:val="2895B7B6"/>
    <w:rsid w:val="28A3B05F"/>
    <w:rsid w:val="28A70174"/>
    <w:rsid w:val="28B1F026"/>
    <w:rsid w:val="28B6DFA2"/>
    <w:rsid w:val="28C7F6D5"/>
    <w:rsid w:val="28CDDB58"/>
    <w:rsid w:val="28D36983"/>
    <w:rsid w:val="28E66D63"/>
    <w:rsid w:val="28E98B5E"/>
    <w:rsid w:val="28EC849A"/>
    <w:rsid w:val="290DF5C0"/>
    <w:rsid w:val="2912637B"/>
    <w:rsid w:val="291333EA"/>
    <w:rsid w:val="2914C085"/>
    <w:rsid w:val="292D39CB"/>
    <w:rsid w:val="293658F6"/>
    <w:rsid w:val="294E4971"/>
    <w:rsid w:val="296C8FE5"/>
    <w:rsid w:val="2979BA94"/>
    <w:rsid w:val="298375BC"/>
    <w:rsid w:val="29869775"/>
    <w:rsid w:val="298B1EF0"/>
    <w:rsid w:val="29AF26BC"/>
    <w:rsid w:val="29BA1E7A"/>
    <w:rsid w:val="29C497BA"/>
    <w:rsid w:val="29E48EB7"/>
    <w:rsid w:val="29F8A909"/>
    <w:rsid w:val="29FFBF89"/>
    <w:rsid w:val="2A284AE9"/>
    <w:rsid w:val="2A2C43CB"/>
    <w:rsid w:val="2A3323DA"/>
    <w:rsid w:val="2A3B3050"/>
    <w:rsid w:val="2A3BF929"/>
    <w:rsid w:val="2A4278A8"/>
    <w:rsid w:val="2A632190"/>
    <w:rsid w:val="2A7BB781"/>
    <w:rsid w:val="2A84115C"/>
    <w:rsid w:val="2A955796"/>
    <w:rsid w:val="2ABC1514"/>
    <w:rsid w:val="2ADC4EA1"/>
    <w:rsid w:val="2ADE7A55"/>
    <w:rsid w:val="2AE38166"/>
    <w:rsid w:val="2AE6F1CC"/>
    <w:rsid w:val="2AE9A878"/>
    <w:rsid w:val="2AF97DF7"/>
    <w:rsid w:val="2B113D4F"/>
    <w:rsid w:val="2B12B2C1"/>
    <w:rsid w:val="2B28426B"/>
    <w:rsid w:val="2B3D91C5"/>
    <w:rsid w:val="2B4000DA"/>
    <w:rsid w:val="2B4CAA44"/>
    <w:rsid w:val="2B5311F6"/>
    <w:rsid w:val="2B548C67"/>
    <w:rsid w:val="2B5F76FE"/>
    <w:rsid w:val="2B6939BE"/>
    <w:rsid w:val="2B6B321C"/>
    <w:rsid w:val="2B7E9B80"/>
    <w:rsid w:val="2B83011D"/>
    <w:rsid w:val="2B84504D"/>
    <w:rsid w:val="2B87AB3F"/>
    <w:rsid w:val="2B88B9C4"/>
    <w:rsid w:val="2B9CE050"/>
    <w:rsid w:val="2BBA1CC1"/>
    <w:rsid w:val="2BBB2CD2"/>
    <w:rsid w:val="2BC0304E"/>
    <w:rsid w:val="2BC5B36F"/>
    <w:rsid w:val="2BE990E8"/>
    <w:rsid w:val="2BEA05AD"/>
    <w:rsid w:val="2BEB3222"/>
    <w:rsid w:val="2BF5FDB0"/>
    <w:rsid w:val="2BF6E175"/>
    <w:rsid w:val="2BFE2BC5"/>
    <w:rsid w:val="2C09D592"/>
    <w:rsid w:val="2C1D5F06"/>
    <w:rsid w:val="2C23EA38"/>
    <w:rsid w:val="2C272CFC"/>
    <w:rsid w:val="2C274073"/>
    <w:rsid w:val="2C43F667"/>
    <w:rsid w:val="2C49AA9E"/>
    <w:rsid w:val="2C5A60B8"/>
    <w:rsid w:val="2C735BF3"/>
    <w:rsid w:val="2C77092D"/>
    <w:rsid w:val="2C84C2E0"/>
    <w:rsid w:val="2C9366C3"/>
    <w:rsid w:val="2CA66829"/>
    <w:rsid w:val="2CA8D279"/>
    <w:rsid w:val="2CAA99F0"/>
    <w:rsid w:val="2CC91AFA"/>
    <w:rsid w:val="2CCE4E2B"/>
    <w:rsid w:val="2CE0E317"/>
    <w:rsid w:val="2CE2D1CD"/>
    <w:rsid w:val="2CE4C70A"/>
    <w:rsid w:val="2CED2B76"/>
    <w:rsid w:val="2D058B05"/>
    <w:rsid w:val="2D19B242"/>
    <w:rsid w:val="2D226D4C"/>
    <w:rsid w:val="2D271CAD"/>
    <w:rsid w:val="2D2D59C4"/>
    <w:rsid w:val="2D331D6E"/>
    <w:rsid w:val="2D37D2CD"/>
    <w:rsid w:val="2D3E4FD5"/>
    <w:rsid w:val="2D5FEBAB"/>
    <w:rsid w:val="2D620F96"/>
    <w:rsid w:val="2D6BA7EF"/>
    <w:rsid w:val="2D7A7297"/>
    <w:rsid w:val="2D82D90B"/>
    <w:rsid w:val="2D865F19"/>
    <w:rsid w:val="2D8F7E97"/>
    <w:rsid w:val="2DA413AB"/>
    <w:rsid w:val="2DB6EDBD"/>
    <w:rsid w:val="2DB96FAC"/>
    <w:rsid w:val="2DC2DAEC"/>
    <w:rsid w:val="2DD3866E"/>
    <w:rsid w:val="2DD7B66E"/>
    <w:rsid w:val="2DD8C4BF"/>
    <w:rsid w:val="2DDEB7CE"/>
    <w:rsid w:val="2DEA10E4"/>
    <w:rsid w:val="2E012FF6"/>
    <w:rsid w:val="2E0587AF"/>
    <w:rsid w:val="2E08C12B"/>
    <w:rsid w:val="2E245CC2"/>
    <w:rsid w:val="2E3AFC9A"/>
    <w:rsid w:val="2E449F4D"/>
    <w:rsid w:val="2E7334D2"/>
    <w:rsid w:val="2E794B55"/>
    <w:rsid w:val="2E7FDC65"/>
    <w:rsid w:val="2E7FE448"/>
    <w:rsid w:val="2E8087F0"/>
    <w:rsid w:val="2E87B010"/>
    <w:rsid w:val="2E9353BE"/>
    <w:rsid w:val="2E9C513F"/>
    <w:rsid w:val="2EB7DDF2"/>
    <w:rsid w:val="2EBF4C01"/>
    <w:rsid w:val="2EDA2036"/>
    <w:rsid w:val="2EE5CA2E"/>
    <w:rsid w:val="2EFF611A"/>
    <w:rsid w:val="2F097B98"/>
    <w:rsid w:val="2F09B1D3"/>
    <w:rsid w:val="2F0C1265"/>
    <w:rsid w:val="2F1A55BB"/>
    <w:rsid w:val="2F1BF672"/>
    <w:rsid w:val="2F1FFCB3"/>
    <w:rsid w:val="2F380DEA"/>
    <w:rsid w:val="2F39699D"/>
    <w:rsid w:val="2F470048"/>
    <w:rsid w:val="2F4E015A"/>
    <w:rsid w:val="2F5AC64C"/>
    <w:rsid w:val="2F71311E"/>
    <w:rsid w:val="2F725F2D"/>
    <w:rsid w:val="2F84F304"/>
    <w:rsid w:val="2F8F7B29"/>
    <w:rsid w:val="2F9504BE"/>
    <w:rsid w:val="2F9D136E"/>
    <w:rsid w:val="2FA9B17E"/>
    <w:rsid w:val="2FB2443B"/>
    <w:rsid w:val="2FB5FAE8"/>
    <w:rsid w:val="2FBA5804"/>
    <w:rsid w:val="2FBBCD7F"/>
    <w:rsid w:val="2FCBCECE"/>
    <w:rsid w:val="2FEBC63E"/>
    <w:rsid w:val="3000BBBC"/>
    <w:rsid w:val="30052630"/>
    <w:rsid w:val="3008C25F"/>
    <w:rsid w:val="300E6ABE"/>
    <w:rsid w:val="301BACC6"/>
    <w:rsid w:val="301C5851"/>
    <w:rsid w:val="302C50F8"/>
    <w:rsid w:val="3041D801"/>
    <w:rsid w:val="30455B0B"/>
    <w:rsid w:val="304D7F01"/>
    <w:rsid w:val="304DCD27"/>
    <w:rsid w:val="305BEB0E"/>
    <w:rsid w:val="30669358"/>
    <w:rsid w:val="306E54D1"/>
    <w:rsid w:val="30736418"/>
    <w:rsid w:val="30777411"/>
    <w:rsid w:val="307ADA9D"/>
    <w:rsid w:val="30A2768D"/>
    <w:rsid w:val="30A3D9AE"/>
    <w:rsid w:val="30A728A0"/>
    <w:rsid w:val="30BCB079"/>
    <w:rsid w:val="30C4D62E"/>
    <w:rsid w:val="30CD73D9"/>
    <w:rsid w:val="30D8E12A"/>
    <w:rsid w:val="30E9636F"/>
    <w:rsid w:val="31262B0C"/>
    <w:rsid w:val="3129A123"/>
    <w:rsid w:val="312F1299"/>
    <w:rsid w:val="314136CE"/>
    <w:rsid w:val="31579DE0"/>
    <w:rsid w:val="3161D964"/>
    <w:rsid w:val="3162F0D9"/>
    <w:rsid w:val="316DEDCD"/>
    <w:rsid w:val="317C36A8"/>
    <w:rsid w:val="318F2118"/>
    <w:rsid w:val="31A8DA59"/>
    <w:rsid w:val="31AA605F"/>
    <w:rsid w:val="31AAFFE0"/>
    <w:rsid w:val="31B77D27"/>
    <w:rsid w:val="31CF33AB"/>
    <w:rsid w:val="31D10354"/>
    <w:rsid w:val="31DD173B"/>
    <w:rsid w:val="31F7DEB7"/>
    <w:rsid w:val="31FD348E"/>
    <w:rsid w:val="3201E9E1"/>
    <w:rsid w:val="321A0BDE"/>
    <w:rsid w:val="32288034"/>
    <w:rsid w:val="3229E744"/>
    <w:rsid w:val="323FAA0F"/>
    <w:rsid w:val="3246DF26"/>
    <w:rsid w:val="324DE3BA"/>
    <w:rsid w:val="32567D7E"/>
    <w:rsid w:val="32635D48"/>
    <w:rsid w:val="3270068F"/>
    <w:rsid w:val="32763FCC"/>
    <w:rsid w:val="328A1616"/>
    <w:rsid w:val="329937EC"/>
    <w:rsid w:val="32A36805"/>
    <w:rsid w:val="32C5237D"/>
    <w:rsid w:val="32D04326"/>
    <w:rsid w:val="32E209F5"/>
    <w:rsid w:val="32E865F2"/>
    <w:rsid w:val="32F1F8C6"/>
    <w:rsid w:val="32F569A6"/>
    <w:rsid w:val="32F98BE4"/>
    <w:rsid w:val="3302AD43"/>
    <w:rsid w:val="3311B740"/>
    <w:rsid w:val="332CD11D"/>
    <w:rsid w:val="3330C2A9"/>
    <w:rsid w:val="333827C4"/>
    <w:rsid w:val="33385C7E"/>
    <w:rsid w:val="3342B39F"/>
    <w:rsid w:val="3350C7BA"/>
    <w:rsid w:val="33655114"/>
    <w:rsid w:val="336709AE"/>
    <w:rsid w:val="3370CF3E"/>
    <w:rsid w:val="339430E2"/>
    <w:rsid w:val="33B85CA4"/>
    <w:rsid w:val="33C46CD6"/>
    <w:rsid w:val="33D2D022"/>
    <w:rsid w:val="33DE5C54"/>
    <w:rsid w:val="33ED596B"/>
    <w:rsid w:val="33EE023A"/>
    <w:rsid w:val="33F19384"/>
    <w:rsid w:val="33F6A66C"/>
    <w:rsid w:val="33FB6E6A"/>
    <w:rsid w:val="33FFBADE"/>
    <w:rsid w:val="3424DDCF"/>
    <w:rsid w:val="34338692"/>
    <w:rsid w:val="343A4B8A"/>
    <w:rsid w:val="345C118C"/>
    <w:rsid w:val="345C46DE"/>
    <w:rsid w:val="346D62BE"/>
    <w:rsid w:val="3475B800"/>
    <w:rsid w:val="3478B6B4"/>
    <w:rsid w:val="347FEDD7"/>
    <w:rsid w:val="3487C2F5"/>
    <w:rsid w:val="348DC927"/>
    <w:rsid w:val="34A15D3F"/>
    <w:rsid w:val="34ABD4D9"/>
    <w:rsid w:val="34BEE0C9"/>
    <w:rsid w:val="34CBB38D"/>
    <w:rsid w:val="34D0DFEB"/>
    <w:rsid w:val="34D1AA38"/>
    <w:rsid w:val="34D29991"/>
    <w:rsid w:val="34E1DBE1"/>
    <w:rsid w:val="34E489FA"/>
    <w:rsid w:val="34E5E168"/>
    <w:rsid w:val="34E71B36"/>
    <w:rsid w:val="34E9C7FC"/>
    <w:rsid w:val="34EC860A"/>
    <w:rsid w:val="34FF06C8"/>
    <w:rsid w:val="3525E945"/>
    <w:rsid w:val="3529BC55"/>
    <w:rsid w:val="354029C8"/>
    <w:rsid w:val="35446168"/>
    <w:rsid w:val="3549ACB5"/>
    <w:rsid w:val="355327C7"/>
    <w:rsid w:val="355A1E6E"/>
    <w:rsid w:val="355F63DD"/>
    <w:rsid w:val="356647FE"/>
    <w:rsid w:val="357B88A6"/>
    <w:rsid w:val="3580092C"/>
    <w:rsid w:val="35991195"/>
    <w:rsid w:val="35A397F3"/>
    <w:rsid w:val="35A4E85B"/>
    <w:rsid w:val="35A51B19"/>
    <w:rsid w:val="35B1854A"/>
    <w:rsid w:val="35BA4617"/>
    <w:rsid w:val="35C975A5"/>
    <w:rsid w:val="35CA1686"/>
    <w:rsid w:val="35D5485F"/>
    <w:rsid w:val="35EAF005"/>
    <w:rsid w:val="35F35F99"/>
    <w:rsid w:val="35FE200E"/>
    <w:rsid w:val="36006D81"/>
    <w:rsid w:val="3601420B"/>
    <w:rsid w:val="360A9906"/>
    <w:rsid w:val="360F51E8"/>
    <w:rsid w:val="361C9B6A"/>
    <w:rsid w:val="361E0E97"/>
    <w:rsid w:val="36367F3C"/>
    <w:rsid w:val="363F1E13"/>
    <w:rsid w:val="3649025B"/>
    <w:rsid w:val="3665CC40"/>
    <w:rsid w:val="36678D7A"/>
    <w:rsid w:val="3676D608"/>
    <w:rsid w:val="3679D8B2"/>
    <w:rsid w:val="367BC48B"/>
    <w:rsid w:val="368317BB"/>
    <w:rsid w:val="3685985D"/>
    <w:rsid w:val="368AEE4A"/>
    <w:rsid w:val="368C1A15"/>
    <w:rsid w:val="368C4DB5"/>
    <w:rsid w:val="36944F22"/>
    <w:rsid w:val="369D7177"/>
    <w:rsid w:val="369FEC13"/>
    <w:rsid w:val="36AAEC05"/>
    <w:rsid w:val="36ABE166"/>
    <w:rsid w:val="36B6DA67"/>
    <w:rsid w:val="36B98BB9"/>
    <w:rsid w:val="36C63809"/>
    <w:rsid w:val="36D78BE1"/>
    <w:rsid w:val="36DA57AE"/>
    <w:rsid w:val="36DF4462"/>
    <w:rsid w:val="36EC5154"/>
    <w:rsid w:val="36FF2730"/>
    <w:rsid w:val="371120D4"/>
    <w:rsid w:val="371AE4E0"/>
    <w:rsid w:val="37435F69"/>
    <w:rsid w:val="37517031"/>
    <w:rsid w:val="3752B4F0"/>
    <w:rsid w:val="375DAFB4"/>
    <w:rsid w:val="375EB381"/>
    <w:rsid w:val="376C9F54"/>
    <w:rsid w:val="376CAA4B"/>
    <w:rsid w:val="377F62F3"/>
    <w:rsid w:val="378D85BD"/>
    <w:rsid w:val="378E2910"/>
    <w:rsid w:val="379B2F1E"/>
    <w:rsid w:val="37B96EED"/>
    <w:rsid w:val="37C5C954"/>
    <w:rsid w:val="37FE50CD"/>
    <w:rsid w:val="37FF67DA"/>
    <w:rsid w:val="38021674"/>
    <w:rsid w:val="38039082"/>
    <w:rsid w:val="3803DCF9"/>
    <w:rsid w:val="3804E6DA"/>
    <w:rsid w:val="381B62DB"/>
    <w:rsid w:val="381E1668"/>
    <w:rsid w:val="382010C8"/>
    <w:rsid w:val="383DBF7A"/>
    <w:rsid w:val="384F93BA"/>
    <w:rsid w:val="385AF7C4"/>
    <w:rsid w:val="385E4DFE"/>
    <w:rsid w:val="3869A855"/>
    <w:rsid w:val="387A4A7B"/>
    <w:rsid w:val="387C6851"/>
    <w:rsid w:val="3886DBA7"/>
    <w:rsid w:val="388821B5"/>
    <w:rsid w:val="38915BC9"/>
    <w:rsid w:val="389FF350"/>
    <w:rsid w:val="38B1CD61"/>
    <w:rsid w:val="38BB585B"/>
    <w:rsid w:val="38BBC895"/>
    <w:rsid w:val="38BD4C31"/>
    <w:rsid w:val="38CB7623"/>
    <w:rsid w:val="38CDA287"/>
    <w:rsid w:val="38E7F476"/>
    <w:rsid w:val="38EE3A1F"/>
    <w:rsid w:val="38F00921"/>
    <w:rsid w:val="38F3C810"/>
    <w:rsid w:val="3928D5AE"/>
    <w:rsid w:val="392D9CDB"/>
    <w:rsid w:val="393485D3"/>
    <w:rsid w:val="3939460C"/>
    <w:rsid w:val="393CE969"/>
    <w:rsid w:val="396251D3"/>
    <w:rsid w:val="39708F61"/>
    <w:rsid w:val="39839047"/>
    <w:rsid w:val="3988D155"/>
    <w:rsid w:val="39A89E89"/>
    <w:rsid w:val="39C28F0C"/>
    <w:rsid w:val="39C60CC3"/>
    <w:rsid w:val="39D03873"/>
    <w:rsid w:val="39D19DAA"/>
    <w:rsid w:val="39D9ABDA"/>
    <w:rsid w:val="39E7B3C6"/>
    <w:rsid w:val="39F1B168"/>
    <w:rsid w:val="3A13A704"/>
    <w:rsid w:val="3A1FBB1A"/>
    <w:rsid w:val="3A2176F3"/>
    <w:rsid w:val="3A347AA0"/>
    <w:rsid w:val="3A3CC208"/>
    <w:rsid w:val="3A3E6EB3"/>
    <w:rsid w:val="3A44D78E"/>
    <w:rsid w:val="3A513987"/>
    <w:rsid w:val="3A55E2F5"/>
    <w:rsid w:val="3A55F1AD"/>
    <w:rsid w:val="3A5A85CC"/>
    <w:rsid w:val="3A682FD4"/>
    <w:rsid w:val="3A6BD863"/>
    <w:rsid w:val="3A714A57"/>
    <w:rsid w:val="3A718E58"/>
    <w:rsid w:val="3A72C9BC"/>
    <w:rsid w:val="3A7A4555"/>
    <w:rsid w:val="3A7BFF9E"/>
    <w:rsid w:val="3A83972F"/>
    <w:rsid w:val="3A858B2E"/>
    <w:rsid w:val="3A8AB4F2"/>
    <w:rsid w:val="3A8B7F5D"/>
    <w:rsid w:val="3A9DD52D"/>
    <w:rsid w:val="3AA8303E"/>
    <w:rsid w:val="3AAC3D60"/>
    <w:rsid w:val="3AC54917"/>
    <w:rsid w:val="3AE11036"/>
    <w:rsid w:val="3AEC37DB"/>
    <w:rsid w:val="3AEE4011"/>
    <w:rsid w:val="3AFD4562"/>
    <w:rsid w:val="3AFDCC16"/>
    <w:rsid w:val="3B0553A6"/>
    <w:rsid w:val="3B1411C0"/>
    <w:rsid w:val="3B1A5090"/>
    <w:rsid w:val="3B1F7881"/>
    <w:rsid w:val="3B342F37"/>
    <w:rsid w:val="3B36C1F4"/>
    <w:rsid w:val="3B447427"/>
    <w:rsid w:val="3B4DC584"/>
    <w:rsid w:val="3B4DE707"/>
    <w:rsid w:val="3B54220F"/>
    <w:rsid w:val="3B5E5F6D"/>
    <w:rsid w:val="3B61DDB6"/>
    <w:rsid w:val="3B67363E"/>
    <w:rsid w:val="3B8241D0"/>
    <w:rsid w:val="3B9BD410"/>
    <w:rsid w:val="3BC87893"/>
    <w:rsid w:val="3BCB68C2"/>
    <w:rsid w:val="3BCF18F6"/>
    <w:rsid w:val="3BD5E55C"/>
    <w:rsid w:val="3BD75431"/>
    <w:rsid w:val="3BEA70E4"/>
    <w:rsid w:val="3BECFD48"/>
    <w:rsid w:val="3BED3C3A"/>
    <w:rsid w:val="3BF6B5EE"/>
    <w:rsid w:val="3BF985B0"/>
    <w:rsid w:val="3C197A0B"/>
    <w:rsid w:val="3C2AF254"/>
    <w:rsid w:val="3C44E058"/>
    <w:rsid w:val="3C4FCD8B"/>
    <w:rsid w:val="3C73344D"/>
    <w:rsid w:val="3C73B7B3"/>
    <w:rsid w:val="3C7765CC"/>
    <w:rsid w:val="3C799459"/>
    <w:rsid w:val="3C835F39"/>
    <w:rsid w:val="3C8E8078"/>
    <w:rsid w:val="3C939B13"/>
    <w:rsid w:val="3C99B277"/>
    <w:rsid w:val="3C9C8F1A"/>
    <w:rsid w:val="3C9ED597"/>
    <w:rsid w:val="3CA0FF17"/>
    <w:rsid w:val="3CD74E1C"/>
    <w:rsid w:val="3CDD6656"/>
    <w:rsid w:val="3CECD0B0"/>
    <w:rsid w:val="3CEE9434"/>
    <w:rsid w:val="3CFABD8B"/>
    <w:rsid w:val="3CFD703B"/>
    <w:rsid w:val="3D1E8269"/>
    <w:rsid w:val="3D23CA91"/>
    <w:rsid w:val="3D2C9E51"/>
    <w:rsid w:val="3D31B161"/>
    <w:rsid w:val="3D625BED"/>
    <w:rsid w:val="3D82556C"/>
    <w:rsid w:val="3D9B56B5"/>
    <w:rsid w:val="3DAF4B81"/>
    <w:rsid w:val="3DBA2163"/>
    <w:rsid w:val="3DE12DD0"/>
    <w:rsid w:val="3DEB14A5"/>
    <w:rsid w:val="3DF18A83"/>
    <w:rsid w:val="3E25F89B"/>
    <w:rsid w:val="3E34E624"/>
    <w:rsid w:val="3E4106E3"/>
    <w:rsid w:val="3E574417"/>
    <w:rsid w:val="3E641CB7"/>
    <w:rsid w:val="3E6DA765"/>
    <w:rsid w:val="3E79CE16"/>
    <w:rsid w:val="3E81433C"/>
    <w:rsid w:val="3E8D9FEA"/>
    <w:rsid w:val="3E90E57F"/>
    <w:rsid w:val="3E9128C4"/>
    <w:rsid w:val="3E94E6F9"/>
    <w:rsid w:val="3ECC9333"/>
    <w:rsid w:val="3ECE408B"/>
    <w:rsid w:val="3ED4B790"/>
    <w:rsid w:val="3EF772D0"/>
    <w:rsid w:val="3EF7A899"/>
    <w:rsid w:val="3F031C2C"/>
    <w:rsid w:val="3F0F492C"/>
    <w:rsid w:val="3F11AF7D"/>
    <w:rsid w:val="3F1279F7"/>
    <w:rsid w:val="3F13B468"/>
    <w:rsid w:val="3F4FCAA6"/>
    <w:rsid w:val="3F55073B"/>
    <w:rsid w:val="3F65C5CA"/>
    <w:rsid w:val="3F714650"/>
    <w:rsid w:val="3F79519C"/>
    <w:rsid w:val="3FB435DC"/>
    <w:rsid w:val="3FBE2B03"/>
    <w:rsid w:val="3FBF6960"/>
    <w:rsid w:val="3FBF7C93"/>
    <w:rsid w:val="3FDE144D"/>
    <w:rsid w:val="3FE48CE6"/>
    <w:rsid w:val="3FF38629"/>
    <w:rsid w:val="401143CF"/>
    <w:rsid w:val="40119E8E"/>
    <w:rsid w:val="40284455"/>
    <w:rsid w:val="403C684B"/>
    <w:rsid w:val="404DB910"/>
    <w:rsid w:val="404F7AD1"/>
    <w:rsid w:val="40543FC3"/>
    <w:rsid w:val="405F2A3F"/>
    <w:rsid w:val="407412BE"/>
    <w:rsid w:val="4076F095"/>
    <w:rsid w:val="4088EC79"/>
    <w:rsid w:val="4093EAF3"/>
    <w:rsid w:val="40ADB037"/>
    <w:rsid w:val="40B52584"/>
    <w:rsid w:val="40B5BADE"/>
    <w:rsid w:val="40BE5B8C"/>
    <w:rsid w:val="40C15A01"/>
    <w:rsid w:val="40C6DA7A"/>
    <w:rsid w:val="40D7DEAB"/>
    <w:rsid w:val="40E375A0"/>
    <w:rsid w:val="40E74688"/>
    <w:rsid w:val="40E9FE54"/>
    <w:rsid w:val="40ECB569"/>
    <w:rsid w:val="40F03017"/>
    <w:rsid w:val="40F86F60"/>
    <w:rsid w:val="40FAC44B"/>
    <w:rsid w:val="410ACE25"/>
    <w:rsid w:val="412EB711"/>
    <w:rsid w:val="4137A20D"/>
    <w:rsid w:val="414728D6"/>
    <w:rsid w:val="414FC3D0"/>
    <w:rsid w:val="4158F6BC"/>
    <w:rsid w:val="4170B095"/>
    <w:rsid w:val="417C2550"/>
    <w:rsid w:val="41809A71"/>
    <w:rsid w:val="41B6F23B"/>
    <w:rsid w:val="41BB34A5"/>
    <w:rsid w:val="41CCDE7A"/>
    <w:rsid w:val="41CF618A"/>
    <w:rsid w:val="41D034C5"/>
    <w:rsid w:val="42221B63"/>
    <w:rsid w:val="422B7EED"/>
    <w:rsid w:val="422F8006"/>
    <w:rsid w:val="424049ED"/>
    <w:rsid w:val="424D8322"/>
    <w:rsid w:val="4269ECC3"/>
    <w:rsid w:val="42A8E712"/>
    <w:rsid w:val="42BA3121"/>
    <w:rsid w:val="42BF3BB9"/>
    <w:rsid w:val="42CA6AA5"/>
    <w:rsid w:val="42CC3E52"/>
    <w:rsid w:val="42D388E8"/>
    <w:rsid w:val="43303BC6"/>
    <w:rsid w:val="4342F911"/>
    <w:rsid w:val="434FA52C"/>
    <w:rsid w:val="4353D413"/>
    <w:rsid w:val="4354A8D1"/>
    <w:rsid w:val="435D8A90"/>
    <w:rsid w:val="43639D85"/>
    <w:rsid w:val="436B1969"/>
    <w:rsid w:val="436CB136"/>
    <w:rsid w:val="4395E646"/>
    <w:rsid w:val="439B8F25"/>
    <w:rsid w:val="43A72984"/>
    <w:rsid w:val="43BE5583"/>
    <w:rsid w:val="43C39006"/>
    <w:rsid w:val="43E4C2C4"/>
    <w:rsid w:val="43E6EDEC"/>
    <w:rsid w:val="43E9B0A0"/>
    <w:rsid w:val="43EC4CB6"/>
    <w:rsid w:val="43F8FAC3"/>
    <w:rsid w:val="4408D25D"/>
    <w:rsid w:val="4412FA2D"/>
    <w:rsid w:val="443CE75E"/>
    <w:rsid w:val="445A6706"/>
    <w:rsid w:val="4471394C"/>
    <w:rsid w:val="44786811"/>
    <w:rsid w:val="447ECC7F"/>
    <w:rsid w:val="4480DF35"/>
    <w:rsid w:val="449624CA"/>
    <w:rsid w:val="4497FDB2"/>
    <w:rsid w:val="44AE5D7D"/>
    <w:rsid w:val="44B391C5"/>
    <w:rsid w:val="44B50A42"/>
    <w:rsid w:val="44B6563E"/>
    <w:rsid w:val="44B6E21E"/>
    <w:rsid w:val="44CF4FDE"/>
    <w:rsid w:val="44D1BCA2"/>
    <w:rsid w:val="44DB5121"/>
    <w:rsid w:val="44F27563"/>
    <w:rsid w:val="450541B3"/>
    <w:rsid w:val="451E109B"/>
    <w:rsid w:val="452DDDFA"/>
    <w:rsid w:val="4537DBD4"/>
    <w:rsid w:val="45399203"/>
    <w:rsid w:val="454B655E"/>
    <w:rsid w:val="454F9BFB"/>
    <w:rsid w:val="4581215A"/>
    <w:rsid w:val="45867E93"/>
    <w:rsid w:val="45AE75E7"/>
    <w:rsid w:val="45B39E17"/>
    <w:rsid w:val="45B9FFCF"/>
    <w:rsid w:val="45C6EC59"/>
    <w:rsid w:val="45E2BDD7"/>
    <w:rsid w:val="45ECFFC0"/>
    <w:rsid w:val="45ED6843"/>
    <w:rsid w:val="45FF7937"/>
    <w:rsid w:val="4604F72F"/>
    <w:rsid w:val="460E7E67"/>
    <w:rsid w:val="461B63E9"/>
    <w:rsid w:val="46241524"/>
    <w:rsid w:val="4637BC07"/>
    <w:rsid w:val="4639504F"/>
    <w:rsid w:val="4639EDC2"/>
    <w:rsid w:val="463B9F8D"/>
    <w:rsid w:val="463D8599"/>
    <w:rsid w:val="46446BAD"/>
    <w:rsid w:val="464A8A75"/>
    <w:rsid w:val="464ADCCE"/>
    <w:rsid w:val="4659540F"/>
    <w:rsid w:val="466D8D03"/>
    <w:rsid w:val="4680C05E"/>
    <w:rsid w:val="468460BB"/>
    <w:rsid w:val="46A02FDC"/>
    <w:rsid w:val="46B7C74B"/>
    <w:rsid w:val="46C0CB4C"/>
    <w:rsid w:val="46C127E3"/>
    <w:rsid w:val="46C1AD20"/>
    <w:rsid w:val="46DDC88B"/>
    <w:rsid w:val="46F4E43B"/>
    <w:rsid w:val="47178558"/>
    <w:rsid w:val="47241A64"/>
    <w:rsid w:val="47329432"/>
    <w:rsid w:val="47355EDD"/>
    <w:rsid w:val="47393E74"/>
    <w:rsid w:val="47559CCC"/>
    <w:rsid w:val="475B33A1"/>
    <w:rsid w:val="4771F7B8"/>
    <w:rsid w:val="478FFD9C"/>
    <w:rsid w:val="479237BF"/>
    <w:rsid w:val="47999AF7"/>
    <w:rsid w:val="47A304DE"/>
    <w:rsid w:val="47C3F268"/>
    <w:rsid w:val="47C78DAE"/>
    <w:rsid w:val="47E72549"/>
    <w:rsid w:val="47EDEE34"/>
    <w:rsid w:val="4800181B"/>
    <w:rsid w:val="481A0BE4"/>
    <w:rsid w:val="48378DF3"/>
    <w:rsid w:val="48496353"/>
    <w:rsid w:val="48575328"/>
    <w:rsid w:val="4867E6DA"/>
    <w:rsid w:val="48879B7F"/>
    <w:rsid w:val="4894DC0C"/>
    <w:rsid w:val="48AA6542"/>
    <w:rsid w:val="48B0B76D"/>
    <w:rsid w:val="48C5F96C"/>
    <w:rsid w:val="48C97A11"/>
    <w:rsid w:val="48E0F299"/>
    <w:rsid w:val="48E10160"/>
    <w:rsid w:val="48E714E1"/>
    <w:rsid w:val="48ED00E0"/>
    <w:rsid w:val="48FF0039"/>
    <w:rsid w:val="4903D78C"/>
    <w:rsid w:val="49161A6A"/>
    <w:rsid w:val="491A8F1D"/>
    <w:rsid w:val="491C5C70"/>
    <w:rsid w:val="491C7189"/>
    <w:rsid w:val="492E5E09"/>
    <w:rsid w:val="49521B77"/>
    <w:rsid w:val="495346B7"/>
    <w:rsid w:val="495B8795"/>
    <w:rsid w:val="4968E158"/>
    <w:rsid w:val="496C46D2"/>
    <w:rsid w:val="4970C95D"/>
    <w:rsid w:val="4972A75E"/>
    <w:rsid w:val="498B3798"/>
    <w:rsid w:val="499F3F17"/>
    <w:rsid w:val="49ADE39E"/>
    <w:rsid w:val="49B5D124"/>
    <w:rsid w:val="49BF7658"/>
    <w:rsid w:val="49C71DBF"/>
    <w:rsid w:val="49D8C9CD"/>
    <w:rsid w:val="49E36823"/>
    <w:rsid w:val="49F229B2"/>
    <w:rsid w:val="49FD1E3D"/>
    <w:rsid w:val="49FDBCC0"/>
    <w:rsid w:val="49FE5FDB"/>
    <w:rsid w:val="4A011563"/>
    <w:rsid w:val="4A1EDF9D"/>
    <w:rsid w:val="4A3BD884"/>
    <w:rsid w:val="4A3CD033"/>
    <w:rsid w:val="4A3F6CAA"/>
    <w:rsid w:val="4A4008DE"/>
    <w:rsid w:val="4A454539"/>
    <w:rsid w:val="4A471676"/>
    <w:rsid w:val="4A5FD596"/>
    <w:rsid w:val="4A80166C"/>
    <w:rsid w:val="4A8EE7D6"/>
    <w:rsid w:val="4A982305"/>
    <w:rsid w:val="4ABA896C"/>
    <w:rsid w:val="4AC3067A"/>
    <w:rsid w:val="4AC9CB2A"/>
    <w:rsid w:val="4ACE7224"/>
    <w:rsid w:val="4ADC0C50"/>
    <w:rsid w:val="4AE3AB83"/>
    <w:rsid w:val="4AF02B45"/>
    <w:rsid w:val="4B14CA6C"/>
    <w:rsid w:val="4B1A2251"/>
    <w:rsid w:val="4B1BB079"/>
    <w:rsid w:val="4B266D4D"/>
    <w:rsid w:val="4B273F8D"/>
    <w:rsid w:val="4B28A38E"/>
    <w:rsid w:val="4B297DE7"/>
    <w:rsid w:val="4B2DC9A0"/>
    <w:rsid w:val="4B30B237"/>
    <w:rsid w:val="4B3AA5EB"/>
    <w:rsid w:val="4B495409"/>
    <w:rsid w:val="4B573426"/>
    <w:rsid w:val="4B640FEF"/>
    <w:rsid w:val="4B71C880"/>
    <w:rsid w:val="4B769DD5"/>
    <w:rsid w:val="4B77497F"/>
    <w:rsid w:val="4B7D1405"/>
    <w:rsid w:val="4B902D72"/>
    <w:rsid w:val="4B938676"/>
    <w:rsid w:val="4B950F75"/>
    <w:rsid w:val="4B9AE3E1"/>
    <w:rsid w:val="4B9E5A70"/>
    <w:rsid w:val="4BA17382"/>
    <w:rsid w:val="4BAA0899"/>
    <w:rsid w:val="4BB32A78"/>
    <w:rsid w:val="4BBED01E"/>
    <w:rsid w:val="4BC903D2"/>
    <w:rsid w:val="4BE97DFD"/>
    <w:rsid w:val="4BEB1F2C"/>
    <w:rsid w:val="4BEDFFD2"/>
    <w:rsid w:val="4BF191DF"/>
    <w:rsid w:val="4C0B4D4A"/>
    <w:rsid w:val="4C0E7681"/>
    <w:rsid w:val="4C1ECA82"/>
    <w:rsid w:val="4C23F45F"/>
    <w:rsid w:val="4C36A0FB"/>
    <w:rsid w:val="4C36B45B"/>
    <w:rsid w:val="4C44ED83"/>
    <w:rsid w:val="4C4869DC"/>
    <w:rsid w:val="4C5C652E"/>
    <w:rsid w:val="4C5F0E63"/>
    <w:rsid w:val="4C6A4285"/>
    <w:rsid w:val="4C78F7F5"/>
    <w:rsid w:val="4C79ED8B"/>
    <w:rsid w:val="4C82704D"/>
    <w:rsid w:val="4C982B13"/>
    <w:rsid w:val="4C9F8ED3"/>
    <w:rsid w:val="4CBB022D"/>
    <w:rsid w:val="4CC4F514"/>
    <w:rsid w:val="4CC7B5D9"/>
    <w:rsid w:val="4CE1A7B4"/>
    <w:rsid w:val="4CED71E6"/>
    <w:rsid w:val="4CEFF57A"/>
    <w:rsid w:val="4CF30487"/>
    <w:rsid w:val="4CF6270C"/>
    <w:rsid w:val="4CFA4CF5"/>
    <w:rsid w:val="4D04C8EA"/>
    <w:rsid w:val="4D28F9F7"/>
    <w:rsid w:val="4D2D8827"/>
    <w:rsid w:val="4D3F479C"/>
    <w:rsid w:val="4D44F0F9"/>
    <w:rsid w:val="4D60229C"/>
    <w:rsid w:val="4D7E49FB"/>
    <w:rsid w:val="4D8C7A04"/>
    <w:rsid w:val="4D92E923"/>
    <w:rsid w:val="4DAFEBA4"/>
    <w:rsid w:val="4DBFB355"/>
    <w:rsid w:val="4DC914FE"/>
    <w:rsid w:val="4DCCCF6A"/>
    <w:rsid w:val="4DF2760A"/>
    <w:rsid w:val="4DFAC85C"/>
    <w:rsid w:val="4DFBB646"/>
    <w:rsid w:val="4E03B28B"/>
    <w:rsid w:val="4E096152"/>
    <w:rsid w:val="4E0BD415"/>
    <w:rsid w:val="4E1C419C"/>
    <w:rsid w:val="4E2EE77B"/>
    <w:rsid w:val="4E360C3B"/>
    <w:rsid w:val="4E43748A"/>
    <w:rsid w:val="4E4BF177"/>
    <w:rsid w:val="4E5BD72F"/>
    <w:rsid w:val="4E661C11"/>
    <w:rsid w:val="4E66CDD5"/>
    <w:rsid w:val="4E6A6EB6"/>
    <w:rsid w:val="4E6ED977"/>
    <w:rsid w:val="4E794C19"/>
    <w:rsid w:val="4E83CFB9"/>
    <w:rsid w:val="4E8E4176"/>
    <w:rsid w:val="4EAE9223"/>
    <w:rsid w:val="4ED5521C"/>
    <w:rsid w:val="4EDFE49B"/>
    <w:rsid w:val="4F029083"/>
    <w:rsid w:val="4F04B505"/>
    <w:rsid w:val="4F181CB6"/>
    <w:rsid w:val="4F1E20BD"/>
    <w:rsid w:val="4F28FC68"/>
    <w:rsid w:val="4F2F69B2"/>
    <w:rsid w:val="4F3E9DED"/>
    <w:rsid w:val="4F4287C9"/>
    <w:rsid w:val="4F5B7EA3"/>
    <w:rsid w:val="4F5F9275"/>
    <w:rsid w:val="4F873921"/>
    <w:rsid w:val="4F994F97"/>
    <w:rsid w:val="4FA1806A"/>
    <w:rsid w:val="4FA3F9E2"/>
    <w:rsid w:val="4FA539A6"/>
    <w:rsid w:val="4FB812FB"/>
    <w:rsid w:val="4FCBB164"/>
    <w:rsid w:val="4FEC42F8"/>
    <w:rsid w:val="4FEE4FE5"/>
    <w:rsid w:val="4FF76BA0"/>
    <w:rsid w:val="500299C4"/>
    <w:rsid w:val="500EB251"/>
    <w:rsid w:val="50104820"/>
    <w:rsid w:val="5022E53B"/>
    <w:rsid w:val="502512A8"/>
    <w:rsid w:val="502521E6"/>
    <w:rsid w:val="5027F8AF"/>
    <w:rsid w:val="502B9695"/>
    <w:rsid w:val="50332DF4"/>
    <w:rsid w:val="5034F0D6"/>
    <w:rsid w:val="504EB438"/>
    <w:rsid w:val="50506F9D"/>
    <w:rsid w:val="5063B416"/>
    <w:rsid w:val="5072C605"/>
    <w:rsid w:val="5074347B"/>
    <w:rsid w:val="50938F06"/>
    <w:rsid w:val="50970BFE"/>
    <w:rsid w:val="5098E2B1"/>
    <w:rsid w:val="509958FE"/>
    <w:rsid w:val="50B28598"/>
    <w:rsid w:val="50BDEB0F"/>
    <w:rsid w:val="50BF2A7F"/>
    <w:rsid w:val="50C82397"/>
    <w:rsid w:val="50CFE4E5"/>
    <w:rsid w:val="50D3B0F7"/>
    <w:rsid w:val="50FEF7E7"/>
    <w:rsid w:val="510995E6"/>
    <w:rsid w:val="5124DF22"/>
    <w:rsid w:val="51315459"/>
    <w:rsid w:val="513C35CA"/>
    <w:rsid w:val="513DA623"/>
    <w:rsid w:val="515FED42"/>
    <w:rsid w:val="51919CBB"/>
    <w:rsid w:val="519C3E11"/>
    <w:rsid w:val="519F57A7"/>
    <w:rsid w:val="51C0E309"/>
    <w:rsid w:val="51C7D9DA"/>
    <w:rsid w:val="51CA651B"/>
    <w:rsid w:val="51CEE0CD"/>
    <w:rsid w:val="51D1303E"/>
    <w:rsid w:val="51D296DD"/>
    <w:rsid w:val="51D2A1D1"/>
    <w:rsid w:val="51E4448F"/>
    <w:rsid w:val="51FB60D9"/>
    <w:rsid w:val="520B530A"/>
    <w:rsid w:val="521C389E"/>
    <w:rsid w:val="5223FFC2"/>
    <w:rsid w:val="5227B454"/>
    <w:rsid w:val="5230BF6C"/>
    <w:rsid w:val="524D12B4"/>
    <w:rsid w:val="525136ED"/>
    <w:rsid w:val="5291E88E"/>
    <w:rsid w:val="52A90DF9"/>
    <w:rsid w:val="52D92358"/>
    <w:rsid w:val="52DDAA37"/>
    <w:rsid w:val="52DF7141"/>
    <w:rsid w:val="52E7FA14"/>
    <w:rsid w:val="53010A87"/>
    <w:rsid w:val="5305BC73"/>
    <w:rsid w:val="5306E72D"/>
    <w:rsid w:val="531077F9"/>
    <w:rsid w:val="531FC25B"/>
    <w:rsid w:val="5326DC69"/>
    <w:rsid w:val="53392B59"/>
    <w:rsid w:val="533CA0AC"/>
    <w:rsid w:val="53540073"/>
    <w:rsid w:val="535F44E2"/>
    <w:rsid w:val="536683B6"/>
    <w:rsid w:val="5386C977"/>
    <w:rsid w:val="538A2E5B"/>
    <w:rsid w:val="5396E0E9"/>
    <w:rsid w:val="53D9943D"/>
    <w:rsid w:val="53ECB8FC"/>
    <w:rsid w:val="540D865A"/>
    <w:rsid w:val="540F9DBC"/>
    <w:rsid w:val="54267B79"/>
    <w:rsid w:val="54294832"/>
    <w:rsid w:val="54472695"/>
    <w:rsid w:val="544C6FA3"/>
    <w:rsid w:val="544FF49B"/>
    <w:rsid w:val="545722BF"/>
    <w:rsid w:val="545D3F2E"/>
    <w:rsid w:val="5463920E"/>
    <w:rsid w:val="5463C70B"/>
    <w:rsid w:val="54658D8C"/>
    <w:rsid w:val="54672AF5"/>
    <w:rsid w:val="546E80A4"/>
    <w:rsid w:val="54750568"/>
    <w:rsid w:val="54967AAB"/>
    <w:rsid w:val="549792A3"/>
    <w:rsid w:val="5498E713"/>
    <w:rsid w:val="549CDAE8"/>
    <w:rsid w:val="549CF998"/>
    <w:rsid w:val="54A50724"/>
    <w:rsid w:val="54A61E6D"/>
    <w:rsid w:val="54A71B3F"/>
    <w:rsid w:val="54A83C40"/>
    <w:rsid w:val="54B35F23"/>
    <w:rsid w:val="54B5A5DD"/>
    <w:rsid w:val="54CADCC3"/>
    <w:rsid w:val="54E6E99F"/>
    <w:rsid w:val="54FB87D8"/>
    <w:rsid w:val="5501397F"/>
    <w:rsid w:val="550F9C5E"/>
    <w:rsid w:val="5514CF8D"/>
    <w:rsid w:val="551936BE"/>
    <w:rsid w:val="551C2A2B"/>
    <w:rsid w:val="55313AB8"/>
    <w:rsid w:val="5539FF9E"/>
    <w:rsid w:val="553BC59A"/>
    <w:rsid w:val="553E13CF"/>
    <w:rsid w:val="5559205A"/>
    <w:rsid w:val="5561C514"/>
    <w:rsid w:val="5564AEA8"/>
    <w:rsid w:val="5569B034"/>
    <w:rsid w:val="556D076F"/>
    <w:rsid w:val="5576F319"/>
    <w:rsid w:val="55905D5F"/>
    <w:rsid w:val="559FCBC8"/>
    <w:rsid w:val="55A39D92"/>
    <w:rsid w:val="55BAA7A8"/>
    <w:rsid w:val="55C4AE37"/>
    <w:rsid w:val="55D26403"/>
    <w:rsid w:val="55DBB185"/>
    <w:rsid w:val="55E114F3"/>
    <w:rsid w:val="55E570C7"/>
    <w:rsid w:val="55EC76FA"/>
    <w:rsid w:val="56048F4E"/>
    <w:rsid w:val="5608DA17"/>
    <w:rsid w:val="560A49A4"/>
    <w:rsid w:val="56182CAD"/>
    <w:rsid w:val="56186158"/>
    <w:rsid w:val="561BCB4D"/>
    <w:rsid w:val="562225FF"/>
    <w:rsid w:val="5622CDC3"/>
    <w:rsid w:val="56275B96"/>
    <w:rsid w:val="5634B774"/>
    <w:rsid w:val="5634FFA8"/>
    <w:rsid w:val="563CBB95"/>
    <w:rsid w:val="5666AD24"/>
    <w:rsid w:val="5670CC1B"/>
    <w:rsid w:val="5692F1B0"/>
    <w:rsid w:val="56975839"/>
    <w:rsid w:val="56A291C4"/>
    <w:rsid w:val="56C04FE0"/>
    <w:rsid w:val="56CA9C0A"/>
    <w:rsid w:val="56D970CA"/>
    <w:rsid w:val="56DCED02"/>
    <w:rsid w:val="56DFAE67"/>
    <w:rsid w:val="56E09973"/>
    <w:rsid w:val="56F3B6FF"/>
    <w:rsid w:val="56F80686"/>
    <w:rsid w:val="570AE369"/>
    <w:rsid w:val="571DBBFE"/>
    <w:rsid w:val="5720A30C"/>
    <w:rsid w:val="57374789"/>
    <w:rsid w:val="57465EC5"/>
    <w:rsid w:val="5756A237"/>
    <w:rsid w:val="577893F6"/>
    <w:rsid w:val="57894ED2"/>
    <w:rsid w:val="57924CAE"/>
    <w:rsid w:val="579510E1"/>
    <w:rsid w:val="57AD81CC"/>
    <w:rsid w:val="57D08D31"/>
    <w:rsid w:val="57DAB235"/>
    <w:rsid w:val="57DF1439"/>
    <w:rsid w:val="57E5DB3A"/>
    <w:rsid w:val="57EDE55B"/>
    <w:rsid w:val="57FECB8B"/>
    <w:rsid w:val="57FF2D05"/>
    <w:rsid w:val="58027D85"/>
    <w:rsid w:val="580C9C7C"/>
    <w:rsid w:val="580DB01B"/>
    <w:rsid w:val="580F2169"/>
    <w:rsid w:val="5811CA46"/>
    <w:rsid w:val="581EC7B0"/>
    <w:rsid w:val="582E888D"/>
    <w:rsid w:val="5831D619"/>
    <w:rsid w:val="5831DC11"/>
    <w:rsid w:val="583BD1AC"/>
    <w:rsid w:val="586442B3"/>
    <w:rsid w:val="58734606"/>
    <w:rsid w:val="588AE102"/>
    <w:rsid w:val="58976B28"/>
    <w:rsid w:val="589A61E3"/>
    <w:rsid w:val="58A6D7A0"/>
    <w:rsid w:val="58B969C7"/>
    <w:rsid w:val="58C448F3"/>
    <w:rsid w:val="58C9FAB5"/>
    <w:rsid w:val="58D297EA"/>
    <w:rsid w:val="58D6F640"/>
    <w:rsid w:val="58EDCB91"/>
    <w:rsid w:val="59098717"/>
    <w:rsid w:val="590B3A3B"/>
    <w:rsid w:val="590C4809"/>
    <w:rsid w:val="5910D75D"/>
    <w:rsid w:val="5915871C"/>
    <w:rsid w:val="5923E780"/>
    <w:rsid w:val="5924DD14"/>
    <w:rsid w:val="5935EEF9"/>
    <w:rsid w:val="5944180C"/>
    <w:rsid w:val="59464111"/>
    <w:rsid w:val="595FBEA8"/>
    <w:rsid w:val="59606733"/>
    <w:rsid w:val="596F165F"/>
    <w:rsid w:val="59853F21"/>
    <w:rsid w:val="598A4FBF"/>
    <w:rsid w:val="5990CFD2"/>
    <w:rsid w:val="59933680"/>
    <w:rsid w:val="599E4DE6"/>
    <w:rsid w:val="59A4164B"/>
    <w:rsid w:val="59A7042C"/>
    <w:rsid w:val="59B51310"/>
    <w:rsid w:val="59B9D933"/>
    <w:rsid w:val="59E2CCA7"/>
    <w:rsid w:val="59E4F512"/>
    <w:rsid w:val="59E524EB"/>
    <w:rsid w:val="59E5D4CE"/>
    <w:rsid w:val="59FBB83F"/>
    <w:rsid w:val="5A040DF3"/>
    <w:rsid w:val="5A0FBCED"/>
    <w:rsid w:val="5A0FDF3A"/>
    <w:rsid w:val="5A2902E3"/>
    <w:rsid w:val="5A4521CC"/>
    <w:rsid w:val="5A452D1F"/>
    <w:rsid w:val="5A7009FA"/>
    <w:rsid w:val="5A793839"/>
    <w:rsid w:val="5A7E56EF"/>
    <w:rsid w:val="5A88A7E5"/>
    <w:rsid w:val="5AA06EA9"/>
    <w:rsid w:val="5AABAE88"/>
    <w:rsid w:val="5AB034B8"/>
    <w:rsid w:val="5AB5FD78"/>
    <w:rsid w:val="5AB7FB40"/>
    <w:rsid w:val="5AC50954"/>
    <w:rsid w:val="5AC89759"/>
    <w:rsid w:val="5ACCB1A3"/>
    <w:rsid w:val="5ACF921F"/>
    <w:rsid w:val="5AEAABCD"/>
    <w:rsid w:val="5AEB1D2A"/>
    <w:rsid w:val="5AEBDACA"/>
    <w:rsid w:val="5AEDDC9D"/>
    <w:rsid w:val="5AF67FA8"/>
    <w:rsid w:val="5B0FCCB1"/>
    <w:rsid w:val="5B10CE58"/>
    <w:rsid w:val="5B1EFB17"/>
    <w:rsid w:val="5B20E9D9"/>
    <w:rsid w:val="5B38FADA"/>
    <w:rsid w:val="5B4239F3"/>
    <w:rsid w:val="5B4578A1"/>
    <w:rsid w:val="5B4F85E6"/>
    <w:rsid w:val="5B56CEA2"/>
    <w:rsid w:val="5B598BA4"/>
    <w:rsid w:val="5B66DE4F"/>
    <w:rsid w:val="5B69AFB7"/>
    <w:rsid w:val="5B6D78C9"/>
    <w:rsid w:val="5B720418"/>
    <w:rsid w:val="5B7632C2"/>
    <w:rsid w:val="5B7A11EC"/>
    <w:rsid w:val="5BA559DA"/>
    <w:rsid w:val="5BAC6CB9"/>
    <w:rsid w:val="5BB6A7C8"/>
    <w:rsid w:val="5BB9A9F8"/>
    <w:rsid w:val="5BBDE562"/>
    <w:rsid w:val="5BCCA5E3"/>
    <w:rsid w:val="5BE8396D"/>
    <w:rsid w:val="5BF4142F"/>
    <w:rsid w:val="5C003D75"/>
    <w:rsid w:val="5C0864B1"/>
    <w:rsid w:val="5C09CB33"/>
    <w:rsid w:val="5C0BDA5B"/>
    <w:rsid w:val="5C119D5B"/>
    <w:rsid w:val="5C1A0528"/>
    <w:rsid w:val="5C25197D"/>
    <w:rsid w:val="5C282775"/>
    <w:rsid w:val="5C347A7B"/>
    <w:rsid w:val="5C3B6181"/>
    <w:rsid w:val="5C3FB869"/>
    <w:rsid w:val="5C4C0519"/>
    <w:rsid w:val="5C4CF3EA"/>
    <w:rsid w:val="5C541BA4"/>
    <w:rsid w:val="5C582EC9"/>
    <w:rsid w:val="5C5E5847"/>
    <w:rsid w:val="5C64AA7B"/>
    <w:rsid w:val="5C688204"/>
    <w:rsid w:val="5C7FA690"/>
    <w:rsid w:val="5C7FF674"/>
    <w:rsid w:val="5C94AD43"/>
    <w:rsid w:val="5C9A8E8F"/>
    <w:rsid w:val="5CADE8E4"/>
    <w:rsid w:val="5CC17E55"/>
    <w:rsid w:val="5CDCF5C8"/>
    <w:rsid w:val="5CE414D9"/>
    <w:rsid w:val="5CEFB34F"/>
    <w:rsid w:val="5CF1287F"/>
    <w:rsid w:val="5D0C0252"/>
    <w:rsid w:val="5D22BFE2"/>
    <w:rsid w:val="5D3EA204"/>
    <w:rsid w:val="5D438CBB"/>
    <w:rsid w:val="5D47FA82"/>
    <w:rsid w:val="5D509C4E"/>
    <w:rsid w:val="5D54620F"/>
    <w:rsid w:val="5D5BED12"/>
    <w:rsid w:val="5D6B3514"/>
    <w:rsid w:val="5D70B491"/>
    <w:rsid w:val="5D7697AF"/>
    <w:rsid w:val="5D7E0769"/>
    <w:rsid w:val="5D8F954A"/>
    <w:rsid w:val="5D9D6BB6"/>
    <w:rsid w:val="5DA4F345"/>
    <w:rsid w:val="5DBC70D3"/>
    <w:rsid w:val="5DBF3789"/>
    <w:rsid w:val="5DCA3923"/>
    <w:rsid w:val="5DDC8DCB"/>
    <w:rsid w:val="5DDDA124"/>
    <w:rsid w:val="5DE20B4D"/>
    <w:rsid w:val="5DEE363B"/>
    <w:rsid w:val="5DFFCDA6"/>
    <w:rsid w:val="5E0C000B"/>
    <w:rsid w:val="5E257D5F"/>
    <w:rsid w:val="5E2C3495"/>
    <w:rsid w:val="5E2E27F5"/>
    <w:rsid w:val="5E31AD3F"/>
    <w:rsid w:val="5E340E7B"/>
    <w:rsid w:val="5E3719F6"/>
    <w:rsid w:val="5E3EA5BC"/>
    <w:rsid w:val="5E678E57"/>
    <w:rsid w:val="5E6CCB2A"/>
    <w:rsid w:val="5EA45F24"/>
    <w:rsid w:val="5EA46203"/>
    <w:rsid w:val="5EA8C500"/>
    <w:rsid w:val="5EA91F66"/>
    <w:rsid w:val="5EAF7730"/>
    <w:rsid w:val="5EBEB653"/>
    <w:rsid w:val="5EC6C6DD"/>
    <w:rsid w:val="5EC85369"/>
    <w:rsid w:val="5F06AE25"/>
    <w:rsid w:val="5F07786B"/>
    <w:rsid w:val="5F12EC01"/>
    <w:rsid w:val="5F189E42"/>
    <w:rsid w:val="5F1A2C04"/>
    <w:rsid w:val="5F2BB4F1"/>
    <w:rsid w:val="5F2F79A5"/>
    <w:rsid w:val="5F32E75B"/>
    <w:rsid w:val="5F349DEF"/>
    <w:rsid w:val="5F437B1D"/>
    <w:rsid w:val="5F4E053F"/>
    <w:rsid w:val="5F4E8B87"/>
    <w:rsid w:val="5F54492A"/>
    <w:rsid w:val="5F5C0CDE"/>
    <w:rsid w:val="5F5D5C99"/>
    <w:rsid w:val="5F681FF7"/>
    <w:rsid w:val="5F6A7D7E"/>
    <w:rsid w:val="5F6F033B"/>
    <w:rsid w:val="5F9266E4"/>
    <w:rsid w:val="5FA00702"/>
    <w:rsid w:val="5FA5326B"/>
    <w:rsid w:val="5FABA984"/>
    <w:rsid w:val="5FAC8114"/>
    <w:rsid w:val="5FADB9D5"/>
    <w:rsid w:val="5FB5BC70"/>
    <w:rsid w:val="5FBC735A"/>
    <w:rsid w:val="5FC5BFE9"/>
    <w:rsid w:val="5FC8D514"/>
    <w:rsid w:val="5FE34545"/>
    <w:rsid w:val="5FE35942"/>
    <w:rsid w:val="5FE37299"/>
    <w:rsid w:val="5FE4A233"/>
    <w:rsid w:val="5FE5CC52"/>
    <w:rsid w:val="5FF06C3F"/>
    <w:rsid w:val="5FF11DBC"/>
    <w:rsid w:val="5FF7FB38"/>
    <w:rsid w:val="5FF93684"/>
    <w:rsid w:val="5FFE443E"/>
    <w:rsid w:val="601AA00E"/>
    <w:rsid w:val="6039B219"/>
    <w:rsid w:val="6049D407"/>
    <w:rsid w:val="604BD91E"/>
    <w:rsid w:val="604D0CDE"/>
    <w:rsid w:val="60573CEB"/>
    <w:rsid w:val="6059FA0D"/>
    <w:rsid w:val="605A8C39"/>
    <w:rsid w:val="607148B4"/>
    <w:rsid w:val="607AEBE5"/>
    <w:rsid w:val="607E9AF5"/>
    <w:rsid w:val="60921145"/>
    <w:rsid w:val="609B5AB4"/>
    <w:rsid w:val="60AA0703"/>
    <w:rsid w:val="60CA1D80"/>
    <w:rsid w:val="60CEB7BC"/>
    <w:rsid w:val="60DAB0CF"/>
    <w:rsid w:val="60DAF296"/>
    <w:rsid w:val="60DD82D8"/>
    <w:rsid w:val="60DFC045"/>
    <w:rsid w:val="6103B03D"/>
    <w:rsid w:val="610E4A17"/>
    <w:rsid w:val="6112ABA1"/>
    <w:rsid w:val="6122782E"/>
    <w:rsid w:val="612678F8"/>
    <w:rsid w:val="61432D8F"/>
    <w:rsid w:val="614906FF"/>
    <w:rsid w:val="614CD626"/>
    <w:rsid w:val="61542CC8"/>
    <w:rsid w:val="6160553F"/>
    <w:rsid w:val="616325FE"/>
    <w:rsid w:val="616DC2F0"/>
    <w:rsid w:val="61870FA9"/>
    <w:rsid w:val="61972393"/>
    <w:rsid w:val="619CF989"/>
    <w:rsid w:val="61A0A66F"/>
    <w:rsid w:val="61B6EB59"/>
    <w:rsid w:val="61BCA597"/>
    <w:rsid w:val="61C4176B"/>
    <w:rsid w:val="61DC1147"/>
    <w:rsid w:val="61E5AB39"/>
    <w:rsid w:val="61F12E32"/>
    <w:rsid w:val="61F4D7D9"/>
    <w:rsid w:val="61F822E9"/>
    <w:rsid w:val="61FA2D78"/>
    <w:rsid w:val="61FEA2B1"/>
    <w:rsid w:val="61FFCAF6"/>
    <w:rsid w:val="62098CC4"/>
    <w:rsid w:val="620A2C53"/>
    <w:rsid w:val="620CB2D9"/>
    <w:rsid w:val="621B20FB"/>
    <w:rsid w:val="6237D63F"/>
    <w:rsid w:val="62385462"/>
    <w:rsid w:val="6241EF6E"/>
    <w:rsid w:val="6244EC0D"/>
    <w:rsid w:val="625B119D"/>
    <w:rsid w:val="625B9F71"/>
    <w:rsid w:val="626F50A1"/>
    <w:rsid w:val="6287B9AF"/>
    <w:rsid w:val="628E6E84"/>
    <w:rsid w:val="62A0B51E"/>
    <w:rsid w:val="62A4C56B"/>
    <w:rsid w:val="62CBD6B8"/>
    <w:rsid w:val="62DCFE5E"/>
    <w:rsid w:val="62EC0D76"/>
    <w:rsid w:val="6316D534"/>
    <w:rsid w:val="6319CDB2"/>
    <w:rsid w:val="632713F0"/>
    <w:rsid w:val="63314510"/>
    <w:rsid w:val="633D4645"/>
    <w:rsid w:val="63672C03"/>
    <w:rsid w:val="6368CD2B"/>
    <w:rsid w:val="63710A51"/>
    <w:rsid w:val="6372566D"/>
    <w:rsid w:val="63740A41"/>
    <w:rsid w:val="637778C0"/>
    <w:rsid w:val="637EE091"/>
    <w:rsid w:val="638A10F0"/>
    <w:rsid w:val="63A2F288"/>
    <w:rsid w:val="63AF0087"/>
    <w:rsid w:val="63AF8638"/>
    <w:rsid w:val="63DA1EBB"/>
    <w:rsid w:val="63F6A562"/>
    <w:rsid w:val="6400F6D4"/>
    <w:rsid w:val="6401D9CD"/>
    <w:rsid w:val="640245D9"/>
    <w:rsid w:val="641C7F3A"/>
    <w:rsid w:val="641DA82F"/>
    <w:rsid w:val="6434A894"/>
    <w:rsid w:val="645075D7"/>
    <w:rsid w:val="6481D1F7"/>
    <w:rsid w:val="649D932E"/>
    <w:rsid w:val="64A04075"/>
    <w:rsid w:val="64A2714F"/>
    <w:rsid w:val="64A28501"/>
    <w:rsid w:val="64A587ED"/>
    <w:rsid w:val="64A5DCE4"/>
    <w:rsid w:val="64C4F60E"/>
    <w:rsid w:val="64CC0B73"/>
    <w:rsid w:val="64CDB1C9"/>
    <w:rsid w:val="64E2233D"/>
    <w:rsid w:val="64E61FD6"/>
    <w:rsid w:val="64E6E1D9"/>
    <w:rsid w:val="64EC8E5C"/>
    <w:rsid w:val="64F0A54A"/>
    <w:rsid w:val="64FCEABC"/>
    <w:rsid w:val="650DBA90"/>
    <w:rsid w:val="6517A6F0"/>
    <w:rsid w:val="65180669"/>
    <w:rsid w:val="652036E0"/>
    <w:rsid w:val="6529A364"/>
    <w:rsid w:val="652E3718"/>
    <w:rsid w:val="652FE499"/>
    <w:rsid w:val="6531FF60"/>
    <w:rsid w:val="6532C04A"/>
    <w:rsid w:val="653800E6"/>
    <w:rsid w:val="6540C7C0"/>
    <w:rsid w:val="655994A9"/>
    <w:rsid w:val="655AD6F1"/>
    <w:rsid w:val="6566F59D"/>
    <w:rsid w:val="65711061"/>
    <w:rsid w:val="6589DAE8"/>
    <w:rsid w:val="6596DCCD"/>
    <w:rsid w:val="659DAA2E"/>
    <w:rsid w:val="65A636CA"/>
    <w:rsid w:val="65ABA84B"/>
    <w:rsid w:val="65B1D6AB"/>
    <w:rsid w:val="65B5F8B4"/>
    <w:rsid w:val="65C0657E"/>
    <w:rsid w:val="65C6CDB9"/>
    <w:rsid w:val="65CD80BC"/>
    <w:rsid w:val="65FAE906"/>
    <w:rsid w:val="66062148"/>
    <w:rsid w:val="660C6E30"/>
    <w:rsid w:val="660E573F"/>
    <w:rsid w:val="660F4886"/>
    <w:rsid w:val="66149F20"/>
    <w:rsid w:val="6620C3BF"/>
    <w:rsid w:val="6624B426"/>
    <w:rsid w:val="66269490"/>
    <w:rsid w:val="6627CE18"/>
    <w:rsid w:val="6629A242"/>
    <w:rsid w:val="664AF5C9"/>
    <w:rsid w:val="664F9845"/>
    <w:rsid w:val="6652A345"/>
    <w:rsid w:val="66555495"/>
    <w:rsid w:val="66557760"/>
    <w:rsid w:val="6657A6D7"/>
    <w:rsid w:val="665D5027"/>
    <w:rsid w:val="665EB4B2"/>
    <w:rsid w:val="6663E8B9"/>
    <w:rsid w:val="667AD7E7"/>
    <w:rsid w:val="669A8D27"/>
    <w:rsid w:val="669BC5D7"/>
    <w:rsid w:val="66C791B0"/>
    <w:rsid w:val="66CB6245"/>
    <w:rsid w:val="66D27BA5"/>
    <w:rsid w:val="66D528DD"/>
    <w:rsid w:val="67088F5C"/>
    <w:rsid w:val="6709525C"/>
    <w:rsid w:val="6709BF61"/>
    <w:rsid w:val="671EE6FE"/>
    <w:rsid w:val="672AF4F0"/>
    <w:rsid w:val="672FA6C3"/>
    <w:rsid w:val="6736B5AD"/>
    <w:rsid w:val="67377043"/>
    <w:rsid w:val="67430211"/>
    <w:rsid w:val="6762BDBA"/>
    <w:rsid w:val="6769511D"/>
    <w:rsid w:val="6772D4DB"/>
    <w:rsid w:val="6782CBDC"/>
    <w:rsid w:val="67881699"/>
    <w:rsid w:val="678E5509"/>
    <w:rsid w:val="67A13C74"/>
    <w:rsid w:val="67ACF270"/>
    <w:rsid w:val="67B89FB0"/>
    <w:rsid w:val="67BE7EA7"/>
    <w:rsid w:val="67FA8513"/>
    <w:rsid w:val="680696DC"/>
    <w:rsid w:val="681D71FF"/>
    <w:rsid w:val="68333E0A"/>
    <w:rsid w:val="68349E28"/>
    <w:rsid w:val="683C09AC"/>
    <w:rsid w:val="684400EA"/>
    <w:rsid w:val="684698F8"/>
    <w:rsid w:val="6854993C"/>
    <w:rsid w:val="6857A12D"/>
    <w:rsid w:val="685865C3"/>
    <w:rsid w:val="686A9322"/>
    <w:rsid w:val="6879E84F"/>
    <w:rsid w:val="689554FC"/>
    <w:rsid w:val="689E57CA"/>
    <w:rsid w:val="68AC6EA0"/>
    <w:rsid w:val="68B50E84"/>
    <w:rsid w:val="68B77EB4"/>
    <w:rsid w:val="68B8A58C"/>
    <w:rsid w:val="68BCD3AB"/>
    <w:rsid w:val="68BE2664"/>
    <w:rsid w:val="68CB8FC0"/>
    <w:rsid w:val="68D3207F"/>
    <w:rsid w:val="68D9166C"/>
    <w:rsid w:val="68DE65D7"/>
    <w:rsid w:val="68EE1171"/>
    <w:rsid w:val="68F90252"/>
    <w:rsid w:val="68FA9239"/>
    <w:rsid w:val="690765D8"/>
    <w:rsid w:val="690819B7"/>
    <w:rsid w:val="690D51B3"/>
    <w:rsid w:val="6927464C"/>
    <w:rsid w:val="692EC772"/>
    <w:rsid w:val="693B490D"/>
    <w:rsid w:val="693E5E84"/>
    <w:rsid w:val="69444473"/>
    <w:rsid w:val="6950BB74"/>
    <w:rsid w:val="6957589D"/>
    <w:rsid w:val="695F4015"/>
    <w:rsid w:val="6995841E"/>
    <w:rsid w:val="69A4CB52"/>
    <w:rsid w:val="69ACC078"/>
    <w:rsid w:val="69B9AA71"/>
    <w:rsid w:val="69BFC71D"/>
    <w:rsid w:val="69C2C2DC"/>
    <w:rsid w:val="69D4327B"/>
    <w:rsid w:val="69D67082"/>
    <w:rsid w:val="69DB7E28"/>
    <w:rsid w:val="69E0BC0F"/>
    <w:rsid w:val="69E12D85"/>
    <w:rsid w:val="69FD9A4A"/>
    <w:rsid w:val="6A132B2A"/>
    <w:rsid w:val="6A14A276"/>
    <w:rsid w:val="6A356079"/>
    <w:rsid w:val="6A35F121"/>
    <w:rsid w:val="6A4F9667"/>
    <w:rsid w:val="6A54BD7F"/>
    <w:rsid w:val="6A6844B3"/>
    <w:rsid w:val="6A6B4337"/>
    <w:rsid w:val="6A923FDA"/>
    <w:rsid w:val="6A9A3EDC"/>
    <w:rsid w:val="6A9B40EF"/>
    <w:rsid w:val="6ABD5250"/>
    <w:rsid w:val="6AC14D89"/>
    <w:rsid w:val="6ACF152F"/>
    <w:rsid w:val="6ADBD95A"/>
    <w:rsid w:val="6ADF2241"/>
    <w:rsid w:val="6AEACD60"/>
    <w:rsid w:val="6B03DD41"/>
    <w:rsid w:val="6B09A38B"/>
    <w:rsid w:val="6B0CF901"/>
    <w:rsid w:val="6B13202C"/>
    <w:rsid w:val="6B259F8E"/>
    <w:rsid w:val="6B326407"/>
    <w:rsid w:val="6B419B42"/>
    <w:rsid w:val="6B47E416"/>
    <w:rsid w:val="6B4C66A0"/>
    <w:rsid w:val="6B5D49E8"/>
    <w:rsid w:val="6B73EFAE"/>
    <w:rsid w:val="6B77116E"/>
    <w:rsid w:val="6B79D712"/>
    <w:rsid w:val="6B7C8C70"/>
    <w:rsid w:val="6B87E761"/>
    <w:rsid w:val="6B8D003E"/>
    <w:rsid w:val="6B969521"/>
    <w:rsid w:val="6B9F0F90"/>
    <w:rsid w:val="6B9F4807"/>
    <w:rsid w:val="6BA68992"/>
    <w:rsid w:val="6BA74F4C"/>
    <w:rsid w:val="6BE2CC96"/>
    <w:rsid w:val="6C0AF953"/>
    <w:rsid w:val="6C0EA255"/>
    <w:rsid w:val="6C20D6B3"/>
    <w:rsid w:val="6C273D96"/>
    <w:rsid w:val="6C2C55A6"/>
    <w:rsid w:val="6C3631EE"/>
    <w:rsid w:val="6C6561AD"/>
    <w:rsid w:val="6C6B2064"/>
    <w:rsid w:val="6C73A431"/>
    <w:rsid w:val="6C8A1CAB"/>
    <w:rsid w:val="6C8D248D"/>
    <w:rsid w:val="6C922F5F"/>
    <w:rsid w:val="6C944CA5"/>
    <w:rsid w:val="6C951183"/>
    <w:rsid w:val="6C9AC4E6"/>
    <w:rsid w:val="6CA5BE6A"/>
    <w:rsid w:val="6CBB3669"/>
    <w:rsid w:val="6CD05D89"/>
    <w:rsid w:val="6CD782FA"/>
    <w:rsid w:val="6CDEEEEE"/>
    <w:rsid w:val="6CE3C338"/>
    <w:rsid w:val="6CE49C9C"/>
    <w:rsid w:val="6CEB0558"/>
    <w:rsid w:val="6CF7EDD3"/>
    <w:rsid w:val="6D0575D3"/>
    <w:rsid w:val="6D0A8E48"/>
    <w:rsid w:val="6D102F59"/>
    <w:rsid w:val="6D1AB9D8"/>
    <w:rsid w:val="6D1BB8FF"/>
    <w:rsid w:val="6D1BD1CB"/>
    <w:rsid w:val="6D2CDCCF"/>
    <w:rsid w:val="6D2D969B"/>
    <w:rsid w:val="6D340062"/>
    <w:rsid w:val="6D3620E8"/>
    <w:rsid w:val="6D37C7F7"/>
    <w:rsid w:val="6D39367F"/>
    <w:rsid w:val="6D3EA333"/>
    <w:rsid w:val="6D5290CB"/>
    <w:rsid w:val="6D594064"/>
    <w:rsid w:val="6D5CD56B"/>
    <w:rsid w:val="6D647366"/>
    <w:rsid w:val="6D68D657"/>
    <w:rsid w:val="6D70ED34"/>
    <w:rsid w:val="6D7117D2"/>
    <w:rsid w:val="6D98BC43"/>
    <w:rsid w:val="6D9BD428"/>
    <w:rsid w:val="6D9C0DEF"/>
    <w:rsid w:val="6D9D5D19"/>
    <w:rsid w:val="6DAB18B4"/>
    <w:rsid w:val="6DBFD0F4"/>
    <w:rsid w:val="6DC0EAD7"/>
    <w:rsid w:val="6DC42311"/>
    <w:rsid w:val="6DC89B9A"/>
    <w:rsid w:val="6DD0CBFF"/>
    <w:rsid w:val="6DDCC12D"/>
    <w:rsid w:val="6DF5FAF1"/>
    <w:rsid w:val="6E003E9C"/>
    <w:rsid w:val="6E05FAEB"/>
    <w:rsid w:val="6E090CFD"/>
    <w:rsid w:val="6E098ED3"/>
    <w:rsid w:val="6E23D734"/>
    <w:rsid w:val="6E31E708"/>
    <w:rsid w:val="6E3B9A7E"/>
    <w:rsid w:val="6E400995"/>
    <w:rsid w:val="6E483AA7"/>
    <w:rsid w:val="6E59DD72"/>
    <w:rsid w:val="6E6A5DE9"/>
    <w:rsid w:val="6E748CFD"/>
    <w:rsid w:val="6E75F920"/>
    <w:rsid w:val="6E792F1F"/>
    <w:rsid w:val="6E7D994A"/>
    <w:rsid w:val="6E81EFBF"/>
    <w:rsid w:val="6E9238AF"/>
    <w:rsid w:val="6E936006"/>
    <w:rsid w:val="6EA65EA9"/>
    <w:rsid w:val="6EA68BFA"/>
    <w:rsid w:val="6EAA5C0E"/>
    <w:rsid w:val="6EC07A33"/>
    <w:rsid w:val="6EC9B1CB"/>
    <w:rsid w:val="6EDDF3D9"/>
    <w:rsid w:val="6EE38A99"/>
    <w:rsid w:val="6EE633F5"/>
    <w:rsid w:val="6EF173BF"/>
    <w:rsid w:val="6F042E35"/>
    <w:rsid w:val="6F07032C"/>
    <w:rsid w:val="6F21442D"/>
    <w:rsid w:val="6F2C00F7"/>
    <w:rsid w:val="6F399684"/>
    <w:rsid w:val="6F40349A"/>
    <w:rsid w:val="6F49C641"/>
    <w:rsid w:val="6F4C4A4D"/>
    <w:rsid w:val="6F5349D3"/>
    <w:rsid w:val="6F579FAB"/>
    <w:rsid w:val="6F5E823C"/>
    <w:rsid w:val="6F62D477"/>
    <w:rsid w:val="6F643A75"/>
    <w:rsid w:val="6F85C10D"/>
    <w:rsid w:val="6F948944"/>
    <w:rsid w:val="6F987890"/>
    <w:rsid w:val="6FA13AF5"/>
    <w:rsid w:val="6FA4DD5E"/>
    <w:rsid w:val="6FA58D21"/>
    <w:rsid w:val="6FAB44F3"/>
    <w:rsid w:val="6FAE29FF"/>
    <w:rsid w:val="6FB5A4F8"/>
    <w:rsid w:val="6FB8A4B3"/>
    <w:rsid w:val="6FCD76D6"/>
    <w:rsid w:val="6FD24E87"/>
    <w:rsid w:val="6FDCA0A2"/>
    <w:rsid w:val="6FDE25E3"/>
    <w:rsid w:val="6FE81DDB"/>
    <w:rsid w:val="6FF01530"/>
    <w:rsid w:val="70321D15"/>
    <w:rsid w:val="7039B488"/>
    <w:rsid w:val="703CA2E5"/>
    <w:rsid w:val="703E5788"/>
    <w:rsid w:val="703F5D97"/>
    <w:rsid w:val="70413CB7"/>
    <w:rsid w:val="70630117"/>
    <w:rsid w:val="70674BCD"/>
    <w:rsid w:val="706E53CE"/>
    <w:rsid w:val="706F594F"/>
    <w:rsid w:val="70789804"/>
    <w:rsid w:val="7081C0B8"/>
    <w:rsid w:val="708ACF4F"/>
    <w:rsid w:val="708C2F3A"/>
    <w:rsid w:val="70B308C8"/>
    <w:rsid w:val="70EAAEBC"/>
    <w:rsid w:val="7113CF88"/>
    <w:rsid w:val="712BF4D2"/>
    <w:rsid w:val="7140ADBF"/>
    <w:rsid w:val="714D57D3"/>
    <w:rsid w:val="7156C40A"/>
    <w:rsid w:val="715F19B8"/>
    <w:rsid w:val="717711B0"/>
    <w:rsid w:val="71809AEC"/>
    <w:rsid w:val="71929CAB"/>
    <w:rsid w:val="719843A1"/>
    <w:rsid w:val="719B594D"/>
    <w:rsid w:val="71AF4377"/>
    <w:rsid w:val="71C4434A"/>
    <w:rsid w:val="71CB23F2"/>
    <w:rsid w:val="71D10244"/>
    <w:rsid w:val="71EC56F8"/>
    <w:rsid w:val="71EF19CF"/>
    <w:rsid w:val="72197864"/>
    <w:rsid w:val="7227FF9B"/>
    <w:rsid w:val="722D5BC2"/>
    <w:rsid w:val="7232581E"/>
    <w:rsid w:val="723326C9"/>
    <w:rsid w:val="72399481"/>
    <w:rsid w:val="724A1B4D"/>
    <w:rsid w:val="724CD72F"/>
    <w:rsid w:val="724FBFCF"/>
    <w:rsid w:val="725D7416"/>
    <w:rsid w:val="72609154"/>
    <w:rsid w:val="72816703"/>
    <w:rsid w:val="7290D57D"/>
    <w:rsid w:val="7292A981"/>
    <w:rsid w:val="729622FE"/>
    <w:rsid w:val="729840EC"/>
    <w:rsid w:val="729B16A3"/>
    <w:rsid w:val="72A4C2F9"/>
    <w:rsid w:val="72A9C866"/>
    <w:rsid w:val="72A9D673"/>
    <w:rsid w:val="72AC4578"/>
    <w:rsid w:val="72BAB24F"/>
    <w:rsid w:val="72C38E1C"/>
    <w:rsid w:val="72CCF7A4"/>
    <w:rsid w:val="72DB6271"/>
    <w:rsid w:val="72DC7211"/>
    <w:rsid w:val="72F983FC"/>
    <w:rsid w:val="72FF1549"/>
    <w:rsid w:val="73092C01"/>
    <w:rsid w:val="731320A9"/>
    <w:rsid w:val="732EEEB8"/>
    <w:rsid w:val="73584F79"/>
    <w:rsid w:val="73896702"/>
    <w:rsid w:val="73965533"/>
    <w:rsid w:val="73BEE808"/>
    <w:rsid w:val="73C4A22E"/>
    <w:rsid w:val="73F865F8"/>
    <w:rsid w:val="73FE2483"/>
    <w:rsid w:val="740856C4"/>
    <w:rsid w:val="74085CBC"/>
    <w:rsid w:val="740AE78F"/>
    <w:rsid w:val="74140219"/>
    <w:rsid w:val="741C7DA7"/>
    <w:rsid w:val="74220421"/>
    <w:rsid w:val="742C0686"/>
    <w:rsid w:val="74399B29"/>
    <w:rsid w:val="743D9D84"/>
    <w:rsid w:val="7441DE8E"/>
    <w:rsid w:val="744B53BA"/>
    <w:rsid w:val="74546458"/>
    <w:rsid w:val="7470CDBA"/>
    <w:rsid w:val="747F62C5"/>
    <w:rsid w:val="74883DBA"/>
    <w:rsid w:val="748E64CC"/>
    <w:rsid w:val="74905773"/>
    <w:rsid w:val="74988660"/>
    <w:rsid w:val="749ED732"/>
    <w:rsid w:val="74A1288C"/>
    <w:rsid w:val="74A6CE5F"/>
    <w:rsid w:val="74B0D5C1"/>
    <w:rsid w:val="74B1CF52"/>
    <w:rsid w:val="74C745C2"/>
    <w:rsid w:val="74DB4C67"/>
    <w:rsid w:val="74E21BFD"/>
    <w:rsid w:val="74ED1339"/>
    <w:rsid w:val="7506DBBC"/>
    <w:rsid w:val="750C5349"/>
    <w:rsid w:val="7517967C"/>
    <w:rsid w:val="75236EB6"/>
    <w:rsid w:val="7536723A"/>
    <w:rsid w:val="7546E083"/>
    <w:rsid w:val="754B20A3"/>
    <w:rsid w:val="754B95CF"/>
    <w:rsid w:val="754DD4FB"/>
    <w:rsid w:val="7560FDBB"/>
    <w:rsid w:val="75618602"/>
    <w:rsid w:val="75643860"/>
    <w:rsid w:val="7570184D"/>
    <w:rsid w:val="75768FF2"/>
    <w:rsid w:val="75844BF7"/>
    <w:rsid w:val="759101B1"/>
    <w:rsid w:val="75C65F7F"/>
    <w:rsid w:val="75D5AD10"/>
    <w:rsid w:val="75D61084"/>
    <w:rsid w:val="75D6D7F4"/>
    <w:rsid w:val="75E4F46B"/>
    <w:rsid w:val="75E8AF25"/>
    <w:rsid w:val="75ECC9F7"/>
    <w:rsid w:val="75F58D74"/>
    <w:rsid w:val="76018082"/>
    <w:rsid w:val="7602D524"/>
    <w:rsid w:val="7603BAD1"/>
    <w:rsid w:val="7607CB23"/>
    <w:rsid w:val="760CC4D4"/>
    <w:rsid w:val="76183CEA"/>
    <w:rsid w:val="7618BF06"/>
    <w:rsid w:val="761A8DD7"/>
    <w:rsid w:val="7634F129"/>
    <w:rsid w:val="7634F2E1"/>
    <w:rsid w:val="76476356"/>
    <w:rsid w:val="764C2A9F"/>
    <w:rsid w:val="7650614B"/>
    <w:rsid w:val="765722FD"/>
    <w:rsid w:val="76576D21"/>
    <w:rsid w:val="765BD0F8"/>
    <w:rsid w:val="765EEE68"/>
    <w:rsid w:val="7667784F"/>
    <w:rsid w:val="7669749C"/>
    <w:rsid w:val="7669955F"/>
    <w:rsid w:val="7679084C"/>
    <w:rsid w:val="7690EF01"/>
    <w:rsid w:val="769D16A3"/>
    <w:rsid w:val="76BBD5EE"/>
    <w:rsid w:val="76C7A3E8"/>
    <w:rsid w:val="76C9AFCB"/>
    <w:rsid w:val="76CEE72D"/>
    <w:rsid w:val="76FB70BE"/>
    <w:rsid w:val="7701FE23"/>
    <w:rsid w:val="7705C49A"/>
    <w:rsid w:val="773086C7"/>
    <w:rsid w:val="7746BCB8"/>
    <w:rsid w:val="7748286D"/>
    <w:rsid w:val="7748AAF3"/>
    <w:rsid w:val="774F3C7D"/>
    <w:rsid w:val="7763EFBF"/>
    <w:rsid w:val="77675E7A"/>
    <w:rsid w:val="776B7693"/>
    <w:rsid w:val="776E92CA"/>
    <w:rsid w:val="77765E8E"/>
    <w:rsid w:val="777F1839"/>
    <w:rsid w:val="7783C57D"/>
    <w:rsid w:val="778E9A4F"/>
    <w:rsid w:val="77AFEF43"/>
    <w:rsid w:val="77C6058E"/>
    <w:rsid w:val="77D2F4B8"/>
    <w:rsid w:val="77D84011"/>
    <w:rsid w:val="77D8C94E"/>
    <w:rsid w:val="77D9065B"/>
    <w:rsid w:val="77E837A9"/>
    <w:rsid w:val="77F1976D"/>
    <w:rsid w:val="7815A80F"/>
    <w:rsid w:val="7818FF60"/>
    <w:rsid w:val="78295844"/>
    <w:rsid w:val="782C6124"/>
    <w:rsid w:val="78543EBA"/>
    <w:rsid w:val="78571AF3"/>
    <w:rsid w:val="786EFAF5"/>
    <w:rsid w:val="78780988"/>
    <w:rsid w:val="78782CDB"/>
    <w:rsid w:val="7883AAB5"/>
    <w:rsid w:val="78991C8A"/>
    <w:rsid w:val="789EDD47"/>
    <w:rsid w:val="78A833AC"/>
    <w:rsid w:val="78AB48D4"/>
    <w:rsid w:val="78AD61FD"/>
    <w:rsid w:val="78B2B1DE"/>
    <w:rsid w:val="78BBD0B0"/>
    <w:rsid w:val="78C8121D"/>
    <w:rsid w:val="78CB0A40"/>
    <w:rsid w:val="78D8A5AC"/>
    <w:rsid w:val="78ED4BAE"/>
    <w:rsid w:val="78F431A5"/>
    <w:rsid w:val="7925C876"/>
    <w:rsid w:val="792FF0F6"/>
    <w:rsid w:val="79381E46"/>
    <w:rsid w:val="7939AE9D"/>
    <w:rsid w:val="793E8C3D"/>
    <w:rsid w:val="793FEEAE"/>
    <w:rsid w:val="7948AD92"/>
    <w:rsid w:val="79493B4F"/>
    <w:rsid w:val="796BB9EF"/>
    <w:rsid w:val="796C0FCB"/>
    <w:rsid w:val="797EBAA5"/>
    <w:rsid w:val="799F693E"/>
    <w:rsid w:val="79A1EF52"/>
    <w:rsid w:val="79AE78C4"/>
    <w:rsid w:val="79AFE06E"/>
    <w:rsid w:val="79C507F1"/>
    <w:rsid w:val="79EFC129"/>
    <w:rsid w:val="79F813DB"/>
    <w:rsid w:val="79FE3D1F"/>
    <w:rsid w:val="7A04F9A6"/>
    <w:rsid w:val="7A06F988"/>
    <w:rsid w:val="7A0F083B"/>
    <w:rsid w:val="7A113067"/>
    <w:rsid w:val="7A190FB5"/>
    <w:rsid w:val="7A1A98C8"/>
    <w:rsid w:val="7A40046D"/>
    <w:rsid w:val="7A58EE66"/>
    <w:rsid w:val="7A61A797"/>
    <w:rsid w:val="7A75503F"/>
    <w:rsid w:val="7A86EAD6"/>
    <w:rsid w:val="7A8713D4"/>
    <w:rsid w:val="7AA832DB"/>
    <w:rsid w:val="7ABBC26D"/>
    <w:rsid w:val="7ACAC554"/>
    <w:rsid w:val="7ADCEBA4"/>
    <w:rsid w:val="7AED4368"/>
    <w:rsid w:val="7AFB5943"/>
    <w:rsid w:val="7B0474F0"/>
    <w:rsid w:val="7B0CEFFE"/>
    <w:rsid w:val="7B1B0BF6"/>
    <w:rsid w:val="7B29EFA7"/>
    <w:rsid w:val="7B2E0FE1"/>
    <w:rsid w:val="7B41012E"/>
    <w:rsid w:val="7B42F3F5"/>
    <w:rsid w:val="7B49625E"/>
    <w:rsid w:val="7B4A58FB"/>
    <w:rsid w:val="7B535E42"/>
    <w:rsid w:val="7B58C397"/>
    <w:rsid w:val="7B64C58D"/>
    <w:rsid w:val="7B7D0CE2"/>
    <w:rsid w:val="7B876774"/>
    <w:rsid w:val="7B8D17FE"/>
    <w:rsid w:val="7B8ECDF0"/>
    <w:rsid w:val="7B937529"/>
    <w:rsid w:val="7B94A878"/>
    <w:rsid w:val="7B9B50E3"/>
    <w:rsid w:val="7BAA9A3F"/>
    <w:rsid w:val="7BB22C33"/>
    <w:rsid w:val="7BB2DE46"/>
    <w:rsid w:val="7BC44FE8"/>
    <w:rsid w:val="7BC54CDD"/>
    <w:rsid w:val="7BC95C39"/>
    <w:rsid w:val="7BCBBF64"/>
    <w:rsid w:val="7BCF11D3"/>
    <w:rsid w:val="7BCF60E4"/>
    <w:rsid w:val="7BD06F8F"/>
    <w:rsid w:val="7BE3FAB7"/>
    <w:rsid w:val="7BE68290"/>
    <w:rsid w:val="7BF0D85A"/>
    <w:rsid w:val="7BFE8825"/>
    <w:rsid w:val="7BFEF5EB"/>
    <w:rsid w:val="7C2289FC"/>
    <w:rsid w:val="7C307E5B"/>
    <w:rsid w:val="7C31E133"/>
    <w:rsid w:val="7C398A2B"/>
    <w:rsid w:val="7C3AA9C5"/>
    <w:rsid w:val="7C4B2A5F"/>
    <w:rsid w:val="7C4EB4D1"/>
    <w:rsid w:val="7C5A90B8"/>
    <w:rsid w:val="7C5D97FD"/>
    <w:rsid w:val="7C5E5803"/>
    <w:rsid w:val="7C73C4CE"/>
    <w:rsid w:val="7C7A93F0"/>
    <w:rsid w:val="7C979901"/>
    <w:rsid w:val="7C9976B1"/>
    <w:rsid w:val="7CA04551"/>
    <w:rsid w:val="7CA4B9BB"/>
    <w:rsid w:val="7CA77AA0"/>
    <w:rsid w:val="7CC02A82"/>
    <w:rsid w:val="7CCEB74D"/>
    <w:rsid w:val="7CDDDA56"/>
    <w:rsid w:val="7CF12CE1"/>
    <w:rsid w:val="7CF2CDD4"/>
    <w:rsid w:val="7D043D37"/>
    <w:rsid w:val="7D0A43CB"/>
    <w:rsid w:val="7D1976A9"/>
    <w:rsid w:val="7D1A9118"/>
    <w:rsid w:val="7D255279"/>
    <w:rsid w:val="7D26CD9D"/>
    <w:rsid w:val="7D2C1D4C"/>
    <w:rsid w:val="7D320270"/>
    <w:rsid w:val="7D4F22D5"/>
    <w:rsid w:val="7D503095"/>
    <w:rsid w:val="7D5FFDDA"/>
    <w:rsid w:val="7D749F04"/>
    <w:rsid w:val="7D854C1E"/>
    <w:rsid w:val="7D8DF8F1"/>
    <w:rsid w:val="7DA7D362"/>
    <w:rsid w:val="7DAAFF9D"/>
    <w:rsid w:val="7DB3FE83"/>
    <w:rsid w:val="7DBCF997"/>
    <w:rsid w:val="7DBEC268"/>
    <w:rsid w:val="7DC7A10A"/>
    <w:rsid w:val="7DD81EED"/>
    <w:rsid w:val="7DEABB90"/>
    <w:rsid w:val="7DF6A3F1"/>
    <w:rsid w:val="7E0CC791"/>
    <w:rsid w:val="7E10BFBB"/>
    <w:rsid w:val="7E32D3EC"/>
    <w:rsid w:val="7E36760C"/>
    <w:rsid w:val="7E4DFB2C"/>
    <w:rsid w:val="7E509D03"/>
    <w:rsid w:val="7E554117"/>
    <w:rsid w:val="7E6DCF05"/>
    <w:rsid w:val="7E7EC33E"/>
    <w:rsid w:val="7E876B9C"/>
    <w:rsid w:val="7E96B591"/>
    <w:rsid w:val="7E9B879E"/>
    <w:rsid w:val="7E9CF07C"/>
    <w:rsid w:val="7EA9BECF"/>
    <w:rsid w:val="7EBC3EFC"/>
    <w:rsid w:val="7EBDE1FD"/>
    <w:rsid w:val="7EC29AED"/>
    <w:rsid w:val="7EC3042D"/>
    <w:rsid w:val="7EDE2949"/>
    <w:rsid w:val="7EE8167D"/>
    <w:rsid w:val="7EEEB7A4"/>
    <w:rsid w:val="7EF7E5F6"/>
    <w:rsid w:val="7F013EDA"/>
    <w:rsid w:val="7F14BDB1"/>
    <w:rsid w:val="7F358291"/>
    <w:rsid w:val="7F4D57CB"/>
    <w:rsid w:val="7F50E1DC"/>
    <w:rsid w:val="7F67D4AC"/>
    <w:rsid w:val="7F68FAD5"/>
    <w:rsid w:val="7F6D24E0"/>
    <w:rsid w:val="7F6F00D4"/>
    <w:rsid w:val="7F756611"/>
    <w:rsid w:val="7F79BA12"/>
    <w:rsid w:val="7F927452"/>
    <w:rsid w:val="7F980E90"/>
    <w:rsid w:val="7F9E6406"/>
    <w:rsid w:val="7F9E7323"/>
    <w:rsid w:val="7F9F9862"/>
    <w:rsid w:val="7FAC17D2"/>
    <w:rsid w:val="7FB0C739"/>
    <w:rsid w:val="7FB82E41"/>
    <w:rsid w:val="7FBA4946"/>
    <w:rsid w:val="7FC741B9"/>
    <w:rsid w:val="7FF19532"/>
    <w:rsid w:val="7FF93E4D"/>
    <w:rsid w:val="7FF98FF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1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nhideWhenUsed/>
    <w:rsid w:val="00B6053B"/>
    <w:pPr>
      <w:spacing w:before="120" w:after="120" w:line="396" w:lineRule="auto"/>
      <w:jc w:val="both"/>
    </w:pPr>
    <w:rPr>
      <w:rFonts w:ascii="Arial" w:eastAsia="Times New Roman" w:hAnsi="Arial" w:cs="Arial"/>
      <w:sz w:val="22"/>
      <w:szCs w:val="24"/>
      <w:lang w:eastAsia="en-US"/>
    </w:rPr>
  </w:style>
  <w:style w:type="paragraph" w:styleId="Nagwek1">
    <w:name w:val="heading 1"/>
    <w:basedOn w:val="Normalny"/>
    <w:next w:val="Normalny"/>
    <w:link w:val="Nagwek1Znak"/>
    <w:autoRedefine/>
    <w:qFormat/>
    <w:rsid w:val="000653A7"/>
    <w:pPr>
      <w:keepNext/>
      <w:pageBreakBefore/>
      <w:numPr>
        <w:numId w:val="22"/>
      </w:numPr>
      <w:jc w:val="left"/>
      <w:outlineLvl w:val="0"/>
    </w:pPr>
    <w:rPr>
      <w:b/>
      <w:bCs/>
      <w:smallCaps/>
      <w:color w:val="17365D"/>
      <w:kern w:val="32"/>
      <w:sz w:val="52"/>
      <w:szCs w:val="32"/>
    </w:rPr>
  </w:style>
  <w:style w:type="paragraph" w:styleId="Nagwek2">
    <w:name w:val="heading 2"/>
    <w:basedOn w:val="Normalny"/>
    <w:next w:val="Normalny"/>
    <w:link w:val="Nagwek2Znak"/>
    <w:autoRedefine/>
    <w:qFormat/>
    <w:rsid w:val="00C77260"/>
    <w:pPr>
      <w:keepNext/>
      <w:numPr>
        <w:ilvl w:val="1"/>
        <w:numId w:val="22"/>
      </w:numPr>
      <w:spacing w:before="480"/>
      <w:outlineLvl w:val="1"/>
    </w:pPr>
    <w:rPr>
      <w:b/>
      <w:bCs/>
      <w:smallCaps/>
      <w:color w:val="1F497D" w:themeColor="text2"/>
      <w:sz w:val="36"/>
      <w:szCs w:val="28"/>
      <w:lang w:eastAsia="pl-PL"/>
    </w:rPr>
  </w:style>
  <w:style w:type="paragraph" w:styleId="Nagwek3">
    <w:name w:val="heading 3"/>
    <w:basedOn w:val="Normalny"/>
    <w:next w:val="Normalny"/>
    <w:link w:val="Nagwek3Znak"/>
    <w:autoRedefine/>
    <w:qFormat/>
    <w:rsid w:val="00FE63AC"/>
    <w:pPr>
      <w:keepNext/>
      <w:numPr>
        <w:ilvl w:val="2"/>
        <w:numId w:val="22"/>
      </w:numPr>
      <w:spacing w:before="240" w:after="240"/>
      <w:outlineLvl w:val="2"/>
    </w:pPr>
    <w:rPr>
      <w:b/>
      <w:bCs/>
      <w:smallCaps/>
      <w:color w:val="1F497D" w:themeColor="text2"/>
      <w:sz w:val="28"/>
      <w:szCs w:val="26"/>
    </w:rPr>
  </w:style>
  <w:style w:type="paragraph" w:styleId="Nagwek4">
    <w:name w:val="heading 4"/>
    <w:basedOn w:val="Normalny"/>
    <w:next w:val="Normalny"/>
    <w:link w:val="Nagwek4Znak"/>
    <w:qFormat/>
    <w:rsid w:val="00DC018E"/>
    <w:pPr>
      <w:keepNext/>
      <w:numPr>
        <w:ilvl w:val="3"/>
        <w:numId w:val="22"/>
      </w:numPr>
      <w:spacing w:before="240" w:after="240"/>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26"/>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34"/>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34"/>
      </w:numPr>
      <w:spacing w:before="24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653A7"/>
    <w:rPr>
      <w:rFonts w:ascii="Arial" w:eastAsia="Times New Roman" w:hAnsi="Arial" w:cs="Arial"/>
      <w:b/>
      <w:bCs/>
      <w:smallCaps/>
      <w:color w:val="17365D"/>
      <w:kern w:val="32"/>
      <w:sz w:val="52"/>
      <w:szCs w:val="32"/>
      <w:lang w:eastAsia="en-US"/>
    </w:rPr>
  </w:style>
  <w:style w:type="character" w:customStyle="1" w:styleId="Nagwek2Znak">
    <w:name w:val="Nagłówek 2 Znak"/>
    <w:link w:val="Nagwek2"/>
    <w:rsid w:val="00C77260"/>
    <w:rPr>
      <w:rFonts w:ascii="Arial" w:eastAsia="Times New Roman" w:hAnsi="Arial" w:cs="Arial"/>
      <w:b/>
      <w:bCs/>
      <w:smallCaps/>
      <w:color w:val="1F497D" w:themeColor="text2"/>
      <w:sz w:val="36"/>
      <w:szCs w:val="28"/>
    </w:rPr>
  </w:style>
  <w:style w:type="character" w:customStyle="1" w:styleId="Nagwek3Znak">
    <w:name w:val="Nagłówek 3 Znak"/>
    <w:link w:val="Nagwek3"/>
    <w:rsid w:val="00FE63AC"/>
    <w:rPr>
      <w:rFonts w:ascii="Arial" w:eastAsia="Times New Roman" w:hAnsi="Arial" w:cs="Arial"/>
      <w:b/>
      <w:bCs/>
      <w:smallCaps/>
      <w:color w:val="1F497D" w:themeColor="text2"/>
      <w:sz w:val="28"/>
      <w:szCs w:val="26"/>
      <w:lang w:eastAsia="en-US"/>
    </w:rPr>
  </w:style>
  <w:style w:type="character" w:customStyle="1" w:styleId="Nagwek4Znak">
    <w:name w:val="Nagłówek 4 Znak"/>
    <w:link w:val="Nagwek4"/>
    <w:rsid w:val="00DC018E"/>
    <w:rPr>
      <w:rFonts w:ascii="Arial" w:eastAsia="Times New Roman" w:hAnsi="Arial" w:cs="Arial"/>
      <w:b/>
      <w:bCs/>
      <w:color w:val="17365D"/>
      <w:sz w:val="24"/>
      <w:szCs w:val="28"/>
      <w:lang w:eastAsia="en-US"/>
    </w:rPr>
  </w:style>
  <w:style w:type="character" w:customStyle="1" w:styleId="Nagwek5Znak">
    <w:name w:val="Nagłówek 5 Znak"/>
    <w:link w:val="Nagwek5"/>
    <w:rsid w:val="00B51BAF"/>
    <w:rPr>
      <w:rFonts w:ascii="Arial" w:eastAsia="Times New Roman" w:hAnsi="Arial" w:cs="Arial"/>
      <w:b/>
      <w:bCs/>
      <w:i/>
      <w:iCs/>
      <w:sz w:val="26"/>
      <w:szCs w:val="26"/>
      <w:lang w:eastAsia="en-US"/>
    </w:rPr>
  </w:style>
  <w:style w:type="character" w:customStyle="1" w:styleId="Nagwek6Znak">
    <w:name w:val="Nagłówek 6 Znak"/>
    <w:link w:val="Nagwek6"/>
    <w:uiPriority w:val="2"/>
    <w:semiHidden/>
    <w:rsid w:val="00B51BAF"/>
    <w:rPr>
      <w:rFonts w:eastAsia="Times New Roman"/>
      <w:b/>
      <w:bCs/>
      <w:color w:val="8B8178"/>
      <w:sz w:val="22"/>
      <w:szCs w:val="24"/>
      <w:lang w:eastAsia="en-US"/>
    </w:rPr>
  </w:style>
  <w:style w:type="character" w:customStyle="1" w:styleId="Nagwek7Znak">
    <w:name w:val="Nagłówek 7 Znak"/>
    <w:link w:val="Nagwek7"/>
    <w:semiHidden/>
    <w:rsid w:val="00B51BAF"/>
    <w:rPr>
      <w:rFonts w:eastAsia="Times New Roman"/>
      <w:sz w:val="22"/>
      <w:szCs w:val="24"/>
      <w:lang w:eastAsia="en-US"/>
    </w:rPr>
  </w:style>
  <w:style w:type="character" w:customStyle="1" w:styleId="Nagwek8Znak">
    <w:name w:val="Nagłówek 8 Znak"/>
    <w:link w:val="Nagwek8"/>
    <w:rsid w:val="00B51BAF"/>
    <w:rPr>
      <w:rFonts w:ascii="Arial" w:eastAsia="Times New Roman" w:hAnsi="Arial" w:cs="Arial"/>
      <w:i/>
      <w:iCs/>
      <w:sz w:val="22"/>
      <w:szCs w:val="24"/>
      <w:lang w:eastAsia="en-US"/>
    </w:rPr>
  </w:style>
  <w:style w:type="character" w:customStyle="1" w:styleId="Nagwek9Znak">
    <w:name w:val="Nagłówek 9 Znak"/>
    <w:link w:val="Nagwek9"/>
    <w:semiHidden/>
    <w:rsid w:val="00B51BAF"/>
    <w:rPr>
      <w:rFonts w:ascii="Cambria" w:eastAsia="Times New Roman" w:hAnsi="Cambria" w:cs="Arial"/>
      <w:sz w:val="22"/>
      <w:szCs w:val="24"/>
      <w:lang w:eastAsia="en-US"/>
    </w:rPr>
  </w:style>
  <w:style w:type="paragraph" w:customStyle="1" w:styleId="Tabelapunktowanie2">
    <w:name w:val="Tabela_punktowanie_2"/>
    <w:basedOn w:val="Tabelapunktowanie1"/>
    <w:qFormat/>
    <w:rsid w:val="00EC643B"/>
    <w:pPr>
      <w:ind w:left="567" w:hanging="227"/>
    </w:pPr>
  </w:style>
  <w:style w:type="paragraph" w:customStyle="1" w:styleId="Tabelapunktowanie1">
    <w:name w:val="Tabela_punktowanie_1"/>
    <w:basedOn w:val="Tabela-punktowanie"/>
    <w:autoRedefine/>
    <w:qFormat/>
    <w:rsid w:val="00EC643B"/>
    <w:pPr>
      <w:numPr>
        <w:numId w:val="31"/>
      </w:numPr>
      <w:ind w:left="227" w:hanging="170"/>
    </w:pPr>
  </w:style>
  <w:style w:type="paragraph" w:customStyle="1" w:styleId="Tabela-punktowanie">
    <w:name w:val="Tabela-punktowanie"/>
    <w:basedOn w:val="Normalny"/>
    <w:autoRedefine/>
    <w:qFormat/>
    <w:rsid w:val="00B51BAF"/>
    <w:pPr>
      <w:numPr>
        <w:numId w:val="30"/>
      </w:numPr>
      <w:spacing w:before="20" w:after="20"/>
      <w:jc w:val="left"/>
    </w:pPr>
    <w:rPr>
      <w:bCs/>
      <w:sz w:val="20"/>
      <w:szCs w:val="20"/>
    </w:rPr>
  </w:style>
  <w:style w:type="paragraph" w:customStyle="1" w:styleId="Spisdiagramw">
    <w:name w:val="Spis diagramów"/>
    <w:basedOn w:val="Spisilustracji"/>
    <w:autoRedefine/>
    <w:uiPriority w:val="2"/>
    <w:qFormat/>
    <w:rsid w:val="00B51BAF"/>
    <w:pPr>
      <w:tabs>
        <w:tab w:val="left" w:pos="2268"/>
        <w:tab w:val="right" w:leader="dot" w:pos="9072"/>
      </w:tabs>
      <w:ind w:left="1701" w:right="1134" w:hanging="1134"/>
    </w:pPr>
    <w:rPr>
      <w:lang w:eastAsia="ar-SA"/>
    </w:rPr>
  </w:style>
  <w:style w:type="paragraph" w:styleId="Spisilustracji">
    <w:name w:val="table of figures"/>
    <w:basedOn w:val="Legenda"/>
    <w:next w:val="Normalny"/>
    <w:uiPriority w:val="99"/>
    <w:unhideWhenUsed/>
    <w:rsid w:val="00B51BAF"/>
  </w:style>
  <w:style w:type="paragraph" w:customStyle="1" w:styleId="tabelanormalny">
    <w:name w:val="tabela_normalny"/>
    <w:basedOn w:val="Normalny"/>
    <w:autoRedefine/>
    <w:qFormat/>
    <w:rsid w:val="006E2AEE"/>
    <w:pPr>
      <w:spacing w:before="40" w:after="40" w:line="288" w:lineRule="auto"/>
      <w:jc w:val="left"/>
    </w:pPr>
    <w:rPr>
      <w:bCs/>
      <w:szCs w:val="20"/>
    </w:rPr>
  </w:style>
  <w:style w:type="paragraph" w:customStyle="1" w:styleId="wypunktowanie">
    <w:name w:val="wypunktowanie"/>
    <w:basedOn w:val="Normalny"/>
    <w:link w:val="wypunktowanieZnak"/>
    <w:uiPriority w:val="1"/>
    <w:qFormat/>
    <w:rsid w:val="00B51BAF"/>
    <w:pPr>
      <w:numPr>
        <w:numId w:val="33"/>
      </w:numPr>
    </w:pPr>
    <w:rPr>
      <w:lang w:val="x-none"/>
    </w:rPr>
  </w:style>
  <w:style w:type="character" w:customStyle="1" w:styleId="wypunktowanieZnak">
    <w:name w:val="wypunktowanie Znak"/>
    <w:link w:val="wypunktowanie"/>
    <w:uiPriority w:val="1"/>
    <w:rsid w:val="00B51BAF"/>
    <w:rPr>
      <w:rFonts w:ascii="Arial" w:eastAsia="Times New Roman" w:hAnsi="Arial" w:cs="Arial"/>
      <w:sz w:val="22"/>
      <w:szCs w:val="24"/>
      <w:lang w:val="x-none" w:eastAsia="en-US"/>
    </w:rPr>
  </w:style>
  <w:style w:type="paragraph" w:customStyle="1" w:styleId="metrykatabela">
    <w:name w:val="metryka_tabela"/>
    <w:basedOn w:val="Normalny"/>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ny"/>
    <w:autoRedefine/>
    <w:uiPriority w:val="1"/>
    <w:qFormat/>
    <w:rsid w:val="00FF6B51"/>
    <w:pPr>
      <w:spacing w:before="0" w:after="0"/>
      <w:jc w:val="left"/>
    </w:pPr>
    <w:rPr>
      <w:b/>
      <w:noProof/>
      <w:sz w:val="20"/>
      <w:lang w:eastAsia="pl-PL"/>
    </w:rPr>
  </w:style>
  <w:style w:type="paragraph" w:customStyle="1" w:styleId="tabelanumeracja">
    <w:name w:val="tabela_numeracja"/>
    <w:basedOn w:val="Normalny"/>
    <w:qFormat/>
    <w:rsid w:val="00DC018E"/>
    <w:pPr>
      <w:numPr>
        <w:numId w:val="32"/>
      </w:numPr>
    </w:pPr>
    <w:rPr>
      <w:szCs w:val="20"/>
    </w:rPr>
  </w:style>
  <w:style w:type="paragraph" w:customStyle="1" w:styleId="metrykanaglowek">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customStyle="1" w:styleId="metrykanaglowekZnak">
    <w:name w:val="metryka_naglowek Znak"/>
    <w:link w:val="metrykanaglowek"/>
    <w:uiPriority w:val="1"/>
    <w:rsid w:val="00694A86"/>
    <w:rPr>
      <w:rFonts w:ascii="Trebuchet MS" w:eastAsia="Times New Roman" w:hAnsi="Trebuchet MS"/>
      <w:b/>
      <w:color w:val="17365D"/>
      <w:sz w:val="22"/>
      <w:szCs w:val="26"/>
    </w:rPr>
  </w:style>
  <w:style w:type="paragraph" w:customStyle="1" w:styleId="stopkastrony">
    <w:name w:val="stopka_strony"/>
    <w:basedOn w:val="Stopka"/>
    <w:uiPriority w:val="1"/>
    <w:qFormat/>
    <w:rsid w:val="00B51BAF"/>
    <w:pPr>
      <w:tabs>
        <w:tab w:val="left" w:pos="4678"/>
      </w:tabs>
      <w:spacing w:before="0"/>
    </w:pPr>
    <w:rPr>
      <w:b w:val="0"/>
      <w:sz w:val="24"/>
      <w:lang w:val="x-none" w:eastAsia="x-none"/>
    </w:rPr>
  </w:style>
  <w:style w:type="paragraph" w:styleId="Stopka">
    <w:name w:val="footer"/>
    <w:basedOn w:val="Normalny"/>
    <w:link w:val="StopkaZnak"/>
    <w:autoRedefine/>
    <w:uiPriority w:val="99"/>
    <w:unhideWhenUsed/>
    <w:qFormat/>
    <w:rsid w:val="00B02E5A"/>
    <w:pPr>
      <w:tabs>
        <w:tab w:val="right" w:pos="9639"/>
      </w:tabs>
      <w:spacing w:before="240"/>
      <w:contextualSpacing/>
      <w:jc w:val="center"/>
    </w:pPr>
    <w:rPr>
      <w:b/>
      <w:noProof/>
      <w:szCs w:val="20"/>
      <w:lang w:eastAsia="pl-PL"/>
    </w:rPr>
  </w:style>
  <w:style w:type="character" w:customStyle="1" w:styleId="StopkaZnak">
    <w:name w:val="Stopka Znak"/>
    <w:link w:val="Stopka"/>
    <w:uiPriority w:val="99"/>
    <w:rsid w:val="00B02E5A"/>
    <w:rPr>
      <w:rFonts w:ascii="Arial" w:eastAsia="Times New Roman" w:hAnsi="Arial" w:cs="Arial"/>
      <w:b/>
      <w:noProof/>
      <w:sz w:val="22"/>
    </w:rPr>
  </w:style>
  <w:style w:type="paragraph" w:customStyle="1" w:styleId="przypisdolny">
    <w:name w:val="przypis_dolny"/>
    <w:basedOn w:val="Tekstprzypisudolnego"/>
    <w:uiPriority w:val="1"/>
    <w:qFormat/>
    <w:rsid w:val="00B51BAF"/>
    <w:pPr>
      <w:tabs>
        <w:tab w:val="right" w:pos="-142"/>
      </w:tabs>
      <w:ind w:left="142" w:hanging="142"/>
    </w:pPr>
    <w:rPr>
      <w:sz w:val="18"/>
      <w:szCs w:val="20"/>
      <w:lang w:val="x-none" w:eastAsia="x-none"/>
    </w:rPr>
  </w:style>
  <w:style w:type="paragraph" w:styleId="Tekstprzypisudolnego">
    <w:name w:val="footnote text"/>
    <w:basedOn w:val="Normalny"/>
    <w:link w:val="TekstprzypisudolnegoZnak"/>
    <w:uiPriority w:val="99"/>
    <w:unhideWhenUsed/>
    <w:rsid w:val="00B51BAF"/>
  </w:style>
  <w:style w:type="character" w:customStyle="1" w:styleId="TekstprzypisudolnegoZnak">
    <w:name w:val="Tekst przypisu dolnego Znak"/>
    <w:link w:val="Tekstprzypisudolnego"/>
    <w:uiPriority w:val="99"/>
    <w:rsid w:val="00B51BAF"/>
    <w:rPr>
      <w:rFonts w:eastAsia="Times New Roman"/>
      <w:sz w:val="22"/>
      <w:szCs w:val="24"/>
      <w:lang w:eastAsia="en-US"/>
    </w:rPr>
  </w:style>
  <w:style w:type="paragraph" w:customStyle="1" w:styleId="Wymagania-sekcja">
    <w:name w:val="Wymagania - sekcja"/>
    <w:basedOn w:val="Normalny"/>
    <w:qFormat/>
    <w:rsid w:val="00B51BAF"/>
    <w:rPr>
      <w:b/>
    </w:rPr>
  </w:style>
  <w:style w:type="paragraph" w:customStyle="1" w:styleId="WymaganieL1">
    <w:name w:val="Wymaganie L1"/>
    <w:basedOn w:val="Normalny"/>
    <w:link w:val="WymaganieL1Znak"/>
    <w:qFormat/>
    <w:rsid w:val="00B51BAF"/>
    <w:pPr>
      <w:numPr>
        <w:ilvl w:val="3"/>
        <w:numId w:val="34"/>
      </w:numPr>
      <w:jc w:val="left"/>
    </w:pPr>
    <w:rPr>
      <w:lang w:val="x-none"/>
    </w:rPr>
  </w:style>
  <w:style w:type="character" w:customStyle="1" w:styleId="WymaganieL1Znak">
    <w:name w:val="Wymaganie L1 Znak"/>
    <w:link w:val="WymaganieL1"/>
    <w:rsid w:val="00B51BAF"/>
    <w:rPr>
      <w:rFonts w:ascii="Arial" w:eastAsia="Times New Roman" w:hAnsi="Arial" w:cs="Arial"/>
      <w:sz w:val="22"/>
      <w:szCs w:val="24"/>
      <w:lang w:val="x-none"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ascii="Arial" w:eastAsia="Times New Roman" w:hAnsi="Arial" w:cs="Arial"/>
      <w:sz w:val="22"/>
      <w:szCs w:val="24"/>
      <w:lang w:val="x-none"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ascii="Arial" w:eastAsia="Times New Roman" w:hAnsi="Arial" w:cs="Arial"/>
      <w:sz w:val="22"/>
      <w:szCs w:val="24"/>
      <w:lang w:val="x-none" w:eastAsia="en-US"/>
    </w:rPr>
  </w:style>
  <w:style w:type="paragraph" w:customStyle="1" w:styleId="Wymagania-punkyL2">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FF666A"/>
    <w:pPr>
      <w:keepNext/>
      <w:keepLines/>
      <w:spacing w:before="240" w:after="0" w:line="288" w:lineRule="auto"/>
      <w:ind w:left="709" w:hanging="709"/>
      <w:jc w:val="left"/>
    </w:pPr>
    <w:rPr>
      <w:rFonts w:eastAsia="Arial"/>
      <w:b/>
      <w:color w:val="1F497D" w:themeColor="text2"/>
      <w:sz w:val="20"/>
      <w:lang w:eastAsia="pl-PL"/>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customStyle="1" w:styleId="TytuZnak">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PodtytuZnak">
    <w:name w:val="Podtytuł Znak"/>
    <w:link w:val="Podtytu"/>
    <w:rsid w:val="00313560"/>
    <w:rPr>
      <w:rFonts w:ascii="Arial" w:eastAsia="Times New Roman" w:hAnsi="Arial"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customStyle="1" w:styleId="TekstprzypisukocowegoZnak">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customStyle="1" w:styleId="TekstdymkaZnak">
    <w:name w:val="Tekst dymka Znak"/>
    <w:link w:val="Tekstdymka"/>
    <w:uiPriority w:val="99"/>
    <w:semiHidden/>
    <w:rsid w:val="00B51BAF"/>
    <w:rPr>
      <w:rFonts w:ascii="Tahoma" w:eastAsia="Times New Roman" w:hAnsi="Tahoma"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customStyle="1" w:styleId="NagwekZnak">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customStyle="1" w:styleId="TekstkomentarzaZnak">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customStyle="1" w:styleId="TematkomentarzaZnak">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FE6629"/>
    <w:pPr>
      <w:tabs>
        <w:tab w:val="left" w:pos="400"/>
        <w:tab w:val="right" w:leader="dot" w:pos="9062"/>
      </w:tabs>
      <w:spacing w:after="60"/>
      <w:ind w:left="57" w:hanging="57"/>
      <w:jc w:val="left"/>
    </w:pPr>
    <w:rPr>
      <w:b/>
    </w:rPr>
  </w:style>
  <w:style w:type="paragraph" w:styleId="Spistreci2">
    <w:name w:val="toc 2"/>
    <w:basedOn w:val="Normalny"/>
    <w:next w:val="Normalny"/>
    <w:autoRedefine/>
    <w:uiPriority w:val="39"/>
    <w:unhideWhenUsed/>
    <w:rsid w:val="004D2B9F"/>
    <w:pPr>
      <w:tabs>
        <w:tab w:val="left" w:pos="1474"/>
        <w:tab w:val="right" w:leader="dot" w:pos="9062"/>
      </w:tabs>
      <w:spacing w:after="60" w:line="360" w:lineRule="auto"/>
      <w:ind w:left="907" w:hanging="510"/>
      <w:jc w:val="left"/>
    </w:pPr>
  </w:style>
  <w:style w:type="paragraph" w:styleId="Spistreci3">
    <w:name w:val="toc 3"/>
    <w:basedOn w:val="Normalny"/>
    <w:next w:val="Normalny"/>
    <w:autoRedefine/>
    <w:uiPriority w:val="39"/>
    <w:unhideWhenUsed/>
    <w:rsid w:val="00731E1A"/>
    <w:pPr>
      <w:tabs>
        <w:tab w:val="left" w:pos="132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customStyle="1" w:styleId="Numerowaniepoz1">
    <w:name w:val="Numerowanie_poz_1"/>
    <w:basedOn w:val="Normalny"/>
    <w:link w:val="Numerowaniepoz1Znak"/>
    <w:autoRedefine/>
    <w:qFormat/>
    <w:rsid w:val="00EF17A0"/>
    <w:pPr>
      <w:numPr>
        <w:numId w:val="23"/>
      </w:numPr>
      <w:spacing w:line="288" w:lineRule="auto"/>
    </w:pPr>
  </w:style>
  <w:style w:type="character" w:customStyle="1" w:styleId="Numerowaniepoz1Znak">
    <w:name w:val="Numerowanie_poz_1 Znak"/>
    <w:link w:val="Numerowaniepoz1"/>
    <w:rsid w:val="00EF17A0"/>
    <w:rPr>
      <w:rFonts w:ascii="Arial" w:eastAsia="Times New Roman" w:hAnsi="Arial" w:cs="Arial"/>
      <w:sz w:val="22"/>
      <w:szCs w:val="24"/>
      <w:lang w:eastAsia="en-US"/>
    </w:rPr>
  </w:style>
  <w:style w:type="paragraph" w:customStyle="1" w:styleId="spistreci-tytu">
    <w:name w:val="spis treści-tytuł"/>
    <w:basedOn w:val="Normalny"/>
    <w:qFormat/>
    <w:rsid w:val="00B51BAF"/>
    <w:pPr>
      <w:pageBreakBefore/>
    </w:pPr>
    <w:rPr>
      <w:b/>
      <w:color w:val="17365D"/>
    </w:rPr>
  </w:style>
  <w:style w:type="paragraph" w:customStyle="1" w:styleId="Tabelanagwekdolewej">
    <w:name w:val="Tabela nagłówek do lewej"/>
    <w:basedOn w:val="Normalny"/>
    <w:autoRedefine/>
    <w:qFormat/>
    <w:rsid w:val="00FF666A"/>
    <w:pPr>
      <w:spacing w:beforeLines="20" w:before="48" w:afterLines="20" w:after="48" w:line="288" w:lineRule="auto"/>
      <w:jc w:val="left"/>
    </w:pPr>
    <w:rPr>
      <w:b/>
      <w:color w:val="FFFFFF"/>
      <w:sz w:val="20"/>
      <w:szCs w:val="20"/>
      <w:lang w:eastAsia="pl-PL"/>
    </w:rPr>
  </w:style>
  <w:style w:type="paragraph" w:customStyle="1" w:styleId="Tabelanagwekdorodka">
    <w:name w:val="Tabela nagłówek do środka"/>
    <w:basedOn w:val="Tabelanagwekdolewej"/>
    <w:next w:val="Normalny"/>
    <w:autoRedefine/>
    <w:qFormat/>
    <w:rsid w:val="00B51BAF"/>
    <w:pPr>
      <w:jc w:val="center"/>
    </w:pPr>
  </w:style>
  <w:style w:type="paragraph" w:customStyle="1" w:styleId="Tabelanumerowanie1">
    <w:name w:val="Tabela_numerowanie_1"/>
    <w:basedOn w:val="Tabelapunktowanie1"/>
    <w:autoRedefine/>
    <w:qFormat/>
    <w:rsid w:val="00EC643B"/>
    <w:pPr>
      <w:numPr>
        <w:numId w:val="35"/>
      </w:numPr>
      <w:spacing w:before="40" w:after="40" w:line="264" w:lineRule="auto"/>
      <w:ind w:left="340" w:hanging="227"/>
    </w:pPr>
    <w:rPr>
      <w:lang w:eastAsia="pl-PL"/>
    </w:rPr>
  </w:style>
  <w:style w:type="paragraph" w:customStyle="1" w:styleId="Tytudokumentu">
    <w:name w:val="Tytuł dokumentu"/>
    <w:basedOn w:val="Podtytu"/>
    <w:qFormat/>
    <w:rsid w:val="00B51BAF"/>
    <w:pPr>
      <w:spacing w:before="6000"/>
    </w:pPr>
    <w:rPr>
      <w:smallCaps w:val="0"/>
      <w:sz w:val="72"/>
    </w:rPr>
  </w:style>
  <w:style w:type="paragraph" w:customStyle="1" w:styleId="Wyrnienie">
    <w:name w:val="Wyróżnienie"/>
    <w:basedOn w:val="Normalny"/>
    <w:autoRedefine/>
    <w:qFormat/>
    <w:rsid w:val="00B51BAF"/>
    <w:pPr>
      <w:spacing w:before="360"/>
    </w:pPr>
    <w:rPr>
      <w:b/>
      <w:color w:val="000000"/>
    </w:rPr>
  </w:style>
  <w:style w:type="paragraph" w:customStyle="1" w:styleId="Wyrnienie2">
    <w:name w:val="Wyróżnienie_2"/>
    <w:basedOn w:val="Podtytu"/>
    <w:autoRedefine/>
    <w:qFormat/>
    <w:rsid w:val="00B51BAF"/>
    <w:pPr>
      <w:spacing w:before="120"/>
    </w:pPr>
    <w:rPr>
      <w:sz w:val="28"/>
    </w:rPr>
  </w:style>
  <w:style w:type="paragraph" w:customStyle="1" w:styleId="Punktowaniepoz1">
    <w:name w:val="Punktowanie_poz_1"/>
    <w:basedOn w:val="Normalny"/>
    <w:autoRedefine/>
    <w:qFormat/>
    <w:rsid w:val="00DC018E"/>
    <w:pPr>
      <w:numPr>
        <w:numId w:val="27"/>
      </w:numPr>
      <w:ind w:left="738" w:hanging="284"/>
      <w:jc w:val="left"/>
    </w:pPr>
    <w:rPr>
      <w:lang w:eastAsia="pl-PL"/>
    </w:rPr>
  </w:style>
  <w:style w:type="paragraph" w:customStyle="1" w:styleId="Punktowaniepoz2">
    <w:name w:val="Punktowanie_poz_2"/>
    <w:basedOn w:val="Punktowaniepoz1"/>
    <w:autoRedefine/>
    <w:qFormat/>
    <w:rsid w:val="00DC018E"/>
    <w:pPr>
      <w:numPr>
        <w:numId w:val="28"/>
      </w:numPr>
      <w:ind w:left="1418" w:hanging="284"/>
    </w:pPr>
  </w:style>
  <w:style w:type="paragraph" w:customStyle="1" w:styleId="Punktowaniepoz3">
    <w:name w:val="Punktowanie_poz_3"/>
    <w:basedOn w:val="Punktowaniepoz2"/>
    <w:autoRedefine/>
    <w:qFormat/>
    <w:rsid w:val="00DC018E"/>
    <w:pPr>
      <w:numPr>
        <w:numId w:val="29"/>
      </w:numPr>
      <w:spacing w:before="60" w:after="60"/>
      <w:ind w:left="1985" w:hanging="284"/>
    </w:pPr>
  </w:style>
  <w:style w:type="paragraph" w:customStyle="1" w:styleId="Spistrecinagwek">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customStyle="1" w:styleId="WTekstpodstawowy">
    <w:name w:val="W_Tekst podstawowy"/>
    <w:basedOn w:val="Normalny"/>
    <w:rsid w:val="00FF6B51"/>
    <w:pPr>
      <w:spacing w:before="40" w:after="60" w:line="240" w:lineRule="auto"/>
      <w:ind w:left="1134"/>
    </w:pPr>
    <w:rPr>
      <w:rFonts w:ascii="Arial Narrow" w:hAnsi="Arial Narrow"/>
      <w:szCs w:val="22"/>
      <w:lang w:val="x-none" w:eastAsia="pl-PL"/>
    </w:rPr>
  </w:style>
  <w:style w:type="paragraph" w:styleId="Akapitzlist">
    <w:name w:val="List Paragraph"/>
    <w:aliases w:val="Numerowanie,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customStyle="1" w:styleId="Default">
    <w:name w:val="Default"/>
    <w:rsid w:val="00E46697"/>
    <w:pPr>
      <w:autoSpaceDE w:val="0"/>
      <w:autoSpaceDN w:val="0"/>
      <w:adjustRightInd w:val="0"/>
    </w:pPr>
    <w:rPr>
      <w:rFonts w:ascii="Georgia" w:eastAsia="Times New Roman" w:hAnsi="Georgia" w:cs="Georgia"/>
      <w:color w:val="000000"/>
      <w:sz w:val="24"/>
      <w:szCs w:val="24"/>
    </w:rPr>
  </w:style>
  <w:style w:type="character" w:customStyle="1" w:styleId="AkapitzlistZnak">
    <w:name w:val="Akapit z listą Znak"/>
    <w:aliases w:val="Numerowanie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59"/>
    <w:rsid w:val="00E4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only1">
    <w:name w:val="sr-only1"/>
    <w:basedOn w:val="Domylnaczcionkaakapitu"/>
    <w:rsid w:val="00E46697"/>
    <w:rPr>
      <w:bdr w:val="none" w:sz="0" w:space="0" w:color="auto" w:frame="1"/>
    </w:rPr>
  </w:style>
  <w:style w:type="character" w:customStyle="1" w:styleId="highlight">
    <w:name w:val="highlight"/>
    <w:basedOn w:val="Domylnaczcionkaakapitu"/>
    <w:rsid w:val="00E46697"/>
  </w:style>
  <w:style w:type="paragraph" w:styleId="Spistreci4">
    <w:name w:val="toc 4"/>
    <w:basedOn w:val="Normalny"/>
    <w:next w:val="Normalny"/>
    <w:autoRedefine/>
    <w:uiPriority w:val="39"/>
    <w:unhideWhenUsed/>
    <w:rsid w:val="003E48E1"/>
    <w:pPr>
      <w:spacing w:before="0" w:after="100" w:line="259"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3E48E1"/>
    <w:pPr>
      <w:spacing w:before="0" w:after="100" w:line="259"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3E48E1"/>
    <w:pPr>
      <w:spacing w:before="0" w:after="100" w:line="259"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3E48E1"/>
    <w:pPr>
      <w:spacing w:before="0" w:after="100" w:line="259"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3E48E1"/>
    <w:pPr>
      <w:spacing w:before="0" w:after="100" w:line="259"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3E48E1"/>
    <w:pPr>
      <w:spacing w:before="0" w:after="100" w:line="259" w:lineRule="auto"/>
      <w:ind w:left="1760"/>
      <w:jc w:val="left"/>
    </w:pPr>
    <w:rPr>
      <w:rFonts w:asciiTheme="minorHAnsi" w:eastAsiaTheme="minorEastAsia" w:hAnsiTheme="minorHAnsi" w:cstheme="minorBidi"/>
      <w:szCs w:val="22"/>
      <w:lang w:eastAsia="pl-PL"/>
    </w:rPr>
  </w:style>
  <w:style w:type="paragraph" w:customStyle="1" w:styleId="a">
    <w:uiPriority w:val="99"/>
    <w:unhideWhenUsed/>
    <w:rsid w:val="00700DE9"/>
  </w:style>
  <w:style w:type="character" w:customStyle="1" w:styleId="Nierozpoznanawzmianka1">
    <w:name w:val="Nierozpoznana wzmianka1"/>
    <w:basedOn w:val="Domylnaczcionkaakapitu"/>
    <w:uiPriority w:val="99"/>
    <w:semiHidden/>
    <w:unhideWhenUsed/>
    <w:rsid w:val="00700DE9"/>
    <w:rPr>
      <w:color w:val="605E5C"/>
      <w:shd w:val="clear" w:color="auto" w:fill="E1DFDD"/>
    </w:rPr>
  </w:style>
  <w:style w:type="character" w:customStyle="1" w:styleId="Nierozpoznanawzmianka2">
    <w:name w:val="Nierozpoznana wzmianka2"/>
    <w:basedOn w:val="Domylnaczcionkaakapitu"/>
    <w:uiPriority w:val="99"/>
    <w:semiHidden/>
    <w:unhideWhenUsed/>
    <w:rsid w:val="009D3A71"/>
    <w:rPr>
      <w:color w:val="605E5C"/>
      <w:shd w:val="clear" w:color="auto" w:fill="E1DFDD"/>
    </w:rPr>
  </w:style>
  <w:style w:type="paragraph" w:customStyle="1" w:styleId="a0">
    <w:uiPriority w:val="99"/>
    <w:unhideWhenUsed/>
    <w:rsid w:val="00B6053B"/>
  </w:style>
  <w:style w:type="character" w:customStyle="1" w:styleId="Nierozpoznanawzmianka3">
    <w:name w:val="Nierozpoznana wzmianka3"/>
    <w:basedOn w:val="Domylnaczcionkaakapitu"/>
    <w:uiPriority w:val="99"/>
    <w:semiHidden/>
    <w:unhideWhenUsed/>
    <w:rsid w:val="00B6053B"/>
    <w:rPr>
      <w:color w:val="605E5C"/>
      <w:shd w:val="clear" w:color="auto" w:fill="E1DFDD"/>
    </w:rPr>
  </w:style>
  <w:style w:type="paragraph" w:styleId="Nagwekspisutreci">
    <w:name w:val="TOC Heading"/>
    <w:basedOn w:val="Nagwek1"/>
    <w:next w:val="Normalny"/>
    <w:uiPriority w:val="39"/>
    <w:unhideWhenUsed/>
    <w:qFormat/>
    <w:rsid w:val="00CC0D43"/>
    <w:pPr>
      <w:keepLines/>
      <w:pageBreakBefore w:val="0"/>
      <w:numPr>
        <w:numId w:val="0"/>
      </w:numPr>
      <w:spacing w:before="240" w:after="0" w:line="259" w:lineRule="auto"/>
      <w:outlineLvl w:val="9"/>
    </w:pPr>
    <w:rPr>
      <w:rFonts w:asciiTheme="majorHAnsi" w:eastAsiaTheme="majorEastAsia" w:hAnsiTheme="majorHAnsi" w:cstheme="majorBidi"/>
      <w:b w:val="0"/>
      <w:bCs w:val="0"/>
      <w:smallCaps w:val="0"/>
      <w:color w:val="365F91" w:themeColor="accent1" w:themeShade="BF"/>
      <w:kern w:val="0"/>
      <w:sz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25757743">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709301443">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1140617177">
      <w:bodyDiv w:val="1"/>
      <w:marLeft w:val="0"/>
      <w:marRight w:val="0"/>
      <w:marTop w:val="0"/>
      <w:marBottom w:val="0"/>
      <w:divBdr>
        <w:top w:val="none" w:sz="0" w:space="0" w:color="auto"/>
        <w:left w:val="none" w:sz="0" w:space="0" w:color="auto"/>
        <w:bottom w:val="none" w:sz="0" w:space="0" w:color="auto"/>
        <w:right w:val="none" w:sz="0" w:space="0" w:color="auto"/>
      </w:divBdr>
    </w:div>
    <w:div w:id="1245653438">
      <w:bodyDiv w:val="1"/>
      <w:marLeft w:val="0"/>
      <w:marRight w:val="0"/>
      <w:marTop w:val="0"/>
      <w:marBottom w:val="0"/>
      <w:divBdr>
        <w:top w:val="none" w:sz="0" w:space="0" w:color="auto"/>
        <w:left w:val="none" w:sz="0" w:space="0" w:color="auto"/>
        <w:bottom w:val="none" w:sz="0" w:space="0" w:color="auto"/>
        <w:right w:val="none" w:sz="0" w:space="0" w:color="auto"/>
      </w:divBdr>
    </w:div>
    <w:div w:id="1465076788">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937909094">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docs.oasis-open.org/wss/2004/01/oasis-200401-wss-x509-token-profile-1.0" TargetMode="External"/><Relationship Id="rId17" Type="http://schemas.openxmlformats.org/officeDocument/2006/relationships/hyperlink" Target="https://www.csioz.gov.pl/HL7POL/pl-cda-html-pl-PL/oid-registry.html" TargetMode="External"/><Relationship Id="rId2" Type="http://schemas.openxmlformats.org/officeDocument/2006/relationships/customXml" Target="../customXml/item2.xml"/><Relationship Id="rId16" Type="http://schemas.openxmlformats.org/officeDocument/2006/relationships/hyperlink" Target="https://www.csioz.gov.pl/HL7POL/pl-cda-html-pl-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ocs.oasis-open.org/wss/2004/01/oasis-200401-wss-soap-message-security-1.0" TargetMode="Externa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svg"/><Relationship Id="rId1" Type="http://schemas.openxmlformats.org/officeDocument/2006/relationships/image" Target="media/image4.png"/><Relationship Id="rId5" Type="http://schemas.openxmlformats.org/officeDocument/2006/relationships/image" Target="media/image8.png"/><Relationship Id="rId4" Type="http://schemas.openxmlformats.org/officeDocument/2006/relationships/image" Target="media/image7.png"/></Relationships>
</file>

<file path=word/_rels/footnotes.xml.rels><?xml version="1.0" encoding="UTF-8" standalone="yes"?>
<Relationships xmlns="http://schemas.openxmlformats.org/package/2006/relationships"><Relationship Id="rId1" Type="http://schemas.openxmlformats.org/officeDocument/2006/relationships/hyperlink" Target="https://ws-int-p1.csioz.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28" ma:contentTypeDescription="Utwórz nowy dokument." ma:contentTypeScope="" ma:versionID="6b0e0746597a70e9a88d38a4704a09e0">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059274b0246cd3777214beff9551d6fd"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Liczba" minOccurs="0"/>
                <xsd:element ref="ns2:Hiperlink"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Liczba" ma:index="27" nillable="true" ma:displayName="Liczba" ma:format="Dropdown" ma:internalName="Liczba" ma:percentage="FALSE">
      <xsd:simpleType>
        <xsd:restriction base="dms:Number"/>
      </xsd:simpleType>
    </xsd:element>
    <xsd:element name="Hiperlink" ma:index="28" nillable="true" ma:displayName="Hiperlink" ma:format="Hyperlink" ma:internalName="Hi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Location" ma:index="30" nillable="true" ma:displayName="Location" ma:description="" ma:indexed="true" ma:internalName="MediaServiceLocation"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atigodzina xmlns="9c74927f-2f07-45c2-8c27-d33f1e79f432" xsi:nil="true"/>
    <_Flow_SignoffStatus xmlns="9c74927f-2f07-45c2-8c27-d33f1e79f432" xsi:nil="true"/>
    <lcf76f155ced4ddcb4097134ff3c332f xmlns="9c74927f-2f07-45c2-8c27-d33f1e79f432">
      <Terms xmlns="http://schemas.microsoft.com/office/infopath/2007/PartnerControls"/>
    </lcf76f155ced4ddcb4097134ff3c332f>
    <TaxCatchAll xmlns="2b4fec8c-6342-430f-9a53-83f3fffa3636" xsi:nil="true"/>
    <Liczba xmlns="9c74927f-2f07-45c2-8c27-d33f1e79f432" xsi:nil="true"/>
    <Hiperlink xmlns="9c74927f-2f07-45c2-8c27-d33f1e79f432">
      <Url xsi:nil="true"/>
      <Description xsi:nil="true"/>
    </Hiperlink>
  </documentManagement>
</p:properties>
</file>

<file path=customXml/itemProps1.xml><?xml version="1.0" encoding="utf-8"?>
<ds:datastoreItem xmlns:ds="http://schemas.openxmlformats.org/officeDocument/2006/customXml" ds:itemID="{6E79783C-E649-46CA-B103-5C7EC15CB8FD}">
  <ds:schemaRefs>
    <ds:schemaRef ds:uri="http://schemas.openxmlformats.org/officeDocument/2006/bibliography"/>
  </ds:schemaRefs>
</ds:datastoreItem>
</file>

<file path=customXml/itemProps2.xml><?xml version="1.0" encoding="utf-8"?>
<ds:datastoreItem xmlns:ds="http://schemas.openxmlformats.org/officeDocument/2006/customXml" ds:itemID="{67C32754-FBED-469A-A5D1-44E634962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4.xml><?xml version="1.0" encoding="utf-8"?>
<ds:datastoreItem xmlns:ds="http://schemas.openxmlformats.org/officeDocument/2006/customXml" ds:itemID="{62122A8C-9F7A-4592-BDD6-0660B974BD39}">
  <ds:schemaRefs>
    <ds:schemaRef ds:uri="http://schemas.microsoft.com/office/2006/metadata/properties"/>
    <ds:schemaRef ds:uri="http://schemas.microsoft.com/office/infopath/2007/PartnerControls"/>
    <ds:schemaRef ds:uri="http://schemas.microsoft.com/sharepoint/v3"/>
    <ds:schemaRef ds:uri="9c74927f-2f07-45c2-8c27-d33f1e79f432"/>
    <ds:schemaRef ds:uri="2b4fec8c-6342-430f-9a53-83f3fffa363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15435</Words>
  <Characters>92616</Characters>
  <Application>Microsoft Office Word</Application>
  <DocSecurity>0</DocSecurity>
  <Lines>771</Lines>
  <Paragraphs>215</Paragraphs>
  <ScaleCrop>false</ScaleCrop>
  <LinksUpToDate>false</LinksUpToDate>
  <CharactersWithSpaces>107836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cp:revision>
  <dcterms:created xsi:type="dcterms:W3CDTF">2024-03-04T11:01:00Z</dcterms:created>
  <dcterms:modified xsi:type="dcterms:W3CDTF">2024-04-03T10:08:00Z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y fmtid="{D5CDD505-2E9C-101B-9397-08002B2CF9AE}" pid="3" name="MediaServiceImageTags">
    <vt:lpwstr/>
  </property>
</Properties>
</file>